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46067" w14:textId="77777777" w:rsidR="00635043" w:rsidRPr="009E665C" w:rsidRDefault="00644EC4">
      <w:pPr>
        <w:spacing w:before="56" w:line="249" w:lineRule="auto"/>
        <w:ind w:left="1004" w:hanging="517"/>
        <w:rPr>
          <w:sz w:val="16"/>
          <w:lang w:val="da-DK"/>
        </w:rPr>
      </w:pPr>
      <w:bookmarkStart w:id="0" w:name="_GoBack"/>
      <w:bookmarkEnd w:id="0"/>
      <w:r w:rsidRPr="009E665C">
        <w:rPr>
          <w:sz w:val="32"/>
          <w:lang w:val="da-DK"/>
        </w:rPr>
        <w:t>Bekendtgørelse</w:t>
      </w:r>
      <w:r w:rsidRPr="009E665C">
        <w:rPr>
          <w:spacing w:val="-6"/>
          <w:sz w:val="32"/>
          <w:lang w:val="da-DK"/>
        </w:rPr>
        <w:t xml:space="preserve"> </w:t>
      </w:r>
      <w:r w:rsidRPr="009E665C">
        <w:rPr>
          <w:sz w:val="32"/>
          <w:lang w:val="da-DK"/>
        </w:rPr>
        <w:t>om</w:t>
      </w:r>
      <w:r w:rsidRPr="009E665C">
        <w:rPr>
          <w:spacing w:val="-6"/>
          <w:sz w:val="32"/>
          <w:lang w:val="da-DK"/>
        </w:rPr>
        <w:t xml:space="preserve"> </w:t>
      </w:r>
      <w:r w:rsidRPr="009E665C">
        <w:rPr>
          <w:sz w:val="32"/>
          <w:lang w:val="da-DK"/>
        </w:rPr>
        <w:t>visse</w:t>
      </w:r>
      <w:r w:rsidRPr="009E665C">
        <w:rPr>
          <w:spacing w:val="-6"/>
          <w:sz w:val="32"/>
          <w:lang w:val="da-DK"/>
        </w:rPr>
        <w:t xml:space="preserve"> </w:t>
      </w:r>
      <w:r w:rsidRPr="009E665C">
        <w:rPr>
          <w:sz w:val="32"/>
          <w:lang w:val="da-DK"/>
        </w:rPr>
        <w:t>krav</w:t>
      </w:r>
      <w:r w:rsidRPr="009E665C">
        <w:rPr>
          <w:spacing w:val="-6"/>
          <w:sz w:val="32"/>
          <w:lang w:val="da-DK"/>
        </w:rPr>
        <w:t xml:space="preserve"> </w:t>
      </w:r>
      <w:r w:rsidRPr="009E665C">
        <w:rPr>
          <w:sz w:val="32"/>
          <w:lang w:val="da-DK"/>
        </w:rPr>
        <w:t>til</w:t>
      </w:r>
      <w:r w:rsidRPr="009E665C">
        <w:rPr>
          <w:spacing w:val="-6"/>
          <w:sz w:val="32"/>
          <w:lang w:val="da-DK"/>
        </w:rPr>
        <w:t xml:space="preserve"> </w:t>
      </w:r>
      <w:r w:rsidRPr="009E665C">
        <w:rPr>
          <w:sz w:val="32"/>
          <w:lang w:val="da-DK"/>
        </w:rPr>
        <w:t>emballager,</w:t>
      </w:r>
      <w:r w:rsidRPr="009E665C">
        <w:rPr>
          <w:spacing w:val="-6"/>
          <w:sz w:val="32"/>
          <w:lang w:val="da-DK"/>
        </w:rPr>
        <w:t xml:space="preserve"> </w:t>
      </w:r>
      <w:r w:rsidRPr="009E665C">
        <w:rPr>
          <w:sz w:val="32"/>
          <w:lang w:val="da-DK"/>
        </w:rPr>
        <w:t>udvidet</w:t>
      </w:r>
      <w:r w:rsidRPr="009E665C">
        <w:rPr>
          <w:spacing w:val="-6"/>
          <w:sz w:val="32"/>
          <w:lang w:val="da-DK"/>
        </w:rPr>
        <w:t xml:space="preserve"> </w:t>
      </w:r>
      <w:r w:rsidRPr="009E665C">
        <w:rPr>
          <w:sz w:val="32"/>
          <w:lang w:val="da-DK"/>
        </w:rPr>
        <w:t>producentansvar</w:t>
      </w:r>
      <w:r w:rsidRPr="009E665C">
        <w:rPr>
          <w:spacing w:val="-6"/>
          <w:sz w:val="32"/>
          <w:lang w:val="da-DK"/>
        </w:rPr>
        <w:t xml:space="preserve"> </w:t>
      </w:r>
      <w:r w:rsidRPr="009E665C">
        <w:rPr>
          <w:sz w:val="32"/>
          <w:lang w:val="da-DK"/>
        </w:rPr>
        <w:t>for emballage samt øvrigt affald der indsamles med emballageaffald</w:t>
      </w:r>
      <w:r w:rsidRPr="009E665C">
        <w:rPr>
          <w:position w:val="12"/>
          <w:sz w:val="16"/>
          <w:lang w:val="da-DK"/>
        </w:rPr>
        <w:t>1)</w:t>
      </w:r>
    </w:p>
    <w:p w14:paraId="15930B37" w14:textId="77777777" w:rsidR="00635043" w:rsidRPr="009E665C" w:rsidRDefault="00635043">
      <w:pPr>
        <w:pStyle w:val="Brdtekst"/>
        <w:spacing w:before="139"/>
        <w:ind w:left="0"/>
        <w:jc w:val="left"/>
        <w:rPr>
          <w:sz w:val="32"/>
          <w:lang w:val="da-DK"/>
        </w:rPr>
      </w:pPr>
    </w:p>
    <w:p w14:paraId="4521EE82" w14:textId="77777777" w:rsidR="00635043" w:rsidRPr="009E665C" w:rsidRDefault="00644EC4" w:rsidP="00FC0FBD">
      <w:pPr>
        <w:pStyle w:val="Brdtekst"/>
        <w:spacing w:before="0"/>
        <w:ind w:left="0" w:right="108"/>
        <w:jc w:val="left"/>
        <w:rPr>
          <w:lang w:val="da-DK"/>
        </w:rPr>
      </w:pPr>
      <w:r w:rsidRPr="009E665C">
        <w:rPr>
          <w:lang w:val="da-DK"/>
        </w:rPr>
        <w:t>I</w:t>
      </w:r>
      <w:r w:rsidRPr="009E665C">
        <w:rPr>
          <w:spacing w:val="10"/>
          <w:lang w:val="da-DK"/>
        </w:rPr>
        <w:t xml:space="preserve"> </w:t>
      </w:r>
      <w:r w:rsidRPr="009E665C">
        <w:rPr>
          <w:lang w:val="da-DK"/>
        </w:rPr>
        <w:t>medfør</w:t>
      </w:r>
      <w:r w:rsidRPr="009E665C">
        <w:rPr>
          <w:spacing w:val="11"/>
          <w:lang w:val="da-DK"/>
        </w:rPr>
        <w:t xml:space="preserve"> </w:t>
      </w:r>
      <w:r w:rsidRPr="009E665C">
        <w:rPr>
          <w:lang w:val="da-DK"/>
        </w:rPr>
        <w:t>af</w:t>
      </w:r>
      <w:r w:rsidRPr="009E665C">
        <w:rPr>
          <w:spacing w:val="11"/>
          <w:lang w:val="da-DK"/>
        </w:rPr>
        <w:t xml:space="preserve"> </w:t>
      </w:r>
      <w:r w:rsidRPr="009E665C">
        <w:rPr>
          <w:lang w:val="da-DK"/>
        </w:rPr>
        <w:t>§</w:t>
      </w:r>
      <w:r w:rsidRPr="009E665C">
        <w:rPr>
          <w:spacing w:val="10"/>
          <w:lang w:val="da-DK"/>
        </w:rPr>
        <w:t xml:space="preserve"> </w:t>
      </w:r>
      <w:r w:rsidRPr="009E665C">
        <w:rPr>
          <w:lang w:val="da-DK"/>
        </w:rPr>
        <w:t>7</w:t>
      </w:r>
      <w:r w:rsidRPr="009E665C">
        <w:rPr>
          <w:spacing w:val="11"/>
          <w:lang w:val="da-DK"/>
        </w:rPr>
        <w:t xml:space="preserve"> </w:t>
      </w:r>
      <w:r w:rsidRPr="009E665C">
        <w:rPr>
          <w:lang w:val="da-DK"/>
        </w:rPr>
        <w:t>a,</w:t>
      </w:r>
      <w:r w:rsidRPr="009E665C">
        <w:rPr>
          <w:spacing w:val="11"/>
          <w:lang w:val="da-DK"/>
        </w:rPr>
        <w:t xml:space="preserve"> </w:t>
      </w:r>
      <w:r w:rsidRPr="009E665C">
        <w:rPr>
          <w:lang w:val="da-DK"/>
        </w:rPr>
        <w:t>stk.</w:t>
      </w:r>
      <w:r w:rsidRPr="009E665C">
        <w:rPr>
          <w:spacing w:val="11"/>
          <w:lang w:val="da-DK"/>
        </w:rPr>
        <w:t xml:space="preserve"> </w:t>
      </w:r>
      <w:r w:rsidRPr="009E665C">
        <w:rPr>
          <w:lang w:val="da-DK"/>
        </w:rPr>
        <w:t>1,</w:t>
      </w:r>
      <w:r w:rsidRPr="009E665C">
        <w:rPr>
          <w:spacing w:val="10"/>
          <w:lang w:val="da-DK"/>
        </w:rPr>
        <w:t xml:space="preserve"> </w:t>
      </w:r>
      <w:r w:rsidRPr="009E665C">
        <w:rPr>
          <w:lang w:val="da-DK"/>
        </w:rPr>
        <w:t>§</w:t>
      </w:r>
      <w:r w:rsidRPr="009E665C">
        <w:rPr>
          <w:spacing w:val="11"/>
          <w:lang w:val="da-DK"/>
        </w:rPr>
        <w:t xml:space="preserve"> </w:t>
      </w:r>
      <w:r w:rsidRPr="009E665C">
        <w:rPr>
          <w:lang w:val="da-DK"/>
        </w:rPr>
        <w:t>9</w:t>
      </w:r>
      <w:r w:rsidRPr="009E665C">
        <w:rPr>
          <w:spacing w:val="11"/>
          <w:lang w:val="da-DK"/>
        </w:rPr>
        <w:t xml:space="preserve"> </w:t>
      </w:r>
      <w:r w:rsidRPr="009E665C">
        <w:rPr>
          <w:lang w:val="da-DK"/>
        </w:rPr>
        <w:t>p,</w:t>
      </w:r>
      <w:r w:rsidRPr="009E665C">
        <w:rPr>
          <w:spacing w:val="10"/>
          <w:lang w:val="da-DK"/>
        </w:rPr>
        <w:t xml:space="preserve"> </w:t>
      </w:r>
      <w:r w:rsidRPr="009E665C">
        <w:rPr>
          <w:lang w:val="da-DK"/>
        </w:rPr>
        <w:t>stk.</w:t>
      </w:r>
      <w:r w:rsidRPr="009E665C">
        <w:rPr>
          <w:spacing w:val="11"/>
          <w:lang w:val="da-DK"/>
        </w:rPr>
        <w:t xml:space="preserve"> </w:t>
      </w:r>
      <w:ins w:id="1" w:author="Sofie Dam" w:date="2025-06-04T14:51:00Z">
        <w:del w:id="2" w:author="Kåre Groes" w:date="2025-09-10T16:53:00Z">
          <w:r w:rsidR="00957D70" w:rsidDel="00D35760">
            <w:rPr>
              <w:spacing w:val="11"/>
              <w:lang w:val="da-DK"/>
            </w:rPr>
            <w:delText xml:space="preserve">1, </w:delText>
          </w:r>
        </w:del>
      </w:ins>
      <w:r w:rsidRPr="009E665C">
        <w:rPr>
          <w:lang w:val="da-DK"/>
        </w:rPr>
        <w:t>2,</w:t>
      </w:r>
      <w:r w:rsidRPr="009E665C">
        <w:rPr>
          <w:spacing w:val="11"/>
          <w:lang w:val="da-DK"/>
        </w:rPr>
        <w:t xml:space="preserve"> </w:t>
      </w:r>
      <w:r w:rsidRPr="009E665C">
        <w:rPr>
          <w:lang w:val="da-DK"/>
        </w:rPr>
        <w:t>4,</w:t>
      </w:r>
      <w:r w:rsidRPr="009E665C">
        <w:rPr>
          <w:spacing w:val="11"/>
          <w:lang w:val="da-DK"/>
        </w:rPr>
        <w:t xml:space="preserve"> </w:t>
      </w:r>
      <w:r w:rsidRPr="009E665C">
        <w:rPr>
          <w:lang w:val="da-DK"/>
        </w:rPr>
        <w:t>6-8,</w:t>
      </w:r>
      <w:r w:rsidRPr="009E665C">
        <w:rPr>
          <w:spacing w:val="10"/>
          <w:lang w:val="da-DK"/>
        </w:rPr>
        <w:t xml:space="preserve"> </w:t>
      </w:r>
      <w:r w:rsidRPr="009E665C">
        <w:rPr>
          <w:lang w:val="da-DK"/>
        </w:rPr>
        <w:t>1</w:t>
      </w:r>
      <w:ins w:id="3" w:author="Sofie Dam" w:date="2025-06-04T14:52:00Z">
        <w:r w:rsidR="00957D70">
          <w:rPr>
            <w:lang w:val="da-DK"/>
          </w:rPr>
          <w:t>0</w:t>
        </w:r>
      </w:ins>
      <w:del w:id="4" w:author="Sofie Dam" w:date="2025-06-04T14:52:00Z">
        <w:r w:rsidRPr="009E665C" w:rsidDel="00957D70">
          <w:rPr>
            <w:lang w:val="da-DK"/>
          </w:rPr>
          <w:delText>1</w:delText>
        </w:r>
      </w:del>
      <w:r w:rsidRPr="009E665C">
        <w:rPr>
          <w:lang w:val="da-DK"/>
        </w:rPr>
        <w:t>-14,</w:t>
      </w:r>
      <w:r w:rsidRPr="009E665C">
        <w:rPr>
          <w:spacing w:val="11"/>
          <w:lang w:val="da-DK"/>
        </w:rPr>
        <w:t xml:space="preserve"> </w:t>
      </w:r>
      <w:r w:rsidRPr="009E665C">
        <w:rPr>
          <w:lang w:val="da-DK"/>
        </w:rPr>
        <w:t>16,</w:t>
      </w:r>
      <w:r w:rsidRPr="009E665C">
        <w:rPr>
          <w:spacing w:val="11"/>
          <w:lang w:val="da-DK"/>
        </w:rPr>
        <w:t xml:space="preserve"> </w:t>
      </w:r>
      <w:r w:rsidRPr="009E665C">
        <w:rPr>
          <w:lang w:val="da-DK"/>
        </w:rPr>
        <w:t>18</w:t>
      </w:r>
      <w:r w:rsidRPr="009E665C">
        <w:rPr>
          <w:spacing w:val="10"/>
          <w:lang w:val="da-DK"/>
        </w:rPr>
        <w:t xml:space="preserve"> </w:t>
      </w:r>
      <w:r w:rsidRPr="009E665C">
        <w:rPr>
          <w:lang w:val="da-DK"/>
        </w:rPr>
        <w:t>og</w:t>
      </w:r>
      <w:r w:rsidRPr="009E665C">
        <w:rPr>
          <w:spacing w:val="11"/>
          <w:lang w:val="da-DK"/>
        </w:rPr>
        <w:t xml:space="preserve"> </w:t>
      </w:r>
      <w:r w:rsidRPr="009E665C">
        <w:rPr>
          <w:lang w:val="da-DK"/>
        </w:rPr>
        <w:t>20,</w:t>
      </w:r>
      <w:r w:rsidRPr="009E665C">
        <w:rPr>
          <w:spacing w:val="11"/>
          <w:lang w:val="da-DK"/>
        </w:rPr>
        <w:t xml:space="preserve"> </w:t>
      </w:r>
      <w:r w:rsidRPr="009E665C">
        <w:rPr>
          <w:lang w:val="da-DK"/>
        </w:rPr>
        <w:t>§</w:t>
      </w:r>
      <w:r w:rsidRPr="009E665C">
        <w:rPr>
          <w:spacing w:val="11"/>
          <w:lang w:val="da-DK"/>
        </w:rPr>
        <w:t xml:space="preserve"> </w:t>
      </w:r>
      <w:r w:rsidRPr="009E665C">
        <w:rPr>
          <w:lang w:val="da-DK"/>
        </w:rPr>
        <w:t>9</w:t>
      </w:r>
      <w:r w:rsidRPr="009E665C">
        <w:rPr>
          <w:spacing w:val="10"/>
          <w:lang w:val="da-DK"/>
        </w:rPr>
        <w:t xml:space="preserve"> </w:t>
      </w:r>
      <w:r w:rsidRPr="009E665C">
        <w:rPr>
          <w:lang w:val="da-DK"/>
        </w:rPr>
        <w:t>z,</w:t>
      </w:r>
      <w:r w:rsidRPr="009E665C">
        <w:rPr>
          <w:spacing w:val="11"/>
          <w:lang w:val="da-DK"/>
        </w:rPr>
        <w:t xml:space="preserve"> </w:t>
      </w:r>
      <w:r w:rsidRPr="009E665C">
        <w:rPr>
          <w:lang w:val="da-DK"/>
        </w:rPr>
        <w:t>stk.</w:t>
      </w:r>
      <w:r w:rsidRPr="009E665C">
        <w:rPr>
          <w:spacing w:val="11"/>
          <w:lang w:val="da-DK"/>
        </w:rPr>
        <w:t xml:space="preserve"> </w:t>
      </w:r>
      <w:ins w:id="5" w:author="Sofie Dam" w:date="2025-06-04T14:52:00Z">
        <w:del w:id="6" w:author="Kåre Groes" w:date="2025-09-10T16:55:00Z">
          <w:r w:rsidR="00957D70" w:rsidDel="00A47B19">
            <w:rPr>
              <w:spacing w:val="11"/>
              <w:lang w:val="da-DK"/>
            </w:rPr>
            <w:delText>1</w:delText>
          </w:r>
        </w:del>
      </w:ins>
      <w:r w:rsidRPr="009E665C">
        <w:rPr>
          <w:lang w:val="da-DK"/>
        </w:rPr>
        <w:t>2,</w:t>
      </w:r>
      <w:r w:rsidRPr="009E665C">
        <w:rPr>
          <w:spacing w:val="10"/>
          <w:lang w:val="da-DK"/>
        </w:rPr>
        <w:t xml:space="preserve"> </w:t>
      </w:r>
      <w:r w:rsidRPr="009E665C">
        <w:rPr>
          <w:lang w:val="da-DK"/>
        </w:rPr>
        <w:t>3</w:t>
      </w:r>
      <w:r w:rsidRPr="009E665C">
        <w:rPr>
          <w:spacing w:val="11"/>
          <w:lang w:val="da-DK"/>
        </w:rPr>
        <w:t xml:space="preserve"> </w:t>
      </w:r>
      <w:r w:rsidRPr="009E665C">
        <w:rPr>
          <w:lang w:val="da-DK"/>
        </w:rPr>
        <w:t>og</w:t>
      </w:r>
      <w:r w:rsidRPr="009E665C">
        <w:rPr>
          <w:spacing w:val="11"/>
          <w:lang w:val="da-DK"/>
        </w:rPr>
        <w:t xml:space="preserve"> </w:t>
      </w:r>
      <w:r w:rsidRPr="009E665C">
        <w:rPr>
          <w:lang w:val="da-DK"/>
        </w:rPr>
        <w:t>5-8,</w:t>
      </w:r>
      <w:r w:rsidRPr="009E665C">
        <w:rPr>
          <w:spacing w:val="11"/>
          <w:lang w:val="da-DK"/>
        </w:rPr>
        <w:t xml:space="preserve"> </w:t>
      </w:r>
      <w:r w:rsidRPr="009E665C">
        <w:rPr>
          <w:lang w:val="da-DK"/>
        </w:rPr>
        <w:t>§</w:t>
      </w:r>
      <w:r w:rsidRPr="009E665C">
        <w:rPr>
          <w:spacing w:val="10"/>
          <w:lang w:val="da-DK"/>
        </w:rPr>
        <w:t xml:space="preserve"> </w:t>
      </w:r>
      <w:r w:rsidRPr="009E665C">
        <w:rPr>
          <w:lang w:val="da-DK"/>
        </w:rPr>
        <w:t>9</w:t>
      </w:r>
      <w:r w:rsidRPr="009E665C">
        <w:rPr>
          <w:spacing w:val="11"/>
          <w:lang w:val="da-DK"/>
        </w:rPr>
        <w:t xml:space="preserve"> </w:t>
      </w:r>
      <w:r w:rsidRPr="009E665C">
        <w:rPr>
          <w:lang w:val="da-DK"/>
        </w:rPr>
        <w:t>æ,</w:t>
      </w:r>
      <w:r w:rsidRPr="009E665C">
        <w:rPr>
          <w:spacing w:val="11"/>
          <w:lang w:val="da-DK"/>
        </w:rPr>
        <w:t xml:space="preserve"> </w:t>
      </w:r>
      <w:r w:rsidRPr="009E665C">
        <w:rPr>
          <w:lang w:val="da-DK"/>
        </w:rPr>
        <w:t>stk.</w:t>
      </w:r>
      <w:r w:rsidRPr="009E665C">
        <w:rPr>
          <w:spacing w:val="11"/>
          <w:lang w:val="da-DK"/>
        </w:rPr>
        <w:t xml:space="preserve"> </w:t>
      </w:r>
      <w:r w:rsidRPr="009E665C">
        <w:rPr>
          <w:spacing w:val="-5"/>
          <w:lang w:val="da-DK"/>
        </w:rPr>
        <w:t>1,</w:t>
      </w:r>
      <w:r w:rsidR="00FC0FBD">
        <w:rPr>
          <w:lang w:val="da-DK"/>
        </w:rPr>
        <w:t xml:space="preserve"> </w:t>
      </w:r>
      <w:r w:rsidRPr="009E665C">
        <w:rPr>
          <w:lang w:val="da-DK"/>
        </w:rPr>
        <w:t>2,</w:t>
      </w:r>
      <w:r w:rsidRPr="009E665C">
        <w:rPr>
          <w:spacing w:val="15"/>
          <w:lang w:val="da-DK"/>
        </w:rPr>
        <w:t xml:space="preserve"> </w:t>
      </w:r>
      <w:r w:rsidRPr="009E665C">
        <w:rPr>
          <w:lang w:val="da-DK"/>
        </w:rPr>
        <w:t>4</w:t>
      </w:r>
      <w:r w:rsidRPr="009E665C">
        <w:rPr>
          <w:spacing w:val="18"/>
          <w:lang w:val="da-DK"/>
        </w:rPr>
        <w:t xml:space="preserve"> </w:t>
      </w:r>
      <w:r w:rsidRPr="009E665C">
        <w:rPr>
          <w:lang w:val="da-DK"/>
        </w:rPr>
        <w:t>og</w:t>
      </w:r>
      <w:r w:rsidRPr="009E665C">
        <w:rPr>
          <w:spacing w:val="17"/>
          <w:lang w:val="da-DK"/>
        </w:rPr>
        <w:t xml:space="preserve"> </w:t>
      </w:r>
      <w:r w:rsidRPr="009E665C">
        <w:rPr>
          <w:lang w:val="da-DK"/>
        </w:rPr>
        <w:t>5,</w:t>
      </w:r>
      <w:r w:rsidRPr="009E665C">
        <w:rPr>
          <w:spacing w:val="18"/>
          <w:lang w:val="da-DK"/>
        </w:rPr>
        <w:t xml:space="preserve"> </w:t>
      </w:r>
      <w:r w:rsidRPr="009E665C">
        <w:rPr>
          <w:lang w:val="da-DK"/>
        </w:rPr>
        <w:t>§</w:t>
      </w:r>
      <w:r w:rsidRPr="009E665C">
        <w:rPr>
          <w:spacing w:val="18"/>
          <w:lang w:val="da-DK"/>
        </w:rPr>
        <w:t xml:space="preserve"> </w:t>
      </w:r>
      <w:r w:rsidRPr="009E665C">
        <w:rPr>
          <w:lang w:val="da-DK"/>
        </w:rPr>
        <w:t>9</w:t>
      </w:r>
      <w:r w:rsidRPr="009E665C">
        <w:rPr>
          <w:spacing w:val="17"/>
          <w:lang w:val="da-DK"/>
        </w:rPr>
        <w:t xml:space="preserve"> </w:t>
      </w:r>
      <w:r w:rsidRPr="009E665C">
        <w:rPr>
          <w:lang w:val="da-DK"/>
        </w:rPr>
        <w:t>ø,</w:t>
      </w:r>
      <w:r w:rsidRPr="009E665C">
        <w:rPr>
          <w:spacing w:val="18"/>
          <w:lang w:val="da-DK"/>
        </w:rPr>
        <w:t xml:space="preserve"> </w:t>
      </w:r>
      <w:r w:rsidRPr="009E665C">
        <w:rPr>
          <w:lang w:val="da-DK"/>
        </w:rPr>
        <w:t>stk.</w:t>
      </w:r>
      <w:r w:rsidRPr="009E665C">
        <w:rPr>
          <w:spacing w:val="17"/>
          <w:lang w:val="da-DK"/>
        </w:rPr>
        <w:t xml:space="preserve"> </w:t>
      </w:r>
      <w:r w:rsidRPr="009E665C">
        <w:rPr>
          <w:lang w:val="da-DK"/>
        </w:rPr>
        <w:t>1,</w:t>
      </w:r>
      <w:r w:rsidRPr="009E665C">
        <w:rPr>
          <w:spacing w:val="18"/>
          <w:lang w:val="da-DK"/>
        </w:rPr>
        <w:t xml:space="preserve"> </w:t>
      </w:r>
      <w:r w:rsidRPr="009E665C">
        <w:rPr>
          <w:lang w:val="da-DK"/>
        </w:rPr>
        <w:t>nr.</w:t>
      </w:r>
      <w:r w:rsidRPr="009E665C">
        <w:rPr>
          <w:spacing w:val="18"/>
          <w:lang w:val="da-DK"/>
        </w:rPr>
        <w:t xml:space="preserve"> </w:t>
      </w:r>
      <w:r w:rsidRPr="009E665C">
        <w:rPr>
          <w:lang w:val="da-DK"/>
        </w:rPr>
        <w:t>1-8,</w:t>
      </w:r>
      <w:r w:rsidRPr="009E665C">
        <w:rPr>
          <w:spacing w:val="17"/>
          <w:lang w:val="da-DK"/>
        </w:rPr>
        <w:t xml:space="preserve"> </w:t>
      </w:r>
      <w:r w:rsidRPr="009E665C">
        <w:rPr>
          <w:lang w:val="da-DK"/>
        </w:rPr>
        <w:t>og</w:t>
      </w:r>
      <w:r w:rsidRPr="009E665C">
        <w:rPr>
          <w:spacing w:val="18"/>
          <w:lang w:val="da-DK"/>
        </w:rPr>
        <w:t xml:space="preserve"> </w:t>
      </w:r>
      <w:ins w:id="7" w:author="Sofie Dam" w:date="2025-06-04T14:51:00Z">
        <w:r w:rsidR="00957D70">
          <w:rPr>
            <w:spacing w:val="18"/>
            <w:lang w:val="da-DK"/>
          </w:rPr>
          <w:t>stk.</w:t>
        </w:r>
      </w:ins>
      <w:ins w:id="8" w:author="Anne Louise Jarulf" w:date="2025-05-23T13:33:00Z">
        <w:r w:rsidR="00EF7A70">
          <w:rPr>
            <w:spacing w:val="18"/>
            <w:lang w:val="da-DK"/>
          </w:rPr>
          <w:t xml:space="preserve"> </w:t>
        </w:r>
      </w:ins>
      <w:r w:rsidRPr="009E665C">
        <w:rPr>
          <w:lang w:val="da-DK"/>
        </w:rPr>
        <w:t>4,</w:t>
      </w:r>
      <w:r w:rsidRPr="009E665C">
        <w:rPr>
          <w:spacing w:val="17"/>
          <w:lang w:val="da-DK"/>
        </w:rPr>
        <w:t xml:space="preserve"> </w:t>
      </w:r>
      <w:r w:rsidRPr="009E665C">
        <w:rPr>
          <w:lang w:val="da-DK"/>
        </w:rPr>
        <w:t>§</w:t>
      </w:r>
      <w:r w:rsidRPr="009E665C">
        <w:rPr>
          <w:spacing w:val="18"/>
          <w:lang w:val="da-DK"/>
        </w:rPr>
        <w:t xml:space="preserve"> </w:t>
      </w:r>
      <w:r w:rsidRPr="009E665C">
        <w:rPr>
          <w:lang w:val="da-DK"/>
        </w:rPr>
        <w:t>9</w:t>
      </w:r>
      <w:r w:rsidRPr="009E665C">
        <w:rPr>
          <w:spacing w:val="18"/>
          <w:lang w:val="da-DK"/>
        </w:rPr>
        <w:t xml:space="preserve"> </w:t>
      </w:r>
      <w:r w:rsidRPr="009E665C">
        <w:rPr>
          <w:lang w:val="da-DK"/>
        </w:rPr>
        <w:t>å,</w:t>
      </w:r>
      <w:r w:rsidRPr="009E665C">
        <w:rPr>
          <w:spacing w:val="17"/>
          <w:lang w:val="da-DK"/>
        </w:rPr>
        <w:t xml:space="preserve"> </w:t>
      </w:r>
      <w:r w:rsidRPr="009E665C">
        <w:rPr>
          <w:lang w:val="da-DK"/>
        </w:rPr>
        <w:t>stk.</w:t>
      </w:r>
      <w:r w:rsidRPr="009E665C">
        <w:rPr>
          <w:spacing w:val="18"/>
          <w:lang w:val="da-DK"/>
        </w:rPr>
        <w:t xml:space="preserve"> </w:t>
      </w:r>
      <w:r w:rsidRPr="009E665C">
        <w:rPr>
          <w:lang w:val="da-DK"/>
        </w:rPr>
        <w:t>2</w:t>
      </w:r>
      <w:r w:rsidRPr="009E665C">
        <w:rPr>
          <w:spacing w:val="17"/>
          <w:lang w:val="da-DK"/>
        </w:rPr>
        <w:t xml:space="preserve"> </w:t>
      </w:r>
      <w:r w:rsidRPr="009E665C">
        <w:rPr>
          <w:lang w:val="da-DK"/>
        </w:rPr>
        <w:t>og</w:t>
      </w:r>
      <w:r w:rsidRPr="009E665C">
        <w:rPr>
          <w:spacing w:val="18"/>
          <w:lang w:val="da-DK"/>
        </w:rPr>
        <w:t xml:space="preserve"> </w:t>
      </w:r>
      <w:r w:rsidRPr="009E665C">
        <w:rPr>
          <w:lang w:val="da-DK"/>
        </w:rPr>
        <w:t>3,</w:t>
      </w:r>
      <w:r w:rsidRPr="009E665C">
        <w:rPr>
          <w:spacing w:val="18"/>
          <w:lang w:val="da-DK"/>
        </w:rPr>
        <w:t xml:space="preserve"> </w:t>
      </w:r>
      <w:r w:rsidRPr="009E665C">
        <w:rPr>
          <w:lang w:val="da-DK"/>
        </w:rPr>
        <w:t>§</w:t>
      </w:r>
      <w:r w:rsidRPr="009E665C">
        <w:rPr>
          <w:spacing w:val="17"/>
          <w:lang w:val="da-DK"/>
        </w:rPr>
        <w:t xml:space="preserve"> </w:t>
      </w:r>
      <w:r w:rsidRPr="009E665C">
        <w:rPr>
          <w:lang w:val="da-DK"/>
        </w:rPr>
        <w:t>44,</w:t>
      </w:r>
      <w:r w:rsidRPr="009E665C">
        <w:rPr>
          <w:spacing w:val="18"/>
          <w:lang w:val="da-DK"/>
        </w:rPr>
        <w:t xml:space="preserve"> </w:t>
      </w:r>
      <w:r w:rsidRPr="009E665C">
        <w:rPr>
          <w:lang w:val="da-DK"/>
        </w:rPr>
        <w:t>stk.</w:t>
      </w:r>
      <w:r w:rsidRPr="009E665C">
        <w:rPr>
          <w:spacing w:val="17"/>
          <w:lang w:val="da-DK"/>
        </w:rPr>
        <w:t xml:space="preserve"> </w:t>
      </w:r>
      <w:r w:rsidRPr="009E665C">
        <w:rPr>
          <w:lang w:val="da-DK"/>
        </w:rPr>
        <w:t>1,</w:t>
      </w:r>
      <w:ins w:id="9" w:author="Sofie Dam" w:date="2025-06-04T14:52:00Z">
        <w:r w:rsidR="00957D70">
          <w:rPr>
            <w:lang w:val="da-DK"/>
          </w:rPr>
          <w:t xml:space="preserve"> § 45, stk. 10 og 11, </w:t>
        </w:r>
      </w:ins>
      <w:r w:rsidRPr="009E665C">
        <w:rPr>
          <w:lang w:val="da-DK"/>
        </w:rPr>
        <w:t>§</w:t>
      </w:r>
      <w:r w:rsidRPr="009E665C">
        <w:rPr>
          <w:spacing w:val="18"/>
          <w:lang w:val="da-DK"/>
        </w:rPr>
        <w:t xml:space="preserve"> </w:t>
      </w:r>
      <w:r w:rsidRPr="009E665C">
        <w:rPr>
          <w:lang w:val="da-DK"/>
        </w:rPr>
        <w:t>48</w:t>
      </w:r>
      <w:r w:rsidRPr="009E665C">
        <w:rPr>
          <w:spacing w:val="17"/>
          <w:lang w:val="da-DK"/>
        </w:rPr>
        <w:t xml:space="preserve"> </w:t>
      </w:r>
      <w:r w:rsidRPr="009E665C">
        <w:rPr>
          <w:lang w:val="da-DK"/>
        </w:rPr>
        <w:t>d,</w:t>
      </w:r>
      <w:r w:rsidRPr="009E665C">
        <w:rPr>
          <w:spacing w:val="18"/>
          <w:lang w:val="da-DK"/>
        </w:rPr>
        <w:t xml:space="preserve"> </w:t>
      </w:r>
      <w:r w:rsidRPr="009E665C">
        <w:rPr>
          <w:lang w:val="da-DK"/>
        </w:rPr>
        <w:t>stk.</w:t>
      </w:r>
      <w:r w:rsidRPr="009E665C">
        <w:rPr>
          <w:spacing w:val="17"/>
          <w:lang w:val="da-DK"/>
        </w:rPr>
        <w:t xml:space="preserve"> </w:t>
      </w:r>
      <w:r w:rsidRPr="009E665C">
        <w:rPr>
          <w:lang w:val="da-DK"/>
        </w:rPr>
        <w:t>2,</w:t>
      </w:r>
      <w:r w:rsidRPr="009E665C">
        <w:rPr>
          <w:spacing w:val="18"/>
          <w:lang w:val="da-DK"/>
        </w:rPr>
        <w:t xml:space="preserve"> </w:t>
      </w:r>
      <w:r w:rsidRPr="009E665C">
        <w:rPr>
          <w:lang w:val="da-DK"/>
        </w:rPr>
        <w:t>§</w:t>
      </w:r>
      <w:r w:rsidRPr="009E665C">
        <w:rPr>
          <w:spacing w:val="18"/>
          <w:lang w:val="da-DK"/>
        </w:rPr>
        <w:t xml:space="preserve"> </w:t>
      </w:r>
      <w:r w:rsidRPr="009E665C">
        <w:rPr>
          <w:lang w:val="da-DK"/>
        </w:rPr>
        <w:t>51,</w:t>
      </w:r>
      <w:r w:rsidRPr="009E665C">
        <w:rPr>
          <w:spacing w:val="17"/>
          <w:lang w:val="da-DK"/>
        </w:rPr>
        <w:t xml:space="preserve"> </w:t>
      </w:r>
      <w:r w:rsidRPr="009E665C">
        <w:rPr>
          <w:lang w:val="da-DK"/>
        </w:rPr>
        <w:t>stk.</w:t>
      </w:r>
      <w:r w:rsidRPr="009E665C">
        <w:rPr>
          <w:spacing w:val="18"/>
          <w:lang w:val="da-DK"/>
        </w:rPr>
        <w:t xml:space="preserve"> </w:t>
      </w:r>
      <w:r w:rsidRPr="009E665C">
        <w:rPr>
          <w:lang w:val="da-DK"/>
        </w:rPr>
        <w:t>1,</w:t>
      </w:r>
      <w:r w:rsidRPr="009E665C">
        <w:rPr>
          <w:spacing w:val="17"/>
          <w:lang w:val="da-DK"/>
        </w:rPr>
        <w:t xml:space="preserve"> </w:t>
      </w:r>
      <w:r w:rsidRPr="009E665C">
        <w:rPr>
          <w:lang w:val="da-DK"/>
        </w:rPr>
        <w:t>5</w:t>
      </w:r>
      <w:r w:rsidRPr="009E665C">
        <w:rPr>
          <w:spacing w:val="18"/>
          <w:lang w:val="da-DK"/>
        </w:rPr>
        <w:t xml:space="preserve"> </w:t>
      </w:r>
      <w:r w:rsidRPr="009E665C">
        <w:rPr>
          <w:lang w:val="da-DK"/>
        </w:rPr>
        <w:t>og</w:t>
      </w:r>
      <w:r w:rsidRPr="009E665C">
        <w:rPr>
          <w:spacing w:val="18"/>
          <w:lang w:val="da-DK"/>
        </w:rPr>
        <w:t xml:space="preserve"> </w:t>
      </w:r>
      <w:r w:rsidRPr="009E665C">
        <w:rPr>
          <w:spacing w:val="-5"/>
          <w:lang w:val="da-DK"/>
        </w:rPr>
        <w:t>6,</w:t>
      </w:r>
      <w:r w:rsidR="00EF7A70">
        <w:rPr>
          <w:spacing w:val="-5"/>
          <w:lang w:val="da-DK"/>
        </w:rPr>
        <w:t xml:space="preserve"> </w:t>
      </w:r>
      <w:r w:rsidRPr="009E665C">
        <w:rPr>
          <w:lang w:val="da-DK"/>
        </w:rPr>
        <w:t>§</w:t>
      </w:r>
      <w:r w:rsidRPr="009E665C">
        <w:rPr>
          <w:spacing w:val="14"/>
          <w:lang w:val="da-DK"/>
        </w:rPr>
        <w:t xml:space="preserve"> </w:t>
      </w:r>
      <w:r w:rsidRPr="009E665C">
        <w:rPr>
          <w:lang w:val="da-DK"/>
        </w:rPr>
        <w:t>51</w:t>
      </w:r>
      <w:r w:rsidRPr="009E665C">
        <w:rPr>
          <w:spacing w:val="15"/>
          <w:lang w:val="da-DK"/>
        </w:rPr>
        <w:t xml:space="preserve"> </w:t>
      </w:r>
      <w:r w:rsidRPr="009E665C">
        <w:rPr>
          <w:lang w:val="da-DK"/>
        </w:rPr>
        <w:t>b,</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67,</w:t>
      </w:r>
      <w:r w:rsidRPr="009E665C">
        <w:rPr>
          <w:spacing w:val="15"/>
          <w:lang w:val="da-DK"/>
        </w:rPr>
        <w:t xml:space="preserve"> </w:t>
      </w:r>
      <w:r w:rsidRPr="009E665C">
        <w:rPr>
          <w:lang w:val="da-DK"/>
        </w:rPr>
        <w:t>§</w:t>
      </w:r>
      <w:r w:rsidRPr="009E665C">
        <w:rPr>
          <w:spacing w:val="14"/>
          <w:lang w:val="da-DK"/>
        </w:rPr>
        <w:t xml:space="preserve"> </w:t>
      </w:r>
      <w:r w:rsidRPr="009E665C">
        <w:rPr>
          <w:lang w:val="da-DK"/>
        </w:rPr>
        <w:t>79</w:t>
      </w:r>
      <w:r w:rsidRPr="009E665C">
        <w:rPr>
          <w:spacing w:val="15"/>
          <w:lang w:val="da-DK"/>
        </w:rPr>
        <w:t xml:space="preserve"> </w:t>
      </w:r>
      <w:r w:rsidRPr="009E665C">
        <w:rPr>
          <w:lang w:val="da-DK"/>
        </w:rPr>
        <w:t>b,</w:t>
      </w:r>
      <w:r w:rsidRPr="009E665C">
        <w:rPr>
          <w:spacing w:val="15"/>
          <w:lang w:val="da-DK"/>
        </w:rPr>
        <w:t xml:space="preserve"> </w:t>
      </w:r>
      <w:r w:rsidRPr="009E665C">
        <w:rPr>
          <w:lang w:val="da-DK"/>
        </w:rPr>
        <w:t>stk.</w:t>
      </w:r>
      <w:r w:rsidRPr="009E665C">
        <w:rPr>
          <w:spacing w:val="14"/>
          <w:lang w:val="da-DK"/>
        </w:rPr>
        <w:t xml:space="preserve"> </w:t>
      </w:r>
      <w:r w:rsidRPr="009E665C">
        <w:rPr>
          <w:lang w:val="da-DK"/>
        </w:rPr>
        <w:t>1-3</w:t>
      </w:r>
      <w:r w:rsidRPr="009E665C">
        <w:rPr>
          <w:spacing w:val="15"/>
          <w:lang w:val="da-DK"/>
        </w:rPr>
        <w:t xml:space="preserve"> </w:t>
      </w:r>
      <w:r w:rsidRPr="009E665C">
        <w:rPr>
          <w:lang w:val="da-DK"/>
        </w:rPr>
        <w:t>og</w:t>
      </w:r>
      <w:r w:rsidRPr="009E665C">
        <w:rPr>
          <w:spacing w:val="15"/>
          <w:lang w:val="da-DK"/>
        </w:rPr>
        <w:t xml:space="preserve"> </w:t>
      </w:r>
      <w:r w:rsidRPr="009E665C">
        <w:rPr>
          <w:lang w:val="da-DK"/>
        </w:rPr>
        <w:t>5,</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79</w:t>
      </w:r>
      <w:r w:rsidRPr="009E665C">
        <w:rPr>
          <w:spacing w:val="15"/>
          <w:lang w:val="da-DK"/>
        </w:rPr>
        <w:t xml:space="preserve"> </w:t>
      </w:r>
      <w:r w:rsidRPr="009E665C">
        <w:rPr>
          <w:lang w:val="da-DK"/>
        </w:rPr>
        <w:t>e,</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80,</w:t>
      </w:r>
      <w:r w:rsidRPr="009E665C">
        <w:rPr>
          <w:spacing w:val="15"/>
          <w:lang w:val="da-DK"/>
        </w:rPr>
        <w:t xml:space="preserve"> </w:t>
      </w:r>
      <w:r w:rsidRPr="009E665C">
        <w:rPr>
          <w:lang w:val="da-DK"/>
        </w:rPr>
        <w:t>stk.</w:t>
      </w:r>
      <w:r w:rsidRPr="009E665C">
        <w:rPr>
          <w:spacing w:val="14"/>
          <w:lang w:val="da-DK"/>
        </w:rPr>
        <w:t xml:space="preserve"> </w:t>
      </w:r>
      <w:r w:rsidRPr="009E665C">
        <w:rPr>
          <w:lang w:val="da-DK"/>
        </w:rPr>
        <w:t>1</w:t>
      </w:r>
      <w:r w:rsidRPr="009E665C">
        <w:rPr>
          <w:spacing w:val="15"/>
          <w:lang w:val="da-DK"/>
        </w:rPr>
        <w:t xml:space="preserve"> </w:t>
      </w:r>
      <w:r w:rsidRPr="009E665C">
        <w:rPr>
          <w:lang w:val="da-DK"/>
        </w:rPr>
        <w:t>og</w:t>
      </w:r>
      <w:r w:rsidRPr="009E665C">
        <w:rPr>
          <w:spacing w:val="15"/>
          <w:lang w:val="da-DK"/>
        </w:rPr>
        <w:t xml:space="preserve"> </w:t>
      </w:r>
      <w:r w:rsidRPr="009E665C">
        <w:rPr>
          <w:lang w:val="da-DK"/>
        </w:rPr>
        <w:t>2,</w:t>
      </w:r>
      <w:r w:rsidRPr="009E665C">
        <w:rPr>
          <w:spacing w:val="14"/>
          <w:lang w:val="da-DK"/>
        </w:rPr>
        <w:t xml:space="preserve"> </w:t>
      </w:r>
      <w:r w:rsidRPr="009E665C">
        <w:rPr>
          <w:lang w:val="da-DK"/>
        </w:rPr>
        <w:t>og</w:t>
      </w:r>
      <w:r w:rsidRPr="009E665C">
        <w:rPr>
          <w:spacing w:val="15"/>
          <w:lang w:val="da-DK"/>
        </w:rPr>
        <w:t xml:space="preserve"> </w:t>
      </w:r>
      <w:r w:rsidRPr="009E665C">
        <w:rPr>
          <w:lang w:val="da-DK"/>
        </w:rPr>
        <w:t>§</w:t>
      </w:r>
      <w:r w:rsidRPr="009E665C">
        <w:rPr>
          <w:spacing w:val="15"/>
          <w:lang w:val="da-DK"/>
        </w:rPr>
        <w:t xml:space="preserve"> </w:t>
      </w:r>
      <w:r w:rsidRPr="009E665C">
        <w:rPr>
          <w:lang w:val="da-DK"/>
        </w:rPr>
        <w:t>110,</w:t>
      </w:r>
      <w:r w:rsidRPr="009E665C">
        <w:rPr>
          <w:spacing w:val="14"/>
          <w:lang w:val="da-DK"/>
        </w:rPr>
        <w:t xml:space="preserve"> </w:t>
      </w:r>
      <w:r w:rsidRPr="009E665C">
        <w:rPr>
          <w:lang w:val="da-DK"/>
        </w:rPr>
        <w:t>stk.</w:t>
      </w:r>
      <w:r w:rsidRPr="009E665C">
        <w:rPr>
          <w:spacing w:val="15"/>
          <w:lang w:val="da-DK"/>
        </w:rPr>
        <w:t xml:space="preserve"> </w:t>
      </w:r>
      <w:r w:rsidRPr="009E665C">
        <w:rPr>
          <w:lang w:val="da-DK"/>
        </w:rPr>
        <w:t>3,</w:t>
      </w:r>
      <w:r w:rsidRPr="009E665C">
        <w:rPr>
          <w:spacing w:val="15"/>
          <w:lang w:val="da-DK"/>
        </w:rPr>
        <w:t xml:space="preserve"> </w:t>
      </w:r>
      <w:r w:rsidRPr="009E665C">
        <w:rPr>
          <w:lang w:val="da-DK"/>
        </w:rPr>
        <w:t>i</w:t>
      </w:r>
      <w:r w:rsidRPr="009E665C">
        <w:rPr>
          <w:spacing w:val="14"/>
          <w:lang w:val="da-DK"/>
        </w:rPr>
        <w:t xml:space="preserve"> </w:t>
      </w:r>
      <w:r w:rsidRPr="009E665C">
        <w:rPr>
          <w:lang w:val="da-DK"/>
        </w:rPr>
        <w:t>lov</w:t>
      </w:r>
      <w:r w:rsidRPr="009E665C">
        <w:rPr>
          <w:spacing w:val="15"/>
          <w:lang w:val="da-DK"/>
        </w:rPr>
        <w:t xml:space="preserve"> </w:t>
      </w:r>
      <w:r w:rsidRPr="009E665C">
        <w:rPr>
          <w:lang w:val="da-DK"/>
        </w:rPr>
        <w:t>om</w:t>
      </w:r>
      <w:r w:rsidRPr="009E665C">
        <w:rPr>
          <w:spacing w:val="15"/>
          <w:lang w:val="da-DK"/>
        </w:rPr>
        <w:t xml:space="preserve"> </w:t>
      </w:r>
      <w:r w:rsidRPr="009E665C">
        <w:rPr>
          <w:spacing w:val="-2"/>
          <w:lang w:val="da-DK"/>
        </w:rPr>
        <w:t>miljøbeskyttelse,</w:t>
      </w:r>
      <w:r w:rsidR="00EF7A70">
        <w:rPr>
          <w:spacing w:val="-2"/>
          <w:lang w:val="da-DK"/>
        </w:rPr>
        <w:t xml:space="preserve"> </w:t>
      </w:r>
      <w:r w:rsidRPr="009E665C">
        <w:rPr>
          <w:lang w:val="da-DK"/>
        </w:rPr>
        <w:t>jf.</w:t>
      </w:r>
      <w:r w:rsidRPr="009E665C">
        <w:rPr>
          <w:spacing w:val="4"/>
          <w:lang w:val="da-DK"/>
        </w:rPr>
        <w:t xml:space="preserve"> </w:t>
      </w:r>
      <w:r w:rsidRPr="009E665C">
        <w:rPr>
          <w:lang w:val="da-DK"/>
        </w:rPr>
        <w:t>lovbekendtgørelse</w:t>
      </w:r>
      <w:r w:rsidRPr="009E665C">
        <w:rPr>
          <w:spacing w:val="7"/>
          <w:lang w:val="da-DK"/>
        </w:rPr>
        <w:t xml:space="preserve"> </w:t>
      </w:r>
      <w:r w:rsidRPr="009E665C">
        <w:rPr>
          <w:lang w:val="da-DK"/>
        </w:rPr>
        <w:t>nr.</w:t>
      </w:r>
      <w:r w:rsidRPr="009E665C">
        <w:rPr>
          <w:spacing w:val="7"/>
          <w:lang w:val="da-DK"/>
        </w:rPr>
        <w:t xml:space="preserve"> </w:t>
      </w:r>
      <w:r w:rsidRPr="009E665C">
        <w:rPr>
          <w:lang w:val="da-DK"/>
        </w:rPr>
        <w:t>1093</w:t>
      </w:r>
      <w:r w:rsidRPr="009E665C">
        <w:rPr>
          <w:spacing w:val="7"/>
          <w:lang w:val="da-DK"/>
        </w:rPr>
        <w:t xml:space="preserve"> </w:t>
      </w:r>
      <w:r w:rsidRPr="009E665C">
        <w:rPr>
          <w:lang w:val="da-DK"/>
        </w:rPr>
        <w:t>af</w:t>
      </w:r>
      <w:r w:rsidRPr="009E665C">
        <w:rPr>
          <w:spacing w:val="7"/>
          <w:lang w:val="da-DK"/>
        </w:rPr>
        <w:t xml:space="preserve"> </w:t>
      </w:r>
      <w:r w:rsidRPr="009E665C">
        <w:rPr>
          <w:lang w:val="da-DK"/>
        </w:rPr>
        <w:t>11.</w:t>
      </w:r>
      <w:r w:rsidRPr="009E665C">
        <w:rPr>
          <w:spacing w:val="7"/>
          <w:lang w:val="da-DK"/>
        </w:rPr>
        <w:t xml:space="preserve"> </w:t>
      </w:r>
      <w:r w:rsidRPr="009E665C">
        <w:rPr>
          <w:lang w:val="da-DK"/>
        </w:rPr>
        <w:t>oktober</w:t>
      </w:r>
      <w:r w:rsidRPr="009E665C">
        <w:rPr>
          <w:spacing w:val="7"/>
          <w:lang w:val="da-DK"/>
        </w:rPr>
        <w:t xml:space="preserve"> </w:t>
      </w:r>
      <w:r w:rsidRPr="009E665C">
        <w:rPr>
          <w:lang w:val="da-DK"/>
        </w:rPr>
        <w:t>2024,</w:t>
      </w:r>
      <w:r w:rsidRPr="009E665C">
        <w:rPr>
          <w:spacing w:val="7"/>
          <w:lang w:val="da-DK"/>
        </w:rPr>
        <w:t xml:space="preserve"> </w:t>
      </w:r>
      <w:r w:rsidRPr="009E665C">
        <w:rPr>
          <w:lang w:val="da-DK"/>
        </w:rPr>
        <w:t>som</w:t>
      </w:r>
      <w:r w:rsidRPr="009E665C">
        <w:rPr>
          <w:spacing w:val="7"/>
          <w:lang w:val="da-DK"/>
        </w:rPr>
        <w:t xml:space="preserve"> </w:t>
      </w:r>
      <w:r w:rsidRPr="009E665C">
        <w:rPr>
          <w:lang w:val="da-DK"/>
        </w:rPr>
        <w:t>ændret</w:t>
      </w:r>
      <w:r w:rsidRPr="009E665C">
        <w:rPr>
          <w:spacing w:val="7"/>
          <w:lang w:val="da-DK"/>
        </w:rPr>
        <w:t xml:space="preserve"> </w:t>
      </w:r>
      <w:r w:rsidRPr="009E665C">
        <w:rPr>
          <w:lang w:val="da-DK"/>
        </w:rPr>
        <w:t>ved</w:t>
      </w:r>
      <w:r w:rsidRPr="009E665C">
        <w:rPr>
          <w:spacing w:val="7"/>
          <w:lang w:val="da-DK"/>
        </w:rPr>
        <w:t xml:space="preserve"> </w:t>
      </w:r>
      <w:r w:rsidRPr="009E665C">
        <w:rPr>
          <w:lang w:val="da-DK"/>
        </w:rPr>
        <w:t>lov</w:t>
      </w:r>
      <w:r w:rsidRPr="009E665C">
        <w:rPr>
          <w:spacing w:val="7"/>
          <w:lang w:val="da-DK"/>
        </w:rPr>
        <w:t xml:space="preserve"> </w:t>
      </w:r>
      <w:r w:rsidRPr="009E665C">
        <w:rPr>
          <w:lang w:val="da-DK"/>
        </w:rPr>
        <w:t>nr.</w:t>
      </w:r>
      <w:r w:rsidRPr="009E665C">
        <w:rPr>
          <w:spacing w:val="7"/>
          <w:lang w:val="da-DK"/>
        </w:rPr>
        <w:t xml:space="preserve"> </w:t>
      </w:r>
      <w:r w:rsidRPr="009E665C">
        <w:rPr>
          <w:lang w:val="da-DK"/>
        </w:rPr>
        <w:t>1683</w:t>
      </w:r>
      <w:r w:rsidRPr="009E665C">
        <w:rPr>
          <w:spacing w:val="7"/>
          <w:lang w:val="da-DK"/>
        </w:rPr>
        <w:t xml:space="preserve"> </w:t>
      </w:r>
      <w:r w:rsidRPr="009E665C">
        <w:rPr>
          <w:lang w:val="da-DK"/>
        </w:rPr>
        <w:t>af</w:t>
      </w:r>
      <w:r w:rsidRPr="009E665C">
        <w:rPr>
          <w:spacing w:val="7"/>
          <w:lang w:val="da-DK"/>
        </w:rPr>
        <w:t xml:space="preserve"> </w:t>
      </w:r>
      <w:r w:rsidRPr="009E665C">
        <w:rPr>
          <w:lang w:val="da-DK"/>
        </w:rPr>
        <w:t>30.</w:t>
      </w:r>
      <w:r w:rsidRPr="009E665C">
        <w:rPr>
          <w:spacing w:val="7"/>
          <w:lang w:val="da-DK"/>
        </w:rPr>
        <w:t xml:space="preserve"> </w:t>
      </w:r>
      <w:r w:rsidRPr="009E665C">
        <w:rPr>
          <w:lang w:val="da-DK"/>
        </w:rPr>
        <w:t>december</w:t>
      </w:r>
      <w:r w:rsidRPr="009E665C">
        <w:rPr>
          <w:spacing w:val="7"/>
          <w:lang w:val="da-DK"/>
        </w:rPr>
        <w:t xml:space="preserve"> </w:t>
      </w:r>
      <w:r w:rsidRPr="009E665C">
        <w:rPr>
          <w:lang w:val="da-DK"/>
        </w:rPr>
        <w:t>2024,</w:t>
      </w:r>
      <w:r w:rsidRPr="009E665C">
        <w:rPr>
          <w:spacing w:val="7"/>
          <w:lang w:val="da-DK"/>
        </w:rPr>
        <w:t xml:space="preserve"> </w:t>
      </w:r>
      <w:r w:rsidRPr="009E665C">
        <w:rPr>
          <w:spacing w:val="-10"/>
          <w:lang w:val="da-DK"/>
        </w:rPr>
        <w:t>§</w:t>
      </w:r>
      <w:r w:rsidR="00EF7A70">
        <w:rPr>
          <w:spacing w:val="-10"/>
          <w:lang w:val="da-DK"/>
        </w:rPr>
        <w:t xml:space="preserve"> </w:t>
      </w:r>
      <w:r w:rsidRPr="009E665C">
        <w:rPr>
          <w:lang w:val="da-DK"/>
        </w:rPr>
        <w:t>30,</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30</w:t>
      </w:r>
      <w:r w:rsidRPr="009E665C">
        <w:rPr>
          <w:spacing w:val="15"/>
          <w:lang w:val="da-DK"/>
        </w:rPr>
        <w:t xml:space="preserve"> </w:t>
      </w:r>
      <w:r w:rsidRPr="009E665C">
        <w:rPr>
          <w:lang w:val="da-DK"/>
        </w:rPr>
        <w:t>c,</w:t>
      </w:r>
      <w:r w:rsidRPr="009E665C">
        <w:rPr>
          <w:spacing w:val="14"/>
          <w:lang w:val="da-DK"/>
        </w:rPr>
        <w:t xml:space="preserve"> </w:t>
      </w:r>
      <w:r w:rsidRPr="009E665C">
        <w:rPr>
          <w:lang w:val="da-DK"/>
        </w:rPr>
        <w:t>stk.</w:t>
      </w:r>
      <w:r w:rsidRPr="009E665C">
        <w:rPr>
          <w:spacing w:val="15"/>
          <w:lang w:val="da-DK"/>
        </w:rPr>
        <w:t xml:space="preserve"> </w:t>
      </w:r>
      <w:r w:rsidRPr="009E665C">
        <w:rPr>
          <w:lang w:val="da-DK"/>
        </w:rPr>
        <w:t>1,</w:t>
      </w:r>
      <w:r w:rsidRPr="009E665C">
        <w:rPr>
          <w:spacing w:val="15"/>
          <w:lang w:val="da-DK"/>
        </w:rPr>
        <w:t xml:space="preserve"> </w:t>
      </w:r>
      <w:r w:rsidRPr="009E665C">
        <w:rPr>
          <w:lang w:val="da-DK"/>
        </w:rPr>
        <w:t>§</w:t>
      </w:r>
      <w:r w:rsidRPr="009E665C">
        <w:rPr>
          <w:spacing w:val="14"/>
          <w:lang w:val="da-DK"/>
        </w:rPr>
        <w:t xml:space="preserve"> </w:t>
      </w:r>
      <w:r w:rsidRPr="009E665C">
        <w:rPr>
          <w:lang w:val="da-DK"/>
        </w:rPr>
        <w:t>38</w:t>
      </w:r>
      <w:r w:rsidRPr="009E665C">
        <w:rPr>
          <w:spacing w:val="15"/>
          <w:lang w:val="da-DK"/>
        </w:rPr>
        <w:t xml:space="preserve"> </w:t>
      </w:r>
      <w:r w:rsidRPr="009E665C">
        <w:rPr>
          <w:lang w:val="da-DK"/>
        </w:rPr>
        <w:t>f,</w:t>
      </w:r>
      <w:r w:rsidRPr="009E665C">
        <w:rPr>
          <w:spacing w:val="15"/>
          <w:lang w:val="da-DK"/>
        </w:rPr>
        <w:t xml:space="preserve"> </w:t>
      </w:r>
      <w:r w:rsidRPr="009E665C">
        <w:rPr>
          <w:lang w:val="da-DK"/>
        </w:rPr>
        <w:t>stk.</w:t>
      </w:r>
      <w:r w:rsidRPr="009E665C">
        <w:rPr>
          <w:spacing w:val="14"/>
          <w:lang w:val="da-DK"/>
        </w:rPr>
        <w:t xml:space="preserve"> </w:t>
      </w:r>
      <w:r w:rsidRPr="009E665C">
        <w:rPr>
          <w:lang w:val="da-DK"/>
        </w:rPr>
        <w:t>1,</w:t>
      </w:r>
      <w:r w:rsidRPr="009E665C">
        <w:rPr>
          <w:spacing w:val="15"/>
          <w:lang w:val="da-DK"/>
        </w:rPr>
        <w:t xml:space="preserve"> </w:t>
      </w:r>
      <w:r w:rsidRPr="009E665C">
        <w:rPr>
          <w:lang w:val="da-DK"/>
        </w:rPr>
        <w:t>§</w:t>
      </w:r>
      <w:r w:rsidRPr="009E665C">
        <w:rPr>
          <w:spacing w:val="15"/>
          <w:lang w:val="da-DK"/>
        </w:rPr>
        <w:t xml:space="preserve"> </w:t>
      </w:r>
      <w:r w:rsidRPr="009E665C">
        <w:rPr>
          <w:lang w:val="da-DK"/>
        </w:rPr>
        <w:t>43,</w:t>
      </w:r>
      <w:r w:rsidRPr="009E665C">
        <w:rPr>
          <w:spacing w:val="14"/>
          <w:lang w:val="da-DK"/>
        </w:rPr>
        <w:t xml:space="preserve"> </w:t>
      </w:r>
      <w:r w:rsidRPr="009E665C">
        <w:rPr>
          <w:lang w:val="da-DK"/>
        </w:rPr>
        <w:t>stk.</w:t>
      </w:r>
      <w:r w:rsidRPr="009E665C">
        <w:rPr>
          <w:spacing w:val="15"/>
          <w:lang w:val="da-DK"/>
        </w:rPr>
        <w:t xml:space="preserve"> </w:t>
      </w:r>
      <w:r w:rsidRPr="009E665C">
        <w:rPr>
          <w:lang w:val="da-DK"/>
        </w:rPr>
        <w:t>1-3,</w:t>
      </w:r>
      <w:r w:rsidRPr="009E665C">
        <w:rPr>
          <w:spacing w:val="15"/>
          <w:lang w:val="da-DK"/>
        </w:rPr>
        <w:t xml:space="preserve"> </w:t>
      </w:r>
      <w:r w:rsidRPr="009E665C">
        <w:rPr>
          <w:lang w:val="da-DK"/>
        </w:rPr>
        <w:t>§</w:t>
      </w:r>
      <w:r w:rsidRPr="009E665C">
        <w:rPr>
          <w:spacing w:val="14"/>
          <w:lang w:val="da-DK"/>
        </w:rPr>
        <w:t xml:space="preserve"> </w:t>
      </w:r>
      <w:r w:rsidRPr="009E665C">
        <w:rPr>
          <w:lang w:val="da-DK"/>
        </w:rPr>
        <w:t>45,</w:t>
      </w:r>
      <w:r w:rsidRPr="009E665C">
        <w:rPr>
          <w:spacing w:val="15"/>
          <w:lang w:val="da-DK"/>
        </w:rPr>
        <w:t xml:space="preserve"> </w:t>
      </w:r>
      <w:r w:rsidRPr="009E665C">
        <w:rPr>
          <w:lang w:val="da-DK"/>
        </w:rPr>
        <w:t>stk.</w:t>
      </w:r>
      <w:r w:rsidRPr="009E665C">
        <w:rPr>
          <w:spacing w:val="15"/>
          <w:lang w:val="da-DK"/>
        </w:rPr>
        <w:t xml:space="preserve"> </w:t>
      </w:r>
      <w:r w:rsidRPr="009E665C">
        <w:rPr>
          <w:lang w:val="da-DK"/>
        </w:rPr>
        <w:t>1,</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46</w:t>
      </w:r>
      <w:r w:rsidRPr="009E665C">
        <w:rPr>
          <w:spacing w:val="15"/>
          <w:lang w:val="da-DK"/>
        </w:rPr>
        <w:t xml:space="preserve"> </w:t>
      </w:r>
      <w:r w:rsidRPr="009E665C">
        <w:rPr>
          <w:lang w:val="da-DK"/>
        </w:rPr>
        <w:t>og</w:t>
      </w:r>
      <w:r w:rsidRPr="009E665C">
        <w:rPr>
          <w:spacing w:val="14"/>
          <w:lang w:val="da-DK"/>
        </w:rPr>
        <w:t xml:space="preserve"> </w:t>
      </w:r>
      <w:r w:rsidRPr="009E665C">
        <w:rPr>
          <w:lang w:val="da-DK"/>
        </w:rPr>
        <w:t>§</w:t>
      </w:r>
      <w:r w:rsidRPr="009E665C">
        <w:rPr>
          <w:spacing w:val="15"/>
          <w:lang w:val="da-DK"/>
        </w:rPr>
        <w:t xml:space="preserve"> </w:t>
      </w:r>
      <w:r w:rsidRPr="009E665C">
        <w:rPr>
          <w:lang w:val="da-DK"/>
        </w:rPr>
        <w:t>59,</w:t>
      </w:r>
      <w:r w:rsidRPr="009E665C">
        <w:rPr>
          <w:spacing w:val="15"/>
          <w:lang w:val="da-DK"/>
        </w:rPr>
        <w:t xml:space="preserve"> </w:t>
      </w:r>
      <w:r w:rsidRPr="009E665C">
        <w:rPr>
          <w:lang w:val="da-DK"/>
        </w:rPr>
        <w:t>stk.</w:t>
      </w:r>
      <w:r w:rsidRPr="009E665C">
        <w:rPr>
          <w:spacing w:val="14"/>
          <w:lang w:val="da-DK"/>
        </w:rPr>
        <w:t xml:space="preserve"> </w:t>
      </w:r>
      <w:r w:rsidRPr="009E665C">
        <w:rPr>
          <w:lang w:val="da-DK"/>
        </w:rPr>
        <w:t>4,</w:t>
      </w:r>
      <w:r w:rsidRPr="009E665C">
        <w:rPr>
          <w:spacing w:val="15"/>
          <w:lang w:val="da-DK"/>
        </w:rPr>
        <w:t xml:space="preserve"> </w:t>
      </w:r>
      <w:r w:rsidRPr="009E665C">
        <w:rPr>
          <w:lang w:val="da-DK"/>
        </w:rPr>
        <w:t>i</w:t>
      </w:r>
      <w:r w:rsidRPr="009E665C">
        <w:rPr>
          <w:spacing w:val="15"/>
          <w:lang w:val="da-DK"/>
        </w:rPr>
        <w:t xml:space="preserve"> </w:t>
      </w:r>
      <w:r w:rsidRPr="009E665C">
        <w:rPr>
          <w:lang w:val="da-DK"/>
        </w:rPr>
        <w:t>lov</w:t>
      </w:r>
      <w:r w:rsidRPr="009E665C">
        <w:rPr>
          <w:spacing w:val="14"/>
          <w:lang w:val="da-DK"/>
        </w:rPr>
        <w:t xml:space="preserve"> </w:t>
      </w:r>
      <w:r w:rsidRPr="009E665C">
        <w:rPr>
          <w:lang w:val="da-DK"/>
        </w:rPr>
        <w:t>om</w:t>
      </w:r>
      <w:r w:rsidRPr="009E665C">
        <w:rPr>
          <w:spacing w:val="15"/>
          <w:lang w:val="da-DK"/>
        </w:rPr>
        <w:t xml:space="preserve"> </w:t>
      </w:r>
      <w:r w:rsidRPr="009E665C">
        <w:rPr>
          <w:lang w:val="da-DK"/>
        </w:rPr>
        <w:t>kemikalier,</w:t>
      </w:r>
      <w:r w:rsidRPr="009E665C">
        <w:rPr>
          <w:spacing w:val="15"/>
          <w:lang w:val="da-DK"/>
        </w:rPr>
        <w:t xml:space="preserve"> </w:t>
      </w:r>
      <w:r w:rsidRPr="009E665C">
        <w:rPr>
          <w:spacing w:val="-5"/>
          <w:lang w:val="da-DK"/>
        </w:rPr>
        <w:t>jf.</w:t>
      </w:r>
      <w:r w:rsidR="00EF7A70">
        <w:rPr>
          <w:spacing w:val="-5"/>
          <w:lang w:val="da-DK"/>
        </w:rPr>
        <w:t xml:space="preserve"> </w:t>
      </w:r>
      <w:r w:rsidRPr="009E665C">
        <w:rPr>
          <w:lang w:val="da-DK"/>
        </w:rPr>
        <w:t>lovbekendtgørelse nr. 6 af 4. januar 2023, som ændret ved lov nr. 1469 af 10. december 2024, og § 1, stk. 3, i forvaltningsloven, jf. lovbekendtgørelse nr. 433 af 22. april 2014, og efter forhandling med klima-, energi- og forsyningsministeren og justitsministeren fastsættes:</w:t>
      </w:r>
    </w:p>
    <w:p w14:paraId="41C7CD8A" w14:textId="77777777" w:rsidR="00635043" w:rsidRPr="009E665C" w:rsidRDefault="00644EC4" w:rsidP="00C07D71">
      <w:pPr>
        <w:pStyle w:val="Overskrift2"/>
        <w:spacing w:before="203" w:line="319" w:lineRule="auto"/>
        <w:ind w:left="3992" w:right="3989" w:firstLine="830"/>
        <w:rPr>
          <w:lang w:val="da-DK"/>
        </w:rPr>
      </w:pPr>
      <w:bookmarkStart w:id="10" w:name="Afsnit_I_-_Generelle_bestemmelser"/>
      <w:bookmarkEnd w:id="10"/>
      <w:r w:rsidRPr="009E665C">
        <w:rPr>
          <w:lang w:val="da-DK"/>
        </w:rPr>
        <w:t>Afsnit I Generelle</w:t>
      </w:r>
      <w:r w:rsidRPr="009E665C">
        <w:rPr>
          <w:spacing w:val="-5"/>
          <w:lang w:val="da-DK"/>
        </w:rPr>
        <w:t xml:space="preserve"> </w:t>
      </w:r>
      <w:r w:rsidRPr="009E665C">
        <w:rPr>
          <w:spacing w:val="-2"/>
          <w:lang w:val="da-DK"/>
        </w:rPr>
        <w:t>bestemmelser</w:t>
      </w:r>
    </w:p>
    <w:p w14:paraId="2924F895" w14:textId="77777777" w:rsidR="00635043" w:rsidRPr="009E665C" w:rsidRDefault="00644EC4">
      <w:pPr>
        <w:pStyle w:val="Brdtekst"/>
        <w:spacing w:before="82"/>
        <w:ind w:left="4769"/>
        <w:rPr>
          <w:lang w:val="da-DK"/>
        </w:rPr>
      </w:pPr>
      <w:bookmarkStart w:id="11" w:name="Kapitel_1_-_Anvendelsesområde_og_definit"/>
      <w:bookmarkEnd w:id="11"/>
      <w:r w:rsidRPr="009E665C">
        <w:rPr>
          <w:lang w:val="da-DK"/>
        </w:rPr>
        <w:t xml:space="preserve">Kapitel </w:t>
      </w:r>
      <w:r w:rsidRPr="009E665C">
        <w:rPr>
          <w:spacing w:val="-10"/>
          <w:lang w:val="da-DK"/>
        </w:rPr>
        <w:t>1</w:t>
      </w:r>
    </w:p>
    <w:p w14:paraId="0A61309E" w14:textId="77777777" w:rsidR="00635043" w:rsidRPr="009E665C" w:rsidRDefault="00644EC4">
      <w:pPr>
        <w:spacing w:before="92" w:line="388" w:lineRule="auto"/>
        <w:ind w:left="4253" w:right="3510" w:hanging="740"/>
        <w:jc w:val="both"/>
        <w:rPr>
          <w:i/>
          <w:sz w:val="24"/>
          <w:lang w:val="da-DK"/>
        </w:rPr>
      </w:pPr>
      <w:r w:rsidRPr="009E665C">
        <w:rPr>
          <w:i/>
          <w:sz w:val="24"/>
          <w:lang w:val="da-DK"/>
        </w:rPr>
        <w:t>Anvendelsesområde</w:t>
      </w:r>
      <w:r w:rsidRPr="009E665C">
        <w:rPr>
          <w:i/>
          <w:spacing w:val="-15"/>
          <w:sz w:val="24"/>
          <w:lang w:val="da-DK"/>
        </w:rPr>
        <w:t xml:space="preserve"> </w:t>
      </w:r>
      <w:r w:rsidRPr="009E665C">
        <w:rPr>
          <w:i/>
          <w:sz w:val="24"/>
          <w:lang w:val="da-DK"/>
        </w:rPr>
        <w:t>og</w:t>
      </w:r>
      <w:r w:rsidRPr="009E665C">
        <w:rPr>
          <w:i/>
          <w:spacing w:val="-15"/>
          <w:sz w:val="24"/>
          <w:lang w:val="da-DK"/>
        </w:rPr>
        <w:t xml:space="preserve"> </w:t>
      </w:r>
      <w:r w:rsidRPr="009E665C">
        <w:rPr>
          <w:i/>
          <w:sz w:val="24"/>
          <w:lang w:val="da-DK"/>
        </w:rPr>
        <w:t xml:space="preserve">definitioner </w:t>
      </w:r>
      <w:bookmarkStart w:id="12" w:name="Anvendelsesområde"/>
      <w:bookmarkEnd w:id="12"/>
      <w:r w:rsidRPr="009E665C">
        <w:rPr>
          <w:i/>
          <w:spacing w:val="-2"/>
          <w:sz w:val="24"/>
          <w:lang w:val="da-DK"/>
        </w:rPr>
        <w:t>Anvendelsesområde</w:t>
      </w:r>
    </w:p>
    <w:p w14:paraId="4D92D19F" w14:textId="77777777" w:rsidR="00635043" w:rsidRPr="009E665C" w:rsidRDefault="00644EC4">
      <w:pPr>
        <w:pStyle w:val="Brdtekst"/>
        <w:spacing w:before="0" w:line="238" w:lineRule="exact"/>
        <w:ind w:left="310"/>
        <w:rPr>
          <w:lang w:val="da-DK"/>
        </w:rPr>
      </w:pPr>
      <w:bookmarkStart w:id="13" w:name="§_1"/>
      <w:bookmarkEnd w:id="13"/>
      <w:r w:rsidRPr="009E665C">
        <w:rPr>
          <w:b/>
          <w:lang w:val="da-DK"/>
        </w:rPr>
        <w:t xml:space="preserve">§ 1. </w:t>
      </w:r>
      <w:r w:rsidRPr="009E665C">
        <w:rPr>
          <w:lang w:val="da-DK"/>
        </w:rPr>
        <w:t xml:space="preserve">Bekendtgørelsen finder anvendelse på emballage, jf. dog § </w:t>
      </w:r>
      <w:r w:rsidRPr="009E665C">
        <w:rPr>
          <w:spacing w:val="-5"/>
          <w:lang w:val="da-DK"/>
        </w:rPr>
        <w:t>2.</w:t>
      </w:r>
    </w:p>
    <w:p w14:paraId="1480B1C2" w14:textId="77777777" w:rsidR="00635043" w:rsidRPr="009E665C" w:rsidRDefault="00644EC4">
      <w:pPr>
        <w:pStyle w:val="Brdtekst"/>
        <w:spacing w:line="249" w:lineRule="auto"/>
        <w:ind w:right="107" w:firstLine="200"/>
        <w:rPr>
          <w:lang w:val="da-DK"/>
        </w:rPr>
      </w:pPr>
      <w:r w:rsidRPr="009E665C">
        <w:rPr>
          <w:i/>
          <w:lang w:val="da-DK"/>
        </w:rPr>
        <w:t xml:space="preserve">Stk. 2. </w:t>
      </w:r>
      <w:r w:rsidRPr="009E665C">
        <w:rPr>
          <w:lang w:val="da-DK"/>
        </w:rPr>
        <w:t>Ved emballage forstås alle genstande af en hvilken som helst art og materiale, som anvendes til pakning, beskyttelse, håndtering, levering fra producenten til brugeren eller forbrugeren og præsentation af varer, det være sig råvarer eller forarbejdede varer. Alle engangsartikler, der anvendes til samme formål, samt drikkevarebeholdere og drikkebægre, der er engangsplastprodukter, skal tilsvarende betragtes som emballage. I bilag 1 er der fastsat yderligere kriterier, som skal anvendes til klassificering af genstande som emballage.</w:t>
      </w:r>
    </w:p>
    <w:p w14:paraId="28300FA8" w14:textId="77777777" w:rsidR="00635043" w:rsidDel="00957D70" w:rsidRDefault="00644EC4">
      <w:pPr>
        <w:pStyle w:val="Brdtekst"/>
        <w:spacing w:before="6" w:line="249" w:lineRule="auto"/>
        <w:ind w:right="105" w:firstLine="200"/>
        <w:rPr>
          <w:del w:id="14" w:author="Sofie Dam" w:date="2025-06-04T14:53:00Z"/>
        </w:rPr>
      </w:pPr>
      <w:del w:id="15" w:author="Sofie Dam" w:date="2025-06-04T14:53:00Z">
        <w:r w:rsidDel="00957D70">
          <w:rPr>
            <w:i/>
          </w:rPr>
          <w:delText xml:space="preserve">Stk. 3. </w:delText>
        </w:r>
        <w:r w:rsidDel="00957D70">
          <w:delText xml:space="preserve">Kapitel 2 og 3 finder ikke anvendelse for drikkevarebeholdere og drikkebægre, der er engangs- </w:delText>
        </w:r>
        <w:r w:rsidDel="00957D70">
          <w:rPr>
            <w:spacing w:val="-2"/>
          </w:rPr>
          <w:delText>plastprodukter.</w:delText>
        </w:r>
      </w:del>
    </w:p>
    <w:p w14:paraId="56D57200" w14:textId="77777777" w:rsidR="00635043" w:rsidRPr="00B26566" w:rsidRDefault="00644EC4">
      <w:pPr>
        <w:pStyle w:val="Brdtekst"/>
        <w:spacing w:before="122" w:line="249" w:lineRule="auto"/>
        <w:ind w:right="106" w:firstLine="200"/>
        <w:rPr>
          <w:lang w:val="da-DK"/>
        </w:rPr>
      </w:pPr>
      <w:bookmarkStart w:id="16" w:name="§_2"/>
      <w:bookmarkEnd w:id="16"/>
      <w:r w:rsidRPr="00B26566">
        <w:rPr>
          <w:b/>
          <w:lang w:val="da-DK"/>
        </w:rPr>
        <w:t xml:space="preserve">§ 2. </w:t>
      </w:r>
      <w:r w:rsidRPr="00B26566">
        <w:rPr>
          <w:lang w:val="da-DK"/>
        </w:rPr>
        <w:t>Bekendtgørelsen finder ikke anvendelse på emballage, der er omfattet af bekendtgørelse om pant</w:t>
      </w:r>
      <w:r w:rsidRPr="00B26566">
        <w:rPr>
          <w:spacing w:val="40"/>
          <w:lang w:val="da-DK"/>
        </w:rPr>
        <w:t xml:space="preserve"> </w:t>
      </w:r>
      <w:r w:rsidRPr="00B26566">
        <w:rPr>
          <w:lang w:val="da-DK"/>
        </w:rPr>
        <w:t>på</w:t>
      </w:r>
      <w:r w:rsidRPr="00B26566">
        <w:rPr>
          <w:spacing w:val="35"/>
          <w:lang w:val="da-DK"/>
        </w:rPr>
        <w:t xml:space="preserve"> </w:t>
      </w:r>
      <w:r w:rsidRPr="00B26566">
        <w:rPr>
          <w:lang w:val="da-DK"/>
        </w:rPr>
        <w:t>og</w:t>
      </w:r>
      <w:r w:rsidRPr="00B26566">
        <w:rPr>
          <w:spacing w:val="35"/>
          <w:lang w:val="da-DK"/>
        </w:rPr>
        <w:t xml:space="preserve"> </w:t>
      </w:r>
      <w:r w:rsidRPr="00B26566">
        <w:rPr>
          <w:lang w:val="da-DK"/>
        </w:rPr>
        <w:t>indsamling</w:t>
      </w:r>
      <w:r w:rsidRPr="00B26566">
        <w:rPr>
          <w:spacing w:val="35"/>
          <w:lang w:val="da-DK"/>
        </w:rPr>
        <w:t xml:space="preserve"> </w:t>
      </w:r>
      <w:r w:rsidRPr="00B26566">
        <w:rPr>
          <w:lang w:val="da-DK"/>
        </w:rPr>
        <w:t>m.v.</w:t>
      </w:r>
      <w:r w:rsidRPr="00B26566">
        <w:rPr>
          <w:spacing w:val="35"/>
          <w:lang w:val="da-DK"/>
        </w:rPr>
        <w:t xml:space="preserve"> </w:t>
      </w:r>
      <w:r w:rsidRPr="00B26566">
        <w:rPr>
          <w:lang w:val="da-DK"/>
        </w:rPr>
        <w:t>af</w:t>
      </w:r>
      <w:r w:rsidRPr="00B26566">
        <w:rPr>
          <w:spacing w:val="35"/>
          <w:lang w:val="da-DK"/>
        </w:rPr>
        <w:t xml:space="preserve"> </w:t>
      </w:r>
      <w:r w:rsidRPr="00B26566">
        <w:rPr>
          <w:lang w:val="da-DK"/>
        </w:rPr>
        <w:t>emballager</w:t>
      </w:r>
      <w:r w:rsidRPr="00B26566">
        <w:rPr>
          <w:spacing w:val="35"/>
          <w:lang w:val="da-DK"/>
        </w:rPr>
        <w:t xml:space="preserve"> </w:t>
      </w:r>
      <w:r w:rsidRPr="00B26566">
        <w:rPr>
          <w:lang w:val="da-DK"/>
        </w:rPr>
        <w:t>til</w:t>
      </w:r>
      <w:r w:rsidRPr="00B26566">
        <w:rPr>
          <w:spacing w:val="35"/>
          <w:lang w:val="da-DK"/>
        </w:rPr>
        <w:t xml:space="preserve"> </w:t>
      </w:r>
      <w:r w:rsidRPr="00B26566">
        <w:rPr>
          <w:lang w:val="da-DK"/>
        </w:rPr>
        <w:t>visse</w:t>
      </w:r>
      <w:r w:rsidRPr="00B26566">
        <w:rPr>
          <w:spacing w:val="35"/>
          <w:lang w:val="da-DK"/>
        </w:rPr>
        <w:t xml:space="preserve"> </w:t>
      </w:r>
      <w:r w:rsidRPr="00B26566">
        <w:rPr>
          <w:lang w:val="da-DK"/>
        </w:rPr>
        <w:t>drikkevarer,</w:t>
      </w:r>
      <w:r w:rsidRPr="00B26566">
        <w:rPr>
          <w:spacing w:val="35"/>
          <w:lang w:val="da-DK"/>
        </w:rPr>
        <w:t xml:space="preserve"> </w:t>
      </w:r>
      <w:r w:rsidRPr="00B26566">
        <w:rPr>
          <w:lang w:val="da-DK"/>
        </w:rPr>
        <w:t>medmindre</w:t>
      </w:r>
      <w:r w:rsidRPr="00B26566">
        <w:rPr>
          <w:spacing w:val="35"/>
          <w:lang w:val="da-DK"/>
        </w:rPr>
        <w:t xml:space="preserve"> </w:t>
      </w:r>
      <w:r w:rsidRPr="00B26566">
        <w:rPr>
          <w:lang w:val="da-DK"/>
        </w:rPr>
        <w:t>producenten</w:t>
      </w:r>
      <w:r w:rsidRPr="00B26566">
        <w:rPr>
          <w:spacing w:val="35"/>
          <w:lang w:val="da-DK"/>
        </w:rPr>
        <w:t xml:space="preserve"> </w:t>
      </w:r>
      <w:r w:rsidRPr="00B26566">
        <w:rPr>
          <w:lang w:val="da-DK"/>
        </w:rPr>
        <w:t>af</w:t>
      </w:r>
      <w:r w:rsidRPr="00B26566">
        <w:rPr>
          <w:spacing w:val="35"/>
          <w:lang w:val="da-DK"/>
        </w:rPr>
        <w:t xml:space="preserve"> </w:t>
      </w:r>
      <w:r w:rsidRPr="00B26566">
        <w:rPr>
          <w:lang w:val="da-DK"/>
        </w:rPr>
        <w:t>emballagen</w:t>
      </w:r>
      <w:r w:rsidRPr="00B26566">
        <w:rPr>
          <w:spacing w:val="35"/>
          <w:lang w:val="da-DK"/>
        </w:rPr>
        <w:t xml:space="preserve"> </w:t>
      </w:r>
      <w:r w:rsidRPr="00B26566">
        <w:rPr>
          <w:lang w:val="da-DK"/>
        </w:rPr>
        <w:t>har fået meddelt dispensation fra pligten til at være omfattet af pant- og retursystemet i henhold til den pågældende bekendtgørelse.</w:t>
      </w:r>
    </w:p>
    <w:p w14:paraId="55835F43" w14:textId="77777777" w:rsidR="00635043" w:rsidRPr="00B26566" w:rsidRDefault="00644EC4">
      <w:pPr>
        <w:pStyle w:val="Brdtekst"/>
        <w:spacing w:before="4" w:line="249" w:lineRule="auto"/>
        <w:ind w:right="104" w:firstLine="200"/>
        <w:rPr>
          <w:lang w:val="da-DK"/>
        </w:rPr>
      </w:pPr>
      <w:r w:rsidRPr="00B26566">
        <w:rPr>
          <w:i/>
          <w:lang w:val="da-DK"/>
        </w:rPr>
        <w:t xml:space="preserve">Stk. 2. </w:t>
      </w:r>
      <w:r w:rsidRPr="00B26566">
        <w:rPr>
          <w:lang w:val="da-DK"/>
        </w:rPr>
        <w:t>Bekendtgørelsen begrænser ikke øvrige krav til emballage i den øvrige lovgivning, herunder kravene til sikkerhed, krav til emballage til transport af farligt gods og beskyttelse af sundhed og hygiejne i forbindelse med de emballerede produkter.</w:t>
      </w:r>
    </w:p>
    <w:p w14:paraId="2BEA7172" w14:textId="77777777" w:rsidR="00635043" w:rsidRPr="00B26566" w:rsidRDefault="00644EC4">
      <w:pPr>
        <w:spacing w:before="163"/>
        <w:jc w:val="center"/>
        <w:rPr>
          <w:i/>
          <w:sz w:val="24"/>
          <w:lang w:val="da-DK"/>
        </w:rPr>
      </w:pPr>
      <w:bookmarkStart w:id="17" w:name="Definitioner"/>
      <w:bookmarkEnd w:id="17"/>
      <w:r w:rsidRPr="00B26566">
        <w:rPr>
          <w:i/>
          <w:spacing w:val="-2"/>
          <w:sz w:val="24"/>
          <w:lang w:val="da-DK"/>
        </w:rPr>
        <w:t>Definitioner</w:t>
      </w:r>
    </w:p>
    <w:p w14:paraId="5C0EEFAA" w14:textId="77777777" w:rsidR="00635043" w:rsidRPr="00B26566" w:rsidRDefault="00644EC4">
      <w:pPr>
        <w:pStyle w:val="Brdtekst"/>
        <w:spacing w:before="132"/>
        <w:ind w:left="294" w:right="6277"/>
        <w:jc w:val="center"/>
        <w:rPr>
          <w:lang w:val="da-DK"/>
        </w:rPr>
      </w:pPr>
      <w:bookmarkStart w:id="18" w:name="§_3"/>
      <w:bookmarkEnd w:id="18"/>
      <w:r w:rsidRPr="00B26566">
        <w:rPr>
          <w:b/>
          <w:lang w:val="da-DK"/>
        </w:rPr>
        <w:t>§</w:t>
      </w:r>
      <w:r w:rsidRPr="00B26566">
        <w:rPr>
          <w:b/>
          <w:spacing w:val="-1"/>
          <w:lang w:val="da-DK"/>
        </w:rPr>
        <w:t xml:space="preserve"> </w:t>
      </w:r>
      <w:r w:rsidRPr="00B26566">
        <w:rPr>
          <w:b/>
          <w:lang w:val="da-DK"/>
        </w:rPr>
        <w:t>3.</w:t>
      </w:r>
      <w:r w:rsidRPr="00B26566">
        <w:rPr>
          <w:b/>
          <w:spacing w:val="-1"/>
          <w:lang w:val="da-DK"/>
        </w:rPr>
        <w:t xml:space="preserve"> </w:t>
      </w:r>
      <w:r w:rsidRPr="00B26566">
        <w:rPr>
          <w:lang w:val="da-DK"/>
        </w:rPr>
        <w:t>I</w:t>
      </w:r>
      <w:r w:rsidRPr="00B26566">
        <w:rPr>
          <w:spacing w:val="-1"/>
          <w:lang w:val="da-DK"/>
        </w:rPr>
        <w:t xml:space="preserve"> </w:t>
      </w:r>
      <w:r w:rsidRPr="00B26566">
        <w:rPr>
          <w:lang w:val="da-DK"/>
        </w:rPr>
        <w:t>denne</w:t>
      </w:r>
      <w:r w:rsidRPr="00B26566">
        <w:rPr>
          <w:spacing w:val="-2"/>
          <w:lang w:val="da-DK"/>
        </w:rPr>
        <w:t xml:space="preserve"> </w:t>
      </w:r>
      <w:r w:rsidRPr="00B26566">
        <w:rPr>
          <w:lang w:val="da-DK"/>
        </w:rPr>
        <w:t>bekendtgørelse</w:t>
      </w:r>
      <w:r w:rsidRPr="00B26566">
        <w:rPr>
          <w:spacing w:val="-1"/>
          <w:lang w:val="da-DK"/>
        </w:rPr>
        <w:t xml:space="preserve"> </w:t>
      </w:r>
      <w:r w:rsidRPr="00B26566">
        <w:rPr>
          <w:lang w:val="da-DK"/>
        </w:rPr>
        <w:t>forstås</w:t>
      </w:r>
      <w:r w:rsidRPr="00B26566">
        <w:rPr>
          <w:spacing w:val="-1"/>
          <w:lang w:val="da-DK"/>
        </w:rPr>
        <w:t xml:space="preserve"> </w:t>
      </w:r>
      <w:r w:rsidRPr="00B26566">
        <w:rPr>
          <w:spacing w:val="-4"/>
          <w:lang w:val="da-DK"/>
        </w:rPr>
        <w:t>ved:</w:t>
      </w:r>
    </w:p>
    <w:p w14:paraId="440D3103" w14:textId="77777777" w:rsidR="00635043" w:rsidRPr="00B26566" w:rsidRDefault="00644EC4">
      <w:pPr>
        <w:pStyle w:val="Listeafsnit"/>
        <w:numPr>
          <w:ilvl w:val="0"/>
          <w:numId w:val="132"/>
        </w:numPr>
        <w:tabs>
          <w:tab w:val="left" w:pos="610"/>
        </w:tabs>
        <w:spacing w:line="249" w:lineRule="auto"/>
        <w:ind w:right="106"/>
        <w:jc w:val="both"/>
        <w:rPr>
          <w:sz w:val="24"/>
          <w:lang w:val="da-DK"/>
        </w:rPr>
      </w:pPr>
      <w:r w:rsidRPr="00B26566">
        <w:rPr>
          <w:sz w:val="24"/>
          <w:lang w:val="da-DK"/>
        </w:rPr>
        <w:t>Alvorlig risiko: En kombination af sandsynligheden for, at en fare forårsager skade, og skadens sværhedsgrad anses for at kræve hurtig indgriben fra tilsynsmyndigheden, herunder tilfælde hvor risikoen ikke viser sig umiddelbart.</w:t>
      </w:r>
    </w:p>
    <w:p w14:paraId="491E1B47" w14:textId="77777777" w:rsidR="00635043" w:rsidRPr="00B26566" w:rsidRDefault="00644EC4">
      <w:pPr>
        <w:pStyle w:val="Listeafsnit"/>
        <w:numPr>
          <w:ilvl w:val="0"/>
          <w:numId w:val="132"/>
        </w:numPr>
        <w:tabs>
          <w:tab w:val="left" w:pos="609"/>
        </w:tabs>
        <w:spacing w:before="3"/>
        <w:ind w:left="609" w:hanging="499"/>
        <w:jc w:val="both"/>
        <w:rPr>
          <w:sz w:val="24"/>
          <w:lang w:val="da-DK"/>
        </w:rPr>
      </w:pPr>
      <w:r w:rsidRPr="00B26566">
        <w:rPr>
          <w:sz w:val="24"/>
          <w:lang w:val="da-DK"/>
        </w:rPr>
        <w:t xml:space="preserve">Behandling: Som defineret i bekendtgørelse om </w:t>
      </w:r>
      <w:r w:rsidRPr="00B26566">
        <w:rPr>
          <w:spacing w:val="-2"/>
          <w:sz w:val="24"/>
          <w:lang w:val="da-DK"/>
        </w:rPr>
        <w:t>affald.</w:t>
      </w:r>
    </w:p>
    <w:p w14:paraId="23094ECF" w14:textId="77777777" w:rsidR="00635043" w:rsidRPr="00B26566" w:rsidRDefault="00644EC4">
      <w:pPr>
        <w:pStyle w:val="Listeafsnit"/>
        <w:numPr>
          <w:ilvl w:val="0"/>
          <w:numId w:val="132"/>
        </w:numPr>
        <w:tabs>
          <w:tab w:val="left" w:pos="609"/>
        </w:tabs>
        <w:ind w:left="609" w:hanging="499"/>
        <w:jc w:val="both"/>
        <w:rPr>
          <w:sz w:val="24"/>
          <w:lang w:val="da-DK"/>
        </w:rPr>
      </w:pPr>
      <w:r w:rsidRPr="00B26566">
        <w:rPr>
          <w:sz w:val="24"/>
          <w:lang w:val="da-DK"/>
        </w:rPr>
        <w:t>Bortskaffelse:</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defineret</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bekendtgørelse</w:t>
      </w:r>
      <w:r w:rsidRPr="00B26566">
        <w:rPr>
          <w:spacing w:val="-1"/>
          <w:sz w:val="24"/>
          <w:lang w:val="da-DK"/>
        </w:rPr>
        <w:t xml:space="preserve"> </w:t>
      </w:r>
      <w:r w:rsidRPr="00B26566">
        <w:rPr>
          <w:sz w:val="24"/>
          <w:lang w:val="da-DK"/>
        </w:rPr>
        <w:t xml:space="preserve">om </w:t>
      </w:r>
      <w:r w:rsidRPr="00B26566">
        <w:rPr>
          <w:spacing w:val="-2"/>
          <w:sz w:val="24"/>
          <w:lang w:val="da-DK"/>
        </w:rPr>
        <w:t>affald.</w:t>
      </w:r>
    </w:p>
    <w:p w14:paraId="372110C6" w14:textId="77777777" w:rsidR="00635043" w:rsidRPr="00B26566" w:rsidRDefault="00644EC4">
      <w:pPr>
        <w:pStyle w:val="Listeafsnit"/>
        <w:numPr>
          <w:ilvl w:val="0"/>
          <w:numId w:val="132"/>
        </w:numPr>
        <w:tabs>
          <w:tab w:val="left" w:pos="610"/>
        </w:tabs>
        <w:spacing w:line="249" w:lineRule="auto"/>
        <w:ind w:right="105"/>
        <w:jc w:val="both"/>
        <w:rPr>
          <w:sz w:val="24"/>
          <w:lang w:val="da-DK"/>
        </w:rPr>
      </w:pPr>
      <w:r w:rsidRPr="00B26566">
        <w:rPr>
          <w:sz w:val="24"/>
          <w:lang w:val="da-DK"/>
        </w:rPr>
        <w:t>Distributør: Enhver fysisk eller juridisk person i forsyningskæden, der ikke er fabrikant eller impor- tør, og som tilgængeliggør emballage eller påfyldt emballage på det danske marked.</w:t>
      </w:r>
    </w:p>
    <w:p w14:paraId="0A8D50E7" w14:textId="77777777" w:rsidR="00635043" w:rsidRPr="00B26566" w:rsidRDefault="00644EC4">
      <w:pPr>
        <w:pStyle w:val="Listeafsnit"/>
        <w:numPr>
          <w:ilvl w:val="0"/>
          <w:numId w:val="132"/>
        </w:numPr>
        <w:tabs>
          <w:tab w:val="left" w:pos="610"/>
        </w:tabs>
        <w:spacing w:before="2" w:line="249" w:lineRule="auto"/>
        <w:ind w:right="106"/>
        <w:jc w:val="both"/>
        <w:rPr>
          <w:sz w:val="24"/>
          <w:lang w:val="da-DK"/>
        </w:rPr>
      </w:pPr>
      <w:r w:rsidRPr="00B26566">
        <w:rPr>
          <w:sz w:val="24"/>
          <w:lang w:val="da-DK"/>
        </w:rPr>
        <w:t>Emballageaffald: Enhver emballage eller ethvert emballagemateriale, der er omfattet af definitionen på affald i bekendtgørelse om affald, bortset fra spildprodukter fra produktionen.</w:t>
      </w:r>
    </w:p>
    <w:p w14:paraId="6A6560A4" w14:textId="77777777" w:rsidR="00635043" w:rsidRPr="00B26566" w:rsidRDefault="00635043">
      <w:pPr>
        <w:spacing w:line="249" w:lineRule="auto"/>
        <w:jc w:val="both"/>
        <w:rPr>
          <w:sz w:val="24"/>
          <w:lang w:val="da-DK"/>
        </w:rPr>
        <w:sectPr w:rsidR="00635043" w:rsidRPr="00B26566">
          <w:footerReference w:type="default" r:id="rId8"/>
          <w:pgSz w:w="11910" w:h="16840"/>
          <w:pgMar w:top="1160" w:right="740" w:bottom="840" w:left="740" w:header="0" w:footer="652" w:gutter="0"/>
          <w:pgNumType w:start="1"/>
          <w:cols w:space="708"/>
        </w:sectPr>
      </w:pPr>
    </w:p>
    <w:p w14:paraId="4E3972A8" w14:textId="77777777" w:rsidR="00635043" w:rsidRPr="00B26566" w:rsidRDefault="00644EC4">
      <w:pPr>
        <w:pStyle w:val="Listeafsnit"/>
        <w:numPr>
          <w:ilvl w:val="0"/>
          <w:numId w:val="132"/>
        </w:numPr>
        <w:tabs>
          <w:tab w:val="left" w:pos="609"/>
        </w:tabs>
        <w:spacing w:before="67"/>
        <w:ind w:left="609" w:hanging="499"/>
        <w:jc w:val="both"/>
        <w:rPr>
          <w:sz w:val="24"/>
          <w:lang w:val="da-DK"/>
        </w:rPr>
      </w:pPr>
      <w:r w:rsidRPr="00B26566">
        <w:rPr>
          <w:sz w:val="24"/>
          <w:lang w:val="da-DK"/>
        </w:rPr>
        <w:lastRenderedPageBreak/>
        <w:t xml:space="preserve">Engangsemballage: Emballage, der ikke er </w:t>
      </w:r>
      <w:r w:rsidRPr="00B26566">
        <w:rPr>
          <w:spacing w:val="-2"/>
          <w:sz w:val="24"/>
          <w:lang w:val="da-DK"/>
        </w:rPr>
        <w:t>genbrugsemballage.</w:t>
      </w:r>
    </w:p>
    <w:p w14:paraId="0CF07345" w14:textId="77777777" w:rsidR="00635043" w:rsidRPr="00B26566" w:rsidRDefault="00644EC4">
      <w:pPr>
        <w:pStyle w:val="Listeafsnit"/>
        <w:numPr>
          <w:ilvl w:val="0"/>
          <w:numId w:val="132"/>
        </w:numPr>
        <w:tabs>
          <w:tab w:val="left" w:pos="610"/>
        </w:tabs>
        <w:spacing w:line="249" w:lineRule="auto"/>
        <w:ind w:right="106"/>
        <w:jc w:val="both"/>
        <w:rPr>
          <w:sz w:val="24"/>
          <w:lang w:val="da-DK"/>
        </w:rPr>
      </w:pPr>
      <w:r w:rsidRPr="00B26566">
        <w:rPr>
          <w:sz w:val="24"/>
          <w:lang w:val="da-DK"/>
        </w:rPr>
        <w:t>Engangsplastprodukter: Som defineret i bekendtgørelse om forbud mod markedsføring af visse engangsplastprodukter m.v. og om krav til visse andre engangsplastprodukter.</w:t>
      </w:r>
    </w:p>
    <w:p w14:paraId="7F82E88B" w14:textId="77777777" w:rsidR="00635043" w:rsidRPr="00B26566" w:rsidRDefault="00644EC4">
      <w:pPr>
        <w:pStyle w:val="Listeafsnit"/>
        <w:numPr>
          <w:ilvl w:val="0"/>
          <w:numId w:val="132"/>
        </w:numPr>
        <w:tabs>
          <w:tab w:val="left" w:pos="610"/>
        </w:tabs>
        <w:spacing w:before="2" w:line="249" w:lineRule="auto"/>
        <w:ind w:right="106"/>
        <w:jc w:val="both"/>
        <w:rPr>
          <w:sz w:val="24"/>
          <w:lang w:val="da-DK"/>
        </w:rPr>
      </w:pPr>
      <w:r w:rsidRPr="00B26566">
        <w:rPr>
          <w:sz w:val="24"/>
          <w:lang w:val="da-DK"/>
        </w:rPr>
        <w:t>Erhvervsdrivende: Fabrikanten, den bemyndigede repræsentant, importøren, distributøren, udbyde- ren af distributionstjenester eller enhver anden fysisk eller juridisk person, der har forpligtelser i forbindelse</w:t>
      </w:r>
      <w:r w:rsidRPr="00B26566">
        <w:rPr>
          <w:spacing w:val="-3"/>
          <w:sz w:val="24"/>
          <w:lang w:val="da-DK"/>
        </w:rPr>
        <w:t xml:space="preserve"> </w:t>
      </w:r>
      <w:r w:rsidRPr="00B26566">
        <w:rPr>
          <w:sz w:val="24"/>
          <w:lang w:val="da-DK"/>
        </w:rPr>
        <w:t>med</w:t>
      </w:r>
      <w:r w:rsidRPr="00B26566">
        <w:rPr>
          <w:spacing w:val="-3"/>
          <w:sz w:val="24"/>
          <w:lang w:val="da-DK"/>
        </w:rPr>
        <w:t xml:space="preserve"> </w:t>
      </w:r>
      <w:r w:rsidRPr="00B26566">
        <w:rPr>
          <w:sz w:val="24"/>
          <w:lang w:val="da-DK"/>
        </w:rPr>
        <w:t>fremstillingen</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produkter,</w:t>
      </w:r>
      <w:r w:rsidRPr="00B26566">
        <w:rPr>
          <w:spacing w:val="-3"/>
          <w:sz w:val="24"/>
          <w:lang w:val="da-DK"/>
        </w:rPr>
        <w:t xml:space="preserve"> </w:t>
      </w:r>
      <w:r w:rsidRPr="00B26566">
        <w:rPr>
          <w:sz w:val="24"/>
          <w:lang w:val="da-DK"/>
        </w:rPr>
        <w:t>tilgængeliggørelsen</w:t>
      </w:r>
      <w:r w:rsidRPr="00B26566">
        <w:rPr>
          <w:spacing w:val="-3"/>
          <w:sz w:val="24"/>
          <w:lang w:val="da-DK"/>
        </w:rPr>
        <w:t xml:space="preserve"> </w:t>
      </w:r>
      <w:r w:rsidRPr="00B26566">
        <w:rPr>
          <w:sz w:val="24"/>
          <w:lang w:val="da-DK"/>
        </w:rPr>
        <w:t>på</w:t>
      </w:r>
      <w:r w:rsidRPr="00B26566">
        <w:rPr>
          <w:spacing w:val="-3"/>
          <w:sz w:val="24"/>
          <w:lang w:val="da-DK"/>
        </w:rPr>
        <w:t xml:space="preserve"> </w:t>
      </w:r>
      <w:r w:rsidRPr="00B26566">
        <w:rPr>
          <w:sz w:val="24"/>
          <w:lang w:val="da-DK"/>
        </w:rPr>
        <w:t>markedet</w:t>
      </w:r>
      <w:r w:rsidRPr="00B26566">
        <w:rPr>
          <w:spacing w:val="-3"/>
          <w:sz w:val="24"/>
          <w:lang w:val="da-DK"/>
        </w:rPr>
        <w:t xml:space="preserve"> </w:t>
      </w:r>
      <w:r w:rsidRPr="00B26566">
        <w:rPr>
          <w:sz w:val="24"/>
          <w:lang w:val="da-DK"/>
        </w:rPr>
        <w:t>eller</w:t>
      </w:r>
      <w:r w:rsidRPr="00B26566">
        <w:rPr>
          <w:spacing w:val="-3"/>
          <w:sz w:val="24"/>
          <w:lang w:val="da-DK"/>
        </w:rPr>
        <w:t xml:space="preserve"> </w:t>
      </w:r>
      <w:r w:rsidRPr="00B26566">
        <w:rPr>
          <w:sz w:val="24"/>
          <w:lang w:val="da-DK"/>
        </w:rPr>
        <w:t>ibrugtagningen</w:t>
      </w:r>
      <w:r w:rsidRPr="00B26566">
        <w:rPr>
          <w:spacing w:val="-3"/>
          <w:sz w:val="24"/>
          <w:lang w:val="da-DK"/>
        </w:rPr>
        <w:t xml:space="preserve"> </w:t>
      </w:r>
      <w:r w:rsidRPr="00B26566">
        <w:rPr>
          <w:sz w:val="24"/>
          <w:lang w:val="da-DK"/>
        </w:rPr>
        <w:t>af dem i overensstemmelse med kapitel 3-5 i denne bekendtgørelse.</w:t>
      </w:r>
    </w:p>
    <w:p w14:paraId="5C200B77" w14:textId="77777777" w:rsidR="00635043" w:rsidRPr="00B26566" w:rsidRDefault="00644EC4">
      <w:pPr>
        <w:pStyle w:val="Listeafsnit"/>
        <w:numPr>
          <w:ilvl w:val="0"/>
          <w:numId w:val="132"/>
        </w:numPr>
        <w:tabs>
          <w:tab w:val="left" w:pos="609"/>
        </w:tabs>
        <w:spacing w:before="4"/>
        <w:ind w:left="609" w:hanging="499"/>
        <w:jc w:val="both"/>
        <w:rPr>
          <w:sz w:val="24"/>
          <w:lang w:val="da-DK"/>
        </w:rPr>
      </w:pPr>
      <w:r w:rsidRPr="00B26566">
        <w:rPr>
          <w:sz w:val="24"/>
          <w:lang w:val="da-DK"/>
        </w:rPr>
        <w:t xml:space="preserve">Erhvervsemballage: Emballage, der ikke er </w:t>
      </w:r>
      <w:r w:rsidRPr="00B26566">
        <w:rPr>
          <w:spacing w:val="-2"/>
          <w:sz w:val="24"/>
          <w:lang w:val="da-DK"/>
        </w:rPr>
        <w:t>husholdningsemballage.</w:t>
      </w:r>
    </w:p>
    <w:p w14:paraId="5464AE85" w14:textId="77777777" w:rsidR="00635043" w:rsidRPr="00B26566" w:rsidRDefault="00644EC4">
      <w:pPr>
        <w:pStyle w:val="Listeafsnit"/>
        <w:numPr>
          <w:ilvl w:val="0"/>
          <w:numId w:val="132"/>
        </w:numPr>
        <w:tabs>
          <w:tab w:val="left" w:pos="608"/>
          <w:tab w:val="left" w:pos="610"/>
        </w:tabs>
        <w:spacing w:line="249" w:lineRule="auto"/>
        <w:ind w:right="107" w:hanging="501"/>
        <w:jc w:val="both"/>
        <w:rPr>
          <w:sz w:val="24"/>
          <w:lang w:val="da-DK"/>
        </w:rPr>
      </w:pPr>
      <w:r w:rsidRPr="00B26566">
        <w:rPr>
          <w:sz w:val="24"/>
          <w:lang w:val="da-DK"/>
        </w:rPr>
        <w:t>Etableret i Danmark: Oprettet som aktiv dansk virksomhed i Det Centrale Virksomhedsregister (CVR) med et dansk CVR-nr.</w:t>
      </w:r>
    </w:p>
    <w:p w14:paraId="3587F970" w14:textId="77777777" w:rsidR="00635043" w:rsidRPr="00B26566" w:rsidRDefault="00644EC4">
      <w:pPr>
        <w:pStyle w:val="Listeafsnit"/>
        <w:numPr>
          <w:ilvl w:val="0"/>
          <w:numId w:val="132"/>
        </w:numPr>
        <w:tabs>
          <w:tab w:val="left" w:pos="608"/>
        </w:tabs>
        <w:spacing w:before="2"/>
        <w:ind w:left="608" w:hanging="498"/>
        <w:jc w:val="both"/>
        <w:rPr>
          <w:sz w:val="24"/>
          <w:lang w:val="da-DK"/>
        </w:rPr>
      </w:pPr>
      <w:r w:rsidRPr="00B26566">
        <w:rPr>
          <w:sz w:val="24"/>
          <w:lang w:val="da-DK"/>
        </w:rPr>
        <w:t xml:space="preserve">Fabrikant: Enhver fysisk eller juridisk person, </w:t>
      </w:r>
      <w:r w:rsidRPr="00B26566">
        <w:rPr>
          <w:spacing w:val="-5"/>
          <w:sz w:val="24"/>
          <w:lang w:val="da-DK"/>
        </w:rPr>
        <w:t>som</w:t>
      </w:r>
    </w:p>
    <w:p w14:paraId="3C78FE5A" w14:textId="77777777" w:rsidR="00635043" w:rsidRPr="00B26566" w:rsidRDefault="00644EC4">
      <w:pPr>
        <w:pStyle w:val="Listeafsnit"/>
        <w:numPr>
          <w:ilvl w:val="1"/>
          <w:numId w:val="132"/>
        </w:numPr>
        <w:tabs>
          <w:tab w:val="left" w:pos="929"/>
        </w:tabs>
        <w:ind w:left="929" w:hanging="319"/>
        <w:jc w:val="both"/>
        <w:rPr>
          <w:sz w:val="24"/>
          <w:lang w:val="da-DK"/>
        </w:rPr>
      </w:pPr>
      <w:r w:rsidRPr="00B26566">
        <w:rPr>
          <w:sz w:val="24"/>
          <w:lang w:val="da-DK"/>
        </w:rPr>
        <w:t xml:space="preserve">fremstiller emballage eller påfyldt </w:t>
      </w:r>
      <w:r w:rsidRPr="00B26566">
        <w:rPr>
          <w:spacing w:val="-2"/>
          <w:sz w:val="24"/>
          <w:lang w:val="da-DK"/>
        </w:rPr>
        <w:t>emballage,</w:t>
      </w:r>
    </w:p>
    <w:p w14:paraId="08C2932C" w14:textId="77777777" w:rsidR="00635043" w:rsidRPr="00B26566" w:rsidRDefault="00644EC4">
      <w:pPr>
        <w:pStyle w:val="Listeafsnit"/>
        <w:numPr>
          <w:ilvl w:val="1"/>
          <w:numId w:val="132"/>
        </w:numPr>
        <w:tabs>
          <w:tab w:val="left" w:pos="930"/>
        </w:tabs>
        <w:spacing w:line="249" w:lineRule="auto"/>
        <w:ind w:right="105"/>
        <w:jc w:val="both"/>
        <w:rPr>
          <w:sz w:val="24"/>
          <w:lang w:val="da-DK"/>
        </w:rPr>
      </w:pPr>
      <w:r w:rsidRPr="00B26566">
        <w:rPr>
          <w:sz w:val="24"/>
          <w:lang w:val="da-DK"/>
        </w:rPr>
        <w:t>får emballage eller påfyldt emballage udformet eller fremstillet under sit eget navn eller vare- mærke, uagtet hvem der har fremstillet emballagen eller den påfyldte emballage og om andre varemærker er synlige på emballagen eller den påfyldte emballage, eller</w:t>
      </w:r>
    </w:p>
    <w:p w14:paraId="2B94B59C" w14:textId="77777777" w:rsidR="00635043" w:rsidRPr="00B26566" w:rsidRDefault="00644EC4">
      <w:pPr>
        <w:pStyle w:val="Listeafsnit"/>
        <w:numPr>
          <w:ilvl w:val="1"/>
          <w:numId w:val="132"/>
        </w:numPr>
        <w:tabs>
          <w:tab w:val="left" w:pos="930"/>
        </w:tabs>
        <w:spacing w:before="3" w:line="249" w:lineRule="auto"/>
        <w:ind w:right="106"/>
        <w:jc w:val="both"/>
        <w:rPr>
          <w:sz w:val="24"/>
          <w:lang w:val="da-DK"/>
        </w:rPr>
      </w:pPr>
      <w:r w:rsidRPr="00B26566">
        <w:rPr>
          <w:sz w:val="24"/>
          <w:lang w:val="da-DK"/>
        </w:rPr>
        <w:t xml:space="preserve">udbyder emballage eller påfyldt emballage til en mikrovirksomhed, der får emballagen udformet eller fremstillet under sit eget navn eller varemærke, når der er tale om transportemballage, genbrugsemballage, primærproduktionsemballage, serviceemballage, salgsemballage eller multi- </w:t>
      </w:r>
      <w:r w:rsidRPr="00B26566">
        <w:rPr>
          <w:spacing w:val="-2"/>
          <w:sz w:val="24"/>
          <w:lang w:val="da-DK"/>
        </w:rPr>
        <w:t>pakemballage.</w:t>
      </w:r>
    </w:p>
    <w:p w14:paraId="0307E51D" w14:textId="77777777" w:rsidR="00635043" w:rsidRPr="00B26566" w:rsidRDefault="00644EC4">
      <w:pPr>
        <w:pStyle w:val="Listeafsnit"/>
        <w:numPr>
          <w:ilvl w:val="0"/>
          <w:numId w:val="132"/>
        </w:numPr>
        <w:tabs>
          <w:tab w:val="left" w:pos="610"/>
        </w:tabs>
        <w:spacing w:before="4" w:line="249" w:lineRule="auto"/>
        <w:ind w:right="107"/>
        <w:jc w:val="both"/>
        <w:rPr>
          <w:sz w:val="24"/>
          <w:lang w:val="da-DK"/>
        </w:rPr>
      </w:pPr>
      <w:r w:rsidRPr="00B26566">
        <w:rPr>
          <w:sz w:val="24"/>
          <w:lang w:val="da-DK"/>
        </w:rPr>
        <w:t>Fjernsalg: Enhver aftale om salg eller køb af emballage eller påfyldt emballage, der indgås mellem producenten og slutbrugeren uden producentens og slutbrugerens samtidige fysiske tilstedeværelse, og hvor der til og med tidspunktet for aftalens indgåelse udelukkende anvendes en eller flere former for fjernkommunikationsteknikker, herunder onlinesalg.</w:t>
      </w:r>
    </w:p>
    <w:p w14:paraId="60ED28EE" w14:textId="77777777" w:rsidR="00635043" w:rsidRPr="00B26566" w:rsidRDefault="00644EC4">
      <w:pPr>
        <w:pStyle w:val="Listeafsnit"/>
        <w:numPr>
          <w:ilvl w:val="0"/>
          <w:numId w:val="132"/>
        </w:numPr>
        <w:tabs>
          <w:tab w:val="left" w:pos="609"/>
        </w:tabs>
        <w:spacing w:before="4"/>
        <w:ind w:left="609" w:hanging="499"/>
        <w:jc w:val="both"/>
        <w:rPr>
          <w:sz w:val="24"/>
          <w:lang w:val="da-DK"/>
        </w:rPr>
      </w:pPr>
      <w:r w:rsidRPr="00B26566">
        <w:rPr>
          <w:sz w:val="24"/>
          <w:lang w:val="da-DK"/>
        </w:rPr>
        <w:t>Forberedelse</w:t>
      </w:r>
      <w:r w:rsidRPr="00B26566">
        <w:rPr>
          <w:spacing w:val="-2"/>
          <w:sz w:val="24"/>
          <w:lang w:val="da-DK"/>
        </w:rPr>
        <w:t xml:space="preserve"> </w:t>
      </w:r>
      <w:r w:rsidRPr="00B26566">
        <w:rPr>
          <w:sz w:val="24"/>
          <w:lang w:val="da-DK"/>
        </w:rPr>
        <w:t xml:space="preserve">med henblik på genbrug: Som defineret i bekendtgørelse om </w:t>
      </w:r>
      <w:r w:rsidRPr="00B26566">
        <w:rPr>
          <w:spacing w:val="-2"/>
          <w:sz w:val="24"/>
          <w:lang w:val="da-DK"/>
        </w:rPr>
        <w:t>affald.</w:t>
      </w:r>
    </w:p>
    <w:p w14:paraId="0548106D" w14:textId="77777777" w:rsidR="00635043" w:rsidRPr="00B26566" w:rsidRDefault="00644EC4">
      <w:pPr>
        <w:pStyle w:val="Listeafsnit"/>
        <w:numPr>
          <w:ilvl w:val="0"/>
          <w:numId w:val="132"/>
        </w:numPr>
        <w:tabs>
          <w:tab w:val="left" w:pos="610"/>
        </w:tabs>
        <w:spacing w:line="249" w:lineRule="auto"/>
        <w:ind w:right="104"/>
        <w:jc w:val="both"/>
        <w:rPr>
          <w:sz w:val="24"/>
          <w:lang w:val="da-DK"/>
        </w:rPr>
      </w:pPr>
      <w:r w:rsidRPr="00B26566">
        <w:rPr>
          <w:sz w:val="24"/>
          <w:lang w:val="da-DK"/>
        </w:rPr>
        <w:t>Forsætlig tilsætning: Bevidst anvendelse af de regulerede tungmetaller som bestanddel i en emballa- ge</w:t>
      </w:r>
      <w:r w:rsidRPr="00B26566">
        <w:rPr>
          <w:spacing w:val="35"/>
          <w:sz w:val="24"/>
          <w:lang w:val="da-DK"/>
        </w:rPr>
        <w:t xml:space="preserve"> </w:t>
      </w:r>
      <w:r w:rsidRPr="00B26566">
        <w:rPr>
          <w:sz w:val="24"/>
          <w:lang w:val="da-DK"/>
        </w:rPr>
        <w:t>eller</w:t>
      </w:r>
      <w:r w:rsidRPr="00B26566">
        <w:rPr>
          <w:spacing w:val="35"/>
          <w:sz w:val="24"/>
          <w:lang w:val="da-DK"/>
        </w:rPr>
        <w:t xml:space="preserve"> </w:t>
      </w:r>
      <w:r w:rsidRPr="00B26566">
        <w:rPr>
          <w:sz w:val="24"/>
          <w:lang w:val="da-DK"/>
        </w:rPr>
        <w:t>emballagekomponent</w:t>
      </w:r>
      <w:r w:rsidRPr="00B26566">
        <w:rPr>
          <w:spacing w:val="35"/>
          <w:sz w:val="24"/>
          <w:lang w:val="da-DK"/>
        </w:rPr>
        <w:t xml:space="preserve"> </w:t>
      </w:r>
      <w:r w:rsidRPr="00B26566">
        <w:rPr>
          <w:sz w:val="24"/>
          <w:lang w:val="da-DK"/>
        </w:rPr>
        <w:t>med</w:t>
      </w:r>
      <w:r w:rsidRPr="00B26566">
        <w:rPr>
          <w:spacing w:val="35"/>
          <w:sz w:val="24"/>
          <w:lang w:val="da-DK"/>
        </w:rPr>
        <w:t xml:space="preserve"> </w:t>
      </w:r>
      <w:r w:rsidRPr="00B26566">
        <w:rPr>
          <w:sz w:val="24"/>
          <w:lang w:val="da-DK"/>
        </w:rPr>
        <w:t>det</w:t>
      </w:r>
      <w:r w:rsidRPr="00B26566">
        <w:rPr>
          <w:spacing w:val="35"/>
          <w:sz w:val="24"/>
          <w:lang w:val="da-DK"/>
        </w:rPr>
        <w:t xml:space="preserve"> </w:t>
      </w:r>
      <w:r w:rsidRPr="00B26566">
        <w:rPr>
          <w:sz w:val="24"/>
          <w:lang w:val="da-DK"/>
        </w:rPr>
        <w:t>formål</w:t>
      </w:r>
      <w:r w:rsidRPr="00B26566">
        <w:rPr>
          <w:spacing w:val="35"/>
          <w:sz w:val="24"/>
          <w:lang w:val="da-DK"/>
        </w:rPr>
        <w:t xml:space="preserve"> </w:t>
      </w:r>
      <w:r w:rsidRPr="00B26566">
        <w:rPr>
          <w:sz w:val="24"/>
          <w:lang w:val="da-DK"/>
        </w:rPr>
        <w:t>at</w:t>
      </w:r>
      <w:r w:rsidRPr="00B26566">
        <w:rPr>
          <w:spacing w:val="35"/>
          <w:sz w:val="24"/>
          <w:lang w:val="da-DK"/>
        </w:rPr>
        <w:t xml:space="preserve"> </w:t>
      </w:r>
      <w:r w:rsidRPr="00B26566">
        <w:rPr>
          <w:sz w:val="24"/>
          <w:lang w:val="da-DK"/>
        </w:rPr>
        <w:t>give</w:t>
      </w:r>
      <w:r w:rsidRPr="00B26566">
        <w:rPr>
          <w:spacing w:val="35"/>
          <w:sz w:val="24"/>
          <w:lang w:val="da-DK"/>
        </w:rPr>
        <w:t xml:space="preserve"> </w:t>
      </w:r>
      <w:r w:rsidRPr="00B26566">
        <w:rPr>
          <w:sz w:val="24"/>
          <w:lang w:val="da-DK"/>
        </w:rPr>
        <w:t>det</w:t>
      </w:r>
      <w:r w:rsidRPr="00B26566">
        <w:rPr>
          <w:spacing w:val="35"/>
          <w:sz w:val="24"/>
          <w:lang w:val="da-DK"/>
        </w:rPr>
        <w:t xml:space="preserve"> </w:t>
      </w:r>
      <w:r w:rsidRPr="00B26566">
        <w:rPr>
          <w:sz w:val="24"/>
          <w:lang w:val="da-DK"/>
        </w:rPr>
        <w:t>endelige</w:t>
      </w:r>
      <w:r w:rsidRPr="00B26566">
        <w:rPr>
          <w:spacing w:val="35"/>
          <w:sz w:val="24"/>
          <w:lang w:val="da-DK"/>
        </w:rPr>
        <w:t xml:space="preserve"> </w:t>
      </w:r>
      <w:r w:rsidRPr="00B26566">
        <w:rPr>
          <w:sz w:val="24"/>
          <w:lang w:val="da-DK"/>
        </w:rPr>
        <w:t>produkt</w:t>
      </w:r>
      <w:r w:rsidRPr="00B26566">
        <w:rPr>
          <w:spacing w:val="35"/>
          <w:sz w:val="24"/>
          <w:lang w:val="da-DK"/>
        </w:rPr>
        <w:t xml:space="preserve"> </w:t>
      </w:r>
      <w:r w:rsidRPr="00B26566">
        <w:rPr>
          <w:sz w:val="24"/>
          <w:lang w:val="da-DK"/>
        </w:rPr>
        <w:t>en</w:t>
      </w:r>
      <w:r w:rsidRPr="00B26566">
        <w:rPr>
          <w:spacing w:val="35"/>
          <w:sz w:val="24"/>
          <w:lang w:val="da-DK"/>
        </w:rPr>
        <w:t xml:space="preserve"> </w:t>
      </w:r>
      <w:r w:rsidRPr="00B26566">
        <w:rPr>
          <w:sz w:val="24"/>
          <w:lang w:val="da-DK"/>
        </w:rPr>
        <w:t>bestemt</w:t>
      </w:r>
      <w:r w:rsidRPr="00B26566">
        <w:rPr>
          <w:spacing w:val="35"/>
          <w:sz w:val="24"/>
          <w:lang w:val="da-DK"/>
        </w:rPr>
        <w:t xml:space="preserve"> </w:t>
      </w:r>
      <w:r w:rsidRPr="00B26566">
        <w:rPr>
          <w:sz w:val="24"/>
          <w:lang w:val="da-DK"/>
        </w:rPr>
        <w:t>egenskab, et bestemt udseende eller en bestemt kvalitet. Det betragtes ikke som forsætlig tilsætning, når genanvendte materialer anvendes som råvare til fremstilling af nye emballagematerialer, selv om en del af de genanvendte materialer kan indeholde de regulerede tungmetaller.</w:t>
      </w:r>
    </w:p>
    <w:p w14:paraId="38AAE789" w14:textId="77777777" w:rsidR="00635043" w:rsidRPr="00B26566" w:rsidRDefault="00644EC4">
      <w:pPr>
        <w:pStyle w:val="Listeafsnit"/>
        <w:numPr>
          <w:ilvl w:val="0"/>
          <w:numId w:val="132"/>
        </w:numPr>
        <w:tabs>
          <w:tab w:val="left" w:pos="609"/>
        </w:tabs>
        <w:spacing w:before="5"/>
        <w:ind w:left="609" w:hanging="499"/>
        <w:jc w:val="both"/>
        <w:rPr>
          <w:sz w:val="24"/>
          <w:lang w:val="da-DK"/>
        </w:rPr>
      </w:pPr>
      <w:r w:rsidRPr="00B26566">
        <w:rPr>
          <w:sz w:val="24"/>
          <w:lang w:val="da-DK"/>
        </w:rPr>
        <w:t xml:space="preserve">Genanvendelse: Som defineret i bekendtgørelse om </w:t>
      </w:r>
      <w:r w:rsidRPr="00B26566">
        <w:rPr>
          <w:spacing w:val="-2"/>
          <w:sz w:val="24"/>
          <w:lang w:val="da-DK"/>
        </w:rPr>
        <w:t>affald.</w:t>
      </w:r>
    </w:p>
    <w:p w14:paraId="0F81469E" w14:textId="77777777" w:rsidR="00635043" w:rsidRPr="00B26566" w:rsidRDefault="00644EC4">
      <w:pPr>
        <w:pStyle w:val="Listeafsnit"/>
        <w:numPr>
          <w:ilvl w:val="0"/>
          <w:numId w:val="132"/>
        </w:numPr>
        <w:tabs>
          <w:tab w:val="left" w:pos="609"/>
        </w:tabs>
        <w:ind w:left="609" w:hanging="499"/>
        <w:jc w:val="both"/>
        <w:rPr>
          <w:sz w:val="24"/>
          <w:lang w:val="da-DK"/>
        </w:rPr>
      </w:pPr>
      <w:r w:rsidRPr="00B26566">
        <w:rPr>
          <w:sz w:val="24"/>
          <w:lang w:val="da-DK"/>
        </w:rPr>
        <w:t xml:space="preserve">Genbrug: Som defineret i bekendtgørelse om </w:t>
      </w:r>
      <w:r w:rsidRPr="00B26566">
        <w:rPr>
          <w:spacing w:val="-2"/>
          <w:sz w:val="24"/>
          <w:lang w:val="da-DK"/>
        </w:rPr>
        <w:t>affald.</w:t>
      </w:r>
    </w:p>
    <w:p w14:paraId="6D7ED8B0" w14:textId="77777777" w:rsidR="00635043" w:rsidRPr="00B26566" w:rsidRDefault="00644EC4">
      <w:pPr>
        <w:pStyle w:val="Listeafsnit"/>
        <w:numPr>
          <w:ilvl w:val="0"/>
          <w:numId w:val="132"/>
        </w:numPr>
        <w:tabs>
          <w:tab w:val="left" w:pos="610"/>
        </w:tabs>
        <w:spacing w:line="249" w:lineRule="auto"/>
        <w:ind w:right="106"/>
        <w:jc w:val="both"/>
        <w:rPr>
          <w:sz w:val="24"/>
          <w:lang w:val="da-DK"/>
        </w:rPr>
      </w:pPr>
      <w:r w:rsidRPr="00B26566">
        <w:rPr>
          <w:sz w:val="24"/>
          <w:lang w:val="da-DK"/>
        </w:rPr>
        <w:t>Genbrugsemballage: Emballage, som er blevet udtænkt, udformet og bragt i omsætning med henblik på i sin levetid at gennemgå et antal ture eller cyklusser ved at blive genpåfyldt eller genbrugt til det samme formål, som den blev udtænkt til.</w:t>
      </w:r>
    </w:p>
    <w:p w14:paraId="364BC81B" w14:textId="77777777" w:rsidR="00635043" w:rsidRPr="00B26566" w:rsidRDefault="00644EC4">
      <w:pPr>
        <w:pStyle w:val="Listeafsnit"/>
        <w:numPr>
          <w:ilvl w:val="0"/>
          <w:numId w:val="132"/>
        </w:numPr>
        <w:tabs>
          <w:tab w:val="left" w:pos="609"/>
        </w:tabs>
        <w:spacing w:before="3"/>
        <w:ind w:left="609" w:hanging="499"/>
        <w:jc w:val="both"/>
        <w:rPr>
          <w:sz w:val="24"/>
          <w:lang w:val="da-DK"/>
        </w:rPr>
      </w:pPr>
      <w:r w:rsidRPr="00B26566">
        <w:rPr>
          <w:sz w:val="24"/>
          <w:lang w:val="da-DK"/>
        </w:rPr>
        <w:t>Husholdningsemballage:</w:t>
      </w:r>
      <w:r w:rsidRPr="00B26566">
        <w:rPr>
          <w:spacing w:val="-2"/>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hvor</w:t>
      </w:r>
      <w:r w:rsidRPr="00B26566">
        <w:rPr>
          <w:spacing w:val="-2"/>
          <w:sz w:val="24"/>
          <w:lang w:val="da-DK"/>
        </w:rPr>
        <w:t xml:space="preserve"> </w:t>
      </w:r>
      <w:r w:rsidRPr="00B26566">
        <w:rPr>
          <w:sz w:val="24"/>
          <w:lang w:val="da-DK"/>
        </w:rPr>
        <w:t>en</w:t>
      </w:r>
      <w:r w:rsidRPr="00B26566">
        <w:rPr>
          <w:spacing w:val="-2"/>
          <w:sz w:val="24"/>
          <w:lang w:val="da-DK"/>
        </w:rPr>
        <w:t xml:space="preserve"> </w:t>
      </w:r>
      <w:r w:rsidRPr="00B26566">
        <w:rPr>
          <w:sz w:val="24"/>
          <w:lang w:val="da-DK"/>
        </w:rPr>
        <w:t>husholdning</w:t>
      </w:r>
      <w:r w:rsidRPr="00B26566">
        <w:rPr>
          <w:spacing w:val="-1"/>
          <w:sz w:val="24"/>
          <w:lang w:val="da-DK"/>
        </w:rPr>
        <w:t xml:space="preserve"> </w:t>
      </w:r>
      <w:r w:rsidRPr="00B26566">
        <w:rPr>
          <w:sz w:val="24"/>
          <w:lang w:val="da-DK"/>
        </w:rPr>
        <w:t>sandsynligvis</w:t>
      </w:r>
      <w:r w:rsidRPr="00B26566">
        <w:rPr>
          <w:spacing w:val="-2"/>
          <w:sz w:val="24"/>
          <w:lang w:val="da-DK"/>
        </w:rPr>
        <w:t xml:space="preserve"> </w:t>
      </w:r>
      <w:r w:rsidRPr="00B26566">
        <w:rPr>
          <w:sz w:val="24"/>
          <w:lang w:val="da-DK"/>
        </w:rPr>
        <w:t>vil</w:t>
      </w:r>
      <w:r w:rsidRPr="00B26566">
        <w:rPr>
          <w:spacing w:val="-2"/>
          <w:sz w:val="24"/>
          <w:lang w:val="da-DK"/>
        </w:rPr>
        <w:t xml:space="preserve"> </w:t>
      </w:r>
      <w:r w:rsidRPr="00B26566">
        <w:rPr>
          <w:sz w:val="24"/>
          <w:lang w:val="da-DK"/>
        </w:rPr>
        <w:t>være</w:t>
      </w:r>
      <w:r w:rsidRPr="00B26566">
        <w:rPr>
          <w:spacing w:val="-1"/>
          <w:sz w:val="24"/>
          <w:lang w:val="da-DK"/>
        </w:rPr>
        <w:t xml:space="preserve"> </w:t>
      </w:r>
      <w:r w:rsidRPr="00B26566">
        <w:rPr>
          <w:spacing w:val="-2"/>
          <w:sz w:val="24"/>
          <w:lang w:val="da-DK"/>
        </w:rPr>
        <w:t>slutbruger.</w:t>
      </w:r>
    </w:p>
    <w:p w14:paraId="14488A81" w14:textId="77777777" w:rsidR="00635043" w:rsidRPr="00B26566" w:rsidRDefault="00644EC4">
      <w:pPr>
        <w:pStyle w:val="Listeafsnit"/>
        <w:numPr>
          <w:ilvl w:val="0"/>
          <w:numId w:val="132"/>
        </w:numPr>
        <w:tabs>
          <w:tab w:val="left" w:pos="608"/>
          <w:tab w:val="left" w:pos="610"/>
        </w:tabs>
        <w:spacing w:line="249" w:lineRule="auto"/>
        <w:ind w:right="108" w:hanging="501"/>
        <w:rPr>
          <w:sz w:val="24"/>
          <w:lang w:val="da-DK"/>
        </w:rPr>
      </w:pPr>
      <w:r w:rsidRPr="00B26566">
        <w:rPr>
          <w:sz w:val="24"/>
          <w:lang w:val="da-DK"/>
        </w:rPr>
        <w:t>Importør:</w:t>
      </w:r>
      <w:r w:rsidRPr="00B26566">
        <w:rPr>
          <w:spacing w:val="32"/>
          <w:sz w:val="24"/>
          <w:lang w:val="da-DK"/>
        </w:rPr>
        <w:t xml:space="preserve"> </w:t>
      </w:r>
      <w:r w:rsidRPr="00B26566">
        <w:rPr>
          <w:sz w:val="24"/>
          <w:lang w:val="da-DK"/>
        </w:rPr>
        <w:t>Enhver</w:t>
      </w:r>
      <w:r w:rsidRPr="00B26566">
        <w:rPr>
          <w:spacing w:val="32"/>
          <w:sz w:val="24"/>
          <w:lang w:val="da-DK"/>
        </w:rPr>
        <w:t xml:space="preserve"> </w:t>
      </w:r>
      <w:r w:rsidRPr="00B26566">
        <w:rPr>
          <w:sz w:val="24"/>
          <w:lang w:val="da-DK"/>
        </w:rPr>
        <w:t>fysisk</w:t>
      </w:r>
      <w:r w:rsidRPr="00B26566">
        <w:rPr>
          <w:spacing w:val="32"/>
          <w:sz w:val="24"/>
          <w:lang w:val="da-DK"/>
        </w:rPr>
        <w:t xml:space="preserve"> </w:t>
      </w:r>
      <w:r w:rsidRPr="00B26566">
        <w:rPr>
          <w:sz w:val="24"/>
          <w:lang w:val="da-DK"/>
        </w:rPr>
        <w:t>eller</w:t>
      </w:r>
      <w:r w:rsidRPr="00B26566">
        <w:rPr>
          <w:spacing w:val="32"/>
          <w:sz w:val="24"/>
          <w:lang w:val="da-DK"/>
        </w:rPr>
        <w:t xml:space="preserve"> </w:t>
      </w:r>
      <w:r w:rsidRPr="00B26566">
        <w:rPr>
          <w:sz w:val="24"/>
          <w:lang w:val="da-DK"/>
        </w:rPr>
        <w:t>juridisk</w:t>
      </w:r>
      <w:r w:rsidRPr="00B26566">
        <w:rPr>
          <w:spacing w:val="32"/>
          <w:sz w:val="24"/>
          <w:lang w:val="da-DK"/>
        </w:rPr>
        <w:t xml:space="preserve"> </w:t>
      </w:r>
      <w:r w:rsidRPr="00B26566">
        <w:rPr>
          <w:sz w:val="24"/>
          <w:lang w:val="da-DK"/>
        </w:rPr>
        <w:t>person,</w:t>
      </w:r>
      <w:r w:rsidRPr="00B26566">
        <w:rPr>
          <w:spacing w:val="32"/>
          <w:sz w:val="24"/>
          <w:lang w:val="da-DK"/>
        </w:rPr>
        <w:t xml:space="preserve"> </w:t>
      </w:r>
      <w:r w:rsidRPr="00B26566">
        <w:rPr>
          <w:sz w:val="24"/>
          <w:lang w:val="da-DK"/>
        </w:rPr>
        <w:t>som</w:t>
      </w:r>
      <w:r w:rsidRPr="00B26566">
        <w:rPr>
          <w:spacing w:val="32"/>
          <w:sz w:val="24"/>
          <w:lang w:val="da-DK"/>
        </w:rPr>
        <w:t xml:space="preserve"> </w:t>
      </w:r>
      <w:r w:rsidRPr="00B26566">
        <w:rPr>
          <w:sz w:val="24"/>
          <w:lang w:val="da-DK"/>
        </w:rPr>
        <w:t>er</w:t>
      </w:r>
      <w:r w:rsidRPr="00B26566">
        <w:rPr>
          <w:spacing w:val="32"/>
          <w:sz w:val="24"/>
          <w:lang w:val="da-DK"/>
        </w:rPr>
        <w:t xml:space="preserve"> </w:t>
      </w:r>
      <w:r w:rsidRPr="00B26566">
        <w:rPr>
          <w:sz w:val="24"/>
          <w:lang w:val="da-DK"/>
        </w:rPr>
        <w:t>etableret</w:t>
      </w:r>
      <w:r w:rsidRPr="00B26566">
        <w:rPr>
          <w:spacing w:val="32"/>
          <w:sz w:val="24"/>
          <w:lang w:val="da-DK"/>
        </w:rPr>
        <w:t xml:space="preserve"> </w:t>
      </w:r>
      <w:r w:rsidRPr="00B26566">
        <w:rPr>
          <w:sz w:val="24"/>
          <w:lang w:val="da-DK"/>
        </w:rPr>
        <w:t>i</w:t>
      </w:r>
      <w:r w:rsidRPr="00B26566">
        <w:rPr>
          <w:spacing w:val="32"/>
          <w:sz w:val="24"/>
          <w:lang w:val="da-DK"/>
        </w:rPr>
        <w:t xml:space="preserve"> </w:t>
      </w:r>
      <w:r w:rsidRPr="00B26566">
        <w:rPr>
          <w:sz w:val="24"/>
          <w:lang w:val="da-DK"/>
        </w:rPr>
        <w:t>EU</w:t>
      </w:r>
      <w:r w:rsidRPr="00B26566">
        <w:rPr>
          <w:spacing w:val="32"/>
          <w:sz w:val="24"/>
          <w:lang w:val="da-DK"/>
        </w:rPr>
        <w:t xml:space="preserve"> </w:t>
      </w:r>
      <w:r w:rsidRPr="00B26566">
        <w:rPr>
          <w:sz w:val="24"/>
          <w:lang w:val="da-DK"/>
        </w:rPr>
        <w:t>og</w:t>
      </w:r>
      <w:r w:rsidRPr="00B26566">
        <w:rPr>
          <w:spacing w:val="32"/>
          <w:sz w:val="24"/>
          <w:lang w:val="da-DK"/>
        </w:rPr>
        <w:t xml:space="preserve"> </w:t>
      </w:r>
      <w:r w:rsidRPr="00B26566">
        <w:rPr>
          <w:sz w:val="24"/>
          <w:lang w:val="da-DK"/>
        </w:rPr>
        <w:t>tilgængeliggør</w:t>
      </w:r>
      <w:r w:rsidRPr="00B26566">
        <w:rPr>
          <w:spacing w:val="32"/>
          <w:sz w:val="24"/>
          <w:lang w:val="da-DK"/>
        </w:rPr>
        <w:t xml:space="preserve"> </w:t>
      </w:r>
      <w:r w:rsidRPr="00B26566">
        <w:rPr>
          <w:sz w:val="24"/>
          <w:lang w:val="da-DK"/>
        </w:rPr>
        <w:t>emballage eller påfyldt emballage fra et tredjeland på EU’s marked.</w:t>
      </w:r>
    </w:p>
    <w:p w14:paraId="3DF63069" w14:textId="77777777" w:rsidR="00635043" w:rsidRPr="00B26566" w:rsidRDefault="00644EC4">
      <w:pPr>
        <w:pStyle w:val="Listeafsnit"/>
        <w:numPr>
          <w:ilvl w:val="0"/>
          <w:numId w:val="132"/>
        </w:numPr>
        <w:tabs>
          <w:tab w:val="left" w:pos="609"/>
        </w:tabs>
        <w:spacing w:before="2"/>
        <w:ind w:left="609" w:hanging="499"/>
        <w:rPr>
          <w:sz w:val="24"/>
          <w:lang w:val="da-DK"/>
        </w:rPr>
      </w:pPr>
      <w:r w:rsidRPr="00B26566">
        <w:rPr>
          <w:sz w:val="24"/>
          <w:lang w:val="da-DK"/>
        </w:rPr>
        <w:t xml:space="preserve">Indsamling: Som defineret i bekendtgørelse om </w:t>
      </w:r>
      <w:r w:rsidRPr="00B26566">
        <w:rPr>
          <w:spacing w:val="-2"/>
          <w:sz w:val="24"/>
          <w:lang w:val="da-DK"/>
        </w:rPr>
        <w:t>affald.</w:t>
      </w:r>
    </w:p>
    <w:p w14:paraId="28ABF2CE" w14:textId="77777777" w:rsidR="00635043" w:rsidRPr="00B26566" w:rsidRDefault="00644EC4">
      <w:pPr>
        <w:pStyle w:val="Listeafsnit"/>
        <w:numPr>
          <w:ilvl w:val="0"/>
          <w:numId w:val="132"/>
        </w:numPr>
        <w:tabs>
          <w:tab w:val="left" w:pos="609"/>
        </w:tabs>
        <w:ind w:left="609" w:hanging="499"/>
        <w:rPr>
          <w:sz w:val="24"/>
          <w:lang w:val="da-DK"/>
        </w:rPr>
      </w:pPr>
      <w:r w:rsidRPr="00B26566">
        <w:rPr>
          <w:sz w:val="24"/>
          <w:lang w:val="da-DK"/>
        </w:rPr>
        <w:t>Indsamlingsordning:</w:t>
      </w:r>
      <w:r w:rsidRPr="00B26566">
        <w:rPr>
          <w:spacing w:val="-2"/>
          <w:sz w:val="24"/>
          <w:lang w:val="da-DK"/>
        </w:rPr>
        <w:t xml:space="preserve"> </w:t>
      </w:r>
      <w:r w:rsidRPr="00B26566">
        <w:rPr>
          <w:sz w:val="24"/>
          <w:lang w:val="da-DK"/>
        </w:rPr>
        <w:t xml:space="preserve">Som defineret i bekendtgørelse om </w:t>
      </w:r>
      <w:r w:rsidRPr="00B26566">
        <w:rPr>
          <w:spacing w:val="-2"/>
          <w:sz w:val="24"/>
          <w:lang w:val="da-DK"/>
        </w:rPr>
        <w:t>affald.</w:t>
      </w:r>
    </w:p>
    <w:p w14:paraId="678E8753" w14:textId="77777777" w:rsidR="00635043" w:rsidRPr="00B26566" w:rsidRDefault="00644EC4">
      <w:pPr>
        <w:pStyle w:val="Listeafsnit"/>
        <w:numPr>
          <w:ilvl w:val="0"/>
          <w:numId w:val="132"/>
        </w:numPr>
        <w:tabs>
          <w:tab w:val="left" w:pos="610"/>
        </w:tabs>
        <w:spacing w:line="249" w:lineRule="auto"/>
        <w:ind w:right="105"/>
        <w:jc w:val="both"/>
        <w:rPr>
          <w:sz w:val="24"/>
          <w:lang w:val="da-DK"/>
        </w:rPr>
      </w:pPr>
      <w:r w:rsidRPr="00B26566">
        <w:rPr>
          <w:sz w:val="24"/>
          <w:lang w:val="da-DK"/>
        </w:rPr>
        <w:t>Kollektiv ordning: En juridisk person, som sikrer kollektiv opfyldelse af forpligtelser vedrørende udvidet producentansvar på vegne af ordningens medlemmer.</w:t>
      </w:r>
    </w:p>
    <w:p w14:paraId="61EA67B9" w14:textId="77777777" w:rsidR="00635043" w:rsidRPr="00B26566" w:rsidRDefault="00644EC4">
      <w:pPr>
        <w:pStyle w:val="Listeafsnit"/>
        <w:numPr>
          <w:ilvl w:val="0"/>
          <w:numId w:val="132"/>
        </w:numPr>
        <w:tabs>
          <w:tab w:val="left" w:pos="609"/>
        </w:tabs>
        <w:spacing w:before="2"/>
        <w:ind w:left="609" w:hanging="499"/>
        <w:jc w:val="both"/>
        <w:rPr>
          <w:sz w:val="24"/>
          <w:lang w:val="da-DK"/>
        </w:rPr>
      </w:pPr>
      <w:r w:rsidRPr="00B26566">
        <w:rPr>
          <w:sz w:val="24"/>
          <w:lang w:val="da-DK"/>
        </w:rPr>
        <w:t>Kombineret</w:t>
      </w:r>
      <w:r w:rsidRPr="00B26566">
        <w:rPr>
          <w:spacing w:val="-2"/>
          <w:sz w:val="24"/>
          <w:lang w:val="da-DK"/>
        </w:rPr>
        <w:t xml:space="preserve"> </w:t>
      </w:r>
      <w:r w:rsidRPr="00B26566">
        <w:rPr>
          <w:sz w:val="24"/>
          <w:lang w:val="da-DK"/>
        </w:rPr>
        <w:t xml:space="preserve">indsamling: Som defineret i bekendtgørelse om </w:t>
      </w:r>
      <w:r w:rsidRPr="00B26566">
        <w:rPr>
          <w:spacing w:val="-2"/>
          <w:sz w:val="24"/>
          <w:lang w:val="da-DK"/>
        </w:rPr>
        <w:t>affald.</w:t>
      </w:r>
    </w:p>
    <w:p w14:paraId="789A059C" w14:textId="77777777" w:rsidR="00635043" w:rsidRPr="00B26566" w:rsidRDefault="00644EC4">
      <w:pPr>
        <w:pStyle w:val="Listeafsnit"/>
        <w:numPr>
          <w:ilvl w:val="0"/>
          <w:numId w:val="132"/>
        </w:numPr>
        <w:tabs>
          <w:tab w:val="left" w:pos="610"/>
        </w:tabs>
        <w:spacing w:line="249" w:lineRule="auto"/>
        <w:ind w:right="106"/>
        <w:jc w:val="both"/>
        <w:rPr>
          <w:sz w:val="24"/>
          <w:lang w:val="da-DK"/>
        </w:rPr>
      </w:pPr>
      <w:r w:rsidRPr="00B26566">
        <w:rPr>
          <w:sz w:val="24"/>
          <w:lang w:val="da-DK"/>
        </w:rPr>
        <w:t>Kommunalt indsamlet affald: Emballageaffald og øvrigt indsamlet affald i affaldsfraktioner, der indeholder emballageaffald, fra husholdninger samt affald fra affaldsproducerende virksomheder i</w:t>
      </w:r>
      <w:r w:rsidRPr="00B26566">
        <w:rPr>
          <w:spacing w:val="40"/>
          <w:sz w:val="24"/>
          <w:lang w:val="da-DK"/>
        </w:rPr>
        <w:t xml:space="preserve"> </w:t>
      </w:r>
      <w:r w:rsidRPr="00B26566">
        <w:rPr>
          <w:sz w:val="24"/>
          <w:lang w:val="da-DK"/>
        </w:rPr>
        <w:t>de tilfælde, hvor en kommunalbestyrelse i forbindelse med indsamlingen sammenblander dette med affald fra husholdninger.</w:t>
      </w:r>
    </w:p>
    <w:p w14:paraId="47D636F8" w14:textId="77777777" w:rsidR="00635043" w:rsidRPr="00B26566" w:rsidRDefault="00635043">
      <w:pPr>
        <w:spacing w:line="249" w:lineRule="auto"/>
        <w:jc w:val="both"/>
        <w:rPr>
          <w:sz w:val="24"/>
          <w:lang w:val="da-DK"/>
        </w:rPr>
        <w:sectPr w:rsidR="00635043" w:rsidRPr="00B26566">
          <w:pgSz w:w="11910" w:h="16840"/>
          <w:pgMar w:top="1320" w:right="740" w:bottom="840" w:left="740" w:header="0" w:footer="652" w:gutter="0"/>
          <w:cols w:space="708"/>
        </w:sectPr>
      </w:pPr>
    </w:p>
    <w:p w14:paraId="0007A755" w14:textId="77777777" w:rsidR="00635043" w:rsidRPr="00B26566" w:rsidRDefault="00644EC4">
      <w:pPr>
        <w:pStyle w:val="Listeafsnit"/>
        <w:numPr>
          <w:ilvl w:val="0"/>
          <w:numId w:val="132"/>
        </w:numPr>
        <w:tabs>
          <w:tab w:val="left" w:pos="608"/>
          <w:tab w:val="left" w:pos="610"/>
        </w:tabs>
        <w:spacing w:before="67" w:line="249" w:lineRule="auto"/>
        <w:ind w:right="106" w:hanging="501"/>
        <w:jc w:val="both"/>
        <w:rPr>
          <w:sz w:val="24"/>
          <w:lang w:val="da-DK"/>
        </w:rPr>
      </w:pPr>
      <w:r w:rsidRPr="00B26566">
        <w:rPr>
          <w:sz w:val="24"/>
          <w:lang w:val="da-DK"/>
        </w:rPr>
        <w:lastRenderedPageBreak/>
        <w:t>Kompositemballage: Emballage, der består af to eller flere lag forskellige materialer, der ikke kan adskilles ved håndkraft og udgør en enkelt integreret enhed bestående af en indvendig beholder og</w:t>
      </w:r>
      <w:r w:rsidRPr="00B26566">
        <w:rPr>
          <w:spacing w:val="40"/>
          <w:sz w:val="24"/>
          <w:lang w:val="da-DK"/>
        </w:rPr>
        <w:t xml:space="preserve"> </w:t>
      </w:r>
      <w:r w:rsidRPr="00B26566">
        <w:rPr>
          <w:sz w:val="24"/>
          <w:lang w:val="da-DK"/>
        </w:rPr>
        <w:t>en ydre skal, der fyldes opbevares, transporteres og tømmes som sådan.</w:t>
      </w:r>
    </w:p>
    <w:p w14:paraId="40AB162F" w14:textId="77777777" w:rsidR="00635043" w:rsidRDefault="00644EC4">
      <w:pPr>
        <w:pStyle w:val="Listeafsnit"/>
        <w:numPr>
          <w:ilvl w:val="0"/>
          <w:numId w:val="132"/>
        </w:numPr>
        <w:tabs>
          <w:tab w:val="left" w:pos="609"/>
        </w:tabs>
        <w:spacing w:before="3"/>
        <w:ind w:left="609" w:hanging="499"/>
        <w:jc w:val="both"/>
        <w:rPr>
          <w:sz w:val="24"/>
        </w:rPr>
      </w:pPr>
      <w:r>
        <w:rPr>
          <w:sz w:val="24"/>
        </w:rPr>
        <w:t xml:space="preserve">Loven: Lov om </w:t>
      </w:r>
      <w:r>
        <w:rPr>
          <w:spacing w:val="-2"/>
          <w:sz w:val="24"/>
        </w:rPr>
        <w:t>miljøbeskyttelse.</w:t>
      </w:r>
    </w:p>
    <w:p w14:paraId="7E7EECA7" w14:textId="77777777" w:rsidR="00635043" w:rsidRPr="00B26566" w:rsidRDefault="00644EC4">
      <w:pPr>
        <w:pStyle w:val="Listeafsnit"/>
        <w:numPr>
          <w:ilvl w:val="0"/>
          <w:numId w:val="132"/>
        </w:numPr>
        <w:tabs>
          <w:tab w:val="left" w:pos="609"/>
        </w:tabs>
        <w:ind w:left="609" w:hanging="499"/>
        <w:jc w:val="both"/>
        <w:rPr>
          <w:sz w:val="24"/>
          <w:lang w:val="da-DK"/>
        </w:rPr>
      </w:pPr>
      <w:r w:rsidRPr="00B26566">
        <w:rPr>
          <w:sz w:val="24"/>
          <w:lang w:val="da-DK"/>
        </w:rPr>
        <w:t xml:space="preserve">Markedsføring: Første tilgængeliggørelse af et produkt på det danske </w:t>
      </w:r>
      <w:r w:rsidRPr="00B26566">
        <w:rPr>
          <w:spacing w:val="-2"/>
          <w:sz w:val="24"/>
          <w:lang w:val="da-DK"/>
        </w:rPr>
        <w:t>marked.</w:t>
      </w:r>
    </w:p>
    <w:p w14:paraId="6649B981" w14:textId="77777777" w:rsidR="00635043" w:rsidRPr="00B26566" w:rsidRDefault="00644EC4">
      <w:pPr>
        <w:pStyle w:val="Listeafsnit"/>
        <w:numPr>
          <w:ilvl w:val="0"/>
          <w:numId w:val="132"/>
        </w:numPr>
        <w:tabs>
          <w:tab w:val="left" w:pos="608"/>
          <w:tab w:val="left" w:pos="610"/>
        </w:tabs>
        <w:spacing w:line="249" w:lineRule="auto"/>
        <w:ind w:right="109" w:hanging="501"/>
        <w:jc w:val="both"/>
        <w:rPr>
          <w:sz w:val="24"/>
          <w:lang w:val="da-DK"/>
        </w:rPr>
      </w:pPr>
      <w:r w:rsidRPr="00B26566">
        <w:rPr>
          <w:sz w:val="24"/>
          <w:lang w:val="da-DK"/>
        </w:rPr>
        <w:t>Mikrovirksomhed: Enhver fysisk eller juridisk person, der beskæftiger under ti personer og har en årlig omsætning, forstået som det beløb, der er indtjent i en bestemt periode, eller en årlig balance, forstået som en oversigt over virksomhedens aktiver og passiver, der ikke overstiger 15 mio. kr.</w:t>
      </w:r>
    </w:p>
    <w:p w14:paraId="355E6700" w14:textId="77777777" w:rsidR="00635043" w:rsidRPr="00B26566" w:rsidRDefault="00644EC4">
      <w:pPr>
        <w:pStyle w:val="Listeafsnit"/>
        <w:numPr>
          <w:ilvl w:val="0"/>
          <w:numId w:val="132"/>
        </w:numPr>
        <w:tabs>
          <w:tab w:val="left" w:pos="610"/>
        </w:tabs>
        <w:spacing w:before="3" w:line="249" w:lineRule="auto"/>
        <w:ind w:right="107"/>
        <w:jc w:val="both"/>
        <w:rPr>
          <w:sz w:val="24"/>
          <w:lang w:val="da-DK"/>
        </w:rPr>
      </w:pPr>
      <w:r w:rsidRPr="00B26566">
        <w:rPr>
          <w:sz w:val="24"/>
          <w:lang w:val="da-DK"/>
        </w:rPr>
        <w:t>Multipak- eller sekundær emballage: Emballage udformet på en sådan måde, at den på salgsstedet udgør en samling af et vist antal salgsenheder, uanset om den sælges som sådan til den endelige bruger eller forbruger, eller om den kun bruges til at fylde hylderne på salgsstedet. Altså, den kan fjernes fra varen, uden at dette ændrer varens egenskaber.</w:t>
      </w:r>
    </w:p>
    <w:p w14:paraId="01A23C60" w14:textId="77777777" w:rsidR="00635043" w:rsidRPr="00B26566" w:rsidRDefault="00644EC4">
      <w:pPr>
        <w:pStyle w:val="Listeafsnit"/>
        <w:numPr>
          <w:ilvl w:val="0"/>
          <w:numId w:val="132"/>
        </w:numPr>
        <w:tabs>
          <w:tab w:val="left" w:pos="609"/>
        </w:tabs>
        <w:spacing w:before="4"/>
        <w:ind w:left="609" w:hanging="499"/>
        <w:jc w:val="both"/>
        <w:rPr>
          <w:sz w:val="24"/>
          <w:lang w:val="da-DK"/>
        </w:rPr>
      </w:pPr>
      <w:r w:rsidRPr="00B26566">
        <w:rPr>
          <w:sz w:val="24"/>
          <w:lang w:val="da-DK"/>
        </w:rPr>
        <w:t xml:space="preserve">Nyttiggørelse: Som defineret i bekendtgørelse om </w:t>
      </w:r>
      <w:r w:rsidRPr="00B26566">
        <w:rPr>
          <w:spacing w:val="-2"/>
          <w:sz w:val="24"/>
          <w:lang w:val="da-DK"/>
        </w:rPr>
        <w:t>affald.</w:t>
      </w:r>
    </w:p>
    <w:p w14:paraId="47F2EC64" w14:textId="77777777" w:rsidR="00635043" w:rsidRPr="00B26566" w:rsidRDefault="00644EC4">
      <w:pPr>
        <w:pStyle w:val="Listeafsnit"/>
        <w:numPr>
          <w:ilvl w:val="0"/>
          <w:numId w:val="132"/>
        </w:numPr>
        <w:tabs>
          <w:tab w:val="left" w:pos="610"/>
        </w:tabs>
        <w:spacing w:line="249" w:lineRule="auto"/>
        <w:ind w:right="107"/>
        <w:jc w:val="both"/>
        <w:rPr>
          <w:sz w:val="24"/>
          <w:lang w:val="da-DK"/>
        </w:rPr>
      </w:pPr>
      <w:r w:rsidRPr="00B26566">
        <w:rPr>
          <w:sz w:val="24"/>
          <w:lang w:val="da-DK"/>
        </w:rPr>
        <w:t>Onlinegrænseflade: Enhver form for software i henhold til denne bekendtgørelses kapitel 3-5, herunder et websted, dele af et websted eller en applikation, der drives af eller på vegne af en erhvervsdrivende, og som giver slutbrugere adgang til den erhvervsdrivendes produkter.</w:t>
      </w:r>
    </w:p>
    <w:p w14:paraId="4D63970A" w14:textId="77777777" w:rsidR="00635043" w:rsidRPr="00957D70" w:rsidRDefault="00644EC4">
      <w:pPr>
        <w:pStyle w:val="Listeafsnit"/>
        <w:numPr>
          <w:ilvl w:val="0"/>
          <w:numId w:val="132"/>
        </w:numPr>
        <w:tabs>
          <w:tab w:val="left" w:pos="608"/>
          <w:tab w:val="left" w:pos="610"/>
        </w:tabs>
        <w:spacing w:before="3" w:line="249" w:lineRule="auto"/>
        <w:ind w:right="106" w:hanging="501"/>
        <w:jc w:val="both"/>
        <w:rPr>
          <w:sz w:val="24"/>
          <w:lang w:val="da-DK"/>
        </w:rPr>
      </w:pPr>
      <w:r w:rsidRPr="00B26566">
        <w:rPr>
          <w:sz w:val="24"/>
          <w:lang w:val="da-DK"/>
        </w:rPr>
        <w:t>Operationelle</w:t>
      </w:r>
      <w:r w:rsidRPr="00B26566">
        <w:rPr>
          <w:spacing w:val="40"/>
          <w:sz w:val="24"/>
          <w:lang w:val="da-DK"/>
        </w:rPr>
        <w:t xml:space="preserve"> </w:t>
      </w:r>
      <w:r w:rsidRPr="00B26566">
        <w:rPr>
          <w:sz w:val="24"/>
          <w:lang w:val="da-DK"/>
        </w:rPr>
        <w:t>omkostninger:</w:t>
      </w:r>
      <w:r w:rsidRPr="00B26566">
        <w:rPr>
          <w:spacing w:val="40"/>
          <w:sz w:val="24"/>
          <w:lang w:val="da-DK"/>
        </w:rPr>
        <w:t xml:space="preserve"> </w:t>
      </w:r>
      <w:r w:rsidRPr="00B26566">
        <w:rPr>
          <w:sz w:val="24"/>
          <w:lang w:val="da-DK"/>
        </w:rPr>
        <w:t>Udgifter</w:t>
      </w:r>
      <w:r w:rsidRPr="00B26566">
        <w:rPr>
          <w:spacing w:val="40"/>
          <w:sz w:val="24"/>
          <w:lang w:val="da-DK"/>
        </w:rPr>
        <w:t xml:space="preserve"> </w:t>
      </w:r>
      <w:r w:rsidRPr="00B26566">
        <w:rPr>
          <w:sz w:val="24"/>
          <w:lang w:val="da-DK"/>
        </w:rPr>
        <w:t>til</w:t>
      </w:r>
      <w:r w:rsidRPr="00B26566">
        <w:rPr>
          <w:spacing w:val="40"/>
          <w:sz w:val="24"/>
          <w:lang w:val="da-DK"/>
        </w:rPr>
        <w:t xml:space="preserve"> </w:t>
      </w:r>
      <w:r w:rsidRPr="00B26566">
        <w:rPr>
          <w:sz w:val="24"/>
          <w:lang w:val="da-DK"/>
        </w:rPr>
        <w:t>indsamling,</w:t>
      </w:r>
      <w:r w:rsidRPr="00B26566">
        <w:rPr>
          <w:spacing w:val="40"/>
          <w:sz w:val="24"/>
          <w:lang w:val="da-DK"/>
        </w:rPr>
        <w:t xml:space="preserve"> </w:t>
      </w:r>
      <w:r w:rsidRPr="00B26566">
        <w:rPr>
          <w:sz w:val="24"/>
          <w:lang w:val="da-DK"/>
        </w:rPr>
        <w:t>transport</w:t>
      </w:r>
      <w:r w:rsidRPr="00B26566">
        <w:rPr>
          <w:spacing w:val="40"/>
          <w:sz w:val="24"/>
          <w:lang w:val="da-DK"/>
        </w:rPr>
        <w:t xml:space="preserve"> </w:t>
      </w:r>
      <w:r w:rsidRPr="00B26566">
        <w:rPr>
          <w:sz w:val="24"/>
          <w:lang w:val="da-DK"/>
        </w:rPr>
        <w:t>og</w:t>
      </w:r>
      <w:r w:rsidRPr="00B26566">
        <w:rPr>
          <w:spacing w:val="40"/>
          <w:sz w:val="24"/>
          <w:lang w:val="da-DK"/>
        </w:rPr>
        <w:t xml:space="preserve"> </w:t>
      </w:r>
      <w:r w:rsidRPr="00B26566">
        <w:rPr>
          <w:sz w:val="24"/>
          <w:lang w:val="da-DK"/>
        </w:rPr>
        <w:t>behandling</w:t>
      </w:r>
      <w:r w:rsidRPr="00B26566">
        <w:rPr>
          <w:spacing w:val="40"/>
          <w:sz w:val="24"/>
          <w:lang w:val="da-DK"/>
        </w:rPr>
        <w:t xml:space="preserve"> </w:t>
      </w:r>
      <w:r w:rsidRPr="00B26566">
        <w:rPr>
          <w:sz w:val="24"/>
          <w:lang w:val="da-DK"/>
        </w:rPr>
        <w:t>af</w:t>
      </w:r>
      <w:r w:rsidRPr="00B26566">
        <w:rPr>
          <w:spacing w:val="40"/>
          <w:sz w:val="24"/>
          <w:lang w:val="da-DK"/>
        </w:rPr>
        <w:t xml:space="preserve"> </w:t>
      </w:r>
      <w:r w:rsidRPr="00B26566">
        <w:rPr>
          <w:sz w:val="24"/>
          <w:lang w:val="da-DK"/>
        </w:rPr>
        <w:t xml:space="preserve">emballageaffald. </w:t>
      </w:r>
      <w:r w:rsidRPr="00957D70">
        <w:rPr>
          <w:sz w:val="24"/>
          <w:lang w:val="da-DK"/>
        </w:rPr>
        <w:t>Rene administrative omkostninger er ikke omfattet.</w:t>
      </w:r>
    </w:p>
    <w:p w14:paraId="00A6305B" w14:textId="77777777" w:rsidR="00635043" w:rsidRPr="00B26566" w:rsidRDefault="00644EC4">
      <w:pPr>
        <w:pStyle w:val="Listeafsnit"/>
        <w:numPr>
          <w:ilvl w:val="0"/>
          <w:numId w:val="132"/>
        </w:numPr>
        <w:tabs>
          <w:tab w:val="left" w:pos="609"/>
        </w:tabs>
        <w:spacing w:before="2"/>
        <w:ind w:left="609" w:hanging="499"/>
        <w:jc w:val="both"/>
        <w:rPr>
          <w:sz w:val="24"/>
          <w:lang w:val="da-DK"/>
        </w:rPr>
      </w:pPr>
      <w:r w:rsidRPr="00B26566">
        <w:rPr>
          <w:sz w:val="24"/>
          <w:lang w:val="da-DK"/>
        </w:rPr>
        <w:t>P-nummer:</w:t>
      </w:r>
      <w:r w:rsidRPr="00B26566">
        <w:rPr>
          <w:spacing w:val="-2"/>
          <w:sz w:val="24"/>
          <w:lang w:val="da-DK"/>
        </w:rPr>
        <w:t xml:space="preserve"> </w:t>
      </w:r>
      <w:r w:rsidRPr="00B26566">
        <w:rPr>
          <w:sz w:val="24"/>
          <w:lang w:val="da-DK"/>
        </w:rPr>
        <w:t>Det</w:t>
      </w:r>
      <w:r w:rsidRPr="00B26566">
        <w:rPr>
          <w:spacing w:val="-2"/>
          <w:sz w:val="24"/>
          <w:lang w:val="da-DK"/>
        </w:rPr>
        <w:t xml:space="preserve"> </w:t>
      </w:r>
      <w:r w:rsidRPr="00B26566">
        <w:rPr>
          <w:sz w:val="24"/>
          <w:lang w:val="da-DK"/>
        </w:rPr>
        <w:t>entydige</w:t>
      </w:r>
      <w:r w:rsidRPr="00B26566">
        <w:rPr>
          <w:spacing w:val="-2"/>
          <w:sz w:val="24"/>
          <w:lang w:val="da-DK"/>
        </w:rPr>
        <w:t xml:space="preserve"> </w:t>
      </w:r>
      <w:r w:rsidRPr="00B26566">
        <w:rPr>
          <w:sz w:val="24"/>
          <w:lang w:val="da-DK"/>
        </w:rPr>
        <w:t>identifikationsnummer,</w:t>
      </w:r>
      <w:r w:rsidRPr="00B26566">
        <w:rPr>
          <w:spacing w:val="-2"/>
          <w:sz w:val="24"/>
          <w:lang w:val="da-DK"/>
        </w:rPr>
        <w:t xml:space="preserve"> </w:t>
      </w:r>
      <w:r w:rsidRPr="00B26566">
        <w:rPr>
          <w:sz w:val="24"/>
          <w:lang w:val="da-DK"/>
        </w:rPr>
        <w:t>som</w:t>
      </w:r>
      <w:r w:rsidRPr="00B26566">
        <w:rPr>
          <w:spacing w:val="-2"/>
          <w:sz w:val="24"/>
          <w:lang w:val="da-DK"/>
        </w:rPr>
        <w:t xml:space="preserve"> </w:t>
      </w:r>
      <w:r w:rsidRPr="00B26566">
        <w:rPr>
          <w:sz w:val="24"/>
          <w:lang w:val="da-DK"/>
        </w:rPr>
        <w:t>en</w:t>
      </w:r>
      <w:r w:rsidRPr="00B26566">
        <w:rPr>
          <w:spacing w:val="-2"/>
          <w:sz w:val="24"/>
          <w:lang w:val="da-DK"/>
        </w:rPr>
        <w:t xml:space="preserve"> </w:t>
      </w:r>
      <w:r w:rsidRPr="00B26566">
        <w:rPr>
          <w:sz w:val="24"/>
          <w:lang w:val="da-DK"/>
        </w:rPr>
        <w:t>produktionsenhed</w:t>
      </w:r>
      <w:r w:rsidRPr="00B26566">
        <w:rPr>
          <w:spacing w:val="-2"/>
          <w:sz w:val="24"/>
          <w:lang w:val="da-DK"/>
        </w:rPr>
        <w:t xml:space="preserve"> </w:t>
      </w:r>
      <w:r w:rsidRPr="00B26566">
        <w:rPr>
          <w:sz w:val="24"/>
          <w:lang w:val="da-DK"/>
        </w:rPr>
        <w:t>tildeles</w:t>
      </w:r>
      <w:r w:rsidRPr="00B26566">
        <w:rPr>
          <w:spacing w:val="-3"/>
          <w:sz w:val="24"/>
          <w:lang w:val="da-DK"/>
        </w:rPr>
        <w:t xml:space="preserve"> </w:t>
      </w:r>
      <w:r w:rsidRPr="00B26566">
        <w:rPr>
          <w:sz w:val="24"/>
          <w:lang w:val="da-DK"/>
        </w:rPr>
        <w:t>efter</w:t>
      </w:r>
      <w:r w:rsidRPr="00B26566">
        <w:rPr>
          <w:spacing w:val="-1"/>
          <w:sz w:val="24"/>
          <w:lang w:val="da-DK"/>
        </w:rPr>
        <w:t xml:space="preserve"> </w:t>
      </w:r>
      <w:r w:rsidRPr="00B26566">
        <w:rPr>
          <w:sz w:val="24"/>
          <w:lang w:val="da-DK"/>
        </w:rPr>
        <w:t>CVR-</w:t>
      </w:r>
      <w:r w:rsidRPr="00B26566">
        <w:rPr>
          <w:spacing w:val="-2"/>
          <w:sz w:val="24"/>
          <w:lang w:val="da-DK"/>
        </w:rPr>
        <w:t>loven.</w:t>
      </w:r>
    </w:p>
    <w:p w14:paraId="0299BEBF" w14:textId="77777777" w:rsidR="00635043" w:rsidRPr="00B26566" w:rsidRDefault="00644EC4">
      <w:pPr>
        <w:pStyle w:val="Listeafsnit"/>
        <w:numPr>
          <w:ilvl w:val="0"/>
          <w:numId w:val="132"/>
        </w:numPr>
        <w:tabs>
          <w:tab w:val="left" w:pos="609"/>
        </w:tabs>
        <w:ind w:left="609" w:hanging="499"/>
        <w:jc w:val="both"/>
        <w:rPr>
          <w:sz w:val="24"/>
          <w:lang w:val="da-DK"/>
        </w:rPr>
      </w:pPr>
      <w:r w:rsidRPr="00B26566">
        <w:rPr>
          <w:sz w:val="24"/>
          <w:lang w:val="da-DK"/>
        </w:rPr>
        <w:t>Plast:</w:t>
      </w:r>
      <w:r w:rsidRPr="00B26566">
        <w:rPr>
          <w:spacing w:val="7"/>
          <w:sz w:val="24"/>
          <w:lang w:val="da-DK"/>
        </w:rPr>
        <w:t xml:space="preserve"> </w:t>
      </w:r>
      <w:r w:rsidRPr="00B26566">
        <w:rPr>
          <w:sz w:val="24"/>
          <w:lang w:val="da-DK"/>
        </w:rPr>
        <w:t>Som</w:t>
      </w:r>
      <w:r w:rsidRPr="00B26566">
        <w:rPr>
          <w:spacing w:val="7"/>
          <w:sz w:val="24"/>
          <w:lang w:val="da-DK"/>
        </w:rPr>
        <w:t xml:space="preserve"> </w:t>
      </w:r>
      <w:r w:rsidRPr="00B26566">
        <w:rPr>
          <w:sz w:val="24"/>
          <w:lang w:val="da-DK"/>
        </w:rPr>
        <w:t>defineret</w:t>
      </w:r>
      <w:r w:rsidRPr="00B26566">
        <w:rPr>
          <w:spacing w:val="7"/>
          <w:sz w:val="24"/>
          <w:lang w:val="da-DK"/>
        </w:rPr>
        <w:t xml:space="preserve"> </w:t>
      </w:r>
      <w:r w:rsidRPr="00B26566">
        <w:rPr>
          <w:sz w:val="24"/>
          <w:lang w:val="da-DK"/>
        </w:rPr>
        <w:t>i</w:t>
      </w:r>
      <w:r w:rsidRPr="00B26566">
        <w:rPr>
          <w:spacing w:val="7"/>
          <w:sz w:val="24"/>
          <w:lang w:val="da-DK"/>
        </w:rPr>
        <w:t xml:space="preserve"> </w:t>
      </w:r>
      <w:r w:rsidRPr="00B26566">
        <w:rPr>
          <w:sz w:val="24"/>
          <w:lang w:val="da-DK"/>
        </w:rPr>
        <w:t>bekendtgørelse</w:t>
      </w:r>
      <w:r w:rsidRPr="00B26566">
        <w:rPr>
          <w:spacing w:val="7"/>
          <w:sz w:val="24"/>
          <w:lang w:val="da-DK"/>
        </w:rPr>
        <w:t xml:space="preserve"> </w:t>
      </w:r>
      <w:r w:rsidRPr="00B26566">
        <w:rPr>
          <w:sz w:val="24"/>
          <w:lang w:val="da-DK"/>
        </w:rPr>
        <w:t>om</w:t>
      </w:r>
      <w:r w:rsidRPr="00B26566">
        <w:rPr>
          <w:spacing w:val="7"/>
          <w:sz w:val="24"/>
          <w:lang w:val="da-DK"/>
        </w:rPr>
        <w:t xml:space="preserve"> </w:t>
      </w:r>
      <w:r w:rsidRPr="00B26566">
        <w:rPr>
          <w:sz w:val="24"/>
          <w:lang w:val="da-DK"/>
        </w:rPr>
        <w:t>forbud</w:t>
      </w:r>
      <w:r w:rsidRPr="00B26566">
        <w:rPr>
          <w:spacing w:val="7"/>
          <w:sz w:val="24"/>
          <w:lang w:val="da-DK"/>
        </w:rPr>
        <w:t xml:space="preserve"> </w:t>
      </w:r>
      <w:r w:rsidRPr="00B26566">
        <w:rPr>
          <w:sz w:val="24"/>
          <w:lang w:val="da-DK"/>
        </w:rPr>
        <w:t>mod</w:t>
      </w:r>
      <w:r w:rsidRPr="00B26566">
        <w:rPr>
          <w:spacing w:val="7"/>
          <w:sz w:val="24"/>
          <w:lang w:val="da-DK"/>
        </w:rPr>
        <w:t xml:space="preserve"> </w:t>
      </w:r>
      <w:r w:rsidRPr="00B26566">
        <w:rPr>
          <w:sz w:val="24"/>
          <w:lang w:val="da-DK"/>
        </w:rPr>
        <w:t>markedsføring</w:t>
      </w:r>
      <w:r w:rsidRPr="00B26566">
        <w:rPr>
          <w:spacing w:val="7"/>
          <w:sz w:val="24"/>
          <w:lang w:val="da-DK"/>
        </w:rPr>
        <w:t xml:space="preserve"> </w:t>
      </w:r>
      <w:r w:rsidRPr="00B26566">
        <w:rPr>
          <w:sz w:val="24"/>
          <w:lang w:val="da-DK"/>
        </w:rPr>
        <w:t>af</w:t>
      </w:r>
      <w:r w:rsidRPr="00B26566">
        <w:rPr>
          <w:spacing w:val="7"/>
          <w:sz w:val="24"/>
          <w:lang w:val="da-DK"/>
        </w:rPr>
        <w:t xml:space="preserve"> </w:t>
      </w:r>
      <w:r w:rsidRPr="00B26566">
        <w:rPr>
          <w:sz w:val="24"/>
          <w:lang w:val="da-DK"/>
        </w:rPr>
        <w:t>visse</w:t>
      </w:r>
      <w:r w:rsidRPr="00B26566">
        <w:rPr>
          <w:spacing w:val="7"/>
          <w:sz w:val="24"/>
          <w:lang w:val="da-DK"/>
        </w:rPr>
        <w:t xml:space="preserve"> </w:t>
      </w:r>
      <w:r w:rsidRPr="00B26566">
        <w:rPr>
          <w:spacing w:val="-2"/>
          <w:sz w:val="24"/>
          <w:lang w:val="da-DK"/>
        </w:rPr>
        <w:t>engangsplastprodukter</w:t>
      </w:r>
    </w:p>
    <w:p w14:paraId="5F3754E4" w14:textId="77777777" w:rsidR="00635043" w:rsidRPr="00B26566" w:rsidRDefault="00644EC4">
      <w:pPr>
        <w:pStyle w:val="Brdtekst"/>
        <w:ind w:left="610"/>
        <w:rPr>
          <w:lang w:val="da-DK"/>
        </w:rPr>
      </w:pPr>
      <w:r w:rsidRPr="00B26566">
        <w:rPr>
          <w:lang w:val="da-DK"/>
        </w:rPr>
        <w:t>m.v.</w:t>
      </w:r>
      <w:r w:rsidRPr="00B26566">
        <w:rPr>
          <w:spacing w:val="-5"/>
          <w:lang w:val="da-DK"/>
        </w:rPr>
        <w:t xml:space="preserve"> </w:t>
      </w:r>
      <w:r w:rsidRPr="00B26566">
        <w:rPr>
          <w:lang w:val="da-DK"/>
        </w:rPr>
        <w:t>og</w:t>
      </w:r>
      <w:r w:rsidRPr="00B26566">
        <w:rPr>
          <w:spacing w:val="-2"/>
          <w:lang w:val="da-DK"/>
        </w:rPr>
        <w:t xml:space="preserve"> </w:t>
      </w:r>
      <w:r w:rsidRPr="00B26566">
        <w:rPr>
          <w:lang w:val="da-DK"/>
        </w:rPr>
        <w:t>om</w:t>
      </w:r>
      <w:r w:rsidRPr="00B26566">
        <w:rPr>
          <w:spacing w:val="-2"/>
          <w:lang w:val="da-DK"/>
        </w:rPr>
        <w:t xml:space="preserve"> </w:t>
      </w:r>
      <w:r w:rsidRPr="00B26566">
        <w:rPr>
          <w:lang w:val="da-DK"/>
        </w:rPr>
        <w:t>krav</w:t>
      </w:r>
      <w:r w:rsidRPr="00B26566">
        <w:rPr>
          <w:spacing w:val="-3"/>
          <w:lang w:val="da-DK"/>
        </w:rPr>
        <w:t xml:space="preserve"> </w:t>
      </w:r>
      <w:r w:rsidRPr="00B26566">
        <w:rPr>
          <w:lang w:val="da-DK"/>
        </w:rPr>
        <w:t>til</w:t>
      </w:r>
      <w:r w:rsidRPr="00B26566">
        <w:rPr>
          <w:spacing w:val="-2"/>
          <w:lang w:val="da-DK"/>
        </w:rPr>
        <w:t xml:space="preserve"> </w:t>
      </w:r>
      <w:r w:rsidRPr="00B26566">
        <w:rPr>
          <w:lang w:val="da-DK"/>
        </w:rPr>
        <w:t>visse</w:t>
      </w:r>
      <w:r w:rsidRPr="00B26566">
        <w:rPr>
          <w:spacing w:val="-2"/>
          <w:lang w:val="da-DK"/>
        </w:rPr>
        <w:t xml:space="preserve"> </w:t>
      </w:r>
      <w:r w:rsidRPr="00B26566">
        <w:rPr>
          <w:lang w:val="da-DK"/>
        </w:rPr>
        <w:t>andre</w:t>
      </w:r>
      <w:r w:rsidRPr="00B26566">
        <w:rPr>
          <w:spacing w:val="-2"/>
          <w:lang w:val="da-DK"/>
        </w:rPr>
        <w:t xml:space="preserve"> engangsplastprodukter.</w:t>
      </w:r>
    </w:p>
    <w:p w14:paraId="68C09A4F" w14:textId="77777777" w:rsidR="00635043" w:rsidRPr="00B26566" w:rsidRDefault="00644EC4">
      <w:pPr>
        <w:pStyle w:val="Listeafsnit"/>
        <w:numPr>
          <w:ilvl w:val="0"/>
          <w:numId w:val="132"/>
        </w:numPr>
        <w:tabs>
          <w:tab w:val="left" w:pos="608"/>
          <w:tab w:val="left" w:pos="610"/>
        </w:tabs>
        <w:spacing w:line="249" w:lineRule="auto"/>
        <w:ind w:right="104" w:hanging="501"/>
        <w:jc w:val="both"/>
        <w:rPr>
          <w:sz w:val="24"/>
          <w:lang w:val="da-DK"/>
        </w:rPr>
      </w:pPr>
      <w:r w:rsidRPr="00B26566">
        <w:rPr>
          <w:sz w:val="24"/>
          <w:lang w:val="da-DK"/>
        </w:rPr>
        <w:t>Primærproduktionsemballage: En genstand, der er udformet og bestemt til anvendelse som emballa- ge til uforarbejdede produkter fra primærproduktion, som defineret i forordning (EF) 178/2002 om generelle principper og krav i fødevarelovgivningen, om oprettelse af Den Europæiske Fødevaresik- kerhedsautoritet og om procedurer vedrørende fødevaresikkerhed.</w:t>
      </w:r>
    </w:p>
    <w:p w14:paraId="3FECB45F" w14:textId="77777777" w:rsidR="00635043" w:rsidRPr="00B26566" w:rsidRDefault="00644EC4">
      <w:pPr>
        <w:pStyle w:val="Listeafsnit"/>
        <w:numPr>
          <w:ilvl w:val="0"/>
          <w:numId w:val="132"/>
        </w:numPr>
        <w:tabs>
          <w:tab w:val="left" w:pos="610"/>
        </w:tabs>
        <w:spacing w:before="4" w:line="249" w:lineRule="auto"/>
        <w:ind w:right="107"/>
        <w:jc w:val="both"/>
        <w:rPr>
          <w:sz w:val="24"/>
          <w:lang w:val="da-DK"/>
        </w:rPr>
      </w:pPr>
      <w:r w:rsidRPr="00B26566">
        <w:rPr>
          <w:sz w:val="24"/>
          <w:lang w:val="da-DK"/>
        </w:rPr>
        <w:t>Producent: Enhver fabrikant, importør eller distributør, som uanset hvilken salgsmetode der anven- des, herunder fjernsalg</w:t>
      </w:r>
    </w:p>
    <w:p w14:paraId="76D07B06" w14:textId="77777777" w:rsidR="00635043" w:rsidRPr="00B26566" w:rsidRDefault="00644EC4">
      <w:pPr>
        <w:pStyle w:val="Listeafsnit"/>
        <w:numPr>
          <w:ilvl w:val="1"/>
          <w:numId w:val="132"/>
        </w:numPr>
        <w:tabs>
          <w:tab w:val="left" w:pos="928"/>
          <w:tab w:val="left" w:pos="930"/>
        </w:tabs>
        <w:spacing w:before="2" w:line="249" w:lineRule="auto"/>
        <w:ind w:right="106" w:hanging="321"/>
        <w:jc w:val="both"/>
        <w:rPr>
          <w:sz w:val="24"/>
          <w:lang w:val="da-DK"/>
        </w:rPr>
      </w:pPr>
      <w:r w:rsidRPr="00B26566">
        <w:rPr>
          <w:sz w:val="24"/>
          <w:lang w:val="da-DK"/>
        </w:rPr>
        <w:t>er etableret i Danmark og første gang tilgængeliggør transportemballage, genbrugsemballage, primærproduktionsemballage eller serviceemballage på det danske marked,</w:t>
      </w:r>
    </w:p>
    <w:p w14:paraId="370C7F34" w14:textId="77777777" w:rsidR="00635043" w:rsidRPr="00B26566" w:rsidRDefault="00644EC4">
      <w:pPr>
        <w:pStyle w:val="Listeafsnit"/>
        <w:numPr>
          <w:ilvl w:val="1"/>
          <w:numId w:val="132"/>
        </w:numPr>
        <w:tabs>
          <w:tab w:val="left" w:pos="928"/>
          <w:tab w:val="left" w:pos="930"/>
        </w:tabs>
        <w:spacing w:before="2" w:line="249" w:lineRule="auto"/>
        <w:ind w:right="106" w:hanging="321"/>
        <w:jc w:val="both"/>
        <w:rPr>
          <w:sz w:val="24"/>
          <w:lang w:val="da-DK"/>
        </w:rPr>
      </w:pPr>
      <w:r w:rsidRPr="00B26566">
        <w:rPr>
          <w:sz w:val="24"/>
          <w:lang w:val="da-DK"/>
        </w:rPr>
        <w:t>er</w:t>
      </w:r>
      <w:r w:rsidRPr="00B26566">
        <w:rPr>
          <w:spacing w:val="-1"/>
          <w:sz w:val="24"/>
          <w:lang w:val="da-DK"/>
        </w:rPr>
        <w:t xml:space="preserve"> </w:t>
      </w:r>
      <w:r w:rsidRPr="00B26566">
        <w:rPr>
          <w:sz w:val="24"/>
          <w:lang w:val="da-DK"/>
        </w:rPr>
        <w:t>etableret</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Danmark</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første</w:t>
      </w:r>
      <w:r w:rsidRPr="00B26566">
        <w:rPr>
          <w:spacing w:val="-1"/>
          <w:sz w:val="24"/>
          <w:lang w:val="da-DK"/>
        </w:rPr>
        <w:t xml:space="preserve"> </w:t>
      </w:r>
      <w:r w:rsidRPr="00B26566">
        <w:rPr>
          <w:sz w:val="24"/>
          <w:lang w:val="da-DK"/>
        </w:rPr>
        <w:t>gang</w:t>
      </w:r>
      <w:r w:rsidRPr="00B26566">
        <w:rPr>
          <w:spacing w:val="-1"/>
          <w:sz w:val="24"/>
          <w:lang w:val="da-DK"/>
        </w:rPr>
        <w:t xml:space="preserve"> </w:t>
      </w:r>
      <w:r w:rsidRPr="00B26566">
        <w:rPr>
          <w:sz w:val="24"/>
          <w:lang w:val="da-DK"/>
        </w:rPr>
        <w:t>tilgængeliggør</w:t>
      </w:r>
      <w:r w:rsidRPr="00B26566">
        <w:rPr>
          <w:spacing w:val="-1"/>
          <w:sz w:val="24"/>
          <w:lang w:val="da-DK"/>
        </w:rPr>
        <w:t xml:space="preserve"> </w:t>
      </w:r>
      <w:r w:rsidRPr="00B26566">
        <w:rPr>
          <w:sz w:val="24"/>
          <w:lang w:val="da-DK"/>
        </w:rPr>
        <w:t>påfyldt</w:t>
      </w:r>
      <w:r w:rsidRPr="00B26566">
        <w:rPr>
          <w:spacing w:val="-1"/>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ikke er nævnt i litra a, på det danske marked, eller</w:t>
      </w:r>
    </w:p>
    <w:p w14:paraId="7578C8A0" w14:textId="77777777" w:rsidR="00635043" w:rsidRPr="00B26566" w:rsidRDefault="00644EC4">
      <w:pPr>
        <w:pStyle w:val="Listeafsnit"/>
        <w:numPr>
          <w:ilvl w:val="1"/>
          <w:numId w:val="132"/>
        </w:numPr>
        <w:tabs>
          <w:tab w:val="left" w:pos="930"/>
        </w:tabs>
        <w:spacing w:before="2" w:line="249" w:lineRule="auto"/>
        <w:ind w:right="105"/>
        <w:jc w:val="both"/>
        <w:rPr>
          <w:sz w:val="24"/>
          <w:lang w:val="da-DK"/>
        </w:rPr>
      </w:pPr>
      <w:r w:rsidRPr="00B26566">
        <w:rPr>
          <w:sz w:val="24"/>
          <w:lang w:val="da-DK"/>
        </w:rPr>
        <w:t>er etableret i en anden EU-medlemsstat eller i et tredjeland og via fjernsalg første gang tilgænge- liggør transportemballage, genbrugsemballage, primærproduktionsemballage, serviceemballage eller påfyldt emballage direkte til slutbrugere på det danske marked.</w:t>
      </w:r>
    </w:p>
    <w:p w14:paraId="35B5A10E" w14:textId="77777777" w:rsidR="00635043" w:rsidRPr="00B26566" w:rsidRDefault="00644EC4">
      <w:pPr>
        <w:pStyle w:val="Listeafsnit"/>
        <w:numPr>
          <w:ilvl w:val="0"/>
          <w:numId w:val="132"/>
        </w:numPr>
        <w:tabs>
          <w:tab w:val="left" w:pos="610"/>
        </w:tabs>
        <w:spacing w:before="3" w:line="249" w:lineRule="auto"/>
        <w:ind w:right="106"/>
        <w:jc w:val="both"/>
        <w:rPr>
          <w:sz w:val="24"/>
          <w:lang w:val="da-DK"/>
        </w:rPr>
      </w:pPr>
      <w:r w:rsidRPr="00B26566">
        <w:rPr>
          <w:sz w:val="24"/>
          <w:lang w:val="da-DK"/>
        </w:rPr>
        <w:t>Produktcyklus</w:t>
      </w:r>
      <w:r w:rsidRPr="00B26566">
        <w:rPr>
          <w:spacing w:val="40"/>
          <w:sz w:val="24"/>
          <w:lang w:val="da-DK"/>
        </w:rPr>
        <w:t xml:space="preserve"> </w:t>
      </w:r>
      <w:r w:rsidRPr="00B26566">
        <w:rPr>
          <w:sz w:val="24"/>
          <w:lang w:val="da-DK"/>
        </w:rPr>
        <w:t>inden</w:t>
      </w:r>
      <w:r w:rsidRPr="00B26566">
        <w:rPr>
          <w:spacing w:val="40"/>
          <w:sz w:val="24"/>
          <w:lang w:val="da-DK"/>
        </w:rPr>
        <w:t xml:space="preserve"> </w:t>
      </w:r>
      <w:r w:rsidRPr="00B26566">
        <w:rPr>
          <w:sz w:val="24"/>
          <w:lang w:val="da-DK"/>
        </w:rPr>
        <w:t>for</w:t>
      </w:r>
      <w:r w:rsidRPr="00B26566">
        <w:rPr>
          <w:spacing w:val="40"/>
          <w:sz w:val="24"/>
          <w:lang w:val="da-DK"/>
        </w:rPr>
        <w:t xml:space="preserve"> </w:t>
      </w:r>
      <w:r w:rsidRPr="00B26566">
        <w:rPr>
          <w:sz w:val="24"/>
          <w:lang w:val="da-DK"/>
        </w:rPr>
        <w:t>en</w:t>
      </w:r>
      <w:r w:rsidRPr="00B26566">
        <w:rPr>
          <w:spacing w:val="40"/>
          <w:sz w:val="24"/>
          <w:lang w:val="da-DK"/>
        </w:rPr>
        <w:t xml:space="preserve"> </w:t>
      </w:r>
      <w:r w:rsidRPr="00B26566">
        <w:rPr>
          <w:sz w:val="24"/>
          <w:lang w:val="da-DK"/>
        </w:rPr>
        <w:t>lukket</w:t>
      </w:r>
      <w:r w:rsidRPr="00B26566">
        <w:rPr>
          <w:spacing w:val="40"/>
          <w:sz w:val="24"/>
          <w:lang w:val="da-DK"/>
        </w:rPr>
        <w:t xml:space="preserve"> </w:t>
      </w:r>
      <w:r w:rsidRPr="00B26566">
        <w:rPr>
          <w:sz w:val="24"/>
          <w:lang w:val="da-DK"/>
        </w:rPr>
        <w:t>og</w:t>
      </w:r>
      <w:r w:rsidRPr="00B26566">
        <w:rPr>
          <w:spacing w:val="40"/>
          <w:sz w:val="24"/>
          <w:lang w:val="da-DK"/>
        </w:rPr>
        <w:t xml:space="preserve"> </w:t>
      </w:r>
      <w:r w:rsidRPr="00B26566">
        <w:rPr>
          <w:sz w:val="24"/>
          <w:lang w:val="da-DK"/>
        </w:rPr>
        <w:t>kontrolleret</w:t>
      </w:r>
      <w:r w:rsidRPr="00B26566">
        <w:rPr>
          <w:spacing w:val="40"/>
          <w:sz w:val="24"/>
          <w:lang w:val="da-DK"/>
        </w:rPr>
        <w:t xml:space="preserve"> </w:t>
      </w:r>
      <w:r w:rsidRPr="00B26566">
        <w:rPr>
          <w:sz w:val="24"/>
          <w:lang w:val="da-DK"/>
        </w:rPr>
        <w:t>kæde:</w:t>
      </w:r>
      <w:r w:rsidRPr="00B26566">
        <w:rPr>
          <w:spacing w:val="40"/>
          <w:sz w:val="24"/>
          <w:lang w:val="da-DK"/>
        </w:rPr>
        <w:t xml:space="preserve"> </w:t>
      </w:r>
      <w:r w:rsidRPr="00B26566">
        <w:rPr>
          <w:sz w:val="24"/>
          <w:lang w:val="da-DK"/>
        </w:rPr>
        <w:t>Et</w:t>
      </w:r>
      <w:r w:rsidRPr="00B26566">
        <w:rPr>
          <w:spacing w:val="40"/>
          <w:sz w:val="24"/>
          <w:lang w:val="da-DK"/>
        </w:rPr>
        <w:t xml:space="preserve"> </w:t>
      </w:r>
      <w:r w:rsidRPr="00B26566">
        <w:rPr>
          <w:sz w:val="24"/>
          <w:lang w:val="da-DK"/>
        </w:rPr>
        <w:t>kredsløb,</w:t>
      </w:r>
      <w:r w:rsidRPr="00B26566">
        <w:rPr>
          <w:spacing w:val="40"/>
          <w:sz w:val="24"/>
          <w:lang w:val="da-DK"/>
        </w:rPr>
        <w:t xml:space="preserve"> </w:t>
      </w:r>
      <w:r w:rsidRPr="00B26566">
        <w:rPr>
          <w:sz w:val="24"/>
          <w:lang w:val="da-DK"/>
        </w:rPr>
        <w:t>hvor</w:t>
      </w:r>
      <w:r w:rsidRPr="00B26566">
        <w:rPr>
          <w:spacing w:val="40"/>
          <w:sz w:val="24"/>
          <w:lang w:val="da-DK"/>
        </w:rPr>
        <w:t xml:space="preserve"> </w:t>
      </w:r>
      <w:r w:rsidRPr="00B26566">
        <w:rPr>
          <w:sz w:val="24"/>
          <w:lang w:val="da-DK"/>
        </w:rPr>
        <w:t>emballage</w:t>
      </w:r>
      <w:r w:rsidRPr="00B26566">
        <w:rPr>
          <w:spacing w:val="40"/>
          <w:sz w:val="24"/>
          <w:lang w:val="da-DK"/>
        </w:rPr>
        <w:t xml:space="preserve"> </w:t>
      </w:r>
      <w:r w:rsidRPr="00B26566">
        <w:rPr>
          <w:sz w:val="24"/>
          <w:lang w:val="da-DK"/>
        </w:rPr>
        <w:t>genbruges og distribueres under et kontrolleret og lukket system, hvori de udtjente emballager skal anvendes som råmaterialer ved fremstilling af nye emballager, som kun må anvendes i det pågældende</w:t>
      </w:r>
      <w:r w:rsidRPr="00B26566">
        <w:rPr>
          <w:spacing w:val="80"/>
          <w:sz w:val="24"/>
          <w:lang w:val="da-DK"/>
        </w:rPr>
        <w:t xml:space="preserve"> </w:t>
      </w:r>
      <w:r w:rsidRPr="00B26566">
        <w:rPr>
          <w:sz w:val="24"/>
          <w:lang w:val="da-DK"/>
        </w:rPr>
        <w:t>system. Tilsætningen af råmaterialer udefra må kun udgøre det teknisk mulige minimum.</w:t>
      </w:r>
    </w:p>
    <w:p w14:paraId="13F0648A" w14:textId="77777777" w:rsidR="00635043" w:rsidRPr="00B26566" w:rsidRDefault="00644EC4">
      <w:pPr>
        <w:pStyle w:val="Listeafsnit"/>
        <w:numPr>
          <w:ilvl w:val="0"/>
          <w:numId w:val="132"/>
        </w:numPr>
        <w:tabs>
          <w:tab w:val="left" w:pos="609"/>
        </w:tabs>
        <w:spacing w:before="4"/>
        <w:ind w:left="609" w:hanging="499"/>
        <w:jc w:val="both"/>
        <w:rPr>
          <w:sz w:val="24"/>
          <w:lang w:val="da-DK"/>
        </w:rPr>
      </w:pPr>
      <w:r w:rsidRPr="00B26566">
        <w:rPr>
          <w:sz w:val="24"/>
          <w:lang w:val="da-DK"/>
        </w:rPr>
        <w:t>Reel</w:t>
      </w:r>
      <w:r w:rsidRPr="00B26566">
        <w:rPr>
          <w:spacing w:val="-2"/>
          <w:sz w:val="24"/>
          <w:lang w:val="da-DK"/>
        </w:rPr>
        <w:t xml:space="preserve"> </w:t>
      </w:r>
      <w:r w:rsidRPr="00B26566">
        <w:rPr>
          <w:sz w:val="24"/>
          <w:lang w:val="da-DK"/>
        </w:rPr>
        <w:t xml:space="preserve">genanvendelse: Som defineret i bekendtgørelse om </w:t>
      </w:r>
      <w:r w:rsidRPr="00B26566">
        <w:rPr>
          <w:spacing w:val="-2"/>
          <w:sz w:val="24"/>
          <w:lang w:val="da-DK"/>
        </w:rPr>
        <w:t>affald.</w:t>
      </w:r>
    </w:p>
    <w:p w14:paraId="084DBC6E" w14:textId="77777777" w:rsidR="00635043" w:rsidRPr="00B26566" w:rsidRDefault="00644EC4">
      <w:pPr>
        <w:pStyle w:val="Listeafsnit"/>
        <w:numPr>
          <w:ilvl w:val="0"/>
          <w:numId w:val="132"/>
        </w:numPr>
        <w:tabs>
          <w:tab w:val="left" w:pos="608"/>
          <w:tab w:val="left" w:pos="610"/>
        </w:tabs>
        <w:spacing w:line="249" w:lineRule="auto"/>
        <w:ind w:right="106" w:hanging="501"/>
        <w:jc w:val="both"/>
        <w:rPr>
          <w:sz w:val="24"/>
          <w:lang w:val="da-DK"/>
        </w:rPr>
      </w:pPr>
      <w:r w:rsidRPr="00B26566">
        <w:rPr>
          <w:sz w:val="24"/>
          <w:lang w:val="da-DK"/>
        </w:rPr>
        <w:t>Repræsentant:</w:t>
      </w:r>
      <w:r w:rsidRPr="00B26566">
        <w:rPr>
          <w:spacing w:val="21"/>
          <w:sz w:val="24"/>
          <w:lang w:val="da-DK"/>
        </w:rPr>
        <w:t xml:space="preserve"> </w:t>
      </w:r>
      <w:r w:rsidRPr="00B26566">
        <w:rPr>
          <w:sz w:val="24"/>
          <w:lang w:val="da-DK"/>
        </w:rPr>
        <w:t>Enhver</w:t>
      </w:r>
      <w:r w:rsidRPr="00B26566">
        <w:rPr>
          <w:spacing w:val="21"/>
          <w:sz w:val="24"/>
          <w:lang w:val="da-DK"/>
        </w:rPr>
        <w:t xml:space="preserve"> </w:t>
      </w:r>
      <w:r w:rsidRPr="00B26566">
        <w:rPr>
          <w:sz w:val="24"/>
          <w:lang w:val="da-DK"/>
        </w:rPr>
        <w:t>fysisk</w:t>
      </w:r>
      <w:r w:rsidRPr="00B26566">
        <w:rPr>
          <w:spacing w:val="21"/>
          <w:sz w:val="24"/>
          <w:lang w:val="da-DK"/>
        </w:rPr>
        <w:t xml:space="preserve"> </w:t>
      </w:r>
      <w:r w:rsidRPr="00B26566">
        <w:rPr>
          <w:sz w:val="24"/>
          <w:lang w:val="da-DK"/>
        </w:rPr>
        <w:t>eller</w:t>
      </w:r>
      <w:r w:rsidRPr="00B26566">
        <w:rPr>
          <w:spacing w:val="21"/>
          <w:sz w:val="24"/>
          <w:lang w:val="da-DK"/>
        </w:rPr>
        <w:t xml:space="preserve"> </w:t>
      </w:r>
      <w:r w:rsidRPr="00B26566">
        <w:rPr>
          <w:sz w:val="24"/>
          <w:lang w:val="da-DK"/>
        </w:rPr>
        <w:t>juridisk</w:t>
      </w:r>
      <w:r w:rsidRPr="00B26566">
        <w:rPr>
          <w:spacing w:val="21"/>
          <w:sz w:val="24"/>
          <w:lang w:val="da-DK"/>
        </w:rPr>
        <w:t xml:space="preserve"> </w:t>
      </w:r>
      <w:r w:rsidRPr="00B26566">
        <w:rPr>
          <w:sz w:val="24"/>
          <w:lang w:val="da-DK"/>
        </w:rPr>
        <w:t>person,</w:t>
      </w:r>
      <w:r w:rsidRPr="00B26566">
        <w:rPr>
          <w:spacing w:val="21"/>
          <w:sz w:val="24"/>
          <w:lang w:val="da-DK"/>
        </w:rPr>
        <w:t xml:space="preserve"> </w:t>
      </w:r>
      <w:r w:rsidRPr="00B26566">
        <w:rPr>
          <w:sz w:val="24"/>
          <w:lang w:val="da-DK"/>
        </w:rPr>
        <w:t>der</w:t>
      </w:r>
      <w:r w:rsidRPr="00B26566">
        <w:rPr>
          <w:spacing w:val="21"/>
          <w:sz w:val="24"/>
          <w:lang w:val="da-DK"/>
        </w:rPr>
        <w:t xml:space="preserve"> </w:t>
      </w:r>
      <w:r w:rsidRPr="00B26566">
        <w:rPr>
          <w:sz w:val="24"/>
          <w:lang w:val="da-DK"/>
        </w:rPr>
        <w:t>er</w:t>
      </w:r>
      <w:r w:rsidRPr="00B26566">
        <w:rPr>
          <w:spacing w:val="21"/>
          <w:sz w:val="24"/>
          <w:lang w:val="da-DK"/>
        </w:rPr>
        <w:t xml:space="preserve"> </w:t>
      </w:r>
      <w:r w:rsidRPr="00B26566">
        <w:rPr>
          <w:sz w:val="24"/>
          <w:lang w:val="da-DK"/>
        </w:rPr>
        <w:t>etableret</w:t>
      </w:r>
      <w:r w:rsidRPr="00B26566">
        <w:rPr>
          <w:spacing w:val="21"/>
          <w:sz w:val="24"/>
          <w:lang w:val="da-DK"/>
        </w:rPr>
        <w:t xml:space="preserve"> </w:t>
      </w:r>
      <w:r w:rsidRPr="00B26566">
        <w:rPr>
          <w:sz w:val="24"/>
          <w:lang w:val="da-DK"/>
        </w:rPr>
        <w:t>i</w:t>
      </w:r>
      <w:r w:rsidRPr="00B26566">
        <w:rPr>
          <w:spacing w:val="21"/>
          <w:sz w:val="24"/>
          <w:lang w:val="da-DK"/>
        </w:rPr>
        <w:t xml:space="preserve"> </w:t>
      </w:r>
      <w:r w:rsidRPr="00B26566">
        <w:rPr>
          <w:sz w:val="24"/>
          <w:lang w:val="da-DK"/>
        </w:rPr>
        <w:t>Danmark</w:t>
      </w:r>
      <w:r w:rsidRPr="00B26566">
        <w:rPr>
          <w:spacing w:val="21"/>
          <w:sz w:val="24"/>
          <w:lang w:val="da-DK"/>
        </w:rPr>
        <w:t xml:space="preserve"> </w:t>
      </w:r>
      <w:r w:rsidRPr="00B26566">
        <w:rPr>
          <w:sz w:val="24"/>
          <w:lang w:val="da-DK"/>
        </w:rPr>
        <w:t>og</w:t>
      </w:r>
      <w:r w:rsidRPr="00B26566">
        <w:rPr>
          <w:spacing w:val="21"/>
          <w:sz w:val="24"/>
          <w:lang w:val="da-DK"/>
        </w:rPr>
        <w:t xml:space="preserve"> </w:t>
      </w:r>
      <w:r w:rsidRPr="00B26566">
        <w:rPr>
          <w:sz w:val="24"/>
          <w:lang w:val="da-DK"/>
        </w:rPr>
        <w:t>er</w:t>
      </w:r>
      <w:r w:rsidRPr="00B26566">
        <w:rPr>
          <w:spacing w:val="21"/>
          <w:sz w:val="24"/>
          <w:lang w:val="da-DK"/>
        </w:rPr>
        <w:t xml:space="preserve"> </w:t>
      </w:r>
      <w:r w:rsidRPr="00B26566">
        <w:rPr>
          <w:sz w:val="24"/>
          <w:lang w:val="da-DK"/>
        </w:rPr>
        <w:t>bemyndiget</w:t>
      </w:r>
      <w:r w:rsidRPr="00B26566">
        <w:rPr>
          <w:spacing w:val="21"/>
          <w:sz w:val="24"/>
          <w:lang w:val="da-DK"/>
        </w:rPr>
        <w:t xml:space="preserve"> </w:t>
      </w:r>
      <w:r w:rsidRPr="00B26566">
        <w:rPr>
          <w:sz w:val="24"/>
          <w:lang w:val="da-DK"/>
        </w:rPr>
        <w:t>til at repræsentere en producent, som ikke er etableret i Danmark, men tilgængeliggør emballage eller påfyldt emballage for første gang på det danske marked, jf. lovens § 9 y, stk. 1 og 2.</w:t>
      </w:r>
    </w:p>
    <w:p w14:paraId="29428794" w14:textId="77777777" w:rsidR="00635043" w:rsidRPr="00B26566" w:rsidRDefault="00644EC4">
      <w:pPr>
        <w:pStyle w:val="Listeafsnit"/>
        <w:numPr>
          <w:ilvl w:val="0"/>
          <w:numId w:val="132"/>
        </w:numPr>
        <w:tabs>
          <w:tab w:val="left" w:pos="610"/>
        </w:tabs>
        <w:spacing w:before="3" w:line="249" w:lineRule="auto"/>
        <w:ind w:right="105"/>
        <w:jc w:val="both"/>
        <w:rPr>
          <w:sz w:val="24"/>
          <w:lang w:val="da-DK"/>
        </w:rPr>
      </w:pPr>
      <w:r w:rsidRPr="00B26566">
        <w:rPr>
          <w:sz w:val="24"/>
          <w:lang w:val="da-DK"/>
        </w:rPr>
        <w:t>Reverse engineering: En proces, hvor man undersøger et produkt for at finde ud af, hvordan det fungerer og er sat sammen med henblik på at fastslå, om det lever op til gældende regler.</w:t>
      </w:r>
    </w:p>
    <w:p w14:paraId="7857F468" w14:textId="77777777" w:rsidR="00635043" w:rsidRPr="00B26566" w:rsidRDefault="00644EC4">
      <w:pPr>
        <w:pStyle w:val="Listeafsnit"/>
        <w:numPr>
          <w:ilvl w:val="0"/>
          <w:numId w:val="132"/>
        </w:numPr>
        <w:tabs>
          <w:tab w:val="left" w:pos="610"/>
        </w:tabs>
        <w:spacing w:before="2" w:line="249" w:lineRule="auto"/>
        <w:ind w:right="106"/>
        <w:jc w:val="both"/>
        <w:rPr>
          <w:sz w:val="24"/>
          <w:lang w:val="da-DK"/>
        </w:rPr>
      </w:pPr>
      <w:r w:rsidRPr="00B26566">
        <w:rPr>
          <w:sz w:val="24"/>
          <w:lang w:val="da-DK"/>
        </w:rPr>
        <w:t>Salgsemballage eller primæremballage: Emballage, der er udformet på en sådan måde, at den på salgsstedet udgør en salgsenhed for den endelige bruger eller forbruger.</w:t>
      </w:r>
    </w:p>
    <w:p w14:paraId="61482A19" w14:textId="77777777" w:rsidR="00635043" w:rsidRDefault="00644EC4">
      <w:pPr>
        <w:pStyle w:val="Listeafsnit"/>
        <w:numPr>
          <w:ilvl w:val="0"/>
          <w:numId w:val="132"/>
        </w:numPr>
        <w:tabs>
          <w:tab w:val="left" w:pos="610"/>
        </w:tabs>
        <w:spacing w:before="2" w:line="249" w:lineRule="auto"/>
        <w:ind w:right="104"/>
        <w:jc w:val="both"/>
        <w:rPr>
          <w:sz w:val="24"/>
        </w:rPr>
      </w:pPr>
      <w:r w:rsidRPr="00B26566">
        <w:rPr>
          <w:sz w:val="24"/>
          <w:lang w:val="da-DK"/>
        </w:rPr>
        <w:t>Serviceemballage:</w:t>
      </w:r>
      <w:r w:rsidRPr="00B26566">
        <w:rPr>
          <w:spacing w:val="27"/>
          <w:sz w:val="24"/>
          <w:lang w:val="da-DK"/>
        </w:rPr>
        <w:t xml:space="preserve"> </w:t>
      </w:r>
      <w:r w:rsidRPr="00B26566">
        <w:rPr>
          <w:sz w:val="24"/>
          <w:lang w:val="da-DK"/>
        </w:rPr>
        <w:t>Emballage,</w:t>
      </w:r>
      <w:r w:rsidRPr="00B26566">
        <w:rPr>
          <w:spacing w:val="27"/>
          <w:sz w:val="24"/>
          <w:lang w:val="da-DK"/>
        </w:rPr>
        <w:t xml:space="preserve"> </w:t>
      </w:r>
      <w:r w:rsidRPr="00B26566">
        <w:rPr>
          <w:sz w:val="24"/>
          <w:lang w:val="da-DK"/>
        </w:rPr>
        <w:t>der</w:t>
      </w:r>
      <w:r w:rsidRPr="00B26566">
        <w:rPr>
          <w:spacing w:val="27"/>
          <w:sz w:val="24"/>
          <w:lang w:val="da-DK"/>
        </w:rPr>
        <w:t xml:space="preserve"> </w:t>
      </w:r>
      <w:r w:rsidRPr="00B26566">
        <w:rPr>
          <w:sz w:val="24"/>
          <w:lang w:val="da-DK"/>
        </w:rPr>
        <w:t>er</w:t>
      </w:r>
      <w:r w:rsidRPr="00B26566">
        <w:rPr>
          <w:spacing w:val="27"/>
          <w:sz w:val="24"/>
          <w:lang w:val="da-DK"/>
        </w:rPr>
        <w:t xml:space="preserve"> </w:t>
      </w:r>
      <w:r w:rsidRPr="00B26566">
        <w:rPr>
          <w:sz w:val="24"/>
          <w:lang w:val="da-DK"/>
        </w:rPr>
        <w:t>udformet</w:t>
      </w:r>
      <w:r w:rsidRPr="00B26566">
        <w:rPr>
          <w:spacing w:val="27"/>
          <w:sz w:val="24"/>
          <w:lang w:val="da-DK"/>
        </w:rPr>
        <w:t xml:space="preserve"> </w:t>
      </w:r>
      <w:r w:rsidRPr="00B26566">
        <w:rPr>
          <w:sz w:val="24"/>
          <w:lang w:val="da-DK"/>
        </w:rPr>
        <w:t>og</w:t>
      </w:r>
      <w:r w:rsidRPr="00B26566">
        <w:rPr>
          <w:spacing w:val="27"/>
          <w:sz w:val="24"/>
          <w:lang w:val="da-DK"/>
        </w:rPr>
        <w:t xml:space="preserve"> </w:t>
      </w:r>
      <w:r w:rsidRPr="00B26566">
        <w:rPr>
          <w:sz w:val="24"/>
          <w:lang w:val="da-DK"/>
        </w:rPr>
        <w:t>beregnet</w:t>
      </w:r>
      <w:r w:rsidRPr="00B26566">
        <w:rPr>
          <w:spacing w:val="27"/>
          <w:sz w:val="24"/>
          <w:lang w:val="da-DK"/>
        </w:rPr>
        <w:t xml:space="preserve"> </w:t>
      </w:r>
      <w:r w:rsidRPr="00B26566">
        <w:rPr>
          <w:sz w:val="24"/>
          <w:lang w:val="da-DK"/>
        </w:rPr>
        <w:t>til</w:t>
      </w:r>
      <w:r w:rsidRPr="00B26566">
        <w:rPr>
          <w:spacing w:val="27"/>
          <w:sz w:val="24"/>
          <w:lang w:val="da-DK"/>
        </w:rPr>
        <w:t xml:space="preserve"> </w:t>
      </w:r>
      <w:r w:rsidRPr="00B26566">
        <w:rPr>
          <w:sz w:val="24"/>
          <w:lang w:val="da-DK"/>
        </w:rPr>
        <w:t>at</w:t>
      </w:r>
      <w:r w:rsidRPr="00B26566">
        <w:rPr>
          <w:spacing w:val="27"/>
          <w:sz w:val="24"/>
          <w:lang w:val="da-DK"/>
        </w:rPr>
        <w:t xml:space="preserve"> </w:t>
      </w:r>
      <w:r w:rsidRPr="00B26566">
        <w:rPr>
          <w:sz w:val="24"/>
          <w:lang w:val="da-DK"/>
        </w:rPr>
        <w:t>blive</w:t>
      </w:r>
      <w:r w:rsidRPr="00B26566">
        <w:rPr>
          <w:spacing w:val="27"/>
          <w:sz w:val="24"/>
          <w:lang w:val="da-DK"/>
        </w:rPr>
        <w:t xml:space="preserve"> </w:t>
      </w:r>
      <w:r w:rsidRPr="00B26566">
        <w:rPr>
          <w:sz w:val="24"/>
          <w:lang w:val="da-DK"/>
        </w:rPr>
        <w:t>påfyldt</w:t>
      </w:r>
      <w:r w:rsidRPr="00B26566">
        <w:rPr>
          <w:spacing w:val="27"/>
          <w:sz w:val="24"/>
          <w:lang w:val="da-DK"/>
        </w:rPr>
        <w:t xml:space="preserve"> </w:t>
      </w:r>
      <w:r w:rsidRPr="00B26566">
        <w:rPr>
          <w:sz w:val="24"/>
          <w:lang w:val="da-DK"/>
        </w:rPr>
        <w:t>på</w:t>
      </w:r>
      <w:r w:rsidRPr="00B26566">
        <w:rPr>
          <w:spacing w:val="27"/>
          <w:sz w:val="24"/>
          <w:lang w:val="da-DK"/>
        </w:rPr>
        <w:t xml:space="preserve"> </w:t>
      </w:r>
      <w:r w:rsidRPr="00B26566">
        <w:rPr>
          <w:sz w:val="24"/>
          <w:lang w:val="da-DK"/>
        </w:rPr>
        <w:t>stedet</w:t>
      </w:r>
      <w:r w:rsidRPr="00B26566">
        <w:rPr>
          <w:spacing w:val="27"/>
          <w:sz w:val="24"/>
          <w:lang w:val="da-DK"/>
        </w:rPr>
        <w:t xml:space="preserve"> </w:t>
      </w:r>
      <w:r w:rsidRPr="00B26566">
        <w:rPr>
          <w:sz w:val="24"/>
          <w:lang w:val="da-DK"/>
        </w:rPr>
        <w:t>for</w:t>
      </w:r>
      <w:r w:rsidRPr="00B26566">
        <w:rPr>
          <w:spacing w:val="27"/>
          <w:sz w:val="24"/>
          <w:lang w:val="da-DK"/>
        </w:rPr>
        <w:t xml:space="preserve"> </w:t>
      </w:r>
      <w:r w:rsidRPr="00B26566">
        <w:rPr>
          <w:sz w:val="24"/>
          <w:lang w:val="da-DK"/>
        </w:rPr>
        <w:t>salget til</w:t>
      </w:r>
      <w:r w:rsidRPr="00B26566">
        <w:rPr>
          <w:spacing w:val="40"/>
          <w:sz w:val="24"/>
          <w:lang w:val="da-DK"/>
        </w:rPr>
        <w:t xml:space="preserve"> </w:t>
      </w:r>
      <w:r w:rsidRPr="00B26566">
        <w:rPr>
          <w:sz w:val="24"/>
          <w:lang w:val="da-DK"/>
        </w:rPr>
        <w:t>slutbrugeren.</w:t>
      </w:r>
      <w:r w:rsidRPr="00B26566">
        <w:rPr>
          <w:spacing w:val="40"/>
          <w:sz w:val="24"/>
          <w:lang w:val="da-DK"/>
        </w:rPr>
        <w:t xml:space="preserve"> </w:t>
      </w:r>
      <w:r>
        <w:rPr>
          <w:sz w:val="24"/>
        </w:rPr>
        <w:t>Som</w:t>
      </w:r>
      <w:r>
        <w:rPr>
          <w:spacing w:val="40"/>
          <w:sz w:val="24"/>
        </w:rPr>
        <w:t xml:space="preserve"> </w:t>
      </w:r>
      <w:r>
        <w:rPr>
          <w:sz w:val="24"/>
        </w:rPr>
        <w:t>serviceemballage</w:t>
      </w:r>
      <w:r>
        <w:rPr>
          <w:spacing w:val="40"/>
          <w:sz w:val="24"/>
        </w:rPr>
        <w:t xml:space="preserve"> </w:t>
      </w:r>
      <w:r>
        <w:rPr>
          <w:sz w:val="24"/>
        </w:rPr>
        <w:t>forstås</w:t>
      </w:r>
      <w:r>
        <w:rPr>
          <w:spacing w:val="40"/>
          <w:sz w:val="24"/>
        </w:rPr>
        <w:t xml:space="preserve"> </w:t>
      </w:r>
      <w:r>
        <w:rPr>
          <w:sz w:val="24"/>
        </w:rPr>
        <w:t>i</w:t>
      </w:r>
      <w:r>
        <w:rPr>
          <w:spacing w:val="40"/>
          <w:sz w:val="24"/>
        </w:rPr>
        <w:t xml:space="preserve"> </w:t>
      </w:r>
      <w:r>
        <w:rPr>
          <w:sz w:val="24"/>
        </w:rPr>
        <w:t>denne</w:t>
      </w:r>
      <w:r>
        <w:rPr>
          <w:spacing w:val="40"/>
          <w:sz w:val="24"/>
        </w:rPr>
        <w:t xml:space="preserve"> </w:t>
      </w:r>
      <w:r>
        <w:rPr>
          <w:sz w:val="24"/>
        </w:rPr>
        <w:t>bekendtgørelse</w:t>
      </w:r>
      <w:r>
        <w:rPr>
          <w:spacing w:val="40"/>
          <w:sz w:val="24"/>
        </w:rPr>
        <w:t xml:space="preserve"> </w:t>
      </w:r>
      <w:r>
        <w:rPr>
          <w:sz w:val="24"/>
        </w:rPr>
        <w:t>også</w:t>
      </w:r>
      <w:r>
        <w:rPr>
          <w:spacing w:val="40"/>
          <w:sz w:val="24"/>
        </w:rPr>
        <w:t xml:space="preserve"> </w:t>
      </w:r>
      <w:r>
        <w:rPr>
          <w:sz w:val="24"/>
        </w:rPr>
        <w:t>drikkevarebeholdere</w:t>
      </w:r>
    </w:p>
    <w:p w14:paraId="2883E5B6" w14:textId="77777777" w:rsidR="00635043" w:rsidRDefault="00635043">
      <w:pPr>
        <w:spacing w:line="249" w:lineRule="auto"/>
        <w:jc w:val="both"/>
        <w:rPr>
          <w:sz w:val="24"/>
        </w:rPr>
        <w:sectPr w:rsidR="00635043">
          <w:pgSz w:w="11910" w:h="16840"/>
          <w:pgMar w:top="1320" w:right="740" w:bottom="840" w:left="740" w:header="0" w:footer="652" w:gutter="0"/>
          <w:cols w:space="708"/>
        </w:sectPr>
      </w:pPr>
    </w:p>
    <w:p w14:paraId="67104EC8" w14:textId="77777777" w:rsidR="00635043" w:rsidRPr="00B26566" w:rsidRDefault="00644EC4">
      <w:pPr>
        <w:pStyle w:val="Brdtekst"/>
        <w:spacing w:before="67" w:line="249" w:lineRule="auto"/>
        <w:ind w:left="610" w:right="107" w:hanging="1"/>
        <w:rPr>
          <w:lang w:val="da-DK"/>
        </w:rPr>
      </w:pPr>
      <w:r w:rsidRPr="00B26566">
        <w:rPr>
          <w:lang w:val="da-DK"/>
        </w:rPr>
        <w:lastRenderedPageBreak/>
        <w:t>og drikkebægre, der er engangsplastprodukter, som sælges tomme, og som ikke er udformet og beregnet til at blive påfyldt på salgsstedet.</w:t>
      </w:r>
    </w:p>
    <w:p w14:paraId="77AB3C6C" w14:textId="77777777" w:rsidR="00635043" w:rsidRPr="00B26566" w:rsidRDefault="00644EC4">
      <w:pPr>
        <w:pStyle w:val="Listeafsnit"/>
        <w:numPr>
          <w:ilvl w:val="0"/>
          <w:numId w:val="132"/>
        </w:numPr>
        <w:tabs>
          <w:tab w:val="left" w:pos="610"/>
        </w:tabs>
        <w:spacing w:before="2" w:line="249" w:lineRule="auto"/>
        <w:ind w:right="106"/>
        <w:jc w:val="both"/>
        <w:rPr>
          <w:sz w:val="24"/>
          <w:lang w:val="da-DK"/>
        </w:rPr>
      </w:pPr>
      <w:r w:rsidRPr="00B26566">
        <w:rPr>
          <w:sz w:val="24"/>
          <w:lang w:val="da-DK"/>
        </w:rPr>
        <w:t>Slutbruger:</w:t>
      </w:r>
      <w:r w:rsidRPr="00B26566">
        <w:rPr>
          <w:spacing w:val="40"/>
          <w:sz w:val="24"/>
          <w:lang w:val="da-DK"/>
        </w:rPr>
        <w:t xml:space="preserve"> </w:t>
      </w:r>
      <w:r w:rsidRPr="00B26566">
        <w:rPr>
          <w:sz w:val="24"/>
          <w:lang w:val="da-DK"/>
        </w:rPr>
        <w:t>Enhver</w:t>
      </w:r>
      <w:r w:rsidRPr="00B26566">
        <w:rPr>
          <w:spacing w:val="40"/>
          <w:sz w:val="24"/>
          <w:lang w:val="da-DK"/>
        </w:rPr>
        <w:t xml:space="preserve"> </w:t>
      </w:r>
      <w:r w:rsidRPr="00B26566">
        <w:rPr>
          <w:sz w:val="24"/>
          <w:lang w:val="da-DK"/>
        </w:rPr>
        <w:t>fysisk</w:t>
      </w:r>
      <w:r w:rsidRPr="00B26566">
        <w:rPr>
          <w:spacing w:val="40"/>
          <w:sz w:val="24"/>
          <w:lang w:val="da-DK"/>
        </w:rPr>
        <w:t xml:space="preserve"> </w:t>
      </w:r>
      <w:r w:rsidRPr="00B26566">
        <w:rPr>
          <w:sz w:val="24"/>
          <w:lang w:val="da-DK"/>
        </w:rPr>
        <w:t>eller</w:t>
      </w:r>
      <w:r w:rsidRPr="00B26566">
        <w:rPr>
          <w:spacing w:val="40"/>
          <w:sz w:val="24"/>
          <w:lang w:val="da-DK"/>
        </w:rPr>
        <w:t xml:space="preserve"> </w:t>
      </w:r>
      <w:r w:rsidRPr="00B26566">
        <w:rPr>
          <w:sz w:val="24"/>
          <w:lang w:val="da-DK"/>
        </w:rPr>
        <w:t>juridisk</w:t>
      </w:r>
      <w:r w:rsidRPr="00B26566">
        <w:rPr>
          <w:spacing w:val="40"/>
          <w:sz w:val="24"/>
          <w:lang w:val="da-DK"/>
        </w:rPr>
        <w:t xml:space="preserve"> </w:t>
      </w:r>
      <w:r w:rsidRPr="00B26566">
        <w:rPr>
          <w:sz w:val="24"/>
          <w:lang w:val="da-DK"/>
        </w:rPr>
        <w:t>person,</w:t>
      </w:r>
      <w:r w:rsidRPr="00B26566">
        <w:rPr>
          <w:spacing w:val="40"/>
          <w:sz w:val="24"/>
          <w:lang w:val="da-DK"/>
        </w:rPr>
        <w:t xml:space="preserve"> </w:t>
      </w:r>
      <w:r w:rsidRPr="00B26566">
        <w:rPr>
          <w:sz w:val="24"/>
          <w:lang w:val="da-DK"/>
        </w:rPr>
        <w:t>der</w:t>
      </w:r>
      <w:r w:rsidRPr="00B26566">
        <w:rPr>
          <w:spacing w:val="40"/>
          <w:sz w:val="24"/>
          <w:lang w:val="da-DK"/>
        </w:rPr>
        <w:t xml:space="preserve"> </w:t>
      </w:r>
      <w:r w:rsidRPr="00B26566">
        <w:rPr>
          <w:sz w:val="24"/>
          <w:lang w:val="da-DK"/>
        </w:rPr>
        <w:t>er</w:t>
      </w:r>
      <w:r w:rsidRPr="00B26566">
        <w:rPr>
          <w:spacing w:val="40"/>
          <w:sz w:val="24"/>
          <w:lang w:val="da-DK"/>
        </w:rPr>
        <w:t xml:space="preserve"> </w:t>
      </w:r>
      <w:r w:rsidRPr="00B26566">
        <w:rPr>
          <w:sz w:val="24"/>
          <w:lang w:val="da-DK"/>
        </w:rPr>
        <w:t>bosiddende</w:t>
      </w:r>
      <w:r w:rsidRPr="00B26566">
        <w:rPr>
          <w:spacing w:val="40"/>
          <w:sz w:val="24"/>
          <w:lang w:val="da-DK"/>
        </w:rPr>
        <w:t xml:space="preserve"> </w:t>
      </w:r>
      <w:r w:rsidRPr="00B26566">
        <w:rPr>
          <w:sz w:val="24"/>
          <w:lang w:val="da-DK"/>
        </w:rPr>
        <w:t>eller</w:t>
      </w:r>
      <w:r w:rsidRPr="00B26566">
        <w:rPr>
          <w:spacing w:val="40"/>
          <w:sz w:val="24"/>
          <w:lang w:val="da-DK"/>
        </w:rPr>
        <w:t xml:space="preserve"> </w:t>
      </w:r>
      <w:r w:rsidRPr="00B26566">
        <w:rPr>
          <w:sz w:val="24"/>
          <w:lang w:val="da-DK"/>
        </w:rPr>
        <w:t>etableret</w:t>
      </w:r>
      <w:r w:rsidRPr="00B26566">
        <w:rPr>
          <w:spacing w:val="40"/>
          <w:sz w:val="24"/>
          <w:lang w:val="da-DK"/>
        </w:rPr>
        <w:t xml:space="preserve"> </w:t>
      </w:r>
      <w:r w:rsidRPr="00B26566">
        <w:rPr>
          <w:sz w:val="24"/>
          <w:lang w:val="da-DK"/>
        </w:rPr>
        <w:t>i</w:t>
      </w:r>
      <w:r w:rsidRPr="00B26566">
        <w:rPr>
          <w:spacing w:val="40"/>
          <w:sz w:val="24"/>
          <w:lang w:val="da-DK"/>
        </w:rPr>
        <w:t xml:space="preserve"> </w:t>
      </w:r>
      <w:r w:rsidRPr="00B26566">
        <w:rPr>
          <w:sz w:val="24"/>
          <w:lang w:val="da-DK"/>
        </w:rPr>
        <w:t>Danmark</w:t>
      </w:r>
      <w:r w:rsidRPr="00B26566">
        <w:rPr>
          <w:spacing w:val="40"/>
          <w:sz w:val="24"/>
          <w:lang w:val="da-DK"/>
        </w:rPr>
        <w:t xml:space="preserve"> </w:t>
      </w:r>
      <w:r w:rsidRPr="00B26566">
        <w:rPr>
          <w:sz w:val="24"/>
          <w:lang w:val="da-DK"/>
        </w:rPr>
        <w:t>og til hvem en emballage eller påfyldt emballage er gjort tilgængelig enten som forbruger eller som erhvervsmæssig slutbruger som led i dennes industrielle eller erhvervsmæssige aktiviteter, og som ikke yderligere tilgængeliggør emballagen eller den påfyldte emballage på markedet i den form, den er blevet leveret.</w:t>
      </w:r>
    </w:p>
    <w:p w14:paraId="7F39FF68" w14:textId="77777777" w:rsidR="00635043" w:rsidRPr="00B26566" w:rsidRDefault="00644EC4">
      <w:pPr>
        <w:pStyle w:val="Listeafsnit"/>
        <w:numPr>
          <w:ilvl w:val="0"/>
          <w:numId w:val="132"/>
        </w:numPr>
        <w:tabs>
          <w:tab w:val="left" w:pos="608"/>
          <w:tab w:val="left" w:pos="610"/>
        </w:tabs>
        <w:spacing w:before="5" w:line="249" w:lineRule="auto"/>
        <w:ind w:right="105" w:hanging="501"/>
        <w:jc w:val="both"/>
        <w:rPr>
          <w:sz w:val="24"/>
          <w:lang w:val="da-DK"/>
        </w:rPr>
      </w:pPr>
      <w:r w:rsidRPr="00B26566">
        <w:rPr>
          <w:sz w:val="24"/>
          <w:lang w:val="da-DK"/>
        </w:rPr>
        <w:t>Tilgængeliggørelse: Levering af en emballage eller påfyldt emballage med henblik på distribution, forbrug eller anvendelse på det danske marked som led i erhvervsvirksomhed, hvad enten det sker mod eller uden vederlag.</w:t>
      </w:r>
    </w:p>
    <w:p w14:paraId="6F082281" w14:textId="77777777" w:rsidR="00635043" w:rsidRDefault="00644EC4">
      <w:pPr>
        <w:pStyle w:val="Listeafsnit"/>
        <w:numPr>
          <w:ilvl w:val="0"/>
          <w:numId w:val="132"/>
        </w:numPr>
        <w:tabs>
          <w:tab w:val="left" w:pos="610"/>
        </w:tabs>
        <w:spacing w:before="3" w:line="249" w:lineRule="auto"/>
        <w:ind w:right="107"/>
        <w:jc w:val="both"/>
        <w:rPr>
          <w:sz w:val="24"/>
        </w:rPr>
      </w:pPr>
      <w:r w:rsidRPr="00B26566">
        <w:rPr>
          <w:sz w:val="24"/>
          <w:lang w:val="da-DK"/>
        </w:rPr>
        <w:t>Transportemballage eller tertiær emballage: Emballage udformet på en sådan måde, at håndtering</w:t>
      </w:r>
      <w:r w:rsidRPr="00B26566">
        <w:rPr>
          <w:spacing w:val="80"/>
          <w:w w:val="150"/>
          <w:sz w:val="24"/>
          <w:lang w:val="da-DK"/>
        </w:rPr>
        <w:t xml:space="preserve"> </w:t>
      </w:r>
      <w:r w:rsidRPr="00B26566">
        <w:rPr>
          <w:sz w:val="24"/>
          <w:lang w:val="da-DK"/>
        </w:rPr>
        <w:t>og</w:t>
      </w:r>
      <w:r w:rsidRPr="00B26566">
        <w:rPr>
          <w:spacing w:val="32"/>
          <w:sz w:val="24"/>
          <w:lang w:val="da-DK"/>
        </w:rPr>
        <w:t xml:space="preserve"> </w:t>
      </w:r>
      <w:r w:rsidRPr="00B26566">
        <w:rPr>
          <w:sz w:val="24"/>
          <w:lang w:val="da-DK"/>
        </w:rPr>
        <w:t>transport</w:t>
      </w:r>
      <w:r w:rsidRPr="00B26566">
        <w:rPr>
          <w:spacing w:val="32"/>
          <w:sz w:val="24"/>
          <w:lang w:val="da-DK"/>
        </w:rPr>
        <w:t xml:space="preserve"> </w:t>
      </w:r>
      <w:r w:rsidRPr="00B26566">
        <w:rPr>
          <w:sz w:val="24"/>
          <w:lang w:val="da-DK"/>
        </w:rPr>
        <w:t>af</w:t>
      </w:r>
      <w:r w:rsidRPr="00B26566">
        <w:rPr>
          <w:spacing w:val="32"/>
          <w:sz w:val="24"/>
          <w:lang w:val="da-DK"/>
        </w:rPr>
        <w:t xml:space="preserve"> </w:t>
      </w:r>
      <w:r w:rsidRPr="00B26566">
        <w:rPr>
          <w:sz w:val="24"/>
          <w:lang w:val="da-DK"/>
        </w:rPr>
        <w:t>et</w:t>
      </w:r>
      <w:r w:rsidRPr="00B26566">
        <w:rPr>
          <w:spacing w:val="32"/>
          <w:sz w:val="24"/>
          <w:lang w:val="da-DK"/>
        </w:rPr>
        <w:t xml:space="preserve"> </w:t>
      </w:r>
      <w:r w:rsidRPr="00B26566">
        <w:rPr>
          <w:sz w:val="24"/>
          <w:lang w:val="da-DK"/>
        </w:rPr>
        <w:t>antal</w:t>
      </w:r>
      <w:r w:rsidRPr="00B26566">
        <w:rPr>
          <w:spacing w:val="32"/>
          <w:sz w:val="24"/>
          <w:lang w:val="da-DK"/>
        </w:rPr>
        <w:t xml:space="preserve"> </w:t>
      </w:r>
      <w:r w:rsidRPr="00B26566">
        <w:rPr>
          <w:sz w:val="24"/>
          <w:lang w:val="da-DK"/>
        </w:rPr>
        <w:t>salgsenheder</w:t>
      </w:r>
      <w:r w:rsidRPr="00B26566">
        <w:rPr>
          <w:spacing w:val="32"/>
          <w:sz w:val="24"/>
          <w:lang w:val="da-DK"/>
        </w:rPr>
        <w:t xml:space="preserve"> </w:t>
      </w:r>
      <w:r w:rsidRPr="00B26566">
        <w:rPr>
          <w:sz w:val="24"/>
          <w:lang w:val="da-DK"/>
        </w:rPr>
        <w:t>eller</w:t>
      </w:r>
      <w:r w:rsidRPr="00B26566">
        <w:rPr>
          <w:spacing w:val="32"/>
          <w:sz w:val="24"/>
          <w:lang w:val="da-DK"/>
        </w:rPr>
        <w:t xml:space="preserve"> </w:t>
      </w:r>
      <w:r w:rsidRPr="00B26566">
        <w:rPr>
          <w:sz w:val="24"/>
          <w:lang w:val="da-DK"/>
        </w:rPr>
        <w:t>multipak</w:t>
      </w:r>
      <w:r w:rsidRPr="00B26566">
        <w:rPr>
          <w:spacing w:val="32"/>
          <w:sz w:val="24"/>
          <w:lang w:val="da-DK"/>
        </w:rPr>
        <w:t xml:space="preserve"> </w:t>
      </w:r>
      <w:r w:rsidRPr="00B26566">
        <w:rPr>
          <w:sz w:val="24"/>
          <w:lang w:val="da-DK"/>
        </w:rPr>
        <w:t>emballager</w:t>
      </w:r>
      <w:r w:rsidRPr="00B26566">
        <w:rPr>
          <w:spacing w:val="32"/>
          <w:sz w:val="24"/>
          <w:lang w:val="da-DK"/>
        </w:rPr>
        <w:t xml:space="preserve"> </w:t>
      </w:r>
      <w:r w:rsidRPr="00B26566">
        <w:rPr>
          <w:sz w:val="24"/>
          <w:lang w:val="da-DK"/>
        </w:rPr>
        <w:t>gøres</w:t>
      </w:r>
      <w:r w:rsidRPr="00B26566">
        <w:rPr>
          <w:spacing w:val="32"/>
          <w:sz w:val="24"/>
          <w:lang w:val="da-DK"/>
        </w:rPr>
        <w:t xml:space="preserve"> </w:t>
      </w:r>
      <w:r w:rsidRPr="00B26566">
        <w:rPr>
          <w:sz w:val="24"/>
          <w:lang w:val="da-DK"/>
        </w:rPr>
        <w:t>lettere,</w:t>
      </w:r>
      <w:r w:rsidRPr="00B26566">
        <w:rPr>
          <w:spacing w:val="32"/>
          <w:sz w:val="24"/>
          <w:lang w:val="da-DK"/>
        </w:rPr>
        <w:t xml:space="preserve"> </w:t>
      </w:r>
      <w:r w:rsidRPr="00B26566">
        <w:rPr>
          <w:sz w:val="24"/>
          <w:lang w:val="da-DK"/>
        </w:rPr>
        <w:t>så</w:t>
      </w:r>
      <w:r w:rsidRPr="00B26566">
        <w:rPr>
          <w:spacing w:val="32"/>
          <w:sz w:val="24"/>
          <w:lang w:val="da-DK"/>
        </w:rPr>
        <w:t xml:space="preserve"> </w:t>
      </w:r>
      <w:r w:rsidRPr="00B26566">
        <w:rPr>
          <w:sz w:val="24"/>
          <w:lang w:val="da-DK"/>
        </w:rPr>
        <w:t>skader</w:t>
      </w:r>
      <w:r w:rsidRPr="00B26566">
        <w:rPr>
          <w:spacing w:val="32"/>
          <w:sz w:val="24"/>
          <w:lang w:val="da-DK"/>
        </w:rPr>
        <w:t xml:space="preserve"> </w:t>
      </w:r>
      <w:r w:rsidRPr="00B26566">
        <w:rPr>
          <w:sz w:val="24"/>
          <w:lang w:val="da-DK"/>
        </w:rPr>
        <w:t xml:space="preserve">forårsaget af fysisk håndtering eller transport kan undgås. </w:t>
      </w:r>
      <w:r>
        <w:rPr>
          <w:sz w:val="24"/>
        </w:rPr>
        <w:t>Transportemballage omfatter ikke vej-, jernbane-, skibs- og luftfragtcontainere.</w:t>
      </w:r>
    </w:p>
    <w:p w14:paraId="26209418" w14:textId="77777777" w:rsidR="00635043" w:rsidRPr="00B26566" w:rsidRDefault="00644EC4">
      <w:pPr>
        <w:pStyle w:val="Listeafsnit"/>
        <w:numPr>
          <w:ilvl w:val="0"/>
          <w:numId w:val="132"/>
        </w:numPr>
        <w:tabs>
          <w:tab w:val="left" w:pos="609"/>
        </w:tabs>
        <w:spacing w:before="4"/>
        <w:ind w:left="609" w:hanging="499"/>
        <w:jc w:val="both"/>
        <w:rPr>
          <w:sz w:val="24"/>
          <w:lang w:val="da-DK"/>
        </w:rPr>
      </w:pPr>
      <w:r w:rsidRPr="00B26566">
        <w:rPr>
          <w:sz w:val="24"/>
          <w:lang w:val="da-DK"/>
        </w:rPr>
        <w:t>Særskilt</w:t>
      </w:r>
      <w:r w:rsidRPr="00B26566">
        <w:rPr>
          <w:spacing w:val="-2"/>
          <w:sz w:val="24"/>
          <w:lang w:val="da-DK"/>
        </w:rPr>
        <w:t xml:space="preserve"> </w:t>
      </w:r>
      <w:r w:rsidRPr="00B26566">
        <w:rPr>
          <w:sz w:val="24"/>
          <w:lang w:val="da-DK"/>
        </w:rPr>
        <w:t xml:space="preserve">indsamling: Som defineret i bekendtgørelse om </w:t>
      </w:r>
      <w:r w:rsidRPr="00B26566">
        <w:rPr>
          <w:spacing w:val="-2"/>
          <w:sz w:val="24"/>
          <w:lang w:val="da-DK"/>
        </w:rPr>
        <w:t>affald.</w:t>
      </w:r>
    </w:p>
    <w:p w14:paraId="4ADE1F7B" w14:textId="77777777" w:rsidR="00635043" w:rsidRPr="00B26566" w:rsidRDefault="00644EC4">
      <w:pPr>
        <w:pStyle w:val="Brdtekst"/>
        <w:spacing w:before="172"/>
        <w:ind w:left="0"/>
        <w:jc w:val="center"/>
        <w:rPr>
          <w:lang w:val="da-DK"/>
        </w:rPr>
      </w:pPr>
      <w:bookmarkStart w:id="19" w:name="Kapitel_2_-_Krav_til_visse_emballager"/>
      <w:bookmarkEnd w:id="19"/>
      <w:r w:rsidRPr="00B26566">
        <w:rPr>
          <w:lang w:val="da-DK"/>
        </w:rPr>
        <w:t xml:space="preserve">Kapitel </w:t>
      </w:r>
      <w:r w:rsidRPr="00B26566">
        <w:rPr>
          <w:spacing w:val="-10"/>
          <w:lang w:val="da-DK"/>
        </w:rPr>
        <w:t>2</w:t>
      </w:r>
    </w:p>
    <w:p w14:paraId="466A8574" w14:textId="77777777" w:rsidR="00635043" w:rsidRPr="00B26566" w:rsidRDefault="00644EC4">
      <w:pPr>
        <w:spacing w:before="92" w:line="388" w:lineRule="auto"/>
        <w:ind w:left="3581" w:right="3580"/>
        <w:jc w:val="center"/>
        <w:rPr>
          <w:i/>
          <w:sz w:val="24"/>
          <w:lang w:val="da-DK"/>
        </w:rPr>
      </w:pPr>
      <w:r w:rsidRPr="00B26566">
        <w:rPr>
          <w:i/>
          <w:sz w:val="24"/>
          <w:lang w:val="da-DK"/>
        </w:rPr>
        <w:t xml:space="preserve">Krav til visse emballager </w:t>
      </w:r>
      <w:bookmarkStart w:id="20" w:name="Emballagers_sammensætning_m.v."/>
      <w:bookmarkEnd w:id="20"/>
      <w:r w:rsidRPr="00B26566">
        <w:rPr>
          <w:i/>
          <w:sz w:val="24"/>
          <w:lang w:val="da-DK"/>
        </w:rPr>
        <w:t>Emballagers</w:t>
      </w:r>
      <w:r w:rsidRPr="00B26566">
        <w:rPr>
          <w:i/>
          <w:spacing w:val="-15"/>
          <w:sz w:val="24"/>
          <w:lang w:val="da-DK"/>
        </w:rPr>
        <w:t xml:space="preserve"> </w:t>
      </w:r>
      <w:r w:rsidRPr="00B26566">
        <w:rPr>
          <w:i/>
          <w:sz w:val="24"/>
          <w:lang w:val="da-DK"/>
        </w:rPr>
        <w:t>sammensætning</w:t>
      </w:r>
      <w:r w:rsidRPr="00B26566">
        <w:rPr>
          <w:i/>
          <w:spacing w:val="-15"/>
          <w:sz w:val="24"/>
          <w:lang w:val="da-DK"/>
        </w:rPr>
        <w:t xml:space="preserve"> </w:t>
      </w:r>
      <w:r w:rsidRPr="00B26566">
        <w:rPr>
          <w:i/>
          <w:sz w:val="24"/>
          <w:lang w:val="da-DK"/>
        </w:rPr>
        <w:t>m.v.</w:t>
      </w:r>
    </w:p>
    <w:p w14:paraId="7F8E8FD3" w14:textId="77777777" w:rsidR="00635043" w:rsidRPr="00B26566" w:rsidRDefault="00644EC4">
      <w:pPr>
        <w:pStyle w:val="Brdtekst"/>
        <w:spacing w:before="0" w:line="238" w:lineRule="exact"/>
        <w:ind w:left="193"/>
        <w:jc w:val="center"/>
        <w:rPr>
          <w:lang w:val="da-DK"/>
        </w:rPr>
      </w:pPr>
      <w:bookmarkStart w:id="21" w:name="§_4"/>
      <w:bookmarkEnd w:id="21"/>
      <w:r w:rsidRPr="00B26566">
        <w:rPr>
          <w:b/>
          <w:lang w:val="da-DK"/>
        </w:rPr>
        <w:t>§</w:t>
      </w:r>
      <w:r w:rsidRPr="00B26566">
        <w:rPr>
          <w:b/>
          <w:spacing w:val="-1"/>
          <w:lang w:val="da-DK"/>
        </w:rPr>
        <w:t xml:space="preserve"> </w:t>
      </w:r>
      <w:r w:rsidRPr="00B26566">
        <w:rPr>
          <w:b/>
          <w:lang w:val="da-DK"/>
        </w:rPr>
        <w:t>4.</w:t>
      </w:r>
      <w:r w:rsidRPr="00B26566">
        <w:rPr>
          <w:b/>
          <w:spacing w:val="-1"/>
          <w:lang w:val="da-DK"/>
        </w:rPr>
        <w:t xml:space="preserve"> </w:t>
      </w:r>
      <w:r w:rsidRPr="00B26566">
        <w:rPr>
          <w:lang w:val="da-DK"/>
        </w:rPr>
        <w:t>En</w:t>
      </w:r>
      <w:r w:rsidRPr="00B26566">
        <w:rPr>
          <w:spacing w:val="-1"/>
          <w:lang w:val="da-DK"/>
        </w:rPr>
        <w:t xml:space="preserve"> </w:t>
      </w:r>
      <w:r w:rsidRPr="00B26566">
        <w:rPr>
          <w:lang w:val="da-DK"/>
        </w:rPr>
        <w:t>emballage</w:t>
      </w:r>
      <w:r w:rsidRPr="00B26566">
        <w:rPr>
          <w:spacing w:val="-1"/>
          <w:lang w:val="da-DK"/>
        </w:rPr>
        <w:t xml:space="preserve"> </w:t>
      </w:r>
      <w:r w:rsidRPr="00B26566">
        <w:rPr>
          <w:lang w:val="da-DK"/>
        </w:rPr>
        <w:t>må kun</w:t>
      </w:r>
      <w:r w:rsidRPr="00B26566">
        <w:rPr>
          <w:spacing w:val="-1"/>
          <w:lang w:val="da-DK"/>
        </w:rPr>
        <w:t xml:space="preserve"> </w:t>
      </w:r>
      <w:r w:rsidRPr="00B26566">
        <w:rPr>
          <w:lang w:val="da-DK"/>
        </w:rPr>
        <w:t>markedsføres</w:t>
      </w:r>
      <w:r w:rsidRPr="00B26566">
        <w:rPr>
          <w:spacing w:val="-2"/>
          <w:lang w:val="da-DK"/>
        </w:rPr>
        <w:t xml:space="preserve"> </w:t>
      </w:r>
      <w:r w:rsidRPr="00B26566">
        <w:rPr>
          <w:lang w:val="da-DK"/>
        </w:rPr>
        <w:t>her</w:t>
      </w:r>
      <w:r w:rsidRPr="00B26566">
        <w:rPr>
          <w:spacing w:val="-1"/>
          <w:lang w:val="da-DK"/>
        </w:rPr>
        <w:t xml:space="preserve"> </w:t>
      </w:r>
      <w:r w:rsidRPr="00B26566">
        <w:rPr>
          <w:lang w:val="da-DK"/>
        </w:rPr>
        <w:t>i landet,</w:t>
      </w:r>
      <w:r w:rsidRPr="00B26566">
        <w:rPr>
          <w:spacing w:val="-1"/>
          <w:lang w:val="da-DK"/>
        </w:rPr>
        <w:t xml:space="preserve"> </w:t>
      </w:r>
      <w:r w:rsidRPr="00B26566">
        <w:rPr>
          <w:lang w:val="da-DK"/>
        </w:rPr>
        <w:t>hvis</w:t>
      </w:r>
      <w:r w:rsidRPr="00B26566">
        <w:rPr>
          <w:spacing w:val="-2"/>
          <w:lang w:val="da-DK"/>
        </w:rPr>
        <w:t xml:space="preserve"> </w:t>
      </w:r>
      <w:r w:rsidRPr="00B26566">
        <w:rPr>
          <w:lang w:val="da-DK"/>
        </w:rPr>
        <w:t>den</w:t>
      </w:r>
      <w:r w:rsidRPr="00B26566">
        <w:rPr>
          <w:spacing w:val="-1"/>
          <w:lang w:val="da-DK"/>
        </w:rPr>
        <w:t xml:space="preserve"> </w:t>
      </w:r>
      <w:r w:rsidRPr="00B26566">
        <w:rPr>
          <w:lang w:val="da-DK"/>
        </w:rPr>
        <w:t>opfylder</w:t>
      </w:r>
      <w:r w:rsidRPr="00B26566">
        <w:rPr>
          <w:spacing w:val="-1"/>
          <w:lang w:val="da-DK"/>
        </w:rPr>
        <w:t xml:space="preserve"> </w:t>
      </w:r>
      <w:r w:rsidRPr="00B26566">
        <w:rPr>
          <w:lang w:val="da-DK"/>
        </w:rPr>
        <w:t>de væsentlige</w:t>
      </w:r>
      <w:r w:rsidRPr="00B26566">
        <w:rPr>
          <w:spacing w:val="-1"/>
          <w:lang w:val="da-DK"/>
        </w:rPr>
        <w:t xml:space="preserve"> </w:t>
      </w:r>
      <w:r w:rsidRPr="00B26566">
        <w:rPr>
          <w:lang w:val="da-DK"/>
        </w:rPr>
        <w:t>krav</w:t>
      </w:r>
      <w:r w:rsidRPr="00B26566">
        <w:rPr>
          <w:spacing w:val="-1"/>
          <w:lang w:val="da-DK"/>
        </w:rPr>
        <w:t xml:space="preserve"> </w:t>
      </w:r>
      <w:r w:rsidRPr="00B26566">
        <w:rPr>
          <w:lang w:val="da-DK"/>
        </w:rPr>
        <w:t>fastsat</w:t>
      </w:r>
      <w:r w:rsidRPr="00B26566">
        <w:rPr>
          <w:spacing w:val="-1"/>
          <w:lang w:val="da-DK"/>
        </w:rPr>
        <w:t xml:space="preserve"> </w:t>
      </w:r>
      <w:r w:rsidRPr="00B26566">
        <w:rPr>
          <w:lang w:val="da-DK"/>
        </w:rPr>
        <w:t xml:space="preserve">i </w:t>
      </w:r>
      <w:r w:rsidRPr="00B26566">
        <w:rPr>
          <w:spacing w:val="-2"/>
          <w:lang w:val="da-DK"/>
        </w:rPr>
        <w:t>bilag</w:t>
      </w:r>
    </w:p>
    <w:p w14:paraId="1B3085F2" w14:textId="77777777" w:rsidR="00635043" w:rsidRPr="00B26566" w:rsidRDefault="00644EC4">
      <w:pPr>
        <w:pStyle w:val="Brdtekst"/>
        <w:ind w:left="19" w:right="8715"/>
        <w:jc w:val="center"/>
        <w:rPr>
          <w:lang w:val="da-DK"/>
        </w:rPr>
      </w:pPr>
      <w:r w:rsidRPr="00B26566">
        <w:rPr>
          <w:lang w:val="da-DK"/>
        </w:rPr>
        <w:t xml:space="preserve">2, jf. dog stk. </w:t>
      </w:r>
      <w:r w:rsidRPr="00B26566">
        <w:rPr>
          <w:spacing w:val="-5"/>
          <w:lang w:val="da-DK"/>
        </w:rPr>
        <w:t>2.</w:t>
      </w:r>
    </w:p>
    <w:p w14:paraId="2F8F44CB" w14:textId="77777777" w:rsidR="00635043" w:rsidRPr="00B26566" w:rsidRDefault="00644EC4">
      <w:pPr>
        <w:pStyle w:val="Brdtekst"/>
        <w:spacing w:line="249" w:lineRule="auto"/>
        <w:ind w:firstLine="199"/>
        <w:jc w:val="left"/>
        <w:rPr>
          <w:lang w:val="da-DK"/>
        </w:rPr>
      </w:pPr>
      <w:r w:rsidRPr="00B26566">
        <w:rPr>
          <w:i/>
          <w:lang w:val="da-DK"/>
        </w:rPr>
        <w:t xml:space="preserve">Stk. 2. </w:t>
      </w:r>
      <w:r w:rsidRPr="00B26566">
        <w:rPr>
          <w:lang w:val="da-DK"/>
        </w:rPr>
        <w:t>En emballage formodes at opfylde de væsentlige krav i bilag 2, når emballagen er fremstillet i</w:t>
      </w:r>
      <w:r w:rsidRPr="00B26566">
        <w:rPr>
          <w:spacing w:val="80"/>
          <w:w w:val="150"/>
          <w:lang w:val="da-DK"/>
        </w:rPr>
        <w:t xml:space="preserve"> </w:t>
      </w:r>
      <w:r w:rsidRPr="00B26566">
        <w:rPr>
          <w:lang w:val="da-DK"/>
        </w:rPr>
        <w:t>overensstemmelse med</w:t>
      </w:r>
    </w:p>
    <w:p w14:paraId="264EFC36" w14:textId="77777777" w:rsidR="00635043" w:rsidRPr="00B26566" w:rsidRDefault="00644EC4">
      <w:pPr>
        <w:pStyle w:val="Listeafsnit"/>
        <w:numPr>
          <w:ilvl w:val="0"/>
          <w:numId w:val="131"/>
        </w:numPr>
        <w:tabs>
          <w:tab w:val="left" w:pos="508"/>
        </w:tabs>
        <w:spacing w:before="2"/>
        <w:ind w:left="508" w:hanging="398"/>
        <w:rPr>
          <w:sz w:val="24"/>
          <w:lang w:val="da-DK"/>
        </w:rPr>
      </w:pPr>
      <w:r w:rsidRPr="00B26566">
        <w:rPr>
          <w:sz w:val="24"/>
          <w:lang w:val="da-DK"/>
        </w:rPr>
        <w:t>harmoniserede</w:t>
      </w:r>
      <w:r w:rsidRPr="00B26566">
        <w:rPr>
          <w:spacing w:val="-3"/>
          <w:sz w:val="24"/>
          <w:lang w:val="da-DK"/>
        </w:rPr>
        <w:t xml:space="preserve"> </w:t>
      </w:r>
      <w:r w:rsidRPr="00B26566">
        <w:rPr>
          <w:sz w:val="24"/>
          <w:lang w:val="da-DK"/>
        </w:rPr>
        <w:t>standarder,</w:t>
      </w:r>
      <w:r w:rsidRPr="00B26566">
        <w:rPr>
          <w:spacing w:val="-3"/>
          <w:sz w:val="24"/>
          <w:lang w:val="da-DK"/>
        </w:rPr>
        <w:t xml:space="preserve"> </w:t>
      </w:r>
      <w:r w:rsidRPr="00B26566">
        <w:rPr>
          <w:sz w:val="24"/>
          <w:lang w:val="da-DK"/>
        </w:rPr>
        <w:t>som</w:t>
      </w:r>
      <w:r w:rsidRPr="00B26566">
        <w:rPr>
          <w:spacing w:val="-2"/>
          <w:sz w:val="24"/>
          <w:lang w:val="da-DK"/>
        </w:rPr>
        <w:t xml:space="preserve"> </w:t>
      </w:r>
      <w:r w:rsidRPr="00B26566">
        <w:rPr>
          <w:sz w:val="24"/>
          <w:lang w:val="da-DK"/>
        </w:rPr>
        <w:t>har</w:t>
      </w:r>
      <w:r w:rsidRPr="00B26566">
        <w:rPr>
          <w:spacing w:val="-3"/>
          <w:sz w:val="24"/>
          <w:lang w:val="da-DK"/>
        </w:rPr>
        <w:t xml:space="preserve"> </w:t>
      </w:r>
      <w:r w:rsidRPr="00B26566">
        <w:rPr>
          <w:sz w:val="24"/>
          <w:lang w:val="da-DK"/>
        </w:rPr>
        <w:t>været</w:t>
      </w:r>
      <w:r w:rsidRPr="00B26566">
        <w:rPr>
          <w:spacing w:val="-3"/>
          <w:sz w:val="24"/>
          <w:lang w:val="da-DK"/>
        </w:rPr>
        <w:t xml:space="preserve"> </w:t>
      </w:r>
      <w:r w:rsidRPr="00B26566">
        <w:rPr>
          <w:sz w:val="24"/>
          <w:lang w:val="da-DK"/>
        </w:rPr>
        <w:t>offentliggjort</w:t>
      </w:r>
      <w:r w:rsidRPr="00B26566">
        <w:rPr>
          <w:spacing w:val="-2"/>
          <w:sz w:val="24"/>
          <w:lang w:val="da-DK"/>
        </w:rPr>
        <w:t xml:space="preserve"> </w:t>
      </w:r>
      <w:r w:rsidRPr="00B26566">
        <w:rPr>
          <w:sz w:val="24"/>
          <w:lang w:val="da-DK"/>
        </w:rPr>
        <w:t>i</w:t>
      </w:r>
      <w:r w:rsidRPr="00B26566">
        <w:rPr>
          <w:spacing w:val="-3"/>
          <w:sz w:val="24"/>
          <w:lang w:val="da-DK"/>
        </w:rPr>
        <w:t xml:space="preserve"> </w:t>
      </w:r>
      <w:r w:rsidRPr="00B26566">
        <w:rPr>
          <w:sz w:val="24"/>
          <w:lang w:val="da-DK"/>
        </w:rPr>
        <w:t>Den</w:t>
      </w:r>
      <w:r w:rsidRPr="00B26566">
        <w:rPr>
          <w:spacing w:val="-3"/>
          <w:sz w:val="24"/>
          <w:lang w:val="da-DK"/>
        </w:rPr>
        <w:t xml:space="preserve"> </w:t>
      </w:r>
      <w:r w:rsidRPr="00B26566">
        <w:rPr>
          <w:sz w:val="24"/>
          <w:lang w:val="da-DK"/>
        </w:rPr>
        <w:t>Europæiske</w:t>
      </w:r>
      <w:r w:rsidRPr="00B26566">
        <w:rPr>
          <w:spacing w:val="-2"/>
          <w:sz w:val="24"/>
          <w:lang w:val="da-DK"/>
        </w:rPr>
        <w:t xml:space="preserve"> </w:t>
      </w:r>
      <w:r w:rsidRPr="00B26566">
        <w:rPr>
          <w:sz w:val="24"/>
          <w:lang w:val="da-DK"/>
        </w:rPr>
        <w:t>Unions</w:t>
      </w:r>
      <w:r w:rsidRPr="00B26566">
        <w:rPr>
          <w:spacing w:val="-4"/>
          <w:sz w:val="24"/>
          <w:lang w:val="da-DK"/>
        </w:rPr>
        <w:t xml:space="preserve"> </w:t>
      </w:r>
      <w:r w:rsidRPr="00B26566">
        <w:rPr>
          <w:sz w:val="24"/>
          <w:lang w:val="da-DK"/>
        </w:rPr>
        <w:t>Tidende,</w:t>
      </w:r>
      <w:r w:rsidRPr="00B26566">
        <w:rPr>
          <w:spacing w:val="-2"/>
          <w:sz w:val="24"/>
          <w:lang w:val="da-DK"/>
        </w:rPr>
        <w:t xml:space="preserve"> eller</w:t>
      </w:r>
    </w:p>
    <w:p w14:paraId="3F2E5CA3" w14:textId="77777777" w:rsidR="00635043" w:rsidRPr="00B26566" w:rsidRDefault="00644EC4">
      <w:pPr>
        <w:pStyle w:val="Listeafsnit"/>
        <w:numPr>
          <w:ilvl w:val="0"/>
          <w:numId w:val="131"/>
        </w:numPr>
        <w:tabs>
          <w:tab w:val="left" w:pos="508"/>
          <w:tab w:val="left" w:pos="510"/>
        </w:tabs>
        <w:spacing w:line="249" w:lineRule="auto"/>
        <w:ind w:right="105"/>
        <w:rPr>
          <w:sz w:val="24"/>
          <w:lang w:val="da-DK"/>
        </w:rPr>
      </w:pPr>
      <w:r w:rsidRPr="00B26566">
        <w:rPr>
          <w:sz w:val="24"/>
          <w:lang w:val="da-DK"/>
        </w:rPr>
        <w:t>nationale</w:t>
      </w:r>
      <w:r w:rsidRPr="00B26566">
        <w:rPr>
          <w:spacing w:val="40"/>
          <w:sz w:val="24"/>
          <w:lang w:val="da-DK"/>
        </w:rPr>
        <w:t xml:space="preserve"> </w:t>
      </w:r>
      <w:r w:rsidRPr="00B26566">
        <w:rPr>
          <w:sz w:val="24"/>
          <w:lang w:val="da-DK"/>
        </w:rPr>
        <w:t>standarder</w:t>
      </w:r>
      <w:r w:rsidRPr="00B26566">
        <w:rPr>
          <w:spacing w:val="40"/>
          <w:sz w:val="24"/>
          <w:lang w:val="da-DK"/>
        </w:rPr>
        <w:t xml:space="preserve"> </w:t>
      </w:r>
      <w:r w:rsidRPr="00B26566">
        <w:rPr>
          <w:sz w:val="24"/>
          <w:lang w:val="da-DK"/>
        </w:rPr>
        <w:t>i</w:t>
      </w:r>
      <w:r w:rsidRPr="00B26566">
        <w:rPr>
          <w:spacing w:val="40"/>
          <w:sz w:val="24"/>
          <w:lang w:val="da-DK"/>
        </w:rPr>
        <w:t xml:space="preserve"> </w:t>
      </w:r>
      <w:r w:rsidRPr="00B26566">
        <w:rPr>
          <w:sz w:val="24"/>
          <w:lang w:val="da-DK"/>
        </w:rPr>
        <w:t>en</w:t>
      </w:r>
      <w:r w:rsidRPr="00B26566">
        <w:rPr>
          <w:spacing w:val="40"/>
          <w:sz w:val="24"/>
          <w:lang w:val="da-DK"/>
        </w:rPr>
        <w:t xml:space="preserve"> </w:t>
      </w:r>
      <w:r w:rsidRPr="00B26566">
        <w:rPr>
          <w:sz w:val="24"/>
          <w:lang w:val="da-DK"/>
        </w:rPr>
        <w:t>EU-medlemsstat,</w:t>
      </w:r>
      <w:r w:rsidRPr="00B26566">
        <w:rPr>
          <w:spacing w:val="40"/>
          <w:sz w:val="24"/>
          <w:lang w:val="da-DK"/>
        </w:rPr>
        <w:t xml:space="preserve"> </w:t>
      </w:r>
      <w:r w:rsidRPr="00B26566">
        <w:rPr>
          <w:sz w:val="24"/>
          <w:lang w:val="da-DK"/>
        </w:rPr>
        <w:t>som</w:t>
      </w:r>
      <w:r w:rsidRPr="00B26566">
        <w:rPr>
          <w:spacing w:val="40"/>
          <w:sz w:val="24"/>
          <w:lang w:val="da-DK"/>
        </w:rPr>
        <w:t xml:space="preserve"> </w:t>
      </w:r>
      <w:r w:rsidRPr="00B26566">
        <w:rPr>
          <w:sz w:val="24"/>
          <w:lang w:val="da-DK"/>
        </w:rPr>
        <w:t>er</w:t>
      </w:r>
      <w:r w:rsidRPr="00B26566">
        <w:rPr>
          <w:spacing w:val="40"/>
          <w:sz w:val="24"/>
          <w:lang w:val="da-DK"/>
        </w:rPr>
        <w:t xml:space="preserve"> </w:t>
      </w:r>
      <w:r w:rsidRPr="00B26566">
        <w:rPr>
          <w:sz w:val="24"/>
          <w:lang w:val="da-DK"/>
        </w:rPr>
        <w:t>meddelt</w:t>
      </w:r>
      <w:r w:rsidRPr="00B26566">
        <w:rPr>
          <w:spacing w:val="40"/>
          <w:sz w:val="24"/>
          <w:lang w:val="da-DK"/>
        </w:rPr>
        <w:t xml:space="preserve"> </w:t>
      </w:r>
      <w:r w:rsidRPr="00B26566">
        <w:rPr>
          <w:sz w:val="24"/>
          <w:lang w:val="da-DK"/>
        </w:rPr>
        <w:t>Kommissionen</w:t>
      </w:r>
      <w:r w:rsidRPr="00B26566">
        <w:rPr>
          <w:spacing w:val="40"/>
          <w:sz w:val="24"/>
          <w:lang w:val="da-DK"/>
        </w:rPr>
        <w:t xml:space="preserve"> </w:t>
      </w:r>
      <w:r w:rsidRPr="00B26566">
        <w:rPr>
          <w:sz w:val="24"/>
          <w:lang w:val="da-DK"/>
        </w:rPr>
        <w:t>og</w:t>
      </w:r>
      <w:r w:rsidRPr="00B26566">
        <w:rPr>
          <w:spacing w:val="40"/>
          <w:sz w:val="24"/>
          <w:lang w:val="da-DK"/>
        </w:rPr>
        <w:t xml:space="preserve"> </w:t>
      </w:r>
      <w:r w:rsidRPr="00B26566">
        <w:rPr>
          <w:sz w:val="24"/>
          <w:lang w:val="da-DK"/>
        </w:rPr>
        <w:t>videresendt</w:t>
      </w:r>
      <w:r w:rsidRPr="00B26566">
        <w:rPr>
          <w:spacing w:val="40"/>
          <w:sz w:val="24"/>
          <w:lang w:val="da-DK"/>
        </w:rPr>
        <w:t xml:space="preserve"> </w:t>
      </w:r>
      <w:r w:rsidRPr="00B26566">
        <w:rPr>
          <w:sz w:val="24"/>
          <w:lang w:val="da-DK"/>
        </w:rPr>
        <w:t>til</w:t>
      </w:r>
      <w:r w:rsidRPr="00B26566">
        <w:rPr>
          <w:spacing w:val="40"/>
          <w:sz w:val="24"/>
          <w:lang w:val="da-DK"/>
        </w:rPr>
        <w:t xml:space="preserve"> </w:t>
      </w:r>
      <w:r w:rsidRPr="00B26566">
        <w:rPr>
          <w:sz w:val="24"/>
          <w:lang w:val="da-DK"/>
        </w:rPr>
        <w:t>de øvrige medlemslande, i tilfælde hvor der ikke findes harmoniserede standarder på området.</w:t>
      </w:r>
    </w:p>
    <w:p w14:paraId="70A4BBD1" w14:textId="77777777" w:rsidR="00635043" w:rsidRPr="00B26566" w:rsidRDefault="00644EC4">
      <w:pPr>
        <w:spacing w:before="162"/>
        <w:ind w:left="3436"/>
        <w:jc w:val="both"/>
        <w:rPr>
          <w:i/>
          <w:sz w:val="24"/>
          <w:lang w:val="da-DK"/>
        </w:rPr>
      </w:pPr>
      <w:bookmarkStart w:id="22" w:name="Emballagers_indhold_af_tungmetaller"/>
      <w:bookmarkEnd w:id="22"/>
      <w:r w:rsidRPr="00B26566">
        <w:rPr>
          <w:i/>
          <w:sz w:val="24"/>
          <w:lang w:val="da-DK"/>
        </w:rPr>
        <w:t>Emballagers</w:t>
      </w:r>
      <w:r w:rsidRPr="00B26566">
        <w:rPr>
          <w:i/>
          <w:spacing w:val="-5"/>
          <w:sz w:val="24"/>
          <w:lang w:val="da-DK"/>
        </w:rPr>
        <w:t xml:space="preserve"> </w:t>
      </w:r>
      <w:r w:rsidRPr="00B26566">
        <w:rPr>
          <w:i/>
          <w:sz w:val="24"/>
          <w:lang w:val="da-DK"/>
        </w:rPr>
        <w:t>indhold</w:t>
      </w:r>
      <w:r w:rsidRPr="00B26566">
        <w:rPr>
          <w:i/>
          <w:spacing w:val="-3"/>
          <w:sz w:val="24"/>
          <w:lang w:val="da-DK"/>
        </w:rPr>
        <w:t xml:space="preserve"> </w:t>
      </w:r>
      <w:r w:rsidRPr="00B26566">
        <w:rPr>
          <w:i/>
          <w:sz w:val="24"/>
          <w:lang w:val="da-DK"/>
        </w:rPr>
        <w:t>af</w:t>
      </w:r>
      <w:r w:rsidRPr="00B26566">
        <w:rPr>
          <w:i/>
          <w:spacing w:val="-3"/>
          <w:sz w:val="24"/>
          <w:lang w:val="da-DK"/>
        </w:rPr>
        <w:t xml:space="preserve"> </w:t>
      </w:r>
      <w:r w:rsidRPr="00B26566">
        <w:rPr>
          <w:i/>
          <w:spacing w:val="-2"/>
          <w:sz w:val="24"/>
          <w:lang w:val="da-DK"/>
        </w:rPr>
        <w:t>tungmetaller</w:t>
      </w:r>
    </w:p>
    <w:p w14:paraId="7AC642A0" w14:textId="77777777" w:rsidR="00635043" w:rsidRPr="00B26566" w:rsidRDefault="00644EC4">
      <w:pPr>
        <w:pStyle w:val="Brdtekst"/>
        <w:spacing w:before="132" w:line="249" w:lineRule="auto"/>
        <w:ind w:right="106" w:firstLine="200"/>
        <w:rPr>
          <w:lang w:val="da-DK"/>
        </w:rPr>
      </w:pPr>
      <w:bookmarkStart w:id="23" w:name="§_5"/>
      <w:bookmarkEnd w:id="23"/>
      <w:r w:rsidRPr="00B26566">
        <w:rPr>
          <w:b/>
          <w:lang w:val="da-DK"/>
        </w:rPr>
        <w:t xml:space="preserve">§ 5. </w:t>
      </w:r>
      <w:r w:rsidRPr="00B26566">
        <w:rPr>
          <w:lang w:val="da-DK"/>
        </w:rPr>
        <w:t>Emballage og emballagekomponenter må kun markedsføres her i landet, hvis summen af koncen- trationerne af bly, cadmium, kviksølv og hexavalent chrom ikke overskrider 100 ppm på vægtbasis, jf. dog stk. 2, §§ 6 og 8.</w:t>
      </w:r>
    </w:p>
    <w:p w14:paraId="22F6DE27" w14:textId="77777777" w:rsidR="00635043" w:rsidRPr="00B26566" w:rsidRDefault="00644EC4">
      <w:pPr>
        <w:pStyle w:val="Brdtekst"/>
        <w:spacing w:before="3" w:line="249" w:lineRule="auto"/>
        <w:ind w:right="105" w:firstLine="199"/>
        <w:rPr>
          <w:lang w:val="da-DK"/>
        </w:rPr>
      </w:pPr>
      <w:r w:rsidRPr="00B26566">
        <w:rPr>
          <w:i/>
          <w:lang w:val="da-DK"/>
        </w:rPr>
        <w:t xml:space="preserve">Stk. 2. </w:t>
      </w:r>
      <w:r w:rsidRPr="00B26566">
        <w:rPr>
          <w:lang w:val="da-DK"/>
        </w:rPr>
        <w:t>Bestemmelsen i stk. 1 finder ikke anvendelse for emballager, der udelukkende er fremstillet af blykrystalglas, som er defineret i bekendtgørelse nr. 122 af 6. marts 1973 om krystalglasvarer.</w:t>
      </w:r>
    </w:p>
    <w:p w14:paraId="73B5328A" w14:textId="77777777" w:rsidR="00635043" w:rsidRPr="00B26566" w:rsidRDefault="00644EC4">
      <w:pPr>
        <w:spacing w:before="162"/>
        <w:ind w:left="4112"/>
        <w:jc w:val="both"/>
        <w:rPr>
          <w:i/>
          <w:sz w:val="24"/>
          <w:lang w:val="da-DK"/>
        </w:rPr>
      </w:pPr>
      <w:bookmarkStart w:id="24" w:name="Krav_til_glasemballage"/>
      <w:bookmarkEnd w:id="24"/>
      <w:r w:rsidRPr="00B26566">
        <w:rPr>
          <w:i/>
          <w:sz w:val="24"/>
          <w:lang w:val="da-DK"/>
        </w:rPr>
        <w:t xml:space="preserve">Krav til </w:t>
      </w:r>
      <w:r w:rsidRPr="00B26566">
        <w:rPr>
          <w:i/>
          <w:spacing w:val="-2"/>
          <w:sz w:val="24"/>
          <w:lang w:val="da-DK"/>
        </w:rPr>
        <w:t>glasemballage</w:t>
      </w:r>
    </w:p>
    <w:p w14:paraId="0960D711" w14:textId="77777777" w:rsidR="00635043" w:rsidRPr="00B26566" w:rsidRDefault="00644EC4">
      <w:pPr>
        <w:pStyle w:val="Brdtekst"/>
        <w:spacing w:before="132"/>
        <w:ind w:left="310"/>
        <w:rPr>
          <w:lang w:val="da-DK"/>
        </w:rPr>
      </w:pPr>
      <w:bookmarkStart w:id="25" w:name="§_6"/>
      <w:bookmarkEnd w:id="25"/>
      <w:r w:rsidRPr="00B26566">
        <w:rPr>
          <w:b/>
          <w:lang w:val="da-DK"/>
        </w:rPr>
        <w:t xml:space="preserve">§ 6. </w:t>
      </w:r>
      <w:r w:rsidRPr="00B26566">
        <w:rPr>
          <w:lang w:val="da-DK"/>
        </w:rPr>
        <w:t xml:space="preserve">Glasemballage kan uanset § 5, stk. 1, markedsføres, </w:t>
      </w:r>
      <w:r w:rsidRPr="00B26566">
        <w:rPr>
          <w:spacing w:val="-4"/>
          <w:lang w:val="da-DK"/>
        </w:rPr>
        <w:t>hvis</w:t>
      </w:r>
    </w:p>
    <w:p w14:paraId="63274F43" w14:textId="77777777" w:rsidR="00635043" w:rsidRPr="00B26566" w:rsidRDefault="00644EC4">
      <w:pPr>
        <w:pStyle w:val="Listeafsnit"/>
        <w:numPr>
          <w:ilvl w:val="0"/>
          <w:numId w:val="130"/>
        </w:numPr>
        <w:tabs>
          <w:tab w:val="left" w:pos="508"/>
          <w:tab w:val="left" w:pos="510"/>
        </w:tabs>
        <w:spacing w:line="249" w:lineRule="auto"/>
        <w:ind w:right="106"/>
        <w:jc w:val="both"/>
        <w:rPr>
          <w:sz w:val="24"/>
          <w:lang w:val="da-DK"/>
        </w:rPr>
      </w:pPr>
      <w:r w:rsidRPr="00B26566">
        <w:rPr>
          <w:sz w:val="24"/>
          <w:lang w:val="da-DK"/>
        </w:rPr>
        <w:t>summen af koncentrationerne af bly, cadmium, kviksølv og hexavalent chrom ikke overskrider 250 ppm på vægtbasis,</w:t>
      </w:r>
    </w:p>
    <w:p w14:paraId="76189DFF" w14:textId="77777777" w:rsidR="00635043" w:rsidRPr="00B26566" w:rsidRDefault="00644EC4">
      <w:pPr>
        <w:pStyle w:val="Listeafsnit"/>
        <w:numPr>
          <w:ilvl w:val="0"/>
          <w:numId w:val="130"/>
        </w:numPr>
        <w:tabs>
          <w:tab w:val="left" w:pos="508"/>
          <w:tab w:val="left" w:pos="510"/>
        </w:tabs>
        <w:spacing w:before="2" w:line="249" w:lineRule="auto"/>
        <w:ind w:right="107"/>
        <w:jc w:val="both"/>
        <w:rPr>
          <w:sz w:val="24"/>
          <w:lang w:val="da-DK"/>
        </w:rPr>
      </w:pPr>
      <w:r w:rsidRPr="00B26566">
        <w:rPr>
          <w:sz w:val="24"/>
          <w:lang w:val="da-DK"/>
        </w:rPr>
        <w:t>der ikke under fremstillingsprocessen er sket forsætlig tilsætning af bly, cadmium, kviksølv eller hexavalent chrom, men overskridelsen af grænseværdien i § 5, stk. 1, alene skyldes tilsætning af genanvendte materialer, og</w:t>
      </w:r>
    </w:p>
    <w:p w14:paraId="2972259E" w14:textId="77777777" w:rsidR="00635043" w:rsidRDefault="00644EC4">
      <w:pPr>
        <w:pStyle w:val="Listeafsnit"/>
        <w:numPr>
          <w:ilvl w:val="0"/>
          <w:numId w:val="130"/>
        </w:numPr>
        <w:tabs>
          <w:tab w:val="left" w:pos="509"/>
        </w:tabs>
        <w:spacing w:before="3"/>
        <w:ind w:left="509" w:hanging="399"/>
        <w:jc w:val="both"/>
        <w:rPr>
          <w:sz w:val="24"/>
        </w:rPr>
      </w:pPr>
      <w:r>
        <w:rPr>
          <w:sz w:val="24"/>
        </w:rPr>
        <w:t xml:space="preserve">det dokumenteres, at § 7 </w:t>
      </w:r>
      <w:r>
        <w:rPr>
          <w:spacing w:val="-2"/>
          <w:sz w:val="24"/>
        </w:rPr>
        <w:t>overholdes.</w:t>
      </w:r>
    </w:p>
    <w:p w14:paraId="1B19DA1E" w14:textId="77777777" w:rsidR="00635043" w:rsidRPr="00B26566" w:rsidRDefault="00644EC4">
      <w:pPr>
        <w:pStyle w:val="Brdtekst"/>
        <w:spacing w:before="132" w:line="249" w:lineRule="auto"/>
        <w:ind w:right="107" w:firstLine="200"/>
        <w:rPr>
          <w:lang w:val="da-DK"/>
        </w:rPr>
      </w:pPr>
      <w:bookmarkStart w:id="26" w:name="§_7"/>
      <w:bookmarkEnd w:id="26"/>
      <w:r w:rsidRPr="00B26566">
        <w:rPr>
          <w:b/>
          <w:lang w:val="da-DK"/>
        </w:rPr>
        <w:t xml:space="preserve">§ 7. </w:t>
      </w:r>
      <w:r w:rsidRPr="00B26566">
        <w:rPr>
          <w:lang w:val="da-DK"/>
        </w:rPr>
        <w:t>Den erhvervsdrivende, der fremstiller glasemballage, jf. § 6, skal månedligt foranledige en prøve- tagning af hver enkelt glasovn og analyse af koncentrationen af summen af bly, cadmium, kviksølv og hexavalent chrom. Prøverne skal være repræsentative for normal og regelmæssig produktionsaktivitet.</w:t>
      </w:r>
    </w:p>
    <w:p w14:paraId="49D181D2"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056E35BA" w14:textId="77777777" w:rsidR="00635043" w:rsidRPr="00B26566" w:rsidRDefault="00644EC4">
      <w:pPr>
        <w:pStyle w:val="Brdtekst"/>
        <w:spacing w:before="67" w:line="249" w:lineRule="auto"/>
        <w:ind w:right="106" w:firstLine="200"/>
        <w:rPr>
          <w:lang w:val="da-DK"/>
        </w:rPr>
      </w:pPr>
      <w:r w:rsidRPr="00B26566">
        <w:rPr>
          <w:i/>
          <w:lang w:val="da-DK"/>
        </w:rPr>
        <w:lastRenderedPageBreak/>
        <w:t xml:space="preserve">Stk. 2. </w:t>
      </w:r>
      <w:r w:rsidRPr="00B26566">
        <w:rPr>
          <w:lang w:val="da-DK"/>
        </w:rPr>
        <w:t>Hvis den månedlige prøvetagning for hver enkelt glasovn over en sammenhængende periode på tolv måneder viser gennemsnitlige koncentrationer af summen af de tungmetaller, der er nævnt i stk. 1, som overskrider 200 ppm på vægtbasis, skal producenten forelægge Miljøstyrelsen en rapport, jf. stk. 3.</w:t>
      </w:r>
    </w:p>
    <w:p w14:paraId="700FCB47" w14:textId="77777777" w:rsidR="00635043" w:rsidRPr="00B26566" w:rsidRDefault="00644EC4">
      <w:pPr>
        <w:pStyle w:val="Brdtekst"/>
        <w:spacing w:before="3"/>
        <w:ind w:left="310"/>
        <w:rPr>
          <w:lang w:val="da-DK"/>
        </w:rPr>
      </w:pPr>
      <w:r w:rsidRPr="00B26566">
        <w:rPr>
          <w:i/>
          <w:lang w:val="da-DK"/>
        </w:rPr>
        <w:t>Stk. 3.</w:t>
      </w:r>
      <w:r w:rsidRPr="00B26566">
        <w:rPr>
          <w:i/>
          <w:spacing w:val="-1"/>
          <w:lang w:val="da-DK"/>
        </w:rPr>
        <w:t xml:space="preserve"> </w:t>
      </w:r>
      <w:r w:rsidRPr="00B26566">
        <w:rPr>
          <w:lang w:val="da-DK"/>
        </w:rPr>
        <w:t xml:space="preserve">Rapporten nævnt i stk. 2 skal indeholde følgende </w:t>
      </w:r>
      <w:r w:rsidRPr="00B26566">
        <w:rPr>
          <w:spacing w:val="-2"/>
          <w:lang w:val="da-DK"/>
        </w:rPr>
        <w:t>oplysninger:</w:t>
      </w:r>
    </w:p>
    <w:p w14:paraId="28F6512A" w14:textId="77777777" w:rsidR="00635043" w:rsidRDefault="00644EC4">
      <w:pPr>
        <w:pStyle w:val="Listeafsnit"/>
        <w:numPr>
          <w:ilvl w:val="0"/>
          <w:numId w:val="129"/>
        </w:numPr>
        <w:tabs>
          <w:tab w:val="left" w:pos="510"/>
        </w:tabs>
        <w:ind w:hanging="400"/>
        <w:rPr>
          <w:sz w:val="24"/>
        </w:rPr>
      </w:pPr>
      <w:r>
        <w:rPr>
          <w:spacing w:val="-2"/>
          <w:sz w:val="24"/>
        </w:rPr>
        <w:t>Måleværdier.</w:t>
      </w:r>
    </w:p>
    <w:p w14:paraId="0C94812B" w14:textId="77777777" w:rsidR="00635043" w:rsidRDefault="00644EC4">
      <w:pPr>
        <w:pStyle w:val="Listeafsnit"/>
        <w:numPr>
          <w:ilvl w:val="0"/>
          <w:numId w:val="129"/>
        </w:numPr>
        <w:tabs>
          <w:tab w:val="left" w:pos="510"/>
        </w:tabs>
        <w:ind w:hanging="400"/>
        <w:rPr>
          <w:sz w:val="24"/>
        </w:rPr>
      </w:pPr>
      <w:r>
        <w:rPr>
          <w:sz w:val="24"/>
        </w:rPr>
        <w:t xml:space="preserve">Beskrivelse af anvendte </w:t>
      </w:r>
      <w:r>
        <w:rPr>
          <w:spacing w:val="-2"/>
          <w:sz w:val="24"/>
        </w:rPr>
        <w:t>målemetoder.</w:t>
      </w:r>
    </w:p>
    <w:p w14:paraId="382BF7FB" w14:textId="77777777" w:rsidR="00635043" w:rsidRPr="00B26566" w:rsidRDefault="00644EC4">
      <w:pPr>
        <w:pStyle w:val="Listeafsnit"/>
        <w:numPr>
          <w:ilvl w:val="0"/>
          <w:numId w:val="129"/>
        </w:numPr>
        <w:tabs>
          <w:tab w:val="left" w:pos="510"/>
        </w:tabs>
        <w:ind w:hanging="400"/>
        <w:rPr>
          <w:sz w:val="24"/>
          <w:lang w:val="da-DK"/>
        </w:rPr>
      </w:pPr>
      <w:r w:rsidRPr="00B26566">
        <w:rPr>
          <w:sz w:val="24"/>
          <w:lang w:val="da-DK"/>
        </w:rPr>
        <w:t>Mistænkte</w:t>
      </w:r>
      <w:r w:rsidRPr="00B26566">
        <w:rPr>
          <w:spacing w:val="-1"/>
          <w:sz w:val="24"/>
          <w:lang w:val="da-DK"/>
        </w:rPr>
        <w:t xml:space="preserve"> </w:t>
      </w:r>
      <w:r w:rsidRPr="00B26566">
        <w:rPr>
          <w:sz w:val="24"/>
          <w:lang w:val="da-DK"/>
        </w:rPr>
        <w:t>kilder</w:t>
      </w:r>
      <w:r w:rsidRPr="00B26566">
        <w:rPr>
          <w:spacing w:val="-1"/>
          <w:sz w:val="24"/>
          <w:lang w:val="da-DK"/>
        </w:rPr>
        <w:t xml:space="preserve"> </w:t>
      </w:r>
      <w:r w:rsidRPr="00B26566">
        <w:rPr>
          <w:sz w:val="24"/>
          <w:lang w:val="da-DK"/>
        </w:rPr>
        <w:t>for</w:t>
      </w:r>
      <w:r w:rsidRPr="00B26566">
        <w:rPr>
          <w:spacing w:val="-1"/>
          <w:sz w:val="24"/>
          <w:lang w:val="da-DK"/>
        </w:rPr>
        <w:t xml:space="preserve"> </w:t>
      </w:r>
      <w:r w:rsidRPr="00B26566">
        <w:rPr>
          <w:sz w:val="24"/>
          <w:lang w:val="da-DK"/>
        </w:rPr>
        <w:t>de</w:t>
      </w:r>
      <w:r w:rsidRPr="00B26566">
        <w:rPr>
          <w:spacing w:val="-1"/>
          <w:sz w:val="24"/>
          <w:lang w:val="da-DK"/>
        </w:rPr>
        <w:t xml:space="preserve"> </w:t>
      </w:r>
      <w:r w:rsidRPr="00B26566">
        <w:rPr>
          <w:sz w:val="24"/>
          <w:lang w:val="da-DK"/>
        </w:rPr>
        <w:t>tungmetaller,</w:t>
      </w:r>
      <w:r w:rsidRPr="00B26566">
        <w:rPr>
          <w:spacing w:val="-1"/>
          <w:sz w:val="24"/>
          <w:lang w:val="da-DK"/>
        </w:rPr>
        <w:t xml:space="preserve"> </w:t>
      </w:r>
      <w:r w:rsidRPr="00B26566">
        <w:rPr>
          <w:sz w:val="24"/>
          <w:lang w:val="da-DK"/>
        </w:rPr>
        <w:t>der</w:t>
      </w:r>
      <w:r w:rsidRPr="00B26566">
        <w:rPr>
          <w:spacing w:val="-1"/>
          <w:sz w:val="24"/>
          <w:lang w:val="da-DK"/>
        </w:rPr>
        <w:t xml:space="preserve"> </w:t>
      </w:r>
      <w:r w:rsidRPr="00B26566">
        <w:rPr>
          <w:sz w:val="24"/>
          <w:lang w:val="da-DK"/>
        </w:rPr>
        <w:t>er</w:t>
      </w:r>
      <w:r w:rsidRPr="00B26566">
        <w:rPr>
          <w:spacing w:val="-1"/>
          <w:sz w:val="24"/>
          <w:lang w:val="da-DK"/>
        </w:rPr>
        <w:t xml:space="preserve"> </w:t>
      </w:r>
      <w:r w:rsidRPr="00B26566">
        <w:rPr>
          <w:sz w:val="24"/>
          <w:lang w:val="da-DK"/>
        </w:rPr>
        <w:t>nævnt</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stk.</w:t>
      </w:r>
      <w:r w:rsidRPr="00B26566">
        <w:rPr>
          <w:spacing w:val="-1"/>
          <w:sz w:val="24"/>
          <w:lang w:val="da-DK"/>
        </w:rPr>
        <w:t xml:space="preserve"> </w:t>
      </w:r>
      <w:r w:rsidRPr="00B26566">
        <w:rPr>
          <w:spacing w:val="-5"/>
          <w:sz w:val="24"/>
          <w:lang w:val="da-DK"/>
        </w:rPr>
        <w:t>1.</w:t>
      </w:r>
    </w:p>
    <w:p w14:paraId="09D53C37" w14:textId="77777777" w:rsidR="00635043" w:rsidRPr="00B26566" w:rsidRDefault="00644EC4">
      <w:pPr>
        <w:pStyle w:val="Listeafsnit"/>
        <w:numPr>
          <w:ilvl w:val="0"/>
          <w:numId w:val="129"/>
        </w:numPr>
        <w:tabs>
          <w:tab w:val="left" w:pos="510"/>
        </w:tabs>
        <w:spacing w:line="249" w:lineRule="auto"/>
        <w:ind w:right="105" w:hanging="400"/>
        <w:rPr>
          <w:sz w:val="24"/>
          <w:lang w:val="da-DK"/>
        </w:rPr>
      </w:pPr>
      <w:r w:rsidRPr="00B26566">
        <w:rPr>
          <w:sz w:val="24"/>
          <w:lang w:val="da-DK"/>
        </w:rPr>
        <w:t>Detaljeret beskrivelse af de foranstaltninger, der er truffet for at mindske koncentrationsniveauerne</w:t>
      </w:r>
      <w:r w:rsidRPr="00B26566">
        <w:rPr>
          <w:spacing w:val="80"/>
          <w:sz w:val="24"/>
          <w:lang w:val="da-DK"/>
        </w:rPr>
        <w:t xml:space="preserve"> </w:t>
      </w:r>
      <w:r w:rsidRPr="00B26566">
        <w:rPr>
          <w:sz w:val="24"/>
          <w:lang w:val="da-DK"/>
        </w:rPr>
        <w:t>for de tungmetaller, der er nævnt i stk. 1.</w:t>
      </w:r>
    </w:p>
    <w:p w14:paraId="5473D043" w14:textId="77777777" w:rsidR="00635043" w:rsidRPr="00B26566" w:rsidRDefault="00644EC4">
      <w:pPr>
        <w:spacing w:before="162"/>
        <w:ind w:left="3572"/>
        <w:jc w:val="both"/>
        <w:rPr>
          <w:i/>
          <w:sz w:val="24"/>
          <w:lang w:val="da-DK"/>
        </w:rPr>
      </w:pPr>
      <w:bookmarkStart w:id="27" w:name="Krav_til_plastkasser_og_plastpaller"/>
      <w:bookmarkEnd w:id="27"/>
      <w:r w:rsidRPr="00B26566">
        <w:rPr>
          <w:i/>
          <w:sz w:val="24"/>
          <w:lang w:val="da-DK"/>
        </w:rPr>
        <w:t>Krav</w:t>
      </w:r>
      <w:r w:rsidRPr="00B26566">
        <w:rPr>
          <w:i/>
          <w:spacing w:val="-5"/>
          <w:sz w:val="24"/>
          <w:lang w:val="da-DK"/>
        </w:rPr>
        <w:t xml:space="preserve"> </w:t>
      </w:r>
      <w:r w:rsidRPr="00B26566">
        <w:rPr>
          <w:i/>
          <w:sz w:val="24"/>
          <w:lang w:val="da-DK"/>
        </w:rPr>
        <w:t>til</w:t>
      </w:r>
      <w:r w:rsidRPr="00B26566">
        <w:rPr>
          <w:i/>
          <w:spacing w:val="-3"/>
          <w:sz w:val="24"/>
          <w:lang w:val="da-DK"/>
        </w:rPr>
        <w:t xml:space="preserve"> </w:t>
      </w:r>
      <w:r w:rsidRPr="00B26566">
        <w:rPr>
          <w:i/>
          <w:sz w:val="24"/>
          <w:lang w:val="da-DK"/>
        </w:rPr>
        <w:t>plastkasser</w:t>
      </w:r>
      <w:r w:rsidRPr="00B26566">
        <w:rPr>
          <w:i/>
          <w:spacing w:val="-3"/>
          <w:sz w:val="24"/>
          <w:lang w:val="da-DK"/>
        </w:rPr>
        <w:t xml:space="preserve"> </w:t>
      </w:r>
      <w:r w:rsidRPr="00B26566">
        <w:rPr>
          <w:i/>
          <w:sz w:val="24"/>
          <w:lang w:val="da-DK"/>
        </w:rPr>
        <w:t>og</w:t>
      </w:r>
      <w:r w:rsidRPr="00B26566">
        <w:rPr>
          <w:i/>
          <w:spacing w:val="-2"/>
          <w:sz w:val="24"/>
          <w:lang w:val="da-DK"/>
        </w:rPr>
        <w:t xml:space="preserve"> plastpaller</w:t>
      </w:r>
    </w:p>
    <w:p w14:paraId="7A0982B6" w14:textId="77777777" w:rsidR="00635043" w:rsidRPr="00B26566" w:rsidRDefault="00644EC4">
      <w:pPr>
        <w:pStyle w:val="Brdtekst"/>
        <w:spacing w:before="132" w:line="249" w:lineRule="auto"/>
        <w:ind w:right="108" w:firstLine="200"/>
        <w:rPr>
          <w:lang w:val="da-DK"/>
        </w:rPr>
      </w:pPr>
      <w:bookmarkStart w:id="28" w:name="§_8"/>
      <w:bookmarkEnd w:id="28"/>
      <w:r w:rsidRPr="00B26566">
        <w:rPr>
          <w:b/>
          <w:lang w:val="da-DK"/>
        </w:rPr>
        <w:t>§</w:t>
      </w:r>
      <w:r w:rsidRPr="00B26566">
        <w:rPr>
          <w:b/>
          <w:spacing w:val="-1"/>
          <w:lang w:val="da-DK"/>
        </w:rPr>
        <w:t xml:space="preserve"> </w:t>
      </w:r>
      <w:r w:rsidRPr="00B26566">
        <w:rPr>
          <w:b/>
          <w:lang w:val="da-DK"/>
        </w:rPr>
        <w:t xml:space="preserve">8. </w:t>
      </w:r>
      <w:r w:rsidRPr="00B26566">
        <w:rPr>
          <w:lang w:val="da-DK"/>
        </w:rPr>
        <w:t>Plastkasser og plastpaller kan uanset § 5, stk. 1, indføres i og blive i produktcyklusser inden for en lukket og kontrolleret kæde, hvis betingelserne i § 9 om fremstilling og reparation, § 10 om krav til den lukkede og kontrollerede kæde og § 11 om indberetning er opfyldt.</w:t>
      </w:r>
    </w:p>
    <w:p w14:paraId="59E8814B" w14:textId="77777777" w:rsidR="00635043" w:rsidRPr="00B26566" w:rsidRDefault="00644EC4">
      <w:pPr>
        <w:pStyle w:val="Brdtekst"/>
        <w:spacing w:before="123"/>
        <w:ind w:left="310"/>
        <w:rPr>
          <w:lang w:val="da-DK"/>
        </w:rPr>
      </w:pPr>
      <w:bookmarkStart w:id="29" w:name="§_9"/>
      <w:bookmarkEnd w:id="29"/>
      <w:r w:rsidRPr="00B26566">
        <w:rPr>
          <w:b/>
          <w:lang w:val="da-DK"/>
        </w:rPr>
        <w:t>§</w:t>
      </w:r>
      <w:r w:rsidRPr="00B26566">
        <w:rPr>
          <w:b/>
          <w:spacing w:val="-2"/>
          <w:lang w:val="da-DK"/>
        </w:rPr>
        <w:t xml:space="preserve"> </w:t>
      </w:r>
      <w:r w:rsidRPr="00B26566">
        <w:rPr>
          <w:b/>
          <w:lang w:val="da-DK"/>
        </w:rPr>
        <w:t>9.</w:t>
      </w:r>
      <w:r w:rsidRPr="00B26566">
        <w:rPr>
          <w:b/>
          <w:spacing w:val="-1"/>
          <w:lang w:val="da-DK"/>
        </w:rPr>
        <w:t xml:space="preserve"> </w:t>
      </w:r>
      <w:r w:rsidRPr="00B26566">
        <w:rPr>
          <w:lang w:val="da-DK"/>
        </w:rPr>
        <w:t>Plastkasser</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plastpaller</w:t>
      </w:r>
      <w:r w:rsidRPr="00B26566">
        <w:rPr>
          <w:spacing w:val="-2"/>
          <w:lang w:val="da-DK"/>
        </w:rPr>
        <w:t xml:space="preserve"> </w:t>
      </w:r>
      <w:r w:rsidRPr="00B26566">
        <w:rPr>
          <w:lang w:val="da-DK"/>
        </w:rPr>
        <w:t>omfattet</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w:t>
      </w:r>
      <w:r w:rsidRPr="00B26566">
        <w:rPr>
          <w:spacing w:val="-1"/>
          <w:lang w:val="da-DK"/>
        </w:rPr>
        <w:t xml:space="preserve"> </w:t>
      </w:r>
      <w:r w:rsidRPr="00B26566">
        <w:rPr>
          <w:lang w:val="da-DK"/>
        </w:rPr>
        <w:t>8</w:t>
      </w:r>
      <w:r w:rsidRPr="00B26566">
        <w:rPr>
          <w:spacing w:val="-1"/>
          <w:lang w:val="da-DK"/>
        </w:rPr>
        <w:t xml:space="preserve"> </w:t>
      </w:r>
      <w:r w:rsidRPr="00B26566">
        <w:rPr>
          <w:lang w:val="da-DK"/>
        </w:rPr>
        <w:t>skal</w:t>
      </w:r>
      <w:r w:rsidRPr="00B26566">
        <w:rPr>
          <w:spacing w:val="-2"/>
          <w:lang w:val="da-DK"/>
        </w:rPr>
        <w:t xml:space="preserve"> </w:t>
      </w:r>
      <w:r w:rsidRPr="00B26566">
        <w:rPr>
          <w:lang w:val="da-DK"/>
        </w:rPr>
        <w:t>fremstilles</w:t>
      </w:r>
      <w:r w:rsidRPr="00B26566">
        <w:rPr>
          <w:spacing w:val="-2"/>
          <w:lang w:val="da-DK"/>
        </w:rPr>
        <w:t xml:space="preserve"> </w:t>
      </w:r>
      <w:r w:rsidRPr="00B26566">
        <w:rPr>
          <w:lang w:val="da-DK"/>
        </w:rPr>
        <w:t>og</w:t>
      </w:r>
      <w:r w:rsidRPr="00B26566">
        <w:rPr>
          <w:spacing w:val="-1"/>
          <w:lang w:val="da-DK"/>
        </w:rPr>
        <w:t xml:space="preserve"> </w:t>
      </w:r>
      <w:r w:rsidRPr="00B26566">
        <w:rPr>
          <w:lang w:val="da-DK"/>
        </w:rPr>
        <w:t>repareres</w:t>
      </w:r>
      <w:r w:rsidRPr="00B26566">
        <w:rPr>
          <w:spacing w:val="-2"/>
          <w:lang w:val="da-DK"/>
        </w:rPr>
        <w:t xml:space="preserve"> </w:t>
      </w:r>
      <w:r w:rsidRPr="00B26566">
        <w:rPr>
          <w:lang w:val="da-DK"/>
        </w:rPr>
        <w:t>på</w:t>
      </w:r>
      <w:r w:rsidRPr="00B26566">
        <w:rPr>
          <w:spacing w:val="-1"/>
          <w:lang w:val="da-DK"/>
        </w:rPr>
        <w:t xml:space="preserve"> </w:t>
      </w:r>
      <w:r w:rsidRPr="00B26566">
        <w:rPr>
          <w:lang w:val="da-DK"/>
        </w:rPr>
        <w:t>følgende</w:t>
      </w:r>
      <w:r w:rsidRPr="00B26566">
        <w:rPr>
          <w:spacing w:val="-1"/>
          <w:lang w:val="da-DK"/>
        </w:rPr>
        <w:t xml:space="preserve"> </w:t>
      </w:r>
      <w:r w:rsidRPr="00B26566">
        <w:rPr>
          <w:spacing w:val="-2"/>
          <w:lang w:val="da-DK"/>
        </w:rPr>
        <w:t>måde:</w:t>
      </w:r>
    </w:p>
    <w:p w14:paraId="47B4F9C8" w14:textId="77777777" w:rsidR="00635043" w:rsidRPr="00B26566" w:rsidRDefault="00644EC4">
      <w:pPr>
        <w:pStyle w:val="Listeafsnit"/>
        <w:numPr>
          <w:ilvl w:val="0"/>
          <w:numId w:val="128"/>
        </w:numPr>
        <w:tabs>
          <w:tab w:val="left" w:pos="508"/>
          <w:tab w:val="left" w:pos="510"/>
        </w:tabs>
        <w:spacing w:line="249" w:lineRule="auto"/>
        <w:ind w:right="105"/>
        <w:jc w:val="both"/>
        <w:rPr>
          <w:sz w:val="24"/>
          <w:lang w:val="da-DK"/>
        </w:rPr>
      </w:pPr>
      <w:r w:rsidRPr="00B26566">
        <w:rPr>
          <w:sz w:val="24"/>
          <w:lang w:val="da-DK"/>
        </w:rPr>
        <w:t xml:space="preserve">Fremstilling og reparation af plastkasserne og plastpallerne skal ske som led i en lukket og kontrolle- ret kæde, hvor tilsætning af råmateriale, der kommer udefra, udgør et teknisk minimum, dog højst 20 </w:t>
      </w:r>
      <w:r w:rsidRPr="00B26566">
        <w:rPr>
          <w:spacing w:val="-2"/>
          <w:sz w:val="24"/>
          <w:lang w:val="da-DK"/>
        </w:rPr>
        <w:t>vægtprocent.</w:t>
      </w:r>
    </w:p>
    <w:p w14:paraId="04DF37D7" w14:textId="77777777" w:rsidR="00635043" w:rsidRPr="00B26566" w:rsidRDefault="00644EC4">
      <w:pPr>
        <w:pStyle w:val="Listeafsnit"/>
        <w:numPr>
          <w:ilvl w:val="0"/>
          <w:numId w:val="128"/>
        </w:numPr>
        <w:tabs>
          <w:tab w:val="left" w:pos="508"/>
          <w:tab w:val="left" w:pos="510"/>
        </w:tabs>
        <w:spacing w:before="3" w:line="249" w:lineRule="auto"/>
        <w:ind w:right="107"/>
        <w:jc w:val="both"/>
        <w:rPr>
          <w:sz w:val="24"/>
          <w:lang w:val="da-DK"/>
        </w:rPr>
      </w:pPr>
      <w:r w:rsidRPr="00B26566">
        <w:rPr>
          <w:sz w:val="24"/>
          <w:lang w:val="da-DK"/>
        </w:rPr>
        <w:t>Under fremstillings- eller reparationsprocessen må der ikke ske forsætlig tilsætning af bly, cadmium, kviksølv eller hexavalent chrom, og overskridelsen af grænseværdien nævnt i § 5, stk. 1, må alene skyldes tilsætning af genanvendte materialer.</w:t>
      </w:r>
    </w:p>
    <w:p w14:paraId="026DDFD7" w14:textId="77777777" w:rsidR="00635043" w:rsidRPr="00B26566" w:rsidRDefault="00644EC4">
      <w:pPr>
        <w:pStyle w:val="Brdtekst"/>
        <w:spacing w:before="123" w:line="249" w:lineRule="auto"/>
        <w:ind w:right="108" w:firstLine="200"/>
        <w:rPr>
          <w:lang w:val="da-DK"/>
        </w:rPr>
      </w:pPr>
      <w:bookmarkStart w:id="30" w:name="§_10"/>
      <w:bookmarkEnd w:id="30"/>
      <w:r w:rsidRPr="00B26566">
        <w:rPr>
          <w:b/>
          <w:lang w:val="da-DK"/>
        </w:rPr>
        <w:t xml:space="preserve">§ 10. </w:t>
      </w:r>
      <w:r w:rsidRPr="00B26566">
        <w:rPr>
          <w:lang w:val="da-DK"/>
        </w:rPr>
        <w:t>Plastkasser og plastpaller omfattet af § 8 kan indføres i og blive i produktcyklusser inden for en lukket og kontrolleret kæde, hvis følgende betingelser er opfyldt:</w:t>
      </w:r>
    </w:p>
    <w:p w14:paraId="4C30FF71" w14:textId="77777777" w:rsidR="00635043" w:rsidRPr="00B26566" w:rsidRDefault="00644EC4">
      <w:pPr>
        <w:pStyle w:val="Listeafsnit"/>
        <w:numPr>
          <w:ilvl w:val="0"/>
          <w:numId w:val="127"/>
        </w:numPr>
        <w:tabs>
          <w:tab w:val="left" w:pos="509"/>
        </w:tabs>
        <w:spacing w:before="2"/>
        <w:ind w:left="509" w:hanging="399"/>
        <w:jc w:val="both"/>
        <w:rPr>
          <w:sz w:val="24"/>
          <w:lang w:val="da-DK"/>
        </w:rPr>
      </w:pPr>
      <w:r w:rsidRPr="00B26566">
        <w:rPr>
          <w:sz w:val="24"/>
          <w:lang w:val="da-DK"/>
        </w:rPr>
        <w:t xml:space="preserve">Plastkasserne og plastpallerne kan synligt og varigt </w:t>
      </w:r>
      <w:r w:rsidRPr="00B26566">
        <w:rPr>
          <w:spacing w:val="-2"/>
          <w:sz w:val="24"/>
          <w:lang w:val="da-DK"/>
        </w:rPr>
        <w:t>identificeres.</w:t>
      </w:r>
    </w:p>
    <w:p w14:paraId="0EC45EB5" w14:textId="77777777" w:rsidR="00635043" w:rsidRPr="00B26566" w:rsidRDefault="00644EC4">
      <w:pPr>
        <w:pStyle w:val="Listeafsnit"/>
        <w:numPr>
          <w:ilvl w:val="0"/>
          <w:numId w:val="127"/>
        </w:numPr>
        <w:tabs>
          <w:tab w:val="left" w:pos="510"/>
        </w:tabs>
        <w:spacing w:line="249" w:lineRule="auto"/>
        <w:ind w:right="106" w:hanging="400"/>
        <w:jc w:val="both"/>
        <w:rPr>
          <w:sz w:val="24"/>
          <w:lang w:val="da-DK"/>
        </w:rPr>
      </w:pPr>
      <w:r w:rsidRPr="00B26566">
        <w:rPr>
          <w:sz w:val="24"/>
          <w:lang w:val="da-DK"/>
        </w:rPr>
        <w:t xml:space="preserve">Andelen af plastkasser og plastpaller, som returneres til den, som har indført plastkasserne eller plast- pallerne i en lukket og kontrolleret kæde, skal være mindst 90 % af de plastkasser og plastpaller, som er indført i den lukkede og kontrollerede kæde, regnet i forhold til plastkassernes eller plastpallernes </w:t>
      </w:r>
      <w:r w:rsidRPr="00B26566">
        <w:rPr>
          <w:spacing w:val="-2"/>
          <w:sz w:val="24"/>
          <w:lang w:val="da-DK"/>
        </w:rPr>
        <w:t>levetid.</w:t>
      </w:r>
    </w:p>
    <w:p w14:paraId="1E720944" w14:textId="77777777" w:rsidR="00635043" w:rsidRPr="00B26566" w:rsidRDefault="00644EC4">
      <w:pPr>
        <w:pStyle w:val="Listeafsnit"/>
        <w:numPr>
          <w:ilvl w:val="0"/>
          <w:numId w:val="127"/>
        </w:numPr>
        <w:tabs>
          <w:tab w:val="left" w:pos="508"/>
        </w:tabs>
        <w:spacing w:before="4"/>
        <w:ind w:left="508" w:hanging="398"/>
        <w:jc w:val="both"/>
        <w:rPr>
          <w:sz w:val="24"/>
          <w:lang w:val="da-DK"/>
        </w:rPr>
      </w:pPr>
      <w:r w:rsidRPr="00B26566">
        <w:rPr>
          <w:sz w:val="24"/>
          <w:lang w:val="da-DK"/>
        </w:rPr>
        <w:t>Der</w:t>
      </w:r>
      <w:r w:rsidRPr="00B26566">
        <w:rPr>
          <w:spacing w:val="-1"/>
          <w:sz w:val="24"/>
          <w:lang w:val="da-DK"/>
        </w:rPr>
        <w:t xml:space="preserve"> </w:t>
      </w:r>
      <w:r w:rsidRPr="00B26566">
        <w:rPr>
          <w:sz w:val="24"/>
          <w:lang w:val="da-DK"/>
        </w:rPr>
        <w:t>etableres</w:t>
      </w:r>
      <w:r w:rsidRPr="00B26566">
        <w:rPr>
          <w:spacing w:val="-2"/>
          <w:sz w:val="24"/>
          <w:lang w:val="da-DK"/>
        </w:rPr>
        <w:t xml:space="preserve"> </w:t>
      </w:r>
      <w:r w:rsidRPr="00B26566">
        <w:rPr>
          <w:sz w:val="24"/>
          <w:lang w:val="da-DK"/>
        </w:rPr>
        <w:t>et</w:t>
      </w:r>
      <w:r w:rsidRPr="00B26566">
        <w:rPr>
          <w:spacing w:val="-1"/>
          <w:sz w:val="24"/>
          <w:lang w:val="da-DK"/>
        </w:rPr>
        <w:t xml:space="preserve"> </w:t>
      </w:r>
      <w:r w:rsidRPr="00B26566">
        <w:rPr>
          <w:sz w:val="24"/>
          <w:lang w:val="da-DK"/>
        </w:rPr>
        <w:t>lagerstyrings-</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registreringssystem,</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kan</w:t>
      </w:r>
      <w:r w:rsidRPr="00B26566">
        <w:rPr>
          <w:spacing w:val="-1"/>
          <w:sz w:val="24"/>
          <w:lang w:val="da-DK"/>
        </w:rPr>
        <w:t xml:space="preserve"> </w:t>
      </w:r>
      <w:r w:rsidRPr="00B26566">
        <w:rPr>
          <w:spacing w:val="-2"/>
          <w:sz w:val="24"/>
          <w:lang w:val="da-DK"/>
        </w:rPr>
        <w:t>dokumentere</w:t>
      </w:r>
    </w:p>
    <w:p w14:paraId="17DA426F" w14:textId="77777777" w:rsidR="00635043" w:rsidRDefault="00644EC4">
      <w:pPr>
        <w:pStyle w:val="Listeafsnit"/>
        <w:numPr>
          <w:ilvl w:val="1"/>
          <w:numId w:val="127"/>
        </w:numPr>
        <w:tabs>
          <w:tab w:val="left" w:pos="829"/>
        </w:tabs>
        <w:ind w:left="829" w:hanging="319"/>
        <w:jc w:val="both"/>
        <w:rPr>
          <w:sz w:val="24"/>
        </w:rPr>
      </w:pPr>
      <w:r>
        <w:rPr>
          <w:sz w:val="24"/>
        </w:rPr>
        <w:t>returandelen,</w:t>
      </w:r>
      <w:r>
        <w:rPr>
          <w:spacing w:val="-5"/>
          <w:sz w:val="24"/>
        </w:rPr>
        <w:t xml:space="preserve"> </w:t>
      </w:r>
      <w:r>
        <w:rPr>
          <w:sz w:val="24"/>
        </w:rPr>
        <w:t>jf.</w:t>
      </w:r>
      <w:r>
        <w:rPr>
          <w:spacing w:val="-5"/>
          <w:sz w:val="24"/>
        </w:rPr>
        <w:t xml:space="preserve"> </w:t>
      </w:r>
      <w:r>
        <w:rPr>
          <w:sz w:val="24"/>
        </w:rPr>
        <w:t>nr.</w:t>
      </w:r>
      <w:r>
        <w:rPr>
          <w:spacing w:val="-4"/>
          <w:sz w:val="24"/>
        </w:rPr>
        <w:t xml:space="preserve"> </w:t>
      </w:r>
      <w:r>
        <w:rPr>
          <w:spacing w:val="-5"/>
          <w:sz w:val="24"/>
        </w:rPr>
        <w:t>2,</w:t>
      </w:r>
    </w:p>
    <w:p w14:paraId="2B334FCD" w14:textId="77777777" w:rsidR="00635043" w:rsidRPr="00B26566" w:rsidRDefault="00644EC4">
      <w:pPr>
        <w:pStyle w:val="Listeafsnit"/>
        <w:numPr>
          <w:ilvl w:val="1"/>
          <w:numId w:val="127"/>
        </w:numPr>
        <w:tabs>
          <w:tab w:val="left" w:pos="828"/>
          <w:tab w:val="left" w:pos="830"/>
        </w:tabs>
        <w:spacing w:line="249" w:lineRule="auto"/>
        <w:ind w:right="108"/>
        <w:jc w:val="both"/>
        <w:rPr>
          <w:sz w:val="24"/>
          <w:lang w:val="da-DK"/>
        </w:rPr>
      </w:pPr>
      <w:r w:rsidRPr="00B26566">
        <w:rPr>
          <w:sz w:val="24"/>
          <w:lang w:val="da-DK"/>
        </w:rPr>
        <w:t xml:space="preserve">antallet af emballager, som tages i brug, og som kasseres fra den lukkede og kontrollerede kæde, </w:t>
      </w:r>
      <w:r w:rsidRPr="00B26566">
        <w:rPr>
          <w:spacing w:val="-6"/>
          <w:sz w:val="24"/>
          <w:lang w:val="da-DK"/>
        </w:rPr>
        <w:t>og</w:t>
      </w:r>
    </w:p>
    <w:p w14:paraId="6A893D24" w14:textId="77777777" w:rsidR="00635043" w:rsidRPr="00B26566" w:rsidRDefault="00644EC4">
      <w:pPr>
        <w:pStyle w:val="Listeafsnit"/>
        <w:numPr>
          <w:ilvl w:val="1"/>
          <w:numId w:val="127"/>
        </w:numPr>
        <w:tabs>
          <w:tab w:val="left" w:pos="319"/>
        </w:tabs>
        <w:spacing w:before="2"/>
        <w:ind w:left="319" w:right="5153" w:hanging="319"/>
        <w:jc w:val="right"/>
        <w:rPr>
          <w:sz w:val="24"/>
          <w:lang w:val="da-DK"/>
        </w:rPr>
      </w:pPr>
      <w:r w:rsidRPr="00B26566">
        <w:rPr>
          <w:sz w:val="24"/>
          <w:lang w:val="da-DK"/>
        </w:rPr>
        <w:t>at</w:t>
      </w:r>
      <w:r w:rsidRPr="00B26566">
        <w:rPr>
          <w:spacing w:val="-2"/>
          <w:sz w:val="24"/>
          <w:lang w:val="da-DK"/>
        </w:rPr>
        <w:t xml:space="preserve"> </w:t>
      </w:r>
      <w:r w:rsidRPr="00B26566">
        <w:rPr>
          <w:sz w:val="24"/>
          <w:lang w:val="da-DK"/>
        </w:rPr>
        <w:t>betingelserne</w:t>
      </w:r>
      <w:r w:rsidRPr="00B26566">
        <w:rPr>
          <w:spacing w:val="-1"/>
          <w:sz w:val="24"/>
          <w:lang w:val="da-DK"/>
        </w:rPr>
        <w:t xml:space="preserve"> </w:t>
      </w:r>
      <w:r w:rsidRPr="00B26566">
        <w:rPr>
          <w:sz w:val="24"/>
          <w:lang w:val="da-DK"/>
        </w:rPr>
        <w:t>i</w:t>
      </w:r>
      <w:r w:rsidRPr="00B26566">
        <w:rPr>
          <w:spacing w:val="-2"/>
          <w:sz w:val="24"/>
          <w:lang w:val="da-DK"/>
        </w:rPr>
        <w:t xml:space="preserve"> </w:t>
      </w:r>
      <w:r w:rsidRPr="00B26566">
        <w:rPr>
          <w:sz w:val="24"/>
          <w:lang w:val="da-DK"/>
        </w:rPr>
        <w:t>nr.</w:t>
      </w:r>
      <w:r w:rsidRPr="00B26566">
        <w:rPr>
          <w:spacing w:val="-1"/>
          <w:sz w:val="24"/>
          <w:lang w:val="da-DK"/>
        </w:rPr>
        <w:t xml:space="preserve"> </w:t>
      </w:r>
      <w:r w:rsidRPr="00B26566">
        <w:rPr>
          <w:sz w:val="24"/>
          <w:lang w:val="da-DK"/>
        </w:rPr>
        <w:t>1</w:t>
      </w:r>
      <w:r w:rsidRPr="00B26566">
        <w:rPr>
          <w:spacing w:val="-1"/>
          <w:sz w:val="24"/>
          <w:lang w:val="da-DK"/>
        </w:rPr>
        <w:t xml:space="preserve"> </w:t>
      </w:r>
      <w:r w:rsidRPr="00B26566">
        <w:rPr>
          <w:sz w:val="24"/>
          <w:lang w:val="da-DK"/>
        </w:rPr>
        <w:t>og</w:t>
      </w:r>
      <w:r w:rsidRPr="00B26566">
        <w:rPr>
          <w:spacing w:val="-2"/>
          <w:sz w:val="24"/>
          <w:lang w:val="da-DK"/>
        </w:rPr>
        <w:t xml:space="preserve"> </w:t>
      </w:r>
      <w:r w:rsidRPr="00B26566">
        <w:rPr>
          <w:sz w:val="24"/>
          <w:lang w:val="da-DK"/>
        </w:rPr>
        <w:t>4</w:t>
      </w:r>
      <w:r w:rsidRPr="00B26566">
        <w:rPr>
          <w:spacing w:val="-1"/>
          <w:sz w:val="24"/>
          <w:lang w:val="da-DK"/>
        </w:rPr>
        <w:t xml:space="preserve"> </w:t>
      </w:r>
      <w:r w:rsidRPr="00B26566">
        <w:rPr>
          <w:sz w:val="24"/>
          <w:lang w:val="da-DK"/>
        </w:rPr>
        <w:t>og</w:t>
      </w:r>
      <w:r w:rsidRPr="00B26566">
        <w:rPr>
          <w:spacing w:val="-2"/>
          <w:sz w:val="24"/>
          <w:lang w:val="da-DK"/>
        </w:rPr>
        <w:t xml:space="preserve"> </w:t>
      </w:r>
      <w:r w:rsidRPr="00B26566">
        <w:rPr>
          <w:sz w:val="24"/>
          <w:lang w:val="da-DK"/>
        </w:rPr>
        <w:t>§</w:t>
      </w:r>
      <w:r w:rsidRPr="00B26566">
        <w:rPr>
          <w:spacing w:val="-1"/>
          <w:sz w:val="24"/>
          <w:lang w:val="da-DK"/>
        </w:rPr>
        <w:t xml:space="preserve"> </w:t>
      </w:r>
      <w:r w:rsidRPr="00B26566">
        <w:rPr>
          <w:sz w:val="24"/>
          <w:lang w:val="da-DK"/>
        </w:rPr>
        <w:t>9</w:t>
      </w:r>
      <w:r w:rsidRPr="00B26566">
        <w:rPr>
          <w:spacing w:val="-1"/>
          <w:sz w:val="24"/>
          <w:lang w:val="da-DK"/>
        </w:rPr>
        <w:t xml:space="preserve"> </w:t>
      </w:r>
      <w:r w:rsidRPr="00B26566">
        <w:rPr>
          <w:spacing w:val="-2"/>
          <w:sz w:val="24"/>
          <w:lang w:val="da-DK"/>
        </w:rPr>
        <w:t>overholdes.</w:t>
      </w:r>
    </w:p>
    <w:p w14:paraId="2DFB8DD5" w14:textId="77777777" w:rsidR="00635043" w:rsidRPr="00B26566" w:rsidRDefault="00644EC4">
      <w:pPr>
        <w:pStyle w:val="Listeafsnit"/>
        <w:numPr>
          <w:ilvl w:val="0"/>
          <w:numId w:val="127"/>
        </w:numPr>
        <w:tabs>
          <w:tab w:val="left" w:pos="399"/>
        </w:tabs>
        <w:ind w:left="399" w:right="5137" w:hanging="399"/>
        <w:jc w:val="right"/>
        <w:rPr>
          <w:sz w:val="24"/>
          <w:lang w:val="da-DK"/>
        </w:rPr>
      </w:pPr>
      <w:r w:rsidRPr="00B26566">
        <w:rPr>
          <w:sz w:val="24"/>
          <w:lang w:val="da-DK"/>
        </w:rPr>
        <w:t>Emballager,</w:t>
      </w:r>
      <w:r w:rsidRPr="00B26566">
        <w:rPr>
          <w:spacing w:val="-2"/>
          <w:sz w:val="24"/>
          <w:lang w:val="da-DK"/>
        </w:rPr>
        <w:t xml:space="preserve"> </w:t>
      </w:r>
      <w:r w:rsidRPr="00B26566">
        <w:rPr>
          <w:sz w:val="24"/>
          <w:lang w:val="da-DK"/>
        </w:rPr>
        <w:t>der</w:t>
      </w:r>
      <w:r w:rsidRPr="00B26566">
        <w:rPr>
          <w:spacing w:val="-2"/>
          <w:sz w:val="24"/>
          <w:lang w:val="da-DK"/>
        </w:rPr>
        <w:t xml:space="preserve"> </w:t>
      </w:r>
      <w:r w:rsidRPr="00B26566">
        <w:rPr>
          <w:sz w:val="24"/>
          <w:lang w:val="da-DK"/>
        </w:rPr>
        <w:t>ikke</w:t>
      </w:r>
      <w:r w:rsidRPr="00B26566">
        <w:rPr>
          <w:spacing w:val="-1"/>
          <w:sz w:val="24"/>
          <w:lang w:val="da-DK"/>
        </w:rPr>
        <w:t xml:space="preserve"> </w:t>
      </w:r>
      <w:r w:rsidRPr="00B26566">
        <w:rPr>
          <w:sz w:val="24"/>
          <w:lang w:val="da-DK"/>
        </w:rPr>
        <w:t>længere</w:t>
      </w:r>
      <w:r w:rsidRPr="00B26566">
        <w:rPr>
          <w:spacing w:val="-2"/>
          <w:sz w:val="24"/>
          <w:lang w:val="da-DK"/>
        </w:rPr>
        <w:t xml:space="preserve"> </w:t>
      </w:r>
      <w:r w:rsidRPr="00B26566">
        <w:rPr>
          <w:sz w:val="24"/>
          <w:lang w:val="da-DK"/>
        </w:rPr>
        <w:t>kan</w:t>
      </w:r>
      <w:r w:rsidRPr="00B26566">
        <w:rPr>
          <w:spacing w:val="-2"/>
          <w:sz w:val="24"/>
          <w:lang w:val="da-DK"/>
        </w:rPr>
        <w:t xml:space="preserve"> </w:t>
      </w:r>
      <w:r w:rsidRPr="00B26566">
        <w:rPr>
          <w:sz w:val="24"/>
          <w:lang w:val="da-DK"/>
        </w:rPr>
        <w:t>genbruges,</w:t>
      </w:r>
      <w:r w:rsidRPr="00B26566">
        <w:rPr>
          <w:spacing w:val="-1"/>
          <w:sz w:val="24"/>
          <w:lang w:val="da-DK"/>
        </w:rPr>
        <w:t xml:space="preserve"> </w:t>
      </w:r>
      <w:r w:rsidRPr="00B26566">
        <w:rPr>
          <w:spacing w:val="-4"/>
          <w:sz w:val="24"/>
          <w:lang w:val="da-DK"/>
        </w:rPr>
        <w:t>skal</w:t>
      </w:r>
    </w:p>
    <w:p w14:paraId="267CF29B" w14:textId="77777777" w:rsidR="00635043" w:rsidRPr="00B26566" w:rsidRDefault="00644EC4">
      <w:pPr>
        <w:pStyle w:val="Listeafsnit"/>
        <w:numPr>
          <w:ilvl w:val="1"/>
          <w:numId w:val="127"/>
        </w:numPr>
        <w:tabs>
          <w:tab w:val="left" w:pos="828"/>
          <w:tab w:val="left" w:pos="830"/>
        </w:tabs>
        <w:spacing w:line="249" w:lineRule="auto"/>
        <w:ind w:right="106"/>
        <w:jc w:val="both"/>
        <w:rPr>
          <w:sz w:val="24"/>
          <w:lang w:val="da-DK"/>
        </w:rPr>
      </w:pPr>
      <w:r w:rsidRPr="00B26566">
        <w:rPr>
          <w:sz w:val="24"/>
          <w:lang w:val="da-DK"/>
        </w:rPr>
        <w:t>genanvendes i overensstemmelse med § 9, hvor genanvendelsesmaterialet består af plastkasser eller plastpaller fra samme emballagekredsløb, eller</w:t>
      </w:r>
    </w:p>
    <w:p w14:paraId="2273F010" w14:textId="77777777" w:rsidR="00635043" w:rsidRPr="00B26566" w:rsidRDefault="00644EC4">
      <w:pPr>
        <w:pStyle w:val="Listeafsnit"/>
        <w:numPr>
          <w:ilvl w:val="1"/>
          <w:numId w:val="127"/>
        </w:numPr>
        <w:tabs>
          <w:tab w:val="left" w:pos="829"/>
        </w:tabs>
        <w:spacing w:before="2"/>
        <w:ind w:left="829" w:hanging="319"/>
        <w:jc w:val="both"/>
        <w:rPr>
          <w:sz w:val="24"/>
          <w:lang w:val="da-DK"/>
        </w:rPr>
      </w:pPr>
      <w:r w:rsidRPr="00B26566">
        <w:rPr>
          <w:sz w:val="24"/>
          <w:lang w:val="da-DK"/>
        </w:rPr>
        <w:t>forbrændes</w:t>
      </w:r>
      <w:r w:rsidRPr="00B26566">
        <w:rPr>
          <w:spacing w:val="-3"/>
          <w:sz w:val="24"/>
          <w:lang w:val="da-DK"/>
        </w:rPr>
        <w:t xml:space="preserve"> </w:t>
      </w:r>
      <w:r w:rsidRPr="00B26566">
        <w:rPr>
          <w:sz w:val="24"/>
          <w:lang w:val="da-DK"/>
        </w:rPr>
        <w:t>på</w:t>
      </w:r>
      <w:r w:rsidRPr="00B26566">
        <w:rPr>
          <w:spacing w:val="-1"/>
          <w:sz w:val="24"/>
          <w:lang w:val="da-DK"/>
        </w:rPr>
        <w:t xml:space="preserve"> </w:t>
      </w:r>
      <w:r w:rsidRPr="00B26566">
        <w:rPr>
          <w:sz w:val="24"/>
          <w:lang w:val="da-DK"/>
        </w:rPr>
        <w:t>et</w:t>
      </w:r>
      <w:r w:rsidRPr="00B26566">
        <w:rPr>
          <w:spacing w:val="-1"/>
          <w:sz w:val="24"/>
          <w:lang w:val="da-DK"/>
        </w:rPr>
        <w:t xml:space="preserve"> </w:t>
      </w:r>
      <w:r w:rsidRPr="00B26566">
        <w:rPr>
          <w:sz w:val="24"/>
          <w:lang w:val="da-DK"/>
        </w:rPr>
        <w:t>anlæg</w:t>
      </w:r>
      <w:r w:rsidRPr="00B26566">
        <w:rPr>
          <w:spacing w:val="-1"/>
          <w:sz w:val="24"/>
          <w:lang w:val="da-DK"/>
        </w:rPr>
        <w:t xml:space="preserve"> </w:t>
      </w:r>
      <w:r w:rsidRPr="00B26566">
        <w:rPr>
          <w:sz w:val="24"/>
          <w:lang w:val="da-DK"/>
        </w:rPr>
        <w:t>godkendt</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forbrænding</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pacing w:val="-2"/>
          <w:sz w:val="24"/>
          <w:lang w:val="da-DK"/>
        </w:rPr>
        <w:t>affald.</w:t>
      </w:r>
    </w:p>
    <w:p w14:paraId="54CD61CA" w14:textId="77777777" w:rsidR="00635043" w:rsidRPr="00B26566" w:rsidRDefault="00644EC4">
      <w:pPr>
        <w:pStyle w:val="Brdtekst"/>
        <w:spacing w:before="132" w:line="249" w:lineRule="auto"/>
        <w:ind w:right="107" w:firstLine="199"/>
        <w:rPr>
          <w:lang w:val="da-DK"/>
        </w:rPr>
      </w:pPr>
      <w:bookmarkStart w:id="31" w:name="§_11"/>
      <w:bookmarkEnd w:id="31"/>
      <w:r w:rsidRPr="00B26566">
        <w:rPr>
          <w:b/>
          <w:lang w:val="da-DK"/>
        </w:rPr>
        <w:t xml:space="preserve">§ 11. </w:t>
      </w:r>
      <w:r w:rsidRPr="00B26566">
        <w:rPr>
          <w:lang w:val="da-DK"/>
        </w:rPr>
        <w:t>Den erhvervsdrivende, der fremstiller eller importerer plastkasser og plastpaller omfattet af § 8, skal årligt inden den 1. april til Miljøstyrelsen indberette</w:t>
      </w:r>
    </w:p>
    <w:p w14:paraId="662D6343" w14:textId="77777777" w:rsidR="00635043" w:rsidRPr="00B26566" w:rsidRDefault="00644EC4">
      <w:pPr>
        <w:pStyle w:val="Listeafsnit"/>
        <w:numPr>
          <w:ilvl w:val="0"/>
          <w:numId w:val="126"/>
        </w:numPr>
        <w:tabs>
          <w:tab w:val="left" w:pos="509"/>
        </w:tabs>
        <w:spacing w:before="2"/>
        <w:ind w:left="509" w:hanging="399"/>
        <w:jc w:val="both"/>
        <w:rPr>
          <w:sz w:val="24"/>
          <w:lang w:val="da-DK"/>
        </w:rPr>
      </w:pPr>
      <w:r w:rsidRPr="00B26566">
        <w:rPr>
          <w:sz w:val="24"/>
          <w:lang w:val="da-DK"/>
        </w:rPr>
        <w:t xml:space="preserve">en skriftlig erklæring om, at betingelserne i §§ 9 og 10 er </w:t>
      </w:r>
      <w:r w:rsidRPr="00B26566">
        <w:rPr>
          <w:spacing w:val="-2"/>
          <w:sz w:val="24"/>
          <w:lang w:val="da-DK"/>
        </w:rPr>
        <w:t>overholdt,</w:t>
      </w:r>
    </w:p>
    <w:p w14:paraId="7645FC38" w14:textId="77777777" w:rsidR="00635043" w:rsidRPr="00B26566" w:rsidRDefault="00644EC4">
      <w:pPr>
        <w:pStyle w:val="Listeafsnit"/>
        <w:numPr>
          <w:ilvl w:val="0"/>
          <w:numId w:val="126"/>
        </w:numPr>
        <w:tabs>
          <w:tab w:val="left" w:pos="509"/>
        </w:tabs>
        <w:ind w:left="509" w:hanging="399"/>
        <w:jc w:val="both"/>
        <w:rPr>
          <w:sz w:val="24"/>
          <w:lang w:val="da-DK"/>
        </w:rPr>
      </w:pPr>
      <w:r w:rsidRPr="00B26566">
        <w:rPr>
          <w:sz w:val="24"/>
          <w:lang w:val="da-DK"/>
        </w:rPr>
        <w:t>en</w:t>
      </w:r>
      <w:r w:rsidRPr="00B26566">
        <w:rPr>
          <w:spacing w:val="-1"/>
          <w:sz w:val="24"/>
          <w:lang w:val="da-DK"/>
        </w:rPr>
        <w:t xml:space="preserve"> </w:t>
      </w:r>
      <w:r w:rsidRPr="00B26566">
        <w:rPr>
          <w:sz w:val="24"/>
          <w:lang w:val="da-DK"/>
        </w:rPr>
        <w:t>årsrapport</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viser,</w:t>
      </w:r>
      <w:r w:rsidRPr="00B26566">
        <w:rPr>
          <w:spacing w:val="-1"/>
          <w:sz w:val="24"/>
          <w:lang w:val="da-DK"/>
        </w:rPr>
        <w:t xml:space="preserve"> </w:t>
      </w:r>
      <w:r w:rsidRPr="00B26566">
        <w:rPr>
          <w:sz w:val="24"/>
          <w:lang w:val="da-DK"/>
        </w:rPr>
        <w:t>hvordan betingelserne</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w:t>
      </w:r>
      <w:r w:rsidRPr="00B26566">
        <w:rPr>
          <w:spacing w:val="-1"/>
          <w:sz w:val="24"/>
          <w:lang w:val="da-DK"/>
        </w:rPr>
        <w:t xml:space="preserve"> </w:t>
      </w:r>
      <w:r w:rsidRPr="00B26566">
        <w:rPr>
          <w:sz w:val="24"/>
          <w:lang w:val="da-DK"/>
        </w:rPr>
        <w:t>9 og</w:t>
      </w:r>
      <w:r w:rsidRPr="00B26566">
        <w:rPr>
          <w:spacing w:val="-1"/>
          <w:sz w:val="24"/>
          <w:lang w:val="da-DK"/>
        </w:rPr>
        <w:t xml:space="preserve"> </w:t>
      </w:r>
      <w:r w:rsidRPr="00B26566">
        <w:rPr>
          <w:sz w:val="24"/>
          <w:lang w:val="da-DK"/>
        </w:rPr>
        <w:t>10</w:t>
      </w:r>
      <w:r w:rsidRPr="00B26566">
        <w:rPr>
          <w:spacing w:val="-1"/>
          <w:sz w:val="24"/>
          <w:lang w:val="da-DK"/>
        </w:rPr>
        <w:t xml:space="preserve"> </w:t>
      </w:r>
      <w:r w:rsidRPr="00B26566">
        <w:rPr>
          <w:sz w:val="24"/>
          <w:lang w:val="da-DK"/>
        </w:rPr>
        <w:t>er</w:t>
      </w:r>
      <w:r w:rsidRPr="00B26566">
        <w:rPr>
          <w:spacing w:val="-1"/>
          <w:sz w:val="24"/>
          <w:lang w:val="da-DK"/>
        </w:rPr>
        <w:t xml:space="preserve"> </w:t>
      </w:r>
      <w:r w:rsidRPr="00B26566">
        <w:rPr>
          <w:sz w:val="24"/>
          <w:lang w:val="da-DK"/>
        </w:rPr>
        <w:t xml:space="preserve">overholdt, </w:t>
      </w:r>
      <w:r w:rsidRPr="00B26566">
        <w:rPr>
          <w:spacing w:val="-5"/>
          <w:sz w:val="24"/>
          <w:lang w:val="da-DK"/>
        </w:rPr>
        <w:t>og</w:t>
      </w:r>
    </w:p>
    <w:p w14:paraId="75E9EC59" w14:textId="77777777" w:rsidR="00635043" w:rsidRPr="00B26566" w:rsidRDefault="00644EC4">
      <w:pPr>
        <w:pStyle w:val="Listeafsnit"/>
        <w:numPr>
          <w:ilvl w:val="0"/>
          <w:numId w:val="126"/>
        </w:numPr>
        <w:tabs>
          <w:tab w:val="left" w:pos="510"/>
        </w:tabs>
        <w:spacing w:line="249" w:lineRule="auto"/>
        <w:ind w:right="106" w:hanging="400"/>
        <w:jc w:val="both"/>
        <w:rPr>
          <w:sz w:val="24"/>
          <w:lang w:val="da-DK"/>
        </w:rPr>
      </w:pPr>
      <w:r w:rsidRPr="00B26566">
        <w:rPr>
          <w:sz w:val="24"/>
          <w:lang w:val="da-DK"/>
        </w:rPr>
        <w:t xml:space="preserve">angivelse af eventuelle ændringer i det lagerstyrings- og registreringssystem, som er nævnt i § 10, nr. </w:t>
      </w:r>
      <w:r w:rsidRPr="00B26566">
        <w:rPr>
          <w:spacing w:val="-6"/>
          <w:sz w:val="24"/>
          <w:lang w:val="da-DK"/>
        </w:rPr>
        <w:t>3.</w:t>
      </w:r>
    </w:p>
    <w:p w14:paraId="2A1D03DA" w14:textId="77777777" w:rsidR="00635043" w:rsidRPr="00B26566" w:rsidRDefault="00644EC4">
      <w:pPr>
        <w:pStyle w:val="Brdtekst"/>
        <w:spacing w:before="2" w:line="249" w:lineRule="auto"/>
        <w:ind w:right="107" w:firstLine="200"/>
        <w:rPr>
          <w:lang w:val="da-DK"/>
        </w:rPr>
      </w:pPr>
      <w:r w:rsidRPr="00B26566">
        <w:rPr>
          <w:i/>
          <w:lang w:val="da-DK"/>
        </w:rPr>
        <w:t>Stk.</w:t>
      </w:r>
      <w:r w:rsidRPr="00B26566">
        <w:rPr>
          <w:i/>
          <w:spacing w:val="29"/>
          <w:lang w:val="da-DK"/>
        </w:rPr>
        <w:t xml:space="preserve"> </w:t>
      </w:r>
      <w:r w:rsidRPr="00B26566">
        <w:rPr>
          <w:i/>
          <w:lang w:val="da-DK"/>
        </w:rPr>
        <w:t>2.</w:t>
      </w:r>
      <w:r w:rsidRPr="00B26566">
        <w:rPr>
          <w:i/>
          <w:spacing w:val="29"/>
          <w:lang w:val="da-DK"/>
        </w:rPr>
        <w:t xml:space="preserve"> </w:t>
      </w:r>
      <w:r w:rsidRPr="00B26566">
        <w:rPr>
          <w:lang w:val="da-DK"/>
        </w:rPr>
        <w:t>Den</w:t>
      </w:r>
      <w:r w:rsidRPr="00B26566">
        <w:rPr>
          <w:spacing w:val="29"/>
          <w:lang w:val="da-DK"/>
        </w:rPr>
        <w:t xml:space="preserve"> </w:t>
      </w:r>
      <w:r w:rsidRPr="00B26566">
        <w:rPr>
          <w:lang w:val="da-DK"/>
        </w:rPr>
        <w:t>erhvervsdrivende,</w:t>
      </w:r>
      <w:r w:rsidRPr="00B26566">
        <w:rPr>
          <w:spacing w:val="29"/>
          <w:lang w:val="da-DK"/>
        </w:rPr>
        <w:t xml:space="preserve"> </w:t>
      </w:r>
      <w:r w:rsidRPr="00B26566">
        <w:rPr>
          <w:lang w:val="da-DK"/>
        </w:rPr>
        <w:t>der</w:t>
      </w:r>
      <w:r w:rsidRPr="00B26566">
        <w:rPr>
          <w:spacing w:val="29"/>
          <w:lang w:val="da-DK"/>
        </w:rPr>
        <w:t xml:space="preserve"> </w:t>
      </w:r>
      <w:r w:rsidRPr="00B26566">
        <w:rPr>
          <w:lang w:val="da-DK"/>
        </w:rPr>
        <w:t>fremstiller</w:t>
      </w:r>
      <w:r w:rsidRPr="00B26566">
        <w:rPr>
          <w:spacing w:val="29"/>
          <w:lang w:val="da-DK"/>
        </w:rPr>
        <w:t xml:space="preserve"> </w:t>
      </w:r>
      <w:r w:rsidRPr="00B26566">
        <w:rPr>
          <w:lang w:val="da-DK"/>
        </w:rPr>
        <w:t>eller</w:t>
      </w:r>
      <w:r w:rsidRPr="00B26566">
        <w:rPr>
          <w:spacing w:val="29"/>
          <w:lang w:val="da-DK"/>
        </w:rPr>
        <w:t xml:space="preserve"> </w:t>
      </w:r>
      <w:r w:rsidRPr="00B26566">
        <w:rPr>
          <w:lang w:val="da-DK"/>
        </w:rPr>
        <w:t>importerer</w:t>
      </w:r>
      <w:r w:rsidRPr="00B26566">
        <w:rPr>
          <w:spacing w:val="29"/>
          <w:lang w:val="da-DK"/>
        </w:rPr>
        <w:t xml:space="preserve"> </w:t>
      </w:r>
      <w:r w:rsidRPr="00B26566">
        <w:rPr>
          <w:lang w:val="da-DK"/>
        </w:rPr>
        <w:t>plastkasser</w:t>
      </w:r>
      <w:r w:rsidRPr="00B26566">
        <w:rPr>
          <w:spacing w:val="29"/>
          <w:lang w:val="da-DK"/>
        </w:rPr>
        <w:t xml:space="preserve"> </w:t>
      </w:r>
      <w:r w:rsidRPr="00B26566">
        <w:rPr>
          <w:lang w:val="da-DK"/>
        </w:rPr>
        <w:t>og</w:t>
      </w:r>
      <w:r w:rsidRPr="00B26566">
        <w:rPr>
          <w:spacing w:val="29"/>
          <w:lang w:val="da-DK"/>
        </w:rPr>
        <w:t xml:space="preserve"> </w:t>
      </w:r>
      <w:r w:rsidRPr="00B26566">
        <w:rPr>
          <w:lang w:val="da-DK"/>
        </w:rPr>
        <w:t>plastpaller</w:t>
      </w:r>
      <w:r w:rsidRPr="00B26566">
        <w:rPr>
          <w:spacing w:val="29"/>
          <w:lang w:val="da-DK"/>
        </w:rPr>
        <w:t xml:space="preserve"> </w:t>
      </w:r>
      <w:r w:rsidRPr="00B26566">
        <w:rPr>
          <w:lang w:val="da-DK"/>
        </w:rPr>
        <w:t>omfattet</w:t>
      </w:r>
      <w:r w:rsidRPr="00B26566">
        <w:rPr>
          <w:spacing w:val="29"/>
          <w:lang w:val="da-DK"/>
        </w:rPr>
        <w:t xml:space="preserve"> </w:t>
      </w:r>
      <w:r w:rsidRPr="00B26566">
        <w:rPr>
          <w:lang w:val="da-DK"/>
        </w:rPr>
        <w:t>af</w:t>
      </w:r>
      <w:r w:rsidRPr="00B26566">
        <w:rPr>
          <w:spacing w:val="29"/>
          <w:lang w:val="da-DK"/>
        </w:rPr>
        <w:t xml:space="preserve"> </w:t>
      </w:r>
      <w:r w:rsidRPr="00B26566">
        <w:rPr>
          <w:lang w:val="da-DK"/>
        </w:rPr>
        <w:t xml:space="preserve">§ 8, skal opbevare den tekniske dokumentation for de oplysninger, som er nævnt i stk. 1, i 4 år efter </w:t>
      </w:r>
      <w:r w:rsidRPr="00B26566">
        <w:rPr>
          <w:spacing w:val="-2"/>
          <w:lang w:val="da-DK"/>
        </w:rPr>
        <w:t>indberetningen.</w:t>
      </w:r>
    </w:p>
    <w:p w14:paraId="36297CDD"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70A80CBD" w14:textId="77777777" w:rsidR="00635043" w:rsidRPr="00B26566" w:rsidRDefault="00644EC4">
      <w:pPr>
        <w:spacing w:before="67"/>
        <w:ind w:left="3153"/>
        <w:jc w:val="both"/>
        <w:rPr>
          <w:i/>
          <w:sz w:val="24"/>
          <w:lang w:val="da-DK"/>
        </w:rPr>
      </w:pPr>
      <w:bookmarkStart w:id="32" w:name="Minimumspris_for_visse_typer_af_bærepose"/>
      <w:bookmarkEnd w:id="32"/>
      <w:r w:rsidRPr="00B26566">
        <w:rPr>
          <w:i/>
          <w:sz w:val="24"/>
          <w:lang w:val="da-DK"/>
        </w:rPr>
        <w:lastRenderedPageBreak/>
        <w:t>Minimumspris</w:t>
      </w:r>
      <w:r w:rsidRPr="00B26566">
        <w:rPr>
          <w:i/>
          <w:spacing w:val="-5"/>
          <w:sz w:val="24"/>
          <w:lang w:val="da-DK"/>
        </w:rPr>
        <w:t xml:space="preserve"> </w:t>
      </w:r>
      <w:r w:rsidRPr="00B26566">
        <w:rPr>
          <w:i/>
          <w:sz w:val="24"/>
          <w:lang w:val="da-DK"/>
        </w:rPr>
        <w:t>for</w:t>
      </w:r>
      <w:r w:rsidRPr="00B26566">
        <w:rPr>
          <w:i/>
          <w:spacing w:val="-4"/>
          <w:sz w:val="24"/>
          <w:lang w:val="da-DK"/>
        </w:rPr>
        <w:t xml:space="preserve"> </w:t>
      </w:r>
      <w:r w:rsidRPr="00B26566">
        <w:rPr>
          <w:i/>
          <w:sz w:val="24"/>
          <w:lang w:val="da-DK"/>
        </w:rPr>
        <w:t>visse</w:t>
      </w:r>
      <w:r w:rsidRPr="00B26566">
        <w:rPr>
          <w:i/>
          <w:spacing w:val="-4"/>
          <w:sz w:val="24"/>
          <w:lang w:val="da-DK"/>
        </w:rPr>
        <w:t xml:space="preserve"> </w:t>
      </w:r>
      <w:r w:rsidRPr="00B26566">
        <w:rPr>
          <w:i/>
          <w:sz w:val="24"/>
          <w:lang w:val="da-DK"/>
        </w:rPr>
        <w:t>typer</w:t>
      </w:r>
      <w:r w:rsidRPr="00B26566">
        <w:rPr>
          <w:i/>
          <w:spacing w:val="-4"/>
          <w:sz w:val="24"/>
          <w:lang w:val="da-DK"/>
        </w:rPr>
        <w:t xml:space="preserve"> </w:t>
      </w:r>
      <w:r w:rsidRPr="00B26566">
        <w:rPr>
          <w:i/>
          <w:sz w:val="24"/>
          <w:lang w:val="da-DK"/>
        </w:rPr>
        <w:t>af</w:t>
      </w:r>
      <w:r w:rsidRPr="00B26566">
        <w:rPr>
          <w:i/>
          <w:spacing w:val="-3"/>
          <w:sz w:val="24"/>
          <w:lang w:val="da-DK"/>
        </w:rPr>
        <w:t xml:space="preserve"> </w:t>
      </w:r>
      <w:r w:rsidRPr="00B26566">
        <w:rPr>
          <w:i/>
          <w:spacing w:val="-2"/>
          <w:sz w:val="24"/>
          <w:lang w:val="da-DK"/>
        </w:rPr>
        <w:t>bæreposer</w:t>
      </w:r>
    </w:p>
    <w:p w14:paraId="79FDA26C" w14:textId="77777777" w:rsidR="00635043" w:rsidRPr="00B26566" w:rsidRDefault="00644EC4">
      <w:pPr>
        <w:pStyle w:val="Brdtekst"/>
        <w:spacing w:before="132" w:line="249" w:lineRule="auto"/>
        <w:ind w:right="105" w:firstLine="200"/>
        <w:rPr>
          <w:lang w:val="da-DK"/>
        </w:rPr>
      </w:pPr>
      <w:bookmarkStart w:id="33" w:name="§_12"/>
      <w:bookmarkEnd w:id="33"/>
      <w:r w:rsidRPr="00B26566">
        <w:rPr>
          <w:b/>
          <w:lang w:val="da-DK"/>
        </w:rPr>
        <w:t xml:space="preserve">§ 12. </w:t>
      </w:r>
      <w:r w:rsidRPr="00B26566">
        <w:rPr>
          <w:lang w:val="da-DK"/>
        </w:rPr>
        <w:t>Salgssteder for varer eller produkter, der ikke er omfattet af § 51 a, stk. 5, i loven, som udleverer bæreposer med hank af andet materiale end plastik eller bæreposer af plastik med og uden hank med en vægtykkelse over 30 mikrometer efter lovens § 51 a, stk. 1 og 2, skal opkræve en minimumspris på 4 kr. pr. pose.</w:t>
      </w:r>
    </w:p>
    <w:p w14:paraId="124CFB81" w14:textId="77777777" w:rsidR="00635043" w:rsidRPr="00B26566" w:rsidRDefault="00644EC4">
      <w:pPr>
        <w:pStyle w:val="Brdtekst"/>
        <w:spacing w:before="164"/>
        <w:ind w:left="0"/>
        <w:jc w:val="center"/>
        <w:rPr>
          <w:lang w:val="da-DK"/>
        </w:rPr>
      </w:pPr>
      <w:bookmarkStart w:id="34" w:name="Kapitel_3_-_Dokumentation_og_oplysninger"/>
      <w:bookmarkEnd w:id="34"/>
      <w:r w:rsidRPr="00B26566">
        <w:rPr>
          <w:lang w:val="da-DK"/>
        </w:rPr>
        <w:t xml:space="preserve">Kapitel </w:t>
      </w:r>
      <w:r w:rsidRPr="00B26566">
        <w:rPr>
          <w:spacing w:val="-10"/>
          <w:lang w:val="da-DK"/>
        </w:rPr>
        <w:t>3</w:t>
      </w:r>
    </w:p>
    <w:p w14:paraId="2E59377E" w14:textId="77777777" w:rsidR="00635043" w:rsidRPr="00B26566" w:rsidRDefault="00644EC4">
      <w:pPr>
        <w:spacing w:before="92"/>
        <w:jc w:val="center"/>
        <w:rPr>
          <w:i/>
          <w:sz w:val="24"/>
          <w:lang w:val="da-DK"/>
        </w:rPr>
      </w:pPr>
      <w:r w:rsidRPr="00B26566">
        <w:rPr>
          <w:i/>
          <w:sz w:val="24"/>
          <w:lang w:val="da-DK"/>
        </w:rPr>
        <w:t>Dokumentation</w:t>
      </w:r>
      <w:r w:rsidRPr="00B26566">
        <w:rPr>
          <w:i/>
          <w:spacing w:val="-6"/>
          <w:sz w:val="24"/>
          <w:lang w:val="da-DK"/>
        </w:rPr>
        <w:t xml:space="preserve"> </w:t>
      </w:r>
      <w:r w:rsidRPr="00B26566">
        <w:rPr>
          <w:i/>
          <w:sz w:val="24"/>
          <w:lang w:val="da-DK"/>
        </w:rPr>
        <w:t>og</w:t>
      </w:r>
      <w:r w:rsidRPr="00B26566">
        <w:rPr>
          <w:i/>
          <w:spacing w:val="-4"/>
          <w:sz w:val="24"/>
          <w:lang w:val="da-DK"/>
        </w:rPr>
        <w:t xml:space="preserve"> </w:t>
      </w:r>
      <w:r w:rsidRPr="00B26566">
        <w:rPr>
          <w:i/>
          <w:sz w:val="24"/>
          <w:lang w:val="da-DK"/>
        </w:rPr>
        <w:t>oplysninger</w:t>
      </w:r>
      <w:r w:rsidRPr="00B26566">
        <w:rPr>
          <w:i/>
          <w:spacing w:val="-4"/>
          <w:sz w:val="24"/>
          <w:lang w:val="da-DK"/>
        </w:rPr>
        <w:t xml:space="preserve"> </w:t>
      </w:r>
      <w:r w:rsidRPr="00B26566">
        <w:rPr>
          <w:i/>
          <w:sz w:val="24"/>
          <w:lang w:val="da-DK"/>
        </w:rPr>
        <w:t>om</w:t>
      </w:r>
      <w:r w:rsidRPr="00B26566">
        <w:rPr>
          <w:i/>
          <w:spacing w:val="-4"/>
          <w:sz w:val="24"/>
          <w:lang w:val="da-DK"/>
        </w:rPr>
        <w:t xml:space="preserve"> </w:t>
      </w:r>
      <w:r w:rsidRPr="00B26566">
        <w:rPr>
          <w:i/>
          <w:sz w:val="24"/>
          <w:lang w:val="da-DK"/>
        </w:rPr>
        <w:t>emballagers</w:t>
      </w:r>
      <w:r w:rsidRPr="00B26566">
        <w:rPr>
          <w:i/>
          <w:spacing w:val="-5"/>
          <w:sz w:val="24"/>
          <w:lang w:val="da-DK"/>
        </w:rPr>
        <w:t xml:space="preserve"> </w:t>
      </w:r>
      <w:r w:rsidRPr="00B26566">
        <w:rPr>
          <w:i/>
          <w:sz w:val="24"/>
          <w:lang w:val="da-DK"/>
        </w:rPr>
        <w:t>sammensætning</w:t>
      </w:r>
      <w:r w:rsidRPr="00B26566">
        <w:rPr>
          <w:i/>
          <w:spacing w:val="-3"/>
          <w:sz w:val="24"/>
          <w:lang w:val="da-DK"/>
        </w:rPr>
        <w:t xml:space="preserve"> </w:t>
      </w:r>
      <w:r w:rsidRPr="00B26566">
        <w:rPr>
          <w:i/>
          <w:spacing w:val="-4"/>
          <w:sz w:val="24"/>
          <w:lang w:val="da-DK"/>
        </w:rPr>
        <w:t>m.v.</w:t>
      </w:r>
    </w:p>
    <w:p w14:paraId="2FB29605" w14:textId="77777777" w:rsidR="00635043" w:rsidRPr="00B26566" w:rsidRDefault="00644EC4">
      <w:pPr>
        <w:spacing w:before="172"/>
        <w:ind w:left="3239"/>
        <w:jc w:val="both"/>
        <w:rPr>
          <w:i/>
          <w:sz w:val="24"/>
          <w:lang w:val="da-DK"/>
        </w:rPr>
      </w:pPr>
      <w:bookmarkStart w:id="35" w:name="Krav_til_dokumentation_og_undersøgelser"/>
      <w:bookmarkEnd w:id="35"/>
      <w:r w:rsidRPr="00B26566">
        <w:rPr>
          <w:i/>
          <w:sz w:val="24"/>
          <w:lang w:val="da-DK"/>
        </w:rPr>
        <w:t xml:space="preserve">Krav til dokumentation og </w:t>
      </w:r>
      <w:r w:rsidRPr="00B26566">
        <w:rPr>
          <w:i/>
          <w:spacing w:val="-2"/>
          <w:sz w:val="24"/>
          <w:lang w:val="da-DK"/>
        </w:rPr>
        <w:t>undersøgelser</w:t>
      </w:r>
    </w:p>
    <w:p w14:paraId="71320EF6" w14:textId="77777777" w:rsidR="00635043" w:rsidRPr="00B26566" w:rsidRDefault="00644EC4">
      <w:pPr>
        <w:pStyle w:val="Brdtekst"/>
        <w:spacing w:before="132" w:line="249" w:lineRule="auto"/>
        <w:ind w:right="108" w:firstLine="199"/>
        <w:rPr>
          <w:lang w:val="da-DK"/>
        </w:rPr>
      </w:pPr>
      <w:bookmarkStart w:id="36" w:name="§_13"/>
      <w:bookmarkEnd w:id="36"/>
      <w:r w:rsidRPr="00B26566">
        <w:rPr>
          <w:b/>
          <w:lang w:val="da-DK"/>
        </w:rPr>
        <w:t xml:space="preserve">§ 13. </w:t>
      </w:r>
      <w:r w:rsidRPr="00B26566">
        <w:rPr>
          <w:lang w:val="da-DK"/>
        </w:rPr>
        <w:t>Enhver, der markedsfører emballage, skal på Miljøstyrelsens anmodning fremlægge dokumenta- tion for, at emballagen opfylder kravene i § 4 og bilag 2.</w:t>
      </w:r>
    </w:p>
    <w:p w14:paraId="2874E8B5" w14:textId="77777777" w:rsidR="00635043" w:rsidRPr="00B26566" w:rsidRDefault="00644EC4">
      <w:pPr>
        <w:pStyle w:val="Brdtekst"/>
        <w:spacing w:before="122" w:line="249" w:lineRule="auto"/>
        <w:ind w:right="106" w:firstLine="199"/>
        <w:rPr>
          <w:lang w:val="da-DK"/>
        </w:rPr>
      </w:pPr>
      <w:bookmarkStart w:id="37" w:name="§_14"/>
      <w:bookmarkEnd w:id="37"/>
      <w:r w:rsidRPr="00B26566">
        <w:rPr>
          <w:b/>
          <w:lang w:val="da-DK"/>
        </w:rPr>
        <w:t xml:space="preserve">§ 14. </w:t>
      </w:r>
      <w:r w:rsidRPr="00B26566">
        <w:rPr>
          <w:lang w:val="da-DK"/>
        </w:rPr>
        <w:t>Den erhvervsdrivende, der fremstiller eller importerer emballage, skal være i besiddelse af og på anmodning fra Miljøstyrelsen fremlægge de oplysninger, som fremgår af bilag 3. Den erhvervsdrivende skal opbevare oplysningerne i 5 år.</w:t>
      </w:r>
    </w:p>
    <w:p w14:paraId="28102C9D"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Den erhvervsdrivende, der fremstiller eller importerer emballage, skal på Miljøstyrelsens an- modning fremlægge dokumentation for, at summen af koncentrationen af bly, cadmium, kviksølv og hexavalent chrom i emballagen ikke overskrider grænseværdien fastsat i § 5, stk. 1.</w:t>
      </w:r>
    </w:p>
    <w:p w14:paraId="0F8C5A1B" w14:textId="77777777" w:rsidR="00635043" w:rsidRPr="00B26566" w:rsidRDefault="00644EC4">
      <w:pPr>
        <w:pStyle w:val="Brdtekst"/>
        <w:spacing w:before="123" w:line="249" w:lineRule="auto"/>
        <w:ind w:right="106" w:firstLine="200"/>
        <w:rPr>
          <w:lang w:val="da-DK"/>
        </w:rPr>
      </w:pPr>
      <w:bookmarkStart w:id="38" w:name="§_15"/>
      <w:bookmarkEnd w:id="38"/>
      <w:r w:rsidRPr="00B26566">
        <w:rPr>
          <w:b/>
          <w:lang w:val="da-DK"/>
        </w:rPr>
        <w:t xml:space="preserve">§ 15. </w:t>
      </w:r>
      <w:r w:rsidRPr="00B26566">
        <w:rPr>
          <w:lang w:val="da-DK"/>
        </w:rPr>
        <w:t>Miljøstyrelsen kan påbyde enhver, der markedsfører emballage, at medvirke til, at oplysningerne nævnt i § 14, indhentes hos den, som forpligtelsen efter § 14 påhviler, og fremlægge oplysningerne og dokumentationen for Miljøstyrelsen.</w:t>
      </w:r>
    </w:p>
    <w:p w14:paraId="166973D6" w14:textId="77777777" w:rsidR="00635043" w:rsidRPr="00B26566" w:rsidRDefault="00644EC4">
      <w:pPr>
        <w:pStyle w:val="Brdtekst"/>
        <w:spacing w:before="123" w:line="249" w:lineRule="auto"/>
        <w:ind w:right="106" w:firstLine="200"/>
        <w:rPr>
          <w:lang w:val="da-DK"/>
        </w:rPr>
      </w:pPr>
      <w:bookmarkStart w:id="39" w:name="§_16"/>
      <w:bookmarkEnd w:id="39"/>
      <w:r w:rsidRPr="00B26566">
        <w:rPr>
          <w:b/>
          <w:lang w:val="da-DK"/>
        </w:rPr>
        <w:t>§</w:t>
      </w:r>
      <w:r w:rsidRPr="00B26566">
        <w:rPr>
          <w:b/>
          <w:spacing w:val="-3"/>
          <w:lang w:val="da-DK"/>
        </w:rPr>
        <w:t xml:space="preserve"> </w:t>
      </w:r>
      <w:r w:rsidRPr="00B26566">
        <w:rPr>
          <w:b/>
          <w:lang w:val="da-DK"/>
        </w:rPr>
        <w:t xml:space="preserve">16. </w:t>
      </w:r>
      <w:r w:rsidRPr="00B26566">
        <w:rPr>
          <w:lang w:val="da-DK"/>
        </w:rPr>
        <w:t>Hvis Miljøstyrelsen ikke finder, at oplysninger eller dokumentation, som er fremlagt for Miljøsty- relsen</w:t>
      </w:r>
      <w:r w:rsidRPr="00B26566">
        <w:rPr>
          <w:spacing w:val="28"/>
          <w:lang w:val="da-DK"/>
        </w:rPr>
        <w:t xml:space="preserve"> </w:t>
      </w:r>
      <w:r w:rsidRPr="00B26566">
        <w:rPr>
          <w:lang w:val="da-DK"/>
        </w:rPr>
        <w:t>efter</w:t>
      </w:r>
      <w:r w:rsidRPr="00B26566">
        <w:rPr>
          <w:spacing w:val="28"/>
          <w:lang w:val="da-DK"/>
        </w:rPr>
        <w:t xml:space="preserve"> </w:t>
      </w:r>
      <w:r w:rsidRPr="00B26566">
        <w:rPr>
          <w:lang w:val="da-DK"/>
        </w:rPr>
        <w:t>§§</w:t>
      </w:r>
      <w:r w:rsidRPr="00B26566">
        <w:rPr>
          <w:spacing w:val="28"/>
          <w:lang w:val="da-DK"/>
        </w:rPr>
        <w:t xml:space="preserve"> </w:t>
      </w:r>
      <w:r w:rsidRPr="00B26566">
        <w:rPr>
          <w:lang w:val="da-DK"/>
        </w:rPr>
        <w:t>13,</w:t>
      </w:r>
      <w:r w:rsidRPr="00B26566">
        <w:rPr>
          <w:spacing w:val="28"/>
          <w:lang w:val="da-DK"/>
        </w:rPr>
        <w:t xml:space="preserve"> </w:t>
      </w:r>
      <w:r w:rsidRPr="00B26566">
        <w:rPr>
          <w:lang w:val="da-DK"/>
        </w:rPr>
        <w:t>14</w:t>
      </w:r>
      <w:r w:rsidRPr="00B26566">
        <w:rPr>
          <w:spacing w:val="28"/>
          <w:lang w:val="da-DK"/>
        </w:rPr>
        <w:t xml:space="preserve"> </w:t>
      </w:r>
      <w:r w:rsidRPr="00B26566">
        <w:rPr>
          <w:lang w:val="da-DK"/>
        </w:rPr>
        <w:t>eller</w:t>
      </w:r>
      <w:r w:rsidRPr="00B26566">
        <w:rPr>
          <w:spacing w:val="28"/>
          <w:lang w:val="da-DK"/>
        </w:rPr>
        <w:t xml:space="preserve"> </w:t>
      </w:r>
      <w:r w:rsidRPr="00B26566">
        <w:rPr>
          <w:lang w:val="da-DK"/>
        </w:rPr>
        <w:t>15</w:t>
      </w:r>
      <w:r w:rsidRPr="00B26566">
        <w:rPr>
          <w:spacing w:val="28"/>
          <w:lang w:val="da-DK"/>
        </w:rPr>
        <w:t xml:space="preserve"> </w:t>
      </w:r>
      <w:r w:rsidRPr="00B26566">
        <w:rPr>
          <w:lang w:val="da-DK"/>
        </w:rPr>
        <w:t>dokumenterer,</w:t>
      </w:r>
      <w:r w:rsidRPr="00B26566">
        <w:rPr>
          <w:spacing w:val="28"/>
          <w:lang w:val="da-DK"/>
        </w:rPr>
        <w:t xml:space="preserve"> </w:t>
      </w:r>
      <w:r w:rsidRPr="00B26566">
        <w:rPr>
          <w:lang w:val="da-DK"/>
        </w:rPr>
        <w:t>at</w:t>
      </w:r>
      <w:r w:rsidRPr="00B26566">
        <w:rPr>
          <w:spacing w:val="28"/>
          <w:lang w:val="da-DK"/>
        </w:rPr>
        <w:t xml:space="preserve"> </w:t>
      </w:r>
      <w:r w:rsidRPr="00B26566">
        <w:rPr>
          <w:lang w:val="da-DK"/>
        </w:rPr>
        <w:t>emballagen</w:t>
      </w:r>
      <w:r w:rsidRPr="00B26566">
        <w:rPr>
          <w:spacing w:val="28"/>
          <w:lang w:val="da-DK"/>
        </w:rPr>
        <w:t xml:space="preserve"> </w:t>
      </w:r>
      <w:r w:rsidRPr="00B26566">
        <w:rPr>
          <w:lang w:val="da-DK"/>
        </w:rPr>
        <w:t>opfylder</w:t>
      </w:r>
      <w:r w:rsidRPr="00B26566">
        <w:rPr>
          <w:spacing w:val="28"/>
          <w:lang w:val="da-DK"/>
        </w:rPr>
        <w:t xml:space="preserve"> </w:t>
      </w:r>
      <w:r w:rsidRPr="00B26566">
        <w:rPr>
          <w:lang w:val="da-DK"/>
        </w:rPr>
        <w:t>kravene</w:t>
      </w:r>
      <w:r w:rsidRPr="00B26566">
        <w:rPr>
          <w:spacing w:val="28"/>
          <w:lang w:val="da-DK"/>
        </w:rPr>
        <w:t xml:space="preserve"> </w:t>
      </w:r>
      <w:r w:rsidRPr="00B26566">
        <w:rPr>
          <w:lang w:val="da-DK"/>
        </w:rPr>
        <w:t>i</w:t>
      </w:r>
      <w:r w:rsidRPr="00B26566">
        <w:rPr>
          <w:spacing w:val="28"/>
          <w:lang w:val="da-DK"/>
        </w:rPr>
        <w:t xml:space="preserve"> </w:t>
      </w:r>
      <w:r w:rsidRPr="00B26566">
        <w:rPr>
          <w:lang w:val="da-DK"/>
        </w:rPr>
        <w:t>§</w:t>
      </w:r>
      <w:r w:rsidRPr="00B26566">
        <w:rPr>
          <w:spacing w:val="28"/>
          <w:lang w:val="da-DK"/>
        </w:rPr>
        <w:t xml:space="preserve"> </w:t>
      </w:r>
      <w:r w:rsidRPr="00B26566">
        <w:rPr>
          <w:lang w:val="da-DK"/>
        </w:rPr>
        <w:t>4,</w:t>
      </w:r>
      <w:r w:rsidRPr="00B26566">
        <w:rPr>
          <w:spacing w:val="28"/>
          <w:lang w:val="da-DK"/>
        </w:rPr>
        <w:t xml:space="preserve"> </w:t>
      </w:r>
      <w:r w:rsidRPr="00B26566">
        <w:rPr>
          <w:lang w:val="da-DK"/>
        </w:rPr>
        <w:t>jf.</w:t>
      </w:r>
      <w:r w:rsidRPr="00B26566">
        <w:rPr>
          <w:spacing w:val="28"/>
          <w:lang w:val="da-DK"/>
        </w:rPr>
        <w:t xml:space="preserve"> </w:t>
      </w:r>
      <w:r w:rsidRPr="00B26566">
        <w:rPr>
          <w:lang w:val="da-DK"/>
        </w:rPr>
        <w:t>bilag</w:t>
      </w:r>
      <w:r w:rsidRPr="00B26566">
        <w:rPr>
          <w:spacing w:val="28"/>
          <w:lang w:val="da-DK"/>
        </w:rPr>
        <w:t xml:space="preserve"> </w:t>
      </w:r>
      <w:r w:rsidRPr="00B26566">
        <w:rPr>
          <w:lang w:val="da-DK"/>
        </w:rPr>
        <w:t>2,</w:t>
      </w:r>
      <w:r w:rsidRPr="00B26566">
        <w:rPr>
          <w:spacing w:val="28"/>
          <w:lang w:val="da-DK"/>
        </w:rPr>
        <w:t xml:space="preserve"> </w:t>
      </w:r>
      <w:r w:rsidRPr="00B26566">
        <w:rPr>
          <w:lang w:val="da-DK"/>
        </w:rPr>
        <w:t>eller</w:t>
      </w:r>
      <w:r w:rsidRPr="00B26566">
        <w:rPr>
          <w:spacing w:val="28"/>
          <w:lang w:val="da-DK"/>
        </w:rPr>
        <w:t xml:space="preserve"> </w:t>
      </w:r>
      <w:r w:rsidRPr="00B26566">
        <w:rPr>
          <w:lang w:val="da-DK"/>
        </w:rPr>
        <w:t>§ 5,</w:t>
      </w:r>
      <w:r w:rsidRPr="00B26566">
        <w:rPr>
          <w:spacing w:val="28"/>
          <w:lang w:val="da-DK"/>
        </w:rPr>
        <w:t xml:space="preserve"> </w:t>
      </w:r>
      <w:r w:rsidRPr="00B26566">
        <w:rPr>
          <w:lang w:val="da-DK"/>
        </w:rPr>
        <w:t>stk.</w:t>
      </w:r>
      <w:r w:rsidRPr="00B26566">
        <w:rPr>
          <w:spacing w:val="28"/>
          <w:lang w:val="da-DK"/>
        </w:rPr>
        <w:t xml:space="preserve"> </w:t>
      </w:r>
      <w:r w:rsidRPr="00B26566">
        <w:rPr>
          <w:lang w:val="da-DK"/>
        </w:rPr>
        <w:t>1,</w:t>
      </w:r>
      <w:r w:rsidRPr="00B26566">
        <w:rPr>
          <w:spacing w:val="28"/>
          <w:lang w:val="da-DK"/>
        </w:rPr>
        <w:t xml:space="preserve"> </w:t>
      </w:r>
      <w:r w:rsidRPr="00B26566">
        <w:rPr>
          <w:lang w:val="da-DK"/>
        </w:rPr>
        <w:t>kan</w:t>
      </w:r>
      <w:r w:rsidRPr="00B26566">
        <w:rPr>
          <w:spacing w:val="28"/>
          <w:lang w:val="da-DK"/>
        </w:rPr>
        <w:t xml:space="preserve"> </w:t>
      </w:r>
      <w:r w:rsidRPr="00B26566">
        <w:rPr>
          <w:lang w:val="da-DK"/>
        </w:rPr>
        <w:t>Miljøstyrelsen</w:t>
      </w:r>
      <w:r w:rsidRPr="00B26566">
        <w:rPr>
          <w:spacing w:val="28"/>
          <w:lang w:val="da-DK"/>
        </w:rPr>
        <w:t xml:space="preserve"> </w:t>
      </w:r>
      <w:r w:rsidRPr="00B26566">
        <w:rPr>
          <w:lang w:val="da-DK"/>
        </w:rPr>
        <w:t>påbyde</w:t>
      </w:r>
      <w:r w:rsidRPr="00B26566">
        <w:rPr>
          <w:spacing w:val="28"/>
          <w:lang w:val="da-DK"/>
        </w:rPr>
        <w:t xml:space="preserve"> </w:t>
      </w:r>
      <w:r w:rsidRPr="00B26566">
        <w:rPr>
          <w:lang w:val="da-DK"/>
        </w:rPr>
        <w:t>den</w:t>
      </w:r>
      <w:r w:rsidRPr="00B26566">
        <w:rPr>
          <w:spacing w:val="28"/>
          <w:lang w:val="da-DK"/>
        </w:rPr>
        <w:t xml:space="preserve"> </w:t>
      </w:r>
      <w:r w:rsidRPr="00B26566">
        <w:rPr>
          <w:lang w:val="da-DK"/>
        </w:rPr>
        <w:t>erhvervsdrivende,</w:t>
      </w:r>
      <w:r w:rsidRPr="00B26566">
        <w:rPr>
          <w:spacing w:val="28"/>
          <w:lang w:val="da-DK"/>
        </w:rPr>
        <w:t xml:space="preserve"> </w:t>
      </w:r>
      <w:r w:rsidRPr="00B26566">
        <w:rPr>
          <w:lang w:val="da-DK"/>
        </w:rPr>
        <w:t>der</w:t>
      </w:r>
      <w:r w:rsidRPr="00B26566">
        <w:rPr>
          <w:spacing w:val="28"/>
          <w:lang w:val="da-DK"/>
        </w:rPr>
        <w:t xml:space="preserve"> </w:t>
      </w:r>
      <w:r w:rsidRPr="00B26566">
        <w:rPr>
          <w:lang w:val="da-DK"/>
        </w:rPr>
        <w:t>fremstiller</w:t>
      </w:r>
      <w:r w:rsidRPr="00B26566">
        <w:rPr>
          <w:spacing w:val="28"/>
          <w:lang w:val="da-DK"/>
        </w:rPr>
        <w:t xml:space="preserve"> </w:t>
      </w:r>
      <w:r w:rsidRPr="00B26566">
        <w:rPr>
          <w:lang w:val="da-DK"/>
        </w:rPr>
        <w:t>eller</w:t>
      </w:r>
      <w:r w:rsidRPr="00B26566">
        <w:rPr>
          <w:spacing w:val="28"/>
          <w:lang w:val="da-DK"/>
        </w:rPr>
        <w:t xml:space="preserve"> </w:t>
      </w:r>
      <w:r w:rsidRPr="00B26566">
        <w:rPr>
          <w:lang w:val="da-DK"/>
        </w:rPr>
        <w:t>importerer</w:t>
      </w:r>
      <w:r w:rsidRPr="00B26566">
        <w:rPr>
          <w:spacing w:val="28"/>
          <w:lang w:val="da-DK"/>
        </w:rPr>
        <w:t xml:space="preserve"> </w:t>
      </w:r>
      <w:r w:rsidRPr="00B26566">
        <w:rPr>
          <w:lang w:val="da-DK"/>
        </w:rPr>
        <w:t>emballagen, at</w:t>
      </w:r>
      <w:r w:rsidRPr="00B26566">
        <w:rPr>
          <w:spacing w:val="26"/>
          <w:lang w:val="da-DK"/>
        </w:rPr>
        <w:t xml:space="preserve"> </w:t>
      </w:r>
      <w:r w:rsidRPr="00B26566">
        <w:rPr>
          <w:lang w:val="da-DK"/>
        </w:rPr>
        <w:t>lade</w:t>
      </w:r>
      <w:r w:rsidRPr="00B26566">
        <w:rPr>
          <w:spacing w:val="26"/>
          <w:lang w:val="da-DK"/>
        </w:rPr>
        <w:t xml:space="preserve"> </w:t>
      </w:r>
      <w:r w:rsidRPr="00B26566">
        <w:rPr>
          <w:lang w:val="da-DK"/>
        </w:rPr>
        <w:t>foretage</w:t>
      </w:r>
      <w:r w:rsidRPr="00B26566">
        <w:rPr>
          <w:spacing w:val="26"/>
          <w:lang w:val="da-DK"/>
        </w:rPr>
        <w:t xml:space="preserve"> </w:t>
      </w:r>
      <w:r w:rsidRPr="00B26566">
        <w:rPr>
          <w:lang w:val="da-DK"/>
        </w:rPr>
        <w:t>undersøgelse</w:t>
      </w:r>
      <w:r w:rsidRPr="00B26566">
        <w:rPr>
          <w:spacing w:val="26"/>
          <w:lang w:val="da-DK"/>
        </w:rPr>
        <w:t xml:space="preserve"> </w:t>
      </w:r>
      <w:r w:rsidRPr="00B26566">
        <w:rPr>
          <w:lang w:val="da-DK"/>
        </w:rPr>
        <w:t>af,</w:t>
      </w:r>
      <w:r w:rsidRPr="00B26566">
        <w:rPr>
          <w:spacing w:val="26"/>
          <w:lang w:val="da-DK"/>
        </w:rPr>
        <w:t xml:space="preserve"> </w:t>
      </w:r>
      <w:r w:rsidRPr="00B26566">
        <w:rPr>
          <w:lang w:val="da-DK"/>
        </w:rPr>
        <w:t>hvorvidt</w:t>
      </w:r>
      <w:r w:rsidRPr="00B26566">
        <w:rPr>
          <w:spacing w:val="26"/>
          <w:lang w:val="da-DK"/>
        </w:rPr>
        <w:t xml:space="preserve"> </w:t>
      </w:r>
      <w:r w:rsidRPr="00B26566">
        <w:rPr>
          <w:lang w:val="da-DK"/>
        </w:rPr>
        <w:t>emballagen</w:t>
      </w:r>
      <w:r w:rsidRPr="00B26566">
        <w:rPr>
          <w:spacing w:val="26"/>
          <w:lang w:val="da-DK"/>
        </w:rPr>
        <w:t xml:space="preserve"> </w:t>
      </w:r>
      <w:r w:rsidRPr="00B26566">
        <w:rPr>
          <w:lang w:val="da-DK"/>
        </w:rPr>
        <w:t>opfylder</w:t>
      </w:r>
      <w:r w:rsidRPr="00B26566">
        <w:rPr>
          <w:spacing w:val="26"/>
          <w:lang w:val="da-DK"/>
        </w:rPr>
        <w:t xml:space="preserve"> </w:t>
      </w:r>
      <w:r w:rsidRPr="00B26566">
        <w:rPr>
          <w:lang w:val="da-DK"/>
        </w:rPr>
        <w:t>kravene</w:t>
      </w:r>
      <w:r w:rsidRPr="00B26566">
        <w:rPr>
          <w:spacing w:val="26"/>
          <w:lang w:val="da-DK"/>
        </w:rPr>
        <w:t xml:space="preserve"> </w:t>
      </w:r>
      <w:r w:rsidRPr="00B26566">
        <w:rPr>
          <w:lang w:val="da-DK"/>
        </w:rPr>
        <w:t>i</w:t>
      </w:r>
      <w:r w:rsidRPr="00B26566">
        <w:rPr>
          <w:spacing w:val="26"/>
          <w:lang w:val="da-DK"/>
        </w:rPr>
        <w:t xml:space="preserve"> </w:t>
      </w:r>
      <w:r w:rsidRPr="00B26566">
        <w:rPr>
          <w:lang w:val="da-DK"/>
        </w:rPr>
        <w:t>§</w:t>
      </w:r>
      <w:r w:rsidRPr="00B26566">
        <w:rPr>
          <w:spacing w:val="26"/>
          <w:lang w:val="da-DK"/>
        </w:rPr>
        <w:t xml:space="preserve"> </w:t>
      </w:r>
      <w:r w:rsidRPr="00B26566">
        <w:rPr>
          <w:lang w:val="da-DK"/>
        </w:rPr>
        <w:t>4,</w:t>
      </w:r>
      <w:r w:rsidRPr="00B26566">
        <w:rPr>
          <w:spacing w:val="26"/>
          <w:lang w:val="da-DK"/>
        </w:rPr>
        <w:t xml:space="preserve"> </w:t>
      </w:r>
      <w:r w:rsidRPr="00B26566">
        <w:rPr>
          <w:lang w:val="da-DK"/>
        </w:rPr>
        <w:t>jf.</w:t>
      </w:r>
      <w:r w:rsidRPr="00B26566">
        <w:rPr>
          <w:spacing w:val="26"/>
          <w:lang w:val="da-DK"/>
        </w:rPr>
        <w:t xml:space="preserve"> </w:t>
      </w:r>
      <w:r w:rsidRPr="00B26566">
        <w:rPr>
          <w:lang w:val="da-DK"/>
        </w:rPr>
        <w:t>bilag</w:t>
      </w:r>
      <w:r w:rsidRPr="00B26566">
        <w:rPr>
          <w:spacing w:val="26"/>
          <w:lang w:val="da-DK"/>
        </w:rPr>
        <w:t xml:space="preserve"> </w:t>
      </w:r>
      <w:r w:rsidRPr="00B26566">
        <w:rPr>
          <w:lang w:val="da-DK"/>
        </w:rPr>
        <w:t>2,</w:t>
      </w:r>
      <w:r w:rsidRPr="00B26566">
        <w:rPr>
          <w:spacing w:val="26"/>
          <w:lang w:val="da-DK"/>
        </w:rPr>
        <w:t xml:space="preserve"> </w:t>
      </w:r>
      <w:r w:rsidRPr="00B26566">
        <w:rPr>
          <w:lang w:val="da-DK"/>
        </w:rPr>
        <w:t>eller</w:t>
      </w:r>
      <w:r w:rsidRPr="00B26566">
        <w:rPr>
          <w:spacing w:val="26"/>
          <w:lang w:val="da-DK"/>
        </w:rPr>
        <w:t xml:space="preserve"> </w:t>
      </w:r>
      <w:r w:rsidRPr="00B26566">
        <w:rPr>
          <w:lang w:val="da-DK"/>
        </w:rPr>
        <w:t>§</w:t>
      </w:r>
      <w:r w:rsidRPr="00B26566">
        <w:rPr>
          <w:spacing w:val="26"/>
          <w:lang w:val="da-DK"/>
        </w:rPr>
        <w:t xml:space="preserve"> </w:t>
      </w:r>
      <w:r w:rsidRPr="00B26566">
        <w:rPr>
          <w:lang w:val="da-DK"/>
        </w:rPr>
        <w:t>5,</w:t>
      </w:r>
      <w:r w:rsidRPr="00B26566">
        <w:rPr>
          <w:spacing w:val="26"/>
          <w:lang w:val="da-DK"/>
        </w:rPr>
        <w:t xml:space="preserve"> </w:t>
      </w:r>
      <w:r w:rsidRPr="00B26566">
        <w:rPr>
          <w:spacing w:val="-4"/>
          <w:lang w:val="da-DK"/>
        </w:rPr>
        <w:t>stk.</w:t>
      </w:r>
    </w:p>
    <w:p w14:paraId="668D8ACB" w14:textId="77777777" w:rsidR="00635043" w:rsidRPr="00B26566" w:rsidRDefault="00644EC4">
      <w:pPr>
        <w:pStyle w:val="Brdtekst"/>
        <w:spacing w:before="4"/>
        <w:rPr>
          <w:lang w:val="da-DK"/>
        </w:rPr>
      </w:pPr>
      <w:r w:rsidRPr="00B26566">
        <w:rPr>
          <w:lang w:val="da-DK"/>
        </w:rPr>
        <w:t>1.</w:t>
      </w:r>
      <w:r w:rsidRPr="00B26566">
        <w:rPr>
          <w:spacing w:val="-1"/>
          <w:lang w:val="da-DK"/>
        </w:rPr>
        <w:t xml:space="preserve"> </w:t>
      </w:r>
      <w:r w:rsidRPr="00B26566">
        <w:rPr>
          <w:lang w:val="da-DK"/>
        </w:rPr>
        <w:t>Udgifter</w:t>
      </w:r>
      <w:r w:rsidRPr="00B26566">
        <w:rPr>
          <w:spacing w:val="-1"/>
          <w:lang w:val="da-DK"/>
        </w:rPr>
        <w:t xml:space="preserve"> </w:t>
      </w:r>
      <w:r w:rsidRPr="00B26566">
        <w:rPr>
          <w:lang w:val="da-DK"/>
        </w:rPr>
        <w:t>til undersøgelserne</w:t>
      </w:r>
      <w:r w:rsidRPr="00B26566">
        <w:rPr>
          <w:spacing w:val="-1"/>
          <w:lang w:val="da-DK"/>
        </w:rPr>
        <w:t xml:space="preserve"> </w:t>
      </w:r>
      <w:r w:rsidRPr="00B26566">
        <w:rPr>
          <w:lang w:val="da-DK"/>
        </w:rPr>
        <w:t>afholdes</w:t>
      </w:r>
      <w:r w:rsidRPr="00B26566">
        <w:rPr>
          <w:spacing w:val="-2"/>
          <w:lang w:val="da-DK"/>
        </w:rPr>
        <w:t xml:space="preserve"> </w:t>
      </w:r>
      <w:r w:rsidRPr="00B26566">
        <w:rPr>
          <w:lang w:val="da-DK"/>
        </w:rPr>
        <w:t>af den,</w:t>
      </w:r>
      <w:r w:rsidRPr="00B26566">
        <w:rPr>
          <w:spacing w:val="-1"/>
          <w:lang w:val="da-DK"/>
        </w:rPr>
        <w:t xml:space="preserve"> </w:t>
      </w:r>
      <w:r w:rsidRPr="00B26566">
        <w:rPr>
          <w:lang w:val="da-DK"/>
        </w:rPr>
        <w:t>som</w:t>
      </w:r>
      <w:r w:rsidRPr="00B26566">
        <w:rPr>
          <w:spacing w:val="-1"/>
          <w:lang w:val="da-DK"/>
        </w:rPr>
        <w:t xml:space="preserve"> </w:t>
      </w:r>
      <w:r w:rsidRPr="00B26566">
        <w:rPr>
          <w:lang w:val="da-DK"/>
        </w:rPr>
        <w:t>påbuddet er</w:t>
      </w:r>
      <w:r w:rsidRPr="00B26566">
        <w:rPr>
          <w:spacing w:val="-1"/>
          <w:lang w:val="da-DK"/>
        </w:rPr>
        <w:t xml:space="preserve"> </w:t>
      </w:r>
      <w:r w:rsidRPr="00B26566">
        <w:rPr>
          <w:lang w:val="da-DK"/>
        </w:rPr>
        <w:t xml:space="preserve">rettet </w:t>
      </w:r>
      <w:r w:rsidRPr="00B26566">
        <w:rPr>
          <w:spacing w:val="-4"/>
          <w:lang w:val="da-DK"/>
        </w:rPr>
        <w:t>mod.</w:t>
      </w:r>
    </w:p>
    <w:p w14:paraId="5F127479" w14:textId="77777777" w:rsidR="00635043" w:rsidRPr="00B26566" w:rsidRDefault="00644EC4">
      <w:pPr>
        <w:pStyle w:val="Brdtekst"/>
        <w:spacing w:before="132" w:line="249" w:lineRule="auto"/>
        <w:ind w:right="106" w:firstLine="199"/>
        <w:rPr>
          <w:lang w:val="da-DK"/>
        </w:rPr>
      </w:pPr>
      <w:bookmarkStart w:id="40" w:name="§_17"/>
      <w:bookmarkEnd w:id="40"/>
      <w:r w:rsidRPr="00B26566">
        <w:rPr>
          <w:b/>
          <w:lang w:val="da-DK"/>
        </w:rPr>
        <w:t xml:space="preserve">§ 17. </w:t>
      </w:r>
      <w:r w:rsidRPr="00B26566">
        <w:rPr>
          <w:lang w:val="da-DK"/>
        </w:rPr>
        <w:t>Miljøstyrelsen kan træffe afgørelse om, at undersøgelser efter § 16 skal foretages af et laboratori- um,</w:t>
      </w:r>
      <w:r w:rsidRPr="00B26566">
        <w:rPr>
          <w:spacing w:val="-2"/>
          <w:lang w:val="da-DK"/>
        </w:rPr>
        <w:t xml:space="preserve"> </w:t>
      </w:r>
      <w:r w:rsidRPr="00B26566">
        <w:rPr>
          <w:lang w:val="da-DK"/>
        </w:rPr>
        <w:t>der</w:t>
      </w:r>
      <w:r w:rsidRPr="00B26566">
        <w:rPr>
          <w:spacing w:val="-2"/>
          <w:lang w:val="da-DK"/>
        </w:rPr>
        <w:t xml:space="preserve"> </w:t>
      </w:r>
      <w:r w:rsidRPr="00B26566">
        <w:rPr>
          <w:lang w:val="da-DK"/>
        </w:rPr>
        <w:t>er</w:t>
      </w:r>
      <w:r w:rsidRPr="00B26566">
        <w:rPr>
          <w:spacing w:val="-2"/>
          <w:lang w:val="da-DK"/>
        </w:rPr>
        <w:t xml:space="preserve"> </w:t>
      </w:r>
      <w:r w:rsidRPr="00B26566">
        <w:rPr>
          <w:lang w:val="da-DK"/>
        </w:rPr>
        <w:t>akkrediteret</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Den</w:t>
      </w:r>
      <w:r w:rsidRPr="00B26566">
        <w:rPr>
          <w:spacing w:val="-2"/>
          <w:lang w:val="da-DK"/>
        </w:rPr>
        <w:t xml:space="preserve"> </w:t>
      </w:r>
      <w:r w:rsidRPr="00B26566">
        <w:rPr>
          <w:lang w:val="da-DK"/>
        </w:rPr>
        <w:t>Danske</w:t>
      </w:r>
      <w:r w:rsidRPr="00B26566">
        <w:rPr>
          <w:spacing w:val="-2"/>
          <w:lang w:val="da-DK"/>
        </w:rPr>
        <w:t xml:space="preserve"> </w:t>
      </w:r>
      <w:r w:rsidRPr="00B26566">
        <w:rPr>
          <w:lang w:val="da-DK"/>
        </w:rPr>
        <w:t>Akkrediteringsfond</w:t>
      </w:r>
      <w:r w:rsidRPr="00B26566">
        <w:rPr>
          <w:spacing w:val="-2"/>
          <w:lang w:val="da-DK"/>
        </w:rPr>
        <w:t xml:space="preserve"> </w:t>
      </w:r>
      <w:r w:rsidRPr="00B26566">
        <w:rPr>
          <w:lang w:val="da-DK"/>
        </w:rPr>
        <w:t>eller</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et</w:t>
      </w:r>
      <w:r w:rsidRPr="00B26566">
        <w:rPr>
          <w:spacing w:val="-2"/>
          <w:lang w:val="da-DK"/>
        </w:rPr>
        <w:t xml:space="preserve"> </w:t>
      </w:r>
      <w:r w:rsidRPr="00B26566">
        <w:rPr>
          <w:lang w:val="da-DK"/>
        </w:rPr>
        <w:t>tilsvarende</w:t>
      </w:r>
      <w:r w:rsidRPr="00B26566">
        <w:rPr>
          <w:spacing w:val="-2"/>
          <w:lang w:val="da-DK"/>
        </w:rPr>
        <w:t xml:space="preserve"> </w:t>
      </w:r>
      <w:r w:rsidRPr="00B26566">
        <w:rPr>
          <w:lang w:val="da-DK"/>
        </w:rPr>
        <w:t>akkrediteringsorgan,</w:t>
      </w:r>
      <w:r w:rsidRPr="00B26566">
        <w:rPr>
          <w:spacing w:val="-2"/>
          <w:lang w:val="da-DK"/>
        </w:rPr>
        <w:t xml:space="preserve"> </w:t>
      </w:r>
      <w:r w:rsidRPr="00B26566">
        <w:rPr>
          <w:lang w:val="da-DK"/>
        </w:rPr>
        <w:t>som er medunderskriver af European Accreditations multilaterale aftale om gensidig anerkendelse.</w:t>
      </w:r>
    </w:p>
    <w:p w14:paraId="620B20EB" w14:textId="77777777" w:rsidR="00635043" w:rsidRPr="00B26566" w:rsidRDefault="00644EC4">
      <w:pPr>
        <w:spacing w:before="163"/>
        <w:ind w:left="3532"/>
        <w:rPr>
          <w:i/>
          <w:sz w:val="24"/>
          <w:lang w:val="da-DK"/>
        </w:rPr>
      </w:pPr>
      <w:bookmarkStart w:id="41" w:name="Mærkning_og_identifikationssystem"/>
      <w:bookmarkEnd w:id="41"/>
      <w:r w:rsidRPr="00B26566">
        <w:rPr>
          <w:i/>
          <w:sz w:val="24"/>
          <w:lang w:val="da-DK"/>
        </w:rPr>
        <w:t xml:space="preserve">Mærkning og </w:t>
      </w:r>
      <w:r w:rsidRPr="00B26566">
        <w:rPr>
          <w:i/>
          <w:spacing w:val="-2"/>
          <w:sz w:val="24"/>
          <w:lang w:val="da-DK"/>
        </w:rPr>
        <w:t>identifikationssystem</w:t>
      </w:r>
    </w:p>
    <w:p w14:paraId="5FFAC4D7" w14:textId="77777777" w:rsidR="00635043" w:rsidRDefault="00644EC4">
      <w:pPr>
        <w:pStyle w:val="Brdtekst"/>
        <w:spacing w:before="132" w:line="249" w:lineRule="auto"/>
        <w:ind w:firstLine="199"/>
        <w:jc w:val="left"/>
      </w:pPr>
      <w:bookmarkStart w:id="42" w:name="§_18"/>
      <w:bookmarkEnd w:id="42"/>
      <w:r w:rsidRPr="00B26566">
        <w:rPr>
          <w:b/>
          <w:lang w:val="da-DK"/>
        </w:rPr>
        <w:t xml:space="preserve">§ 18. </w:t>
      </w:r>
      <w:r w:rsidRPr="00B26566">
        <w:rPr>
          <w:lang w:val="da-DK"/>
        </w:rPr>
        <w:t xml:space="preserve">Emballage, som markedsføres her i landet, kan påføres en mærkning om emballagematerialernes art. </w:t>
      </w:r>
      <w:r>
        <w:t>Hvis emballage påføres mærkning, skal følgende betingelser være opfyldt:</w:t>
      </w:r>
    </w:p>
    <w:p w14:paraId="325E5468" w14:textId="77777777" w:rsidR="00635043" w:rsidRPr="00B26566" w:rsidRDefault="00644EC4">
      <w:pPr>
        <w:pStyle w:val="Listeafsnit"/>
        <w:numPr>
          <w:ilvl w:val="0"/>
          <w:numId w:val="125"/>
        </w:numPr>
        <w:tabs>
          <w:tab w:val="left" w:pos="510"/>
        </w:tabs>
        <w:spacing w:before="2"/>
        <w:ind w:hanging="400"/>
        <w:rPr>
          <w:sz w:val="24"/>
          <w:lang w:val="da-DK"/>
        </w:rPr>
      </w:pPr>
      <w:r w:rsidRPr="00B26566">
        <w:rPr>
          <w:sz w:val="24"/>
          <w:lang w:val="da-DK"/>
        </w:rPr>
        <w:t>Mærkningen</w:t>
      </w:r>
      <w:r w:rsidRPr="00B26566">
        <w:rPr>
          <w:spacing w:val="-2"/>
          <w:sz w:val="24"/>
          <w:lang w:val="da-DK"/>
        </w:rPr>
        <w:t xml:space="preserve"> </w:t>
      </w:r>
      <w:r w:rsidRPr="00B26566">
        <w:rPr>
          <w:sz w:val="24"/>
          <w:lang w:val="da-DK"/>
        </w:rPr>
        <w:t xml:space="preserve">skal ske som anført i bilag 4 og med angivelse af forkortelser og </w:t>
      </w:r>
      <w:r w:rsidRPr="00B26566">
        <w:rPr>
          <w:spacing w:val="-2"/>
          <w:sz w:val="24"/>
          <w:lang w:val="da-DK"/>
        </w:rPr>
        <w:t>talkoder.</w:t>
      </w:r>
    </w:p>
    <w:p w14:paraId="67D8EDA0" w14:textId="77777777" w:rsidR="00635043" w:rsidRPr="00B26566" w:rsidRDefault="00644EC4">
      <w:pPr>
        <w:pStyle w:val="Listeafsnit"/>
        <w:numPr>
          <w:ilvl w:val="0"/>
          <w:numId w:val="125"/>
        </w:numPr>
        <w:tabs>
          <w:tab w:val="left" w:pos="510"/>
        </w:tabs>
        <w:ind w:hanging="400"/>
        <w:rPr>
          <w:sz w:val="24"/>
          <w:lang w:val="da-DK"/>
        </w:rPr>
      </w:pPr>
      <w:r w:rsidRPr="00B26566">
        <w:rPr>
          <w:sz w:val="24"/>
          <w:lang w:val="da-DK"/>
        </w:rPr>
        <w:t>Mærkningen</w:t>
      </w:r>
      <w:r w:rsidRPr="00B26566">
        <w:rPr>
          <w:spacing w:val="-1"/>
          <w:sz w:val="24"/>
          <w:lang w:val="da-DK"/>
        </w:rPr>
        <w:t xml:space="preserve"> </w:t>
      </w:r>
      <w:r w:rsidRPr="00B26566">
        <w:rPr>
          <w:sz w:val="24"/>
          <w:lang w:val="da-DK"/>
        </w:rPr>
        <w:t>skal</w:t>
      </w:r>
      <w:r w:rsidRPr="00B26566">
        <w:rPr>
          <w:spacing w:val="-1"/>
          <w:sz w:val="24"/>
          <w:lang w:val="da-DK"/>
        </w:rPr>
        <w:t xml:space="preserve"> </w:t>
      </w:r>
      <w:r w:rsidRPr="00B26566">
        <w:rPr>
          <w:sz w:val="24"/>
          <w:lang w:val="da-DK"/>
        </w:rPr>
        <w:t>ske på</w:t>
      </w:r>
      <w:r w:rsidRPr="00B26566">
        <w:rPr>
          <w:spacing w:val="-1"/>
          <w:sz w:val="24"/>
          <w:lang w:val="da-DK"/>
        </w:rPr>
        <w:t xml:space="preserve"> </w:t>
      </w:r>
      <w:r w:rsidRPr="00B26566">
        <w:rPr>
          <w:sz w:val="24"/>
          <w:lang w:val="da-DK"/>
        </w:rPr>
        <w:t>selve</w:t>
      </w:r>
      <w:r w:rsidRPr="00B26566">
        <w:rPr>
          <w:spacing w:val="-1"/>
          <w:sz w:val="24"/>
          <w:lang w:val="da-DK"/>
        </w:rPr>
        <w:t xml:space="preserve"> </w:t>
      </w:r>
      <w:r w:rsidRPr="00B26566">
        <w:rPr>
          <w:sz w:val="24"/>
          <w:lang w:val="da-DK"/>
        </w:rPr>
        <w:t>emballagen eller</w:t>
      </w:r>
      <w:r w:rsidRPr="00B26566">
        <w:rPr>
          <w:spacing w:val="-1"/>
          <w:sz w:val="24"/>
          <w:lang w:val="da-DK"/>
        </w:rPr>
        <w:t xml:space="preserve"> </w:t>
      </w:r>
      <w:r w:rsidRPr="00B26566">
        <w:rPr>
          <w:sz w:val="24"/>
          <w:lang w:val="da-DK"/>
        </w:rPr>
        <w:t>på en</w:t>
      </w:r>
      <w:r w:rsidRPr="00B26566">
        <w:rPr>
          <w:spacing w:val="-1"/>
          <w:sz w:val="24"/>
          <w:lang w:val="da-DK"/>
        </w:rPr>
        <w:t xml:space="preserve"> </w:t>
      </w:r>
      <w:r w:rsidRPr="00B26566">
        <w:rPr>
          <w:sz w:val="24"/>
          <w:lang w:val="da-DK"/>
        </w:rPr>
        <w:t>etiket,</w:t>
      </w:r>
      <w:r w:rsidRPr="00B26566">
        <w:rPr>
          <w:spacing w:val="-1"/>
          <w:sz w:val="24"/>
          <w:lang w:val="da-DK"/>
        </w:rPr>
        <w:t xml:space="preserve"> </w:t>
      </w:r>
      <w:r w:rsidRPr="00B26566">
        <w:rPr>
          <w:sz w:val="24"/>
          <w:lang w:val="da-DK"/>
        </w:rPr>
        <w:t>der anbringes</w:t>
      </w:r>
      <w:r w:rsidRPr="00B26566">
        <w:rPr>
          <w:spacing w:val="-2"/>
          <w:sz w:val="24"/>
          <w:lang w:val="da-DK"/>
        </w:rPr>
        <w:t xml:space="preserve"> </w:t>
      </w:r>
      <w:r w:rsidRPr="00B26566">
        <w:rPr>
          <w:sz w:val="24"/>
          <w:lang w:val="da-DK"/>
        </w:rPr>
        <w:t xml:space="preserve">på </w:t>
      </w:r>
      <w:r w:rsidRPr="00B26566">
        <w:rPr>
          <w:spacing w:val="-2"/>
          <w:sz w:val="24"/>
          <w:lang w:val="da-DK"/>
        </w:rPr>
        <w:t>emballagen.</w:t>
      </w:r>
    </w:p>
    <w:p w14:paraId="0820F6C9" w14:textId="77777777" w:rsidR="00635043" w:rsidRPr="00B26566" w:rsidRDefault="00644EC4">
      <w:pPr>
        <w:pStyle w:val="Listeafsnit"/>
        <w:numPr>
          <w:ilvl w:val="0"/>
          <w:numId w:val="125"/>
        </w:numPr>
        <w:tabs>
          <w:tab w:val="left" w:pos="510"/>
        </w:tabs>
        <w:ind w:hanging="400"/>
        <w:rPr>
          <w:sz w:val="24"/>
          <w:lang w:val="da-DK"/>
        </w:rPr>
      </w:pPr>
      <w:r w:rsidRPr="00B26566">
        <w:rPr>
          <w:sz w:val="24"/>
          <w:lang w:val="da-DK"/>
        </w:rPr>
        <w:t xml:space="preserve">Mærkningen skal være umiddelbart synlig og let </w:t>
      </w:r>
      <w:r w:rsidRPr="00B26566">
        <w:rPr>
          <w:spacing w:val="-2"/>
          <w:sz w:val="24"/>
          <w:lang w:val="da-DK"/>
        </w:rPr>
        <w:t>læselig.</w:t>
      </w:r>
    </w:p>
    <w:p w14:paraId="73A82075" w14:textId="77777777" w:rsidR="00635043" w:rsidRPr="00B26566" w:rsidRDefault="00644EC4">
      <w:pPr>
        <w:pStyle w:val="Listeafsnit"/>
        <w:numPr>
          <w:ilvl w:val="0"/>
          <w:numId w:val="125"/>
        </w:numPr>
        <w:tabs>
          <w:tab w:val="left" w:pos="510"/>
        </w:tabs>
        <w:ind w:hanging="400"/>
        <w:rPr>
          <w:sz w:val="24"/>
          <w:lang w:val="da-DK"/>
        </w:rPr>
      </w:pPr>
      <w:r w:rsidRPr="00B26566">
        <w:rPr>
          <w:sz w:val="24"/>
          <w:lang w:val="da-DK"/>
        </w:rPr>
        <w:t>Mærkningen</w:t>
      </w:r>
      <w:r w:rsidRPr="00B26566">
        <w:rPr>
          <w:spacing w:val="-1"/>
          <w:sz w:val="24"/>
          <w:lang w:val="da-DK"/>
        </w:rPr>
        <w:t xml:space="preserve"> </w:t>
      </w:r>
      <w:r w:rsidRPr="00B26566">
        <w:rPr>
          <w:sz w:val="24"/>
          <w:lang w:val="da-DK"/>
        </w:rPr>
        <w:t>skal</w:t>
      </w:r>
      <w:r w:rsidRPr="00B26566">
        <w:rPr>
          <w:spacing w:val="-1"/>
          <w:sz w:val="24"/>
          <w:lang w:val="da-DK"/>
        </w:rPr>
        <w:t xml:space="preserve"> </w:t>
      </w:r>
      <w:r w:rsidRPr="00B26566">
        <w:rPr>
          <w:sz w:val="24"/>
          <w:lang w:val="da-DK"/>
        </w:rPr>
        <w:t>have</w:t>
      </w:r>
      <w:r w:rsidRPr="00B26566">
        <w:rPr>
          <w:spacing w:val="-1"/>
          <w:sz w:val="24"/>
          <w:lang w:val="da-DK"/>
        </w:rPr>
        <w:t xml:space="preserve"> </w:t>
      </w:r>
      <w:r w:rsidRPr="00B26566">
        <w:rPr>
          <w:sz w:val="24"/>
          <w:lang w:val="da-DK"/>
        </w:rPr>
        <w:t>en</w:t>
      </w:r>
      <w:r w:rsidRPr="00B26566">
        <w:rPr>
          <w:spacing w:val="-1"/>
          <w:sz w:val="24"/>
          <w:lang w:val="da-DK"/>
        </w:rPr>
        <w:t xml:space="preserve"> </w:t>
      </w:r>
      <w:r w:rsidRPr="00B26566">
        <w:rPr>
          <w:sz w:val="24"/>
          <w:lang w:val="da-DK"/>
        </w:rPr>
        <w:t>passende</w:t>
      </w:r>
      <w:r w:rsidRPr="00B26566">
        <w:rPr>
          <w:spacing w:val="-1"/>
          <w:sz w:val="24"/>
          <w:lang w:val="da-DK"/>
        </w:rPr>
        <w:t xml:space="preserve"> </w:t>
      </w:r>
      <w:r w:rsidRPr="00B26566">
        <w:rPr>
          <w:sz w:val="24"/>
          <w:lang w:val="da-DK"/>
        </w:rPr>
        <w:t>varighed</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holdbarhed,</w:t>
      </w:r>
      <w:r w:rsidRPr="00B26566">
        <w:rPr>
          <w:spacing w:val="-1"/>
          <w:sz w:val="24"/>
          <w:lang w:val="da-DK"/>
        </w:rPr>
        <w:t xml:space="preserve"> </w:t>
      </w:r>
      <w:r w:rsidRPr="00B26566">
        <w:rPr>
          <w:sz w:val="24"/>
          <w:lang w:val="da-DK"/>
        </w:rPr>
        <w:t>også</w:t>
      </w:r>
      <w:r w:rsidRPr="00B26566">
        <w:rPr>
          <w:spacing w:val="-1"/>
          <w:sz w:val="24"/>
          <w:lang w:val="da-DK"/>
        </w:rPr>
        <w:t xml:space="preserve"> </w:t>
      </w:r>
      <w:r w:rsidRPr="00B26566">
        <w:rPr>
          <w:sz w:val="24"/>
          <w:lang w:val="da-DK"/>
        </w:rPr>
        <w:t>efter</w:t>
      </w:r>
      <w:r w:rsidRPr="00B26566">
        <w:rPr>
          <w:spacing w:val="-1"/>
          <w:sz w:val="24"/>
          <w:lang w:val="da-DK"/>
        </w:rPr>
        <w:t xml:space="preserve"> </w:t>
      </w:r>
      <w:r w:rsidRPr="00B26566">
        <w:rPr>
          <w:sz w:val="24"/>
          <w:lang w:val="da-DK"/>
        </w:rPr>
        <w:t>emballagens</w:t>
      </w:r>
      <w:r w:rsidRPr="00B26566">
        <w:rPr>
          <w:spacing w:val="-1"/>
          <w:sz w:val="24"/>
          <w:lang w:val="da-DK"/>
        </w:rPr>
        <w:t xml:space="preserve"> </w:t>
      </w:r>
      <w:r w:rsidRPr="00B26566">
        <w:rPr>
          <w:spacing w:val="-2"/>
          <w:sz w:val="24"/>
          <w:lang w:val="da-DK"/>
        </w:rPr>
        <w:t>åbning.</w:t>
      </w:r>
    </w:p>
    <w:p w14:paraId="13F2257D" w14:textId="77777777" w:rsidR="00635043" w:rsidRPr="00B26566" w:rsidRDefault="00644EC4">
      <w:pPr>
        <w:pStyle w:val="Brdtekst"/>
        <w:spacing w:line="249" w:lineRule="auto"/>
        <w:ind w:right="106" w:firstLine="199"/>
        <w:rPr>
          <w:lang w:val="da-DK"/>
        </w:rPr>
      </w:pPr>
      <w:r w:rsidRPr="00B26566">
        <w:rPr>
          <w:i/>
          <w:lang w:val="da-DK"/>
        </w:rPr>
        <w:t xml:space="preserve">Stk. 2. </w:t>
      </w:r>
      <w:r w:rsidRPr="00B26566">
        <w:rPr>
          <w:lang w:val="da-DK"/>
        </w:rPr>
        <w:t>Emballage, der bæres af visse engangsplastprodukter, skal opfylde krav til mærkning fastsat i bekendtgørelse om forbud mod markedsføring af visse engangsplastprodukter m.v. og om krav til visse andre engangsplastprodukter.</w:t>
      </w:r>
    </w:p>
    <w:p w14:paraId="4B94DEFD" w14:textId="77777777" w:rsidR="00635043" w:rsidRPr="00B26566" w:rsidRDefault="00644EC4">
      <w:pPr>
        <w:spacing w:before="163"/>
        <w:ind w:left="2311"/>
        <w:rPr>
          <w:i/>
          <w:sz w:val="24"/>
          <w:lang w:val="da-DK"/>
        </w:rPr>
      </w:pPr>
      <w:bookmarkStart w:id="43" w:name="Statistiske_oplysninger_om_emballagers_s"/>
      <w:bookmarkEnd w:id="43"/>
      <w:r w:rsidRPr="00B26566">
        <w:rPr>
          <w:i/>
          <w:sz w:val="24"/>
          <w:lang w:val="da-DK"/>
        </w:rPr>
        <w:t>Statistiske</w:t>
      </w:r>
      <w:r w:rsidRPr="00B26566">
        <w:rPr>
          <w:i/>
          <w:spacing w:val="-5"/>
          <w:sz w:val="24"/>
          <w:lang w:val="da-DK"/>
        </w:rPr>
        <w:t xml:space="preserve"> </w:t>
      </w:r>
      <w:r w:rsidRPr="00B26566">
        <w:rPr>
          <w:i/>
          <w:sz w:val="24"/>
          <w:lang w:val="da-DK"/>
        </w:rPr>
        <w:t>oplysninger</w:t>
      </w:r>
      <w:r w:rsidRPr="00B26566">
        <w:rPr>
          <w:i/>
          <w:spacing w:val="-5"/>
          <w:sz w:val="24"/>
          <w:lang w:val="da-DK"/>
        </w:rPr>
        <w:t xml:space="preserve"> </w:t>
      </w:r>
      <w:r w:rsidRPr="00B26566">
        <w:rPr>
          <w:i/>
          <w:sz w:val="24"/>
          <w:lang w:val="da-DK"/>
        </w:rPr>
        <w:t>om</w:t>
      </w:r>
      <w:r w:rsidRPr="00B26566">
        <w:rPr>
          <w:i/>
          <w:spacing w:val="-5"/>
          <w:sz w:val="24"/>
          <w:lang w:val="da-DK"/>
        </w:rPr>
        <w:t xml:space="preserve"> </w:t>
      </w:r>
      <w:r w:rsidRPr="00B26566">
        <w:rPr>
          <w:i/>
          <w:sz w:val="24"/>
          <w:lang w:val="da-DK"/>
        </w:rPr>
        <w:t>emballagers</w:t>
      </w:r>
      <w:r w:rsidRPr="00B26566">
        <w:rPr>
          <w:i/>
          <w:spacing w:val="-5"/>
          <w:sz w:val="24"/>
          <w:lang w:val="da-DK"/>
        </w:rPr>
        <w:t xml:space="preserve"> </w:t>
      </w:r>
      <w:r w:rsidRPr="00B26566">
        <w:rPr>
          <w:i/>
          <w:sz w:val="24"/>
          <w:lang w:val="da-DK"/>
        </w:rPr>
        <w:t>sammensætning</w:t>
      </w:r>
      <w:r w:rsidRPr="00B26566">
        <w:rPr>
          <w:i/>
          <w:spacing w:val="-4"/>
          <w:sz w:val="24"/>
          <w:lang w:val="da-DK"/>
        </w:rPr>
        <w:t xml:space="preserve"> m.v.</w:t>
      </w:r>
    </w:p>
    <w:p w14:paraId="293B5AB1" w14:textId="77777777" w:rsidR="00635043" w:rsidRPr="00B26566" w:rsidRDefault="00644EC4">
      <w:pPr>
        <w:pStyle w:val="Brdtekst"/>
        <w:spacing w:before="132" w:line="249" w:lineRule="auto"/>
        <w:ind w:firstLine="199"/>
        <w:jc w:val="left"/>
        <w:rPr>
          <w:lang w:val="da-DK"/>
        </w:rPr>
      </w:pPr>
      <w:bookmarkStart w:id="44" w:name="§_19"/>
      <w:bookmarkEnd w:id="44"/>
      <w:r w:rsidRPr="00B26566">
        <w:rPr>
          <w:b/>
          <w:lang w:val="da-DK"/>
        </w:rPr>
        <w:t>§</w:t>
      </w:r>
      <w:r w:rsidRPr="00B26566">
        <w:rPr>
          <w:b/>
          <w:spacing w:val="40"/>
          <w:lang w:val="da-DK"/>
        </w:rPr>
        <w:t xml:space="preserve"> </w:t>
      </w:r>
      <w:r w:rsidRPr="00B26566">
        <w:rPr>
          <w:b/>
          <w:lang w:val="da-DK"/>
        </w:rPr>
        <w:t>19.</w:t>
      </w:r>
      <w:r w:rsidRPr="00B26566">
        <w:rPr>
          <w:b/>
          <w:spacing w:val="40"/>
          <w:lang w:val="da-DK"/>
        </w:rPr>
        <w:t xml:space="preserve"> </w:t>
      </w:r>
      <w:r w:rsidRPr="00B26566">
        <w:rPr>
          <w:lang w:val="da-DK"/>
        </w:rPr>
        <w:t>Den</w:t>
      </w:r>
      <w:r w:rsidRPr="00B26566">
        <w:rPr>
          <w:spacing w:val="40"/>
          <w:lang w:val="da-DK"/>
        </w:rPr>
        <w:t xml:space="preserve"> </w:t>
      </w:r>
      <w:r w:rsidRPr="00B26566">
        <w:rPr>
          <w:lang w:val="da-DK"/>
        </w:rPr>
        <w:t>erhvervsdrivende,</w:t>
      </w:r>
      <w:r w:rsidRPr="00B26566">
        <w:rPr>
          <w:spacing w:val="40"/>
          <w:lang w:val="da-DK"/>
        </w:rPr>
        <w:t xml:space="preserve"> </w:t>
      </w:r>
      <w:r w:rsidRPr="00B26566">
        <w:rPr>
          <w:lang w:val="da-DK"/>
        </w:rPr>
        <w:t>der</w:t>
      </w:r>
      <w:r w:rsidRPr="00B26566">
        <w:rPr>
          <w:spacing w:val="40"/>
          <w:lang w:val="da-DK"/>
        </w:rPr>
        <w:t xml:space="preserve"> </w:t>
      </w:r>
      <w:r w:rsidRPr="00B26566">
        <w:rPr>
          <w:lang w:val="da-DK"/>
        </w:rPr>
        <w:t>eksporterer</w:t>
      </w:r>
      <w:r w:rsidRPr="00B26566">
        <w:rPr>
          <w:spacing w:val="40"/>
          <w:lang w:val="da-DK"/>
        </w:rPr>
        <w:t xml:space="preserve"> </w:t>
      </w:r>
      <w:r w:rsidRPr="00B26566">
        <w:rPr>
          <w:lang w:val="da-DK"/>
        </w:rPr>
        <w:t>eller</w:t>
      </w:r>
      <w:r w:rsidRPr="00B26566">
        <w:rPr>
          <w:spacing w:val="40"/>
          <w:lang w:val="da-DK"/>
        </w:rPr>
        <w:t xml:space="preserve"> </w:t>
      </w:r>
      <w:r w:rsidRPr="00B26566">
        <w:rPr>
          <w:lang w:val="da-DK"/>
        </w:rPr>
        <w:t>importerer</w:t>
      </w:r>
      <w:r w:rsidRPr="00B26566">
        <w:rPr>
          <w:spacing w:val="40"/>
          <w:lang w:val="da-DK"/>
        </w:rPr>
        <w:t xml:space="preserve"> </w:t>
      </w:r>
      <w:r w:rsidRPr="00B26566">
        <w:rPr>
          <w:lang w:val="da-DK"/>
        </w:rPr>
        <w:t>emballage,</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være</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besiddelse</w:t>
      </w:r>
      <w:r w:rsidRPr="00B26566">
        <w:rPr>
          <w:spacing w:val="40"/>
          <w:lang w:val="da-DK"/>
        </w:rPr>
        <w:t xml:space="preserve"> </w:t>
      </w:r>
      <w:r w:rsidRPr="00B26566">
        <w:rPr>
          <w:lang w:val="da-DK"/>
        </w:rPr>
        <w:t>af følgende oplysninger i 5 år, jf. dog stk. 3 og 4:</w:t>
      </w:r>
    </w:p>
    <w:p w14:paraId="6512F66A" w14:textId="77777777" w:rsidR="00635043" w:rsidRPr="00B26566" w:rsidRDefault="00644EC4">
      <w:pPr>
        <w:pStyle w:val="Listeafsnit"/>
        <w:numPr>
          <w:ilvl w:val="0"/>
          <w:numId w:val="124"/>
        </w:numPr>
        <w:tabs>
          <w:tab w:val="left" w:pos="510"/>
        </w:tabs>
        <w:spacing w:before="2"/>
        <w:ind w:hanging="400"/>
        <w:rPr>
          <w:sz w:val="24"/>
          <w:lang w:val="da-DK"/>
        </w:rPr>
      </w:pPr>
      <w:r w:rsidRPr="00B26566">
        <w:rPr>
          <w:sz w:val="24"/>
          <w:lang w:val="da-DK"/>
        </w:rPr>
        <w:t>Det</w:t>
      </w:r>
      <w:r w:rsidRPr="00B26566">
        <w:rPr>
          <w:spacing w:val="-2"/>
          <w:sz w:val="24"/>
          <w:lang w:val="da-DK"/>
        </w:rPr>
        <w:t xml:space="preserve"> </w:t>
      </w:r>
      <w:r w:rsidRPr="00B26566">
        <w:rPr>
          <w:sz w:val="24"/>
          <w:lang w:val="da-DK"/>
        </w:rPr>
        <w:t>samlede</w:t>
      </w:r>
      <w:r w:rsidRPr="00B26566">
        <w:rPr>
          <w:spacing w:val="-1"/>
          <w:sz w:val="24"/>
          <w:lang w:val="da-DK"/>
        </w:rPr>
        <w:t xml:space="preserve"> </w:t>
      </w:r>
      <w:r w:rsidRPr="00B26566">
        <w:rPr>
          <w:sz w:val="24"/>
          <w:lang w:val="da-DK"/>
        </w:rPr>
        <w:t>årlige</w:t>
      </w:r>
      <w:r w:rsidRPr="00B26566">
        <w:rPr>
          <w:spacing w:val="-1"/>
          <w:sz w:val="24"/>
          <w:lang w:val="da-DK"/>
        </w:rPr>
        <w:t xml:space="preserve"> </w:t>
      </w:r>
      <w:r w:rsidRPr="00B26566">
        <w:rPr>
          <w:sz w:val="24"/>
          <w:lang w:val="da-DK"/>
        </w:rPr>
        <w:t>antal</w:t>
      </w:r>
      <w:r w:rsidRPr="00B26566">
        <w:rPr>
          <w:spacing w:val="-1"/>
          <w:sz w:val="24"/>
          <w:lang w:val="da-DK"/>
        </w:rPr>
        <w:t xml:space="preserve"> </w:t>
      </w:r>
      <w:r w:rsidRPr="00B26566">
        <w:rPr>
          <w:sz w:val="24"/>
          <w:lang w:val="da-DK"/>
        </w:rPr>
        <w:t>emballager</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produceres,</w:t>
      </w:r>
      <w:r w:rsidRPr="00B26566">
        <w:rPr>
          <w:spacing w:val="-1"/>
          <w:sz w:val="24"/>
          <w:lang w:val="da-DK"/>
        </w:rPr>
        <w:t xml:space="preserve"> </w:t>
      </w:r>
      <w:r w:rsidRPr="00B26566">
        <w:rPr>
          <w:sz w:val="24"/>
          <w:lang w:val="da-DK"/>
        </w:rPr>
        <w:t>eksporteres</w:t>
      </w:r>
      <w:r w:rsidRPr="00B26566">
        <w:rPr>
          <w:spacing w:val="-2"/>
          <w:sz w:val="24"/>
          <w:lang w:val="da-DK"/>
        </w:rPr>
        <w:t xml:space="preserve"> </w:t>
      </w:r>
      <w:r w:rsidRPr="00B26566">
        <w:rPr>
          <w:sz w:val="24"/>
          <w:lang w:val="da-DK"/>
        </w:rPr>
        <w:t>eller</w:t>
      </w:r>
      <w:r w:rsidRPr="00B26566">
        <w:rPr>
          <w:spacing w:val="-1"/>
          <w:sz w:val="24"/>
          <w:lang w:val="da-DK"/>
        </w:rPr>
        <w:t xml:space="preserve"> </w:t>
      </w:r>
      <w:r w:rsidRPr="00B26566">
        <w:rPr>
          <w:spacing w:val="-2"/>
          <w:sz w:val="24"/>
          <w:lang w:val="da-DK"/>
        </w:rPr>
        <w:t>importeres.</w:t>
      </w:r>
    </w:p>
    <w:p w14:paraId="2384309A" w14:textId="77777777" w:rsidR="00635043" w:rsidRPr="00B26566" w:rsidRDefault="00644EC4">
      <w:pPr>
        <w:pStyle w:val="Listeafsnit"/>
        <w:numPr>
          <w:ilvl w:val="0"/>
          <w:numId w:val="124"/>
        </w:numPr>
        <w:tabs>
          <w:tab w:val="left" w:pos="510"/>
        </w:tabs>
        <w:ind w:hanging="400"/>
        <w:rPr>
          <w:sz w:val="24"/>
          <w:lang w:val="da-DK"/>
        </w:rPr>
      </w:pPr>
      <w:r w:rsidRPr="00B26566">
        <w:rPr>
          <w:sz w:val="24"/>
          <w:lang w:val="da-DK"/>
        </w:rPr>
        <w:t>Materialer,</w:t>
      </w:r>
      <w:r w:rsidRPr="00B26566">
        <w:rPr>
          <w:spacing w:val="-4"/>
          <w:sz w:val="24"/>
          <w:lang w:val="da-DK"/>
        </w:rPr>
        <w:t xml:space="preserve"> </w:t>
      </w:r>
      <w:r w:rsidRPr="00B26566">
        <w:rPr>
          <w:sz w:val="24"/>
          <w:lang w:val="da-DK"/>
        </w:rPr>
        <w:t>som</w:t>
      </w:r>
      <w:r w:rsidRPr="00B26566">
        <w:rPr>
          <w:spacing w:val="-2"/>
          <w:sz w:val="24"/>
          <w:lang w:val="da-DK"/>
        </w:rPr>
        <w:t xml:space="preserve"> </w:t>
      </w:r>
      <w:r w:rsidRPr="00B26566">
        <w:rPr>
          <w:sz w:val="24"/>
          <w:lang w:val="da-DK"/>
        </w:rPr>
        <w:t>er</w:t>
      </w:r>
      <w:r w:rsidRPr="00B26566">
        <w:rPr>
          <w:spacing w:val="-2"/>
          <w:sz w:val="24"/>
          <w:lang w:val="da-DK"/>
        </w:rPr>
        <w:t xml:space="preserve"> </w:t>
      </w:r>
      <w:r w:rsidRPr="00B26566">
        <w:rPr>
          <w:sz w:val="24"/>
          <w:lang w:val="da-DK"/>
        </w:rPr>
        <w:t>anvendt</w:t>
      </w:r>
      <w:r w:rsidRPr="00B26566">
        <w:rPr>
          <w:spacing w:val="-2"/>
          <w:sz w:val="24"/>
          <w:lang w:val="da-DK"/>
        </w:rPr>
        <w:t xml:space="preserve"> </w:t>
      </w:r>
      <w:r w:rsidRPr="00B26566">
        <w:rPr>
          <w:sz w:val="24"/>
          <w:lang w:val="da-DK"/>
        </w:rPr>
        <w:t>i</w:t>
      </w:r>
      <w:r w:rsidRPr="00B26566">
        <w:rPr>
          <w:spacing w:val="-2"/>
          <w:sz w:val="24"/>
          <w:lang w:val="da-DK"/>
        </w:rPr>
        <w:t xml:space="preserve"> emballagen.</w:t>
      </w:r>
    </w:p>
    <w:p w14:paraId="21495399" w14:textId="77777777" w:rsidR="00635043" w:rsidRPr="00B26566" w:rsidRDefault="00635043">
      <w:pPr>
        <w:rPr>
          <w:sz w:val="24"/>
          <w:lang w:val="da-DK"/>
        </w:rPr>
        <w:sectPr w:rsidR="00635043" w:rsidRPr="00B26566">
          <w:pgSz w:w="11910" w:h="16840"/>
          <w:pgMar w:top="1320" w:right="740" w:bottom="840" w:left="740" w:header="0" w:footer="652" w:gutter="0"/>
          <w:cols w:space="708"/>
        </w:sectPr>
      </w:pPr>
    </w:p>
    <w:p w14:paraId="1518CB48" w14:textId="77777777" w:rsidR="00635043" w:rsidRPr="00B26566" w:rsidRDefault="00644EC4">
      <w:pPr>
        <w:pStyle w:val="Brdtekst"/>
        <w:spacing w:before="67" w:line="249" w:lineRule="auto"/>
        <w:ind w:firstLine="199"/>
        <w:jc w:val="left"/>
        <w:rPr>
          <w:lang w:val="da-DK"/>
        </w:rPr>
      </w:pPr>
      <w:r w:rsidRPr="00B26566">
        <w:rPr>
          <w:i/>
          <w:lang w:val="da-DK"/>
        </w:rPr>
        <w:lastRenderedPageBreak/>
        <w:t xml:space="preserve">Stk. 2. </w:t>
      </w:r>
      <w:r w:rsidRPr="00B26566">
        <w:rPr>
          <w:lang w:val="da-DK"/>
        </w:rPr>
        <w:t>Den erhvervsdrivende, som er omfattet af stk. 1, skal på Miljøstyrelsens anmodning fremlægge oplysningerne nævnt i stk. 1.</w:t>
      </w:r>
    </w:p>
    <w:p w14:paraId="733B538F" w14:textId="77777777" w:rsidR="00635043" w:rsidRPr="00B26566" w:rsidRDefault="00644EC4">
      <w:pPr>
        <w:pStyle w:val="Brdtekst"/>
        <w:spacing w:before="2" w:line="249" w:lineRule="auto"/>
        <w:ind w:firstLine="199"/>
        <w:jc w:val="left"/>
        <w:rPr>
          <w:lang w:val="da-DK"/>
        </w:rPr>
      </w:pPr>
      <w:r w:rsidRPr="00B26566">
        <w:rPr>
          <w:i/>
          <w:lang w:val="da-DK"/>
        </w:rPr>
        <w:t>Stk.</w:t>
      </w:r>
      <w:r w:rsidRPr="00B26566">
        <w:rPr>
          <w:i/>
          <w:spacing w:val="40"/>
          <w:lang w:val="da-DK"/>
        </w:rPr>
        <w:t xml:space="preserve"> </w:t>
      </w:r>
      <w:r w:rsidRPr="00B26566">
        <w:rPr>
          <w:i/>
          <w:lang w:val="da-DK"/>
        </w:rPr>
        <w:t>3.</w:t>
      </w:r>
      <w:r w:rsidRPr="00B26566">
        <w:rPr>
          <w:i/>
          <w:spacing w:val="40"/>
          <w:lang w:val="da-DK"/>
        </w:rPr>
        <w:t xml:space="preserve"> </w:t>
      </w:r>
      <w:r w:rsidRPr="00B26566">
        <w:rPr>
          <w:lang w:val="da-DK"/>
        </w:rPr>
        <w:t>Enhver,</w:t>
      </w:r>
      <w:r w:rsidRPr="00B26566">
        <w:rPr>
          <w:spacing w:val="40"/>
          <w:lang w:val="da-DK"/>
        </w:rPr>
        <w:t xml:space="preserve"> </w:t>
      </w:r>
      <w:r w:rsidRPr="00B26566">
        <w:rPr>
          <w:lang w:val="da-DK"/>
        </w:rPr>
        <w:t>der</w:t>
      </w:r>
      <w:r w:rsidRPr="00B26566">
        <w:rPr>
          <w:spacing w:val="40"/>
          <w:lang w:val="da-DK"/>
        </w:rPr>
        <w:t xml:space="preserve"> </w:t>
      </w:r>
      <w:r w:rsidRPr="00B26566">
        <w:rPr>
          <w:lang w:val="da-DK"/>
        </w:rPr>
        <w:t>bringer</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genbrugsemballage</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cirkulation,</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være</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besiddelse</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følgende oplysninger i 5 år:</w:t>
      </w:r>
    </w:p>
    <w:p w14:paraId="46017CF3" w14:textId="77777777" w:rsidR="00635043" w:rsidRPr="00B26566" w:rsidRDefault="00644EC4">
      <w:pPr>
        <w:pStyle w:val="Listeafsnit"/>
        <w:numPr>
          <w:ilvl w:val="0"/>
          <w:numId w:val="123"/>
        </w:numPr>
        <w:tabs>
          <w:tab w:val="left" w:pos="510"/>
        </w:tabs>
        <w:spacing w:before="2"/>
        <w:ind w:hanging="400"/>
        <w:rPr>
          <w:sz w:val="24"/>
          <w:lang w:val="da-DK"/>
        </w:rPr>
      </w:pPr>
      <w:r w:rsidRPr="00B26566">
        <w:rPr>
          <w:sz w:val="24"/>
          <w:lang w:val="da-DK"/>
        </w:rPr>
        <w:t>Antal</w:t>
      </w:r>
      <w:r w:rsidRPr="00B26566">
        <w:rPr>
          <w:spacing w:val="-6"/>
          <w:sz w:val="24"/>
          <w:lang w:val="da-DK"/>
        </w:rPr>
        <w:t xml:space="preserve"> </w:t>
      </w:r>
      <w:r w:rsidRPr="00B26566">
        <w:rPr>
          <w:sz w:val="24"/>
          <w:lang w:val="da-DK"/>
        </w:rPr>
        <w:t>emballager,</w:t>
      </w:r>
      <w:r w:rsidRPr="00B26566">
        <w:rPr>
          <w:spacing w:val="-3"/>
          <w:sz w:val="24"/>
          <w:lang w:val="da-DK"/>
        </w:rPr>
        <w:t xml:space="preserve"> </w:t>
      </w:r>
      <w:r w:rsidRPr="00B26566">
        <w:rPr>
          <w:sz w:val="24"/>
          <w:lang w:val="da-DK"/>
        </w:rPr>
        <w:t>som</w:t>
      </w:r>
      <w:r w:rsidRPr="00B26566">
        <w:rPr>
          <w:spacing w:val="-3"/>
          <w:sz w:val="24"/>
          <w:lang w:val="da-DK"/>
        </w:rPr>
        <w:t xml:space="preserve"> </w:t>
      </w:r>
      <w:r w:rsidRPr="00B26566">
        <w:rPr>
          <w:sz w:val="24"/>
          <w:lang w:val="da-DK"/>
        </w:rPr>
        <w:t>bringes</w:t>
      </w:r>
      <w:r w:rsidRPr="00B26566">
        <w:rPr>
          <w:spacing w:val="-4"/>
          <w:sz w:val="24"/>
          <w:lang w:val="da-DK"/>
        </w:rPr>
        <w:t xml:space="preserve"> </w:t>
      </w:r>
      <w:r w:rsidRPr="00B26566">
        <w:rPr>
          <w:sz w:val="24"/>
          <w:lang w:val="da-DK"/>
        </w:rPr>
        <w:t>i</w:t>
      </w:r>
      <w:r w:rsidRPr="00B26566">
        <w:rPr>
          <w:spacing w:val="-3"/>
          <w:sz w:val="24"/>
          <w:lang w:val="da-DK"/>
        </w:rPr>
        <w:t xml:space="preserve"> </w:t>
      </w:r>
      <w:r w:rsidRPr="00B26566">
        <w:rPr>
          <w:spacing w:val="-2"/>
          <w:sz w:val="24"/>
          <w:lang w:val="da-DK"/>
        </w:rPr>
        <w:t>cirkulation.</w:t>
      </w:r>
    </w:p>
    <w:p w14:paraId="4223549D" w14:textId="77777777" w:rsidR="00635043" w:rsidRPr="00B26566" w:rsidRDefault="00644EC4">
      <w:pPr>
        <w:pStyle w:val="Listeafsnit"/>
        <w:numPr>
          <w:ilvl w:val="0"/>
          <w:numId w:val="123"/>
        </w:numPr>
        <w:tabs>
          <w:tab w:val="left" w:pos="510"/>
        </w:tabs>
        <w:ind w:hanging="400"/>
        <w:rPr>
          <w:sz w:val="24"/>
          <w:lang w:val="da-DK"/>
        </w:rPr>
      </w:pPr>
      <w:r w:rsidRPr="00B26566">
        <w:rPr>
          <w:sz w:val="24"/>
          <w:lang w:val="da-DK"/>
        </w:rPr>
        <w:t>Materialer</w:t>
      </w:r>
      <w:r w:rsidRPr="00B26566">
        <w:rPr>
          <w:spacing w:val="-5"/>
          <w:sz w:val="24"/>
          <w:lang w:val="da-DK"/>
        </w:rPr>
        <w:t xml:space="preserve"> </w:t>
      </w:r>
      <w:r w:rsidRPr="00B26566">
        <w:rPr>
          <w:sz w:val="24"/>
          <w:lang w:val="da-DK"/>
        </w:rPr>
        <w:t>og</w:t>
      </w:r>
      <w:r w:rsidRPr="00B26566">
        <w:rPr>
          <w:spacing w:val="-2"/>
          <w:sz w:val="24"/>
          <w:lang w:val="da-DK"/>
        </w:rPr>
        <w:t xml:space="preserve"> </w:t>
      </w:r>
      <w:r w:rsidRPr="00B26566">
        <w:rPr>
          <w:sz w:val="24"/>
          <w:lang w:val="da-DK"/>
        </w:rPr>
        <w:t>stoffer,</w:t>
      </w:r>
      <w:r w:rsidRPr="00B26566">
        <w:rPr>
          <w:spacing w:val="-2"/>
          <w:sz w:val="24"/>
          <w:lang w:val="da-DK"/>
        </w:rPr>
        <w:t xml:space="preserve"> </w:t>
      </w:r>
      <w:r w:rsidRPr="00B26566">
        <w:rPr>
          <w:sz w:val="24"/>
          <w:lang w:val="da-DK"/>
        </w:rPr>
        <w:t>som</w:t>
      </w:r>
      <w:r w:rsidRPr="00B26566">
        <w:rPr>
          <w:spacing w:val="-2"/>
          <w:sz w:val="24"/>
          <w:lang w:val="da-DK"/>
        </w:rPr>
        <w:t xml:space="preserve"> </w:t>
      </w:r>
      <w:r w:rsidRPr="00B26566">
        <w:rPr>
          <w:sz w:val="24"/>
          <w:lang w:val="da-DK"/>
        </w:rPr>
        <w:t>er</w:t>
      </w:r>
      <w:r w:rsidRPr="00B26566">
        <w:rPr>
          <w:spacing w:val="-2"/>
          <w:sz w:val="24"/>
          <w:lang w:val="da-DK"/>
        </w:rPr>
        <w:t xml:space="preserve"> </w:t>
      </w:r>
      <w:r w:rsidRPr="00B26566">
        <w:rPr>
          <w:sz w:val="24"/>
          <w:lang w:val="da-DK"/>
        </w:rPr>
        <w:t>anvendt</w:t>
      </w:r>
      <w:r w:rsidRPr="00B26566">
        <w:rPr>
          <w:spacing w:val="-2"/>
          <w:sz w:val="24"/>
          <w:lang w:val="da-DK"/>
        </w:rPr>
        <w:t xml:space="preserve"> </w:t>
      </w:r>
      <w:r w:rsidRPr="00B26566">
        <w:rPr>
          <w:sz w:val="24"/>
          <w:lang w:val="da-DK"/>
        </w:rPr>
        <w:t>i</w:t>
      </w:r>
      <w:r w:rsidRPr="00B26566">
        <w:rPr>
          <w:spacing w:val="-2"/>
          <w:sz w:val="24"/>
          <w:lang w:val="da-DK"/>
        </w:rPr>
        <w:t xml:space="preserve"> emballagen.</w:t>
      </w:r>
    </w:p>
    <w:p w14:paraId="6071D8CF" w14:textId="77777777" w:rsidR="00635043" w:rsidRPr="00B26566" w:rsidRDefault="00644EC4">
      <w:pPr>
        <w:pStyle w:val="Listeafsnit"/>
        <w:numPr>
          <w:ilvl w:val="0"/>
          <w:numId w:val="123"/>
        </w:numPr>
        <w:tabs>
          <w:tab w:val="left" w:pos="510"/>
        </w:tabs>
        <w:ind w:hanging="400"/>
        <w:rPr>
          <w:sz w:val="24"/>
          <w:lang w:val="da-DK"/>
        </w:rPr>
      </w:pPr>
      <w:r w:rsidRPr="00B26566">
        <w:rPr>
          <w:sz w:val="24"/>
          <w:lang w:val="da-DK"/>
        </w:rPr>
        <w:t>Vægten</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de enkelte</w:t>
      </w:r>
      <w:r w:rsidRPr="00B26566">
        <w:rPr>
          <w:spacing w:val="-1"/>
          <w:sz w:val="24"/>
          <w:lang w:val="da-DK"/>
        </w:rPr>
        <w:t xml:space="preserve"> </w:t>
      </w:r>
      <w:r w:rsidRPr="00B26566">
        <w:rPr>
          <w:sz w:val="24"/>
          <w:lang w:val="da-DK"/>
        </w:rPr>
        <w:t>materialer</w:t>
      </w:r>
      <w:r w:rsidRPr="00B26566">
        <w:rPr>
          <w:spacing w:val="-1"/>
          <w:sz w:val="24"/>
          <w:lang w:val="da-DK"/>
        </w:rPr>
        <w:t xml:space="preserve"> </w:t>
      </w:r>
      <w:r w:rsidRPr="00B26566">
        <w:rPr>
          <w:sz w:val="24"/>
          <w:lang w:val="da-DK"/>
        </w:rPr>
        <w:t>og stoffer</w:t>
      </w:r>
      <w:r w:rsidRPr="00B26566">
        <w:rPr>
          <w:spacing w:val="-1"/>
          <w:sz w:val="24"/>
          <w:lang w:val="da-DK"/>
        </w:rPr>
        <w:t xml:space="preserve"> </w:t>
      </w:r>
      <w:r w:rsidRPr="00B26566">
        <w:rPr>
          <w:sz w:val="24"/>
          <w:lang w:val="da-DK"/>
        </w:rPr>
        <w:t xml:space="preserve">i </w:t>
      </w:r>
      <w:r w:rsidRPr="00B26566">
        <w:rPr>
          <w:spacing w:val="-2"/>
          <w:sz w:val="24"/>
          <w:lang w:val="da-DK"/>
        </w:rPr>
        <w:t>emballagen.</w:t>
      </w:r>
    </w:p>
    <w:p w14:paraId="0A976BDF" w14:textId="77777777" w:rsidR="00635043" w:rsidRPr="00B26566" w:rsidRDefault="00644EC4">
      <w:pPr>
        <w:pStyle w:val="Listeafsnit"/>
        <w:numPr>
          <w:ilvl w:val="0"/>
          <w:numId w:val="123"/>
        </w:numPr>
        <w:tabs>
          <w:tab w:val="left" w:pos="510"/>
        </w:tabs>
        <w:ind w:hanging="400"/>
        <w:rPr>
          <w:sz w:val="24"/>
          <w:lang w:val="da-DK"/>
        </w:rPr>
      </w:pPr>
      <w:r w:rsidRPr="00B26566">
        <w:rPr>
          <w:sz w:val="24"/>
          <w:lang w:val="da-DK"/>
        </w:rPr>
        <w:t xml:space="preserve">En generel beskrivelse af </w:t>
      </w:r>
      <w:r w:rsidRPr="00B26566">
        <w:rPr>
          <w:spacing w:val="-2"/>
          <w:sz w:val="24"/>
          <w:lang w:val="da-DK"/>
        </w:rPr>
        <w:t>emballagen.</w:t>
      </w:r>
    </w:p>
    <w:p w14:paraId="6E120859" w14:textId="77777777" w:rsidR="00635043" w:rsidRPr="00B26566" w:rsidRDefault="00644EC4">
      <w:pPr>
        <w:pStyle w:val="Brdtekst"/>
        <w:spacing w:line="249" w:lineRule="auto"/>
        <w:ind w:firstLine="200"/>
        <w:jc w:val="left"/>
        <w:rPr>
          <w:lang w:val="da-DK"/>
        </w:rPr>
      </w:pPr>
      <w:r w:rsidRPr="00B26566">
        <w:rPr>
          <w:i/>
          <w:lang w:val="da-DK"/>
        </w:rPr>
        <w:t>Stk.</w:t>
      </w:r>
      <w:r w:rsidRPr="00B26566">
        <w:rPr>
          <w:i/>
          <w:spacing w:val="40"/>
          <w:lang w:val="da-DK"/>
        </w:rPr>
        <w:t xml:space="preserve"> </w:t>
      </w:r>
      <w:r w:rsidRPr="00B26566">
        <w:rPr>
          <w:i/>
          <w:lang w:val="da-DK"/>
        </w:rPr>
        <w:t>4.</w:t>
      </w:r>
      <w:r w:rsidRPr="00B26566">
        <w:rPr>
          <w:i/>
          <w:spacing w:val="40"/>
          <w:lang w:val="da-DK"/>
        </w:rPr>
        <w:t xml:space="preserve"> </w:t>
      </w:r>
      <w:r w:rsidRPr="00B26566">
        <w:rPr>
          <w:lang w:val="da-DK"/>
        </w:rPr>
        <w:t>Enhver,</w:t>
      </w:r>
      <w:r w:rsidRPr="00B26566">
        <w:rPr>
          <w:spacing w:val="40"/>
          <w:lang w:val="da-DK"/>
        </w:rPr>
        <w:t xml:space="preserve"> </w:t>
      </w:r>
      <w:r w:rsidRPr="00B26566">
        <w:rPr>
          <w:lang w:val="da-DK"/>
        </w:rPr>
        <w:t>der</w:t>
      </w:r>
      <w:r w:rsidRPr="00B26566">
        <w:rPr>
          <w:spacing w:val="40"/>
          <w:lang w:val="da-DK"/>
        </w:rPr>
        <w:t xml:space="preserve"> </w:t>
      </w:r>
      <w:r w:rsidRPr="00B26566">
        <w:rPr>
          <w:lang w:val="da-DK"/>
        </w:rPr>
        <w:t>bringer</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genbrugsemballage</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cirkulation,</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på</w:t>
      </w:r>
      <w:r w:rsidRPr="00B26566">
        <w:rPr>
          <w:spacing w:val="40"/>
          <w:lang w:val="da-DK"/>
        </w:rPr>
        <w:t xml:space="preserve"> </w:t>
      </w:r>
      <w:r w:rsidRPr="00B26566">
        <w:rPr>
          <w:lang w:val="da-DK"/>
        </w:rPr>
        <w:t>Miljøstyrelsens</w:t>
      </w:r>
      <w:r w:rsidRPr="00B26566">
        <w:rPr>
          <w:spacing w:val="40"/>
          <w:lang w:val="da-DK"/>
        </w:rPr>
        <w:t xml:space="preserve"> </w:t>
      </w:r>
      <w:r w:rsidRPr="00B26566">
        <w:rPr>
          <w:lang w:val="da-DK"/>
        </w:rPr>
        <w:t>anmodning fremlægge oplysningerne nævnt i stk. 3.</w:t>
      </w:r>
    </w:p>
    <w:p w14:paraId="44D74354" w14:textId="77777777" w:rsidR="00635043" w:rsidRPr="00B26566" w:rsidRDefault="00644EC4">
      <w:pPr>
        <w:pStyle w:val="Overskrift2"/>
        <w:spacing w:before="162"/>
        <w:ind w:left="0"/>
        <w:jc w:val="center"/>
        <w:rPr>
          <w:lang w:val="da-DK"/>
        </w:rPr>
      </w:pPr>
      <w:bookmarkStart w:id="45" w:name="Afsnit_II_-_Producentregister_for_udvide"/>
      <w:bookmarkEnd w:id="45"/>
      <w:r w:rsidRPr="00B26566">
        <w:rPr>
          <w:lang w:val="da-DK"/>
        </w:rPr>
        <w:t xml:space="preserve">Afsnit </w:t>
      </w:r>
      <w:r w:rsidRPr="00B26566">
        <w:rPr>
          <w:spacing w:val="-5"/>
          <w:lang w:val="da-DK"/>
        </w:rPr>
        <w:t>II</w:t>
      </w:r>
    </w:p>
    <w:p w14:paraId="113ED73E" w14:textId="77777777" w:rsidR="00635043" w:rsidRPr="00B26566" w:rsidRDefault="00644EC4">
      <w:pPr>
        <w:spacing w:before="92"/>
        <w:ind w:left="1"/>
        <w:jc w:val="center"/>
        <w:rPr>
          <w:b/>
          <w:sz w:val="24"/>
          <w:lang w:val="da-DK"/>
        </w:rPr>
      </w:pPr>
      <w:r w:rsidRPr="00B26566">
        <w:rPr>
          <w:b/>
          <w:sz w:val="24"/>
          <w:lang w:val="da-DK"/>
        </w:rPr>
        <w:t>Producentregister</w:t>
      </w:r>
      <w:r w:rsidRPr="00B26566">
        <w:rPr>
          <w:b/>
          <w:spacing w:val="-4"/>
          <w:sz w:val="24"/>
          <w:lang w:val="da-DK"/>
        </w:rPr>
        <w:t xml:space="preserve"> </w:t>
      </w:r>
      <w:r w:rsidRPr="00B26566">
        <w:rPr>
          <w:b/>
          <w:sz w:val="24"/>
          <w:lang w:val="da-DK"/>
        </w:rPr>
        <w:t>for</w:t>
      </w:r>
      <w:r w:rsidRPr="00B26566">
        <w:rPr>
          <w:b/>
          <w:spacing w:val="-3"/>
          <w:sz w:val="24"/>
          <w:lang w:val="da-DK"/>
        </w:rPr>
        <w:t xml:space="preserve"> </w:t>
      </w:r>
      <w:r w:rsidRPr="00B26566">
        <w:rPr>
          <w:b/>
          <w:sz w:val="24"/>
          <w:lang w:val="da-DK"/>
        </w:rPr>
        <w:t>udvidet</w:t>
      </w:r>
      <w:r w:rsidRPr="00B26566">
        <w:rPr>
          <w:b/>
          <w:spacing w:val="-3"/>
          <w:sz w:val="24"/>
          <w:lang w:val="da-DK"/>
        </w:rPr>
        <w:t xml:space="preserve"> </w:t>
      </w:r>
      <w:r w:rsidRPr="00B26566">
        <w:rPr>
          <w:b/>
          <w:spacing w:val="-2"/>
          <w:sz w:val="24"/>
          <w:lang w:val="da-DK"/>
        </w:rPr>
        <w:t>producentansvar</w:t>
      </w:r>
    </w:p>
    <w:p w14:paraId="32D42451" w14:textId="77777777" w:rsidR="00635043" w:rsidRPr="00B26566" w:rsidRDefault="00644EC4">
      <w:pPr>
        <w:pStyle w:val="Brdtekst"/>
        <w:spacing w:before="172"/>
        <w:ind w:left="0"/>
        <w:jc w:val="center"/>
        <w:rPr>
          <w:lang w:val="da-DK"/>
        </w:rPr>
      </w:pPr>
      <w:bookmarkStart w:id="46" w:name="Kapitel_4_-_Producentregister_for_produc"/>
      <w:bookmarkEnd w:id="46"/>
      <w:r w:rsidRPr="00B26566">
        <w:rPr>
          <w:lang w:val="da-DK"/>
        </w:rPr>
        <w:t xml:space="preserve">Kapitel </w:t>
      </w:r>
      <w:r w:rsidRPr="00B26566">
        <w:rPr>
          <w:spacing w:val="-10"/>
          <w:lang w:val="da-DK"/>
        </w:rPr>
        <w:t>4</w:t>
      </w:r>
    </w:p>
    <w:p w14:paraId="0F81F326" w14:textId="77777777" w:rsidR="00635043" w:rsidRPr="00B26566" w:rsidRDefault="00644EC4">
      <w:pPr>
        <w:spacing w:before="92" w:line="388" w:lineRule="auto"/>
        <w:ind w:left="1144" w:right="1144"/>
        <w:jc w:val="center"/>
        <w:rPr>
          <w:i/>
          <w:sz w:val="24"/>
          <w:lang w:val="da-DK"/>
        </w:rPr>
      </w:pPr>
      <w:r w:rsidRPr="00B26566">
        <w:rPr>
          <w:i/>
          <w:sz w:val="24"/>
          <w:lang w:val="da-DK"/>
        </w:rPr>
        <w:t>Producentregister</w:t>
      </w:r>
      <w:r w:rsidRPr="00B26566">
        <w:rPr>
          <w:i/>
          <w:spacing w:val="-12"/>
          <w:sz w:val="24"/>
          <w:lang w:val="da-DK"/>
        </w:rPr>
        <w:t xml:space="preserve"> </w:t>
      </w:r>
      <w:r w:rsidRPr="00B26566">
        <w:rPr>
          <w:i/>
          <w:sz w:val="24"/>
          <w:lang w:val="da-DK"/>
        </w:rPr>
        <w:t>for</w:t>
      </w:r>
      <w:r w:rsidRPr="00B26566">
        <w:rPr>
          <w:i/>
          <w:spacing w:val="-12"/>
          <w:sz w:val="24"/>
          <w:lang w:val="da-DK"/>
        </w:rPr>
        <w:t xml:space="preserve"> </w:t>
      </w:r>
      <w:r w:rsidRPr="00B26566">
        <w:rPr>
          <w:i/>
          <w:sz w:val="24"/>
          <w:lang w:val="da-DK"/>
        </w:rPr>
        <w:t>producenter</w:t>
      </w:r>
      <w:r w:rsidRPr="00B26566">
        <w:rPr>
          <w:i/>
          <w:spacing w:val="-12"/>
          <w:sz w:val="24"/>
          <w:lang w:val="da-DK"/>
        </w:rPr>
        <w:t xml:space="preserve"> </w:t>
      </w:r>
      <w:r w:rsidRPr="00B26566">
        <w:rPr>
          <w:i/>
          <w:sz w:val="24"/>
          <w:lang w:val="da-DK"/>
        </w:rPr>
        <w:t>af</w:t>
      </w:r>
      <w:r w:rsidRPr="00B26566">
        <w:rPr>
          <w:i/>
          <w:spacing w:val="-11"/>
          <w:sz w:val="24"/>
          <w:lang w:val="da-DK"/>
        </w:rPr>
        <w:t xml:space="preserve"> </w:t>
      </w:r>
      <w:r w:rsidRPr="00B26566">
        <w:rPr>
          <w:i/>
          <w:sz w:val="24"/>
          <w:lang w:val="da-DK"/>
        </w:rPr>
        <w:t>emballage</w:t>
      </w:r>
      <w:r w:rsidRPr="00B26566">
        <w:rPr>
          <w:i/>
          <w:spacing w:val="-11"/>
          <w:sz w:val="24"/>
          <w:lang w:val="da-DK"/>
        </w:rPr>
        <w:t xml:space="preserve"> </w:t>
      </w:r>
      <w:r w:rsidRPr="00B26566">
        <w:rPr>
          <w:i/>
          <w:sz w:val="24"/>
          <w:lang w:val="da-DK"/>
        </w:rPr>
        <w:t>og</w:t>
      </w:r>
      <w:r w:rsidRPr="00B26566">
        <w:rPr>
          <w:i/>
          <w:spacing w:val="-11"/>
          <w:sz w:val="24"/>
          <w:lang w:val="da-DK"/>
        </w:rPr>
        <w:t xml:space="preserve"> </w:t>
      </w:r>
      <w:r w:rsidRPr="00B26566">
        <w:rPr>
          <w:i/>
          <w:sz w:val="24"/>
          <w:lang w:val="da-DK"/>
        </w:rPr>
        <w:t>deres</w:t>
      </w:r>
      <w:r w:rsidRPr="00B26566">
        <w:rPr>
          <w:i/>
          <w:spacing w:val="-12"/>
          <w:sz w:val="24"/>
          <w:lang w:val="da-DK"/>
        </w:rPr>
        <w:t xml:space="preserve"> </w:t>
      </w:r>
      <w:r w:rsidRPr="00B26566">
        <w:rPr>
          <w:i/>
          <w:sz w:val="24"/>
          <w:lang w:val="da-DK"/>
        </w:rPr>
        <w:t xml:space="preserve">repræsentanter </w:t>
      </w:r>
      <w:bookmarkStart w:id="47" w:name="Producentregister"/>
      <w:bookmarkEnd w:id="47"/>
      <w:r w:rsidRPr="00B26566">
        <w:rPr>
          <w:i/>
          <w:spacing w:val="-2"/>
          <w:sz w:val="24"/>
          <w:lang w:val="da-DK"/>
        </w:rPr>
        <w:t>Producentregister</w:t>
      </w:r>
    </w:p>
    <w:p w14:paraId="0759A35E" w14:textId="77777777" w:rsidR="00635043" w:rsidRPr="00B26566" w:rsidRDefault="00644EC4">
      <w:pPr>
        <w:pStyle w:val="Brdtekst"/>
        <w:spacing w:before="0" w:line="238" w:lineRule="exact"/>
        <w:ind w:left="0" w:right="1144"/>
        <w:jc w:val="center"/>
        <w:rPr>
          <w:lang w:val="da-DK"/>
        </w:rPr>
      </w:pPr>
      <w:bookmarkStart w:id="48" w:name="§_20"/>
      <w:bookmarkEnd w:id="48"/>
      <w:r w:rsidRPr="00B26566">
        <w:rPr>
          <w:b/>
          <w:lang w:val="da-DK"/>
        </w:rPr>
        <w:t xml:space="preserve">§ 20. </w:t>
      </w:r>
      <w:r w:rsidRPr="00B26566">
        <w:rPr>
          <w:lang w:val="da-DK"/>
        </w:rPr>
        <w:t xml:space="preserve">Dansk Producentansvar fører som registeransvarlig et digitalt producentregister </w:t>
      </w:r>
      <w:r w:rsidRPr="00B26566">
        <w:rPr>
          <w:spacing w:val="-4"/>
          <w:lang w:val="da-DK"/>
        </w:rPr>
        <w:t>over</w:t>
      </w:r>
    </w:p>
    <w:p w14:paraId="14DD0739" w14:textId="77777777" w:rsidR="00635043" w:rsidRDefault="00644EC4">
      <w:pPr>
        <w:pStyle w:val="Listeafsnit"/>
        <w:numPr>
          <w:ilvl w:val="0"/>
          <w:numId w:val="122"/>
        </w:numPr>
        <w:tabs>
          <w:tab w:val="left" w:pos="510"/>
        </w:tabs>
        <w:ind w:hanging="400"/>
        <w:rPr>
          <w:sz w:val="24"/>
        </w:rPr>
      </w:pPr>
      <w:r w:rsidRPr="00B26566">
        <w:rPr>
          <w:sz w:val="24"/>
          <w:lang w:val="da-DK"/>
        </w:rPr>
        <w:t>producenter,</w:t>
      </w:r>
      <w:r w:rsidRPr="00B26566">
        <w:rPr>
          <w:spacing w:val="-2"/>
          <w:sz w:val="24"/>
          <w:lang w:val="da-DK"/>
        </w:rPr>
        <w:t xml:space="preserve"> </w:t>
      </w:r>
      <w:r w:rsidRPr="00B26566">
        <w:rPr>
          <w:sz w:val="24"/>
          <w:lang w:val="da-DK"/>
        </w:rPr>
        <w:t>der</w:t>
      </w:r>
      <w:r w:rsidRPr="00B26566">
        <w:rPr>
          <w:spacing w:val="-1"/>
          <w:sz w:val="24"/>
          <w:lang w:val="da-DK"/>
        </w:rPr>
        <w:t xml:space="preserve"> </w:t>
      </w:r>
      <w:r w:rsidRPr="00B26566">
        <w:rPr>
          <w:sz w:val="24"/>
          <w:lang w:val="da-DK"/>
        </w:rPr>
        <w:t>tilgængeliggør</w:t>
      </w:r>
      <w:r w:rsidRPr="00B26566">
        <w:rPr>
          <w:spacing w:val="-1"/>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jf.</w:t>
      </w:r>
      <w:r w:rsidRPr="00B26566">
        <w:rPr>
          <w:spacing w:val="-2"/>
          <w:sz w:val="24"/>
          <w:lang w:val="da-DK"/>
        </w:rPr>
        <w:t xml:space="preserve"> </w:t>
      </w:r>
      <w:r>
        <w:rPr>
          <w:sz w:val="24"/>
        </w:rPr>
        <w:t>§§</w:t>
      </w:r>
      <w:r>
        <w:rPr>
          <w:spacing w:val="-1"/>
          <w:sz w:val="24"/>
        </w:rPr>
        <w:t xml:space="preserve"> </w:t>
      </w:r>
      <w:r>
        <w:rPr>
          <w:sz w:val="24"/>
        </w:rPr>
        <w:t>21</w:t>
      </w:r>
      <w:r>
        <w:rPr>
          <w:spacing w:val="-1"/>
          <w:sz w:val="24"/>
        </w:rPr>
        <w:t xml:space="preserve"> </w:t>
      </w:r>
      <w:r>
        <w:rPr>
          <w:sz w:val="24"/>
        </w:rPr>
        <w:t>og</w:t>
      </w:r>
      <w:r>
        <w:rPr>
          <w:spacing w:val="-1"/>
          <w:sz w:val="24"/>
        </w:rPr>
        <w:t xml:space="preserve"> </w:t>
      </w:r>
      <w:r>
        <w:rPr>
          <w:spacing w:val="-5"/>
          <w:sz w:val="24"/>
        </w:rPr>
        <w:t>22,</w:t>
      </w:r>
    </w:p>
    <w:p w14:paraId="7E6AC06A" w14:textId="77777777" w:rsidR="00635043" w:rsidRPr="00B26566" w:rsidRDefault="00644EC4">
      <w:pPr>
        <w:pStyle w:val="Listeafsnit"/>
        <w:numPr>
          <w:ilvl w:val="0"/>
          <w:numId w:val="122"/>
        </w:numPr>
        <w:tabs>
          <w:tab w:val="left" w:pos="510"/>
        </w:tabs>
        <w:ind w:hanging="400"/>
        <w:rPr>
          <w:sz w:val="24"/>
          <w:lang w:val="da-DK"/>
        </w:rPr>
      </w:pPr>
      <w:r w:rsidRPr="00B26566">
        <w:rPr>
          <w:sz w:val="24"/>
          <w:lang w:val="da-DK"/>
        </w:rPr>
        <w:t>repræsentanter</w:t>
      </w:r>
      <w:r w:rsidRPr="00B26566">
        <w:rPr>
          <w:spacing w:val="-3"/>
          <w:sz w:val="24"/>
          <w:lang w:val="da-DK"/>
        </w:rPr>
        <w:t xml:space="preserve"> </w:t>
      </w:r>
      <w:r w:rsidRPr="00B26566">
        <w:rPr>
          <w:sz w:val="24"/>
          <w:lang w:val="da-DK"/>
        </w:rPr>
        <w:t>for</w:t>
      </w:r>
      <w:r w:rsidRPr="00B26566">
        <w:rPr>
          <w:spacing w:val="-3"/>
          <w:sz w:val="24"/>
          <w:lang w:val="da-DK"/>
        </w:rPr>
        <w:t xml:space="preserve"> </w:t>
      </w:r>
      <w:r w:rsidRPr="00B26566">
        <w:rPr>
          <w:sz w:val="24"/>
          <w:lang w:val="da-DK"/>
        </w:rPr>
        <w:t>producenter,</w:t>
      </w:r>
      <w:r w:rsidRPr="00B26566">
        <w:rPr>
          <w:spacing w:val="-2"/>
          <w:sz w:val="24"/>
          <w:lang w:val="da-DK"/>
        </w:rPr>
        <w:t xml:space="preserve"> </w:t>
      </w:r>
      <w:r w:rsidRPr="00B26566">
        <w:rPr>
          <w:sz w:val="24"/>
          <w:lang w:val="da-DK"/>
        </w:rPr>
        <w:t>som</w:t>
      </w:r>
      <w:r w:rsidRPr="00B26566">
        <w:rPr>
          <w:spacing w:val="-3"/>
          <w:sz w:val="24"/>
          <w:lang w:val="da-DK"/>
        </w:rPr>
        <w:t xml:space="preserve"> </w:t>
      </w:r>
      <w:r w:rsidRPr="00B26566">
        <w:rPr>
          <w:sz w:val="24"/>
          <w:lang w:val="da-DK"/>
        </w:rPr>
        <w:t>er</w:t>
      </w:r>
      <w:r w:rsidRPr="00B26566">
        <w:rPr>
          <w:spacing w:val="-3"/>
          <w:sz w:val="24"/>
          <w:lang w:val="da-DK"/>
        </w:rPr>
        <w:t xml:space="preserve"> </w:t>
      </w:r>
      <w:r w:rsidRPr="00B26566">
        <w:rPr>
          <w:sz w:val="24"/>
          <w:lang w:val="da-DK"/>
        </w:rPr>
        <w:t>omfattet</w:t>
      </w:r>
      <w:r w:rsidRPr="00B26566">
        <w:rPr>
          <w:spacing w:val="-2"/>
          <w:sz w:val="24"/>
          <w:lang w:val="da-DK"/>
        </w:rPr>
        <w:t xml:space="preserve"> </w:t>
      </w:r>
      <w:r w:rsidRPr="00B26566">
        <w:rPr>
          <w:sz w:val="24"/>
          <w:lang w:val="da-DK"/>
        </w:rPr>
        <w:t>af</w:t>
      </w:r>
      <w:r w:rsidRPr="00B26566">
        <w:rPr>
          <w:spacing w:val="-3"/>
          <w:sz w:val="24"/>
          <w:lang w:val="da-DK"/>
        </w:rPr>
        <w:t xml:space="preserve"> </w:t>
      </w:r>
      <w:r w:rsidRPr="00B26566">
        <w:rPr>
          <w:sz w:val="24"/>
          <w:lang w:val="da-DK"/>
        </w:rPr>
        <w:t>nr.</w:t>
      </w:r>
      <w:r w:rsidRPr="00B26566">
        <w:rPr>
          <w:spacing w:val="-3"/>
          <w:sz w:val="24"/>
          <w:lang w:val="da-DK"/>
        </w:rPr>
        <w:t xml:space="preserve"> </w:t>
      </w:r>
      <w:r w:rsidRPr="00B26566">
        <w:rPr>
          <w:sz w:val="24"/>
          <w:lang w:val="da-DK"/>
        </w:rPr>
        <w:t>1</w:t>
      </w:r>
      <w:r w:rsidRPr="00B26566">
        <w:rPr>
          <w:spacing w:val="-2"/>
          <w:sz w:val="24"/>
          <w:lang w:val="da-DK"/>
        </w:rPr>
        <w:t xml:space="preserve"> </w:t>
      </w:r>
      <w:r w:rsidRPr="00B26566">
        <w:rPr>
          <w:spacing w:val="-5"/>
          <w:sz w:val="24"/>
          <w:lang w:val="da-DK"/>
        </w:rPr>
        <w:t>og</w:t>
      </w:r>
    </w:p>
    <w:p w14:paraId="606490E0" w14:textId="77777777" w:rsidR="00635043" w:rsidRDefault="00644EC4">
      <w:pPr>
        <w:pStyle w:val="Listeafsnit"/>
        <w:numPr>
          <w:ilvl w:val="0"/>
          <w:numId w:val="122"/>
        </w:numPr>
        <w:tabs>
          <w:tab w:val="left" w:pos="510"/>
        </w:tabs>
        <w:ind w:hanging="400"/>
        <w:rPr>
          <w:sz w:val="24"/>
        </w:rPr>
      </w:pPr>
      <w:r>
        <w:rPr>
          <w:sz w:val="24"/>
        </w:rPr>
        <w:t>kollektive</w:t>
      </w:r>
      <w:r>
        <w:rPr>
          <w:spacing w:val="-3"/>
          <w:sz w:val="24"/>
        </w:rPr>
        <w:t xml:space="preserve"> </w:t>
      </w:r>
      <w:r>
        <w:rPr>
          <w:sz w:val="24"/>
        </w:rPr>
        <w:t>ordninger,</w:t>
      </w:r>
      <w:r>
        <w:rPr>
          <w:spacing w:val="-2"/>
          <w:sz w:val="24"/>
        </w:rPr>
        <w:t xml:space="preserve"> </w:t>
      </w:r>
      <w:r>
        <w:rPr>
          <w:sz w:val="24"/>
        </w:rPr>
        <w:t>jf.</w:t>
      </w:r>
      <w:r>
        <w:rPr>
          <w:spacing w:val="-3"/>
          <w:sz w:val="24"/>
        </w:rPr>
        <w:t xml:space="preserve"> </w:t>
      </w:r>
      <w:r>
        <w:rPr>
          <w:sz w:val="24"/>
        </w:rPr>
        <w:t>§</w:t>
      </w:r>
      <w:r>
        <w:rPr>
          <w:spacing w:val="-2"/>
          <w:sz w:val="24"/>
        </w:rPr>
        <w:t xml:space="preserve"> </w:t>
      </w:r>
      <w:r>
        <w:rPr>
          <w:spacing w:val="-5"/>
          <w:sz w:val="24"/>
        </w:rPr>
        <w:t>8</w:t>
      </w:r>
      <w:ins w:id="49" w:author="Klara Leona Funch" w:date="2025-05-08T13:42:00Z">
        <w:r w:rsidR="000C4297">
          <w:rPr>
            <w:spacing w:val="-5"/>
            <w:sz w:val="24"/>
            <w:lang w:val="da-DK"/>
          </w:rPr>
          <w:t>5</w:t>
        </w:r>
      </w:ins>
      <w:del w:id="50" w:author="Klara Leona Funch" w:date="2025-05-08T13:42:00Z">
        <w:r w:rsidDel="000C4297">
          <w:rPr>
            <w:spacing w:val="-5"/>
            <w:sz w:val="24"/>
          </w:rPr>
          <w:delText>4</w:delText>
        </w:r>
      </w:del>
      <w:r>
        <w:rPr>
          <w:spacing w:val="-5"/>
          <w:sz w:val="24"/>
        </w:rPr>
        <w:t>.</w:t>
      </w:r>
    </w:p>
    <w:p w14:paraId="0D16D0A6" w14:textId="77777777" w:rsidR="00635043" w:rsidRPr="00B26566" w:rsidRDefault="00644EC4">
      <w:pPr>
        <w:pStyle w:val="Brdtekst"/>
        <w:ind w:left="310"/>
        <w:rPr>
          <w:lang w:val="da-DK"/>
        </w:rPr>
      </w:pPr>
      <w:r w:rsidRPr="00B26566">
        <w:rPr>
          <w:i/>
          <w:lang w:val="da-DK"/>
        </w:rPr>
        <w:t>Stk.</w:t>
      </w:r>
      <w:r w:rsidRPr="00B26566">
        <w:rPr>
          <w:i/>
          <w:spacing w:val="-2"/>
          <w:lang w:val="da-DK"/>
        </w:rPr>
        <w:t xml:space="preserve"> </w:t>
      </w:r>
      <w:r w:rsidRPr="00B26566">
        <w:rPr>
          <w:i/>
          <w:lang w:val="da-DK"/>
        </w:rPr>
        <w:t>2.</w:t>
      </w:r>
      <w:r w:rsidRPr="00B26566">
        <w:rPr>
          <w:i/>
          <w:spacing w:val="-2"/>
          <w:lang w:val="da-DK"/>
        </w:rPr>
        <w:t xml:space="preserve"> </w:t>
      </w:r>
      <w:r w:rsidRPr="00B26566">
        <w:rPr>
          <w:lang w:val="da-DK"/>
        </w:rPr>
        <w:t>Alle</w:t>
      </w:r>
      <w:r w:rsidRPr="00B26566">
        <w:rPr>
          <w:spacing w:val="-1"/>
          <w:lang w:val="da-DK"/>
        </w:rPr>
        <w:t xml:space="preserve"> </w:t>
      </w:r>
      <w:r w:rsidRPr="00B26566">
        <w:rPr>
          <w:lang w:val="da-DK"/>
        </w:rPr>
        <w:t>registreringer</w:t>
      </w:r>
      <w:r w:rsidRPr="00B26566">
        <w:rPr>
          <w:spacing w:val="-1"/>
          <w:lang w:val="da-DK"/>
        </w:rPr>
        <w:t xml:space="preserve"> </w:t>
      </w:r>
      <w:r w:rsidRPr="00B26566">
        <w:rPr>
          <w:lang w:val="da-DK"/>
        </w:rPr>
        <w:t>i</w:t>
      </w:r>
      <w:r w:rsidRPr="00B26566">
        <w:rPr>
          <w:spacing w:val="-1"/>
          <w:lang w:val="da-DK"/>
        </w:rPr>
        <w:t xml:space="preserve"> </w:t>
      </w:r>
      <w:r w:rsidRPr="00B26566">
        <w:rPr>
          <w:lang w:val="da-DK"/>
        </w:rPr>
        <w:t>registret</w:t>
      </w:r>
      <w:r w:rsidRPr="00B26566">
        <w:rPr>
          <w:spacing w:val="-1"/>
          <w:lang w:val="da-DK"/>
        </w:rPr>
        <w:t xml:space="preserve"> </w:t>
      </w:r>
      <w:r w:rsidRPr="00B26566">
        <w:rPr>
          <w:lang w:val="da-DK"/>
        </w:rPr>
        <w:t>skal</w:t>
      </w:r>
      <w:r w:rsidRPr="00B26566">
        <w:rPr>
          <w:spacing w:val="-2"/>
          <w:lang w:val="da-DK"/>
        </w:rPr>
        <w:t xml:space="preserve"> </w:t>
      </w:r>
      <w:r w:rsidRPr="00B26566">
        <w:rPr>
          <w:lang w:val="da-DK"/>
        </w:rPr>
        <w:t>ske</w:t>
      </w:r>
      <w:r w:rsidRPr="00B26566">
        <w:rPr>
          <w:spacing w:val="-1"/>
          <w:lang w:val="da-DK"/>
        </w:rPr>
        <w:t xml:space="preserve"> </w:t>
      </w:r>
      <w:r w:rsidRPr="00B26566">
        <w:rPr>
          <w:lang w:val="da-DK"/>
        </w:rPr>
        <w:t>digitalt</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Dansk</w:t>
      </w:r>
      <w:r w:rsidRPr="00B26566">
        <w:rPr>
          <w:spacing w:val="-1"/>
          <w:lang w:val="da-DK"/>
        </w:rPr>
        <w:t xml:space="preserve"> </w:t>
      </w:r>
      <w:r w:rsidRPr="00B26566">
        <w:rPr>
          <w:lang w:val="da-DK"/>
        </w:rPr>
        <w:t>Producentansvars</w:t>
      </w:r>
      <w:r w:rsidRPr="00B26566">
        <w:rPr>
          <w:spacing w:val="-2"/>
          <w:lang w:val="da-DK"/>
        </w:rPr>
        <w:t xml:space="preserve"> anvisninger.</w:t>
      </w:r>
    </w:p>
    <w:p w14:paraId="3F4F19AA" w14:textId="77777777" w:rsidR="00635043" w:rsidRPr="00B26566" w:rsidRDefault="00644EC4">
      <w:pPr>
        <w:pStyle w:val="Brdtekst"/>
        <w:spacing w:line="249" w:lineRule="auto"/>
        <w:ind w:right="107" w:firstLine="200"/>
        <w:rPr>
          <w:lang w:val="da-DK"/>
        </w:rPr>
      </w:pPr>
      <w:r w:rsidRPr="00B26566">
        <w:rPr>
          <w:i/>
          <w:lang w:val="da-DK"/>
        </w:rPr>
        <w:t>Stk.</w:t>
      </w:r>
      <w:r w:rsidRPr="00B26566">
        <w:rPr>
          <w:i/>
          <w:spacing w:val="40"/>
          <w:lang w:val="da-DK"/>
        </w:rPr>
        <w:t xml:space="preserve"> </w:t>
      </w:r>
      <w:r w:rsidRPr="00B26566">
        <w:rPr>
          <w:i/>
          <w:lang w:val="da-DK"/>
        </w:rPr>
        <w:t>3.</w:t>
      </w:r>
      <w:r w:rsidRPr="00B26566">
        <w:rPr>
          <w:i/>
          <w:spacing w:val="40"/>
          <w:lang w:val="da-DK"/>
        </w:rPr>
        <w:t xml:space="preserve"> </w:t>
      </w:r>
      <w:r w:rsidRPr="00B26566">
        <w:rPr>
          <w:lang w:val="da-DK"/>
        </w:rPr>
        <w:t>Dansk</w:t>
      </w:r>
      <w:r w:rsidRPr="00B26566">
        <w:rPr>
          <w:spacing w:val="40"/>
          <w:lang w:val="da-DK"/>
        </w:rPr>
        <w:t xml:space="preserve"> </w:t>
      </w:r>
      <w:r w:rsidRPr="00B26566">
        <w:rPr>
          <w:lang w:val="da-DK"/>
        </w:rPr>
        <w:t>Producentansvar</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sikre,</w:t>
      </w:r>
      <w:r w:rsidRPr="00B26566">
        <w:rPr>
          <w:spacing w:val="40"/>
          <w:lang w:val="da-DK"/>
        </w:rPr>
        <w:t xml:space="preserve"> </w:t>
      </w:r>
      <w:r w:rsidRPr="00B26566">
        <w:rPr>
          <w:lang w:val="da-DK"/>
        </w:rPr>
        <w:t>at</w:t>
      </w:r>
      <w:r w:rsidRPr="00B26566">
        <w:rPr>
          <w:spacing w:val="40"/>
          <w:lang w:val="da-DK"/>
        </w:rPr>
        <w:t xml:space="preserve"> </w:t>
      </w:r>
      <w:r w:rsidRPr="00B26566">
        <w:rPr>
          <w:lang w:val="da-DK"/>
        </w:rPr>
        <w:t>producentregistret</w:t>
      </w:r>
      <w:r w:rsidRPr="00B26566">
        <w:rPr>
          <w:spacing w:val="40"/>
          <w:lang w:val="da-DK"/>
        </w:rPr>
        <w:t xml:space="preserve"> </w:t>
      </w:r>
      <w:r w:rsidRPr="00B26566">
        <w:rPr>
          <w:lang w:val="da-DK"/>
        </w:rPr>
        <w:t>er</w:t>
      </w:r>
      <w:r w:rsidRPr="00B26566">
        <w:rPr>
          <w:spacing w:val="40"/>
          <w:lang w:val="da-DK"/>
        </w:rPr>
        <w:t xml:space="preserve"> </w:t>
      </w:r>
      <w:r w:rsidRPr="00B26566">
        <w:rPr>
          <w:lang w:val="da-DK"/>
        </w:rPr>
        <w:t>offentligt</w:t>
      </w:r>
      <w:r w:rsidRPr="00B26566">
        <w:rPr>
          <w:spacing w:val="40"/>
          <w:lang w:val="da-DK"/>
        </w:rPr>
        <w:t xml:space="preserve"> </w:t>
      </w:r>
      <w:r w:rsidRPr="00B26566">
        <w:rPr>
          <w:lang w:val="da-DK"/>
        </w:rPr>
        <w:t>og</w:t>
      </w:r>
      <w:r w:rsidRPr="00B26566">
        <w:rPr>
          <w:spacing w:val="40"/>
          <w:lang w:val="da-DK"/>
        </w:rPr>
        <w:t xml:space="preserve"> </w:t>
      </w:r>
      <w:r w:rsidRPr="00B26566">
        <w:rPr>
          <w:lang w:val="da-DK"/>
        </w:rPr>
        <w:t>gratis</w:t>
      </w:r>
      <w:r w:rsidRPr="00B26566">
        <w:rPr>
          <w:spacing w:val="40"/>
          <w:lang w:val="da-DK"/>
        </w:rPr>
        <w:t xml:space="preserve"> </w:t>
      </w:r>
      <w:r w:rsidRPr="00B26566">
        <w:rPr>
          <w:lang w:val="da-DK"/>
        </w:rPr>
        <w:t xml:space="preserve">tilgængeligt på hjemmesiden </w:t>
      </w:r>
      <w:r w:rsidR="00622D4A">
        <w:fldChar w:fldCharType="begin"/>
      </w:r>
      <w:r w:rsidR="00622D4A" w:rsidRPr="00EA5542">
        <w:rPr>
          <w:lang w:val="da-DK"/>
          <w:rPrChange w:id="51" w:author="Djellza Fetahi" w:date="2025-09-12T12:03:00Z">
            <w:rPr/>
          </w:rPrChange>
        </w:rPr>
        <w:instrText xml:space="preserve"> HYPERLINK "http://www.producentansvar.dk/" \h </w:instrText>
      </w:r>
      <w:r w:rsidR="00622D4A">
        <w:fldChar w:fldCharType="separate"/>
      </w:r>
      <w:r w:rsidRPr="00B26566">
        <w:rPr>
          <w:lang w:val="da-DK"/>
        </w:rPr>
        <w:t>www.producentansvar.dk.</w:t>
      </w:r>
      <w:r w:rsidR="00622D4A">
        <w:rPr>
          <w:lang w:val="da-DK"/>
        </w:rPr>
        <w:fldChar w:fldCharType="end"/>
      </w:r>
      <w:r w:rsidRPr="00B26566">
        <w:rPr>
          <w:lang w:val="da-DK"/>
        </w:rPr>
        <w:t xml:space="preserve"> Dansk Producentansvar skal på hjemmesiden henvise til de øvrige EU-medlemsstaters nationale producentregistre.</w:t>
      </w:r>
    </w:p>
    <w:p w14:paraId="589872C9" w14:textId="77777777" w:rsidR="00635043" w:rsidRPr="00B26566" w:rsidRDefault="00644EC4">
      <w:pPr>
        <w:spacing w:before="163"/>
        <w:ind w:left="3644"/>
        <w:jc w:val="both"/>
        <w:rPr>
          <w:i/>
          <w:sz w:val="24"/>
          <w:lang w:val="da-DK"/>
        </w:rPr>
      </w:pPr>
      <w:bookmarkStart w:id="52" w:name="Registrering_i_producentregistret"/>
      <w:bookmarkEnd w:id="52"/>
      <w:r w:rsidRPr="00B26566">
        <w:rPr>
          <w:i/>
          <w:sz w:val="24"/>
          <w:lang w:val="da-DK"/>
        </w:rPr>
        <w:t>Registrering</w:t>
      </w:r>
      <w:r w:rsidRPr="00B26566">
        <w:rPr>
          <w:i/>
          <w:spacing w:val="-8"/>
          <w:sz w:val="24"/>
          <w:lang w:val="da-DK"/>
        </w:rPr>
        <w:t xml:space="preserve"> </w:t>
      </w:r>
      <w:r w:rsidRPr="00B26566">
        <w:rPr>
          <w:i/>
          <w:sz w:val="24"/>
          <w:lang w:val="da-DK"/>
        </w:rPr>
        <w:t>i</w:t>
      </w:r>
      <w:r w:rsidRPr="00B26566">
        <w:rPr>
          <w:i/>
          <w:spacing w:val="-7"/>
          <w:sz w:val="24"/>
          <w:lang w:val="da-DK"/>
        </w:rPr>
        <w:t xml:space="preserve"> </w:t>
      </w:r>
      <w:r w:rsidRPr="00B26566">
        <w:rPr>
          <w:i/>
          <w:spacing w:val="-2"/>
          <w:sz w:val="24"/>
          <w:lang w:val="da-DK"/>
        </w:rPr>
        <w:t>producentregistret</w:t>
      </w:r>
    </w:p>
    <w:p w14:paraId="6B7875AA" w14:textId="77777777" w:rsidR="00635043" w:rsidRPr="00B26566" w:rsidRDefault="00644EC4">
      <w:pPr>
        <w:pStyle w:val="Brdtekst"/>
        <w:spacing w:before="132" w:line="249" w:lineRule="auto"/>
        <w:ind w:right="106" w:firstLine="200"/>
        <w:rPr>
          <w:lang w:val="da-DK"/>
        </w:rPr>
      </w:pPr>
      <w:bookmarkStart w:id="53" w:name="§_21"/>
      <w:bookmarkEnd w:id="53"/>
      <w:r w:rsidRPr="00B26566">
        <w:rPr>
          <w:b/>
          <w:lang w:val="da-DK"/>
        </w:rPr>
        <w:t xml:space="preserve">§ 21. </w:t>
      </w:r>
      <w:r w:rsidRPr="00B26566">
        <w:rPr>
          <w:lang w:val="da-DK"/>
        </w:rPr>
        <w:t xml:space="preserve">En producent, der tilgængeliggør emballage, skal lade sig eller sin eventuelle repræsentant, jf. lovens § 9 y, stk. 1, registrere i producentregistret, jf. § 20, senest 14 dage før tilgængeliggørelsen </w:t>
      </w:r>
      <w:r w:rsidRPr="00B26566">
        <w:rPr>
          <w:spacing w:val="-2"/>
          <w:lang w:val="da-DK"/>
        </w:rPr>
        <w:t>påbegyndes.</w:t>
      </w:r>
    </w:p>
    <w:p w14:paraId="0746E323" w14:textId="77777777" w:rsidR="00635043" w:rsidRPr="00B26566" w:rsidRDefault="00644EC4">
      <w:pPr>
        <w:pStyle w:val="Brdtekst"/>
        <w:spacing w:before="3" w:line="249" w:lineRule="auto"/>
        <w:ind w:right="107" w:firstLine="200"/>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En producent, der tilgængeliggør genbrugsemballage, skal lade sig eller sin eventuelle repræsen- tant, jf. lovens § 9 y, stk. 1, registrere i producentregistret, jf. § 20, senest den 1. februar 2025 og herefter senest 14 dage før tilgængeliggørelse af genbrugsemballage påbegyndes.</w:t>
      </w:r>
    </w:p>
    <w:p w14:paraId="45846A3D" w14:textId="77777777" w:rsidR="00635043" w:rsidRPr="00B26566" w:rsidRDefault="00644EC4">
      <w:pPr>
        <w:pStyle w:val="Brdtekst"/>
        <w:spacing w:before="123"/>
        <w:ind w:left="310"/>
        <w:rPr>
          <w:lang w:val="da-DK"/>
        </w:rPr>
      </w:pPr>
      <w:bookmarkStart w:id="54" w:name="§_22"/>
      <w:bookmarkEnd w:id="54"/>
      <w:r w:rsidRPr="00B26566">
        <w:rPr>
          <w:b/>
          <w:lang w:val="da-DK"/>
        </w:rPr>
        <w:t>§</w:t>
      </w:r>
      <w:r w:rsidRPr="00B26566">
        <w:rPr>
          <w:b/>
          <w:spacing w:val="-1"/>
          <w:lang w:val="da-DK"/>
        </w:rPr>
        <w:t xml:space="preserve"> </w:t>
      </w:r>
      <w:r w:rsidRPr="00B26566">
        <w:rPr>
          <w:b/>
          <w:lang w:val="da-DK"/>
        </w:rPr>
        <w:t>22.</w:t>
      </w:r>
      <w:r w:rsidRPr="00B26566">
        <w:rPr>
          <w:b/>
          <w:spacing w:val="1"/>
          <w:lang w:val="da-DK"/>
        </w:rPr>
        <w:t xml:space="preserve"> </w:t>
      </w:r>
      <w:r w:rsidRPr="00B26566">
        <w:rPr>
          <w:lang w:val="da-DK"/>
        </w:rPr>
        <w:t>Registrering</w:t>
      </w:r>
      <w:r w:rsidRPr="00B26566">
        <w:rPr>
          <w:spacing w:val="1"/>
          <w:lang w:val="da-DK"/>
        </w:rPr>
        <w:t xml:space="preserve"> </w:t>
      </w:r>
      <w:r w:rsidRPr="00B26566">
        <w:rPr>
          <w:lang w:val="da-DK"/>
        </w:rPr>
        <w:t>i producentregistret,</w:t>
      </w:r>
      <w:r w:rsidRPr="00B26566">
        <w:rPr>
          <w:spacing w:val="1"/>
          <w:lang w:val="da-DK"/>
        </w:rPr>
        <w:t xml:space="preserve"> </w:t>
      </w:r>
      <w:r w:rsidRPr="00B26566">
        <w:rPr>
          <w:lang w:val="da-DK"/>
        </w:rPr>
        <w:t>jf. §</w:t>
      </w:r>
      <w:r w:rsidRPr="00B26566">
        <w:rPr>
          <w:spacing w:val="1"/>
          <w:lang w:val="da-DK"/>
        </w:rPr>
        <w:t xml:space="preserve"> </w:t>
      </w:r>
      <w:r w:rsidRPr="00B26566">
        <w:rPr>
          <w:lang w:val="da-DK"/>
        </w:rPr>
        <w:t>20, skal</w:t>
      </w:r>
      <w:r w:rsidRPr="00B26566">
        <w:rPr>
          <w:spacing w:val="1"/>
          <w:lang w:val="da-DK"/>
        </w:rPr>
        <w:t xml:space="preserve"> </w:t>
      </w:r>
      <w:r w:rsidRPr="00B26566">
        <w:rPr>
          <w:lang w:val="da-DK"/>
        </w:rPr>
        <w:t>indeholde de oplysninger,</w:t>
      </w:r>
      <w:r w:rsidRPr="00B26566">
        <w:rPr>
          <w:spacing w:val="1"/>
          <w:lang w:val="da-DK"/>
        </w:rPr>
        <w:t xml:space="preserve"> </w:t>
      </w:r>
      <w:r w:rsidRPr="00B26566">
        <w:rPr>
          <w:lang w:val="da-DK"/>
        </w:rPr>
        <w:t>der er</w:t>
      </w:r>
      <w:r w:rsidRPr="00B26566">
        <w:rPr>
          <w:spacing w:val="1"/>
          <w:lang w:val="da-DK"/>
        </w:rPr>
        <w:t xml:space="preserve"> </w:t>
      </w:r>
      <w:r w:rsidRPr="00B26566">
        <w:rPr>
          <w:lang w:val="da-DK"/>
        </w:rPr>
        <w:t>nævnt i</w:t>
      </w:r>
      <w:r w:rsidRPr="00B26566">
        <w:rPr>
          <w:spacing w:val="1"/>
          <w:lang w:val="da-DK"/>
        </w:rPr>
        <w:t xml:space="preserve"> </w:t>
      </w:r>
      <w:r w:rsidRPr="00B26566">
        <w:rPr>
          <w:lang w:val="da-DK"/>
        </w:rPr>
        <w:t>bilag 5,</w:t>
      </w:r>
      <w:r w:rsidRPr="00B26566">
        <w:rPr>
          <w:spacing w:val="1"/>
          <w:lang w:val="da-DK"/>
        </w:rPr>
        <w:t xml:space="preserve"> </w:t>
      </w:r>
      <w:r w:rsidRPr="00B26566">
        <w:rPr>
          <w:spacing w:val="-5"/>
          <w:lang w:val="da-DK"/>
        </w:rPr>
        <w:t>nr.</w:t>
      </w:r>
    </w:p>
    <w:p w14:paraId="03EC8CAB" w14:textId="77777777" w:rsidR="00635043" w:rsidRPr="00B26566" w:rsidRDefault="00644EC4">
      <w:pPr>
        <w:pStyle w:val="Brdtekst"/>
        <w:rPr>
          <w:lang w:val="da-DK"/>
        </w:rPr>
      </w:pPr>
      <w:r w:rsidRPr="00B26566">
        <w:rPr>
          <w:lang w:val="da-DK"/>
        </w:rPr>
        <w:t xml:space="preserve">1-10, jf. dog stk. </w:t>
      </w:r>
      <w:r w:rsidRPr="00B26566">
        <w:rPr>
          <w:spacing w:val="-5"/>
          <w:lang w:val="da-DK"/>
        </w:rPr>
        <w:t>2.</w:t>
      </w:r>
    </w:p>
    <w:p w14:paraId="24DD1BD1" w14:textId="77777777" w:rsidR="00635043" w:rsidRPr="00B26566" w:rsidRDefault="00644EC4">
      <w:pPr>
        <w:pStyle w:val="Brdtekst"/>
        <w:spacing w:line="249" w:lineRule="auto"/>
        <w:ind w:right="106" w:firstLine="200"/>
        <w:rPr>
          <w:lang w:val="da-DK"/>
        </w:rPr>
      </w:pPr>
      <w:r w:rsidRPr="00B26566">
        <w:rPr>
          <w:i/>
          <w:lang w:val="da-DK"/>
        </w:rPr>
        <w:t xml:space="preserve">Stk. 2. </w:t>
      </w:r>
      <w:r w:rsidRPr="00B26566">
        <w:rPr>
          <w:lang w:val="da-DK"/>
        </w:rPr>
        <w:t>Registrering af genbrugsemballage i producentregistret skal indeholde de oplysninger, der er nævnt i bilag 5, nr. 1-9 og nr. 11.</w:t>
      </w:r>
    </w:p>
    <w:p w14:paraId="5180F465" w14:textId="77777777" w:rsidR="00635043" w:rsidRPr="00B26566" w:rsidRDefault="00644EC4">
      <w:pPr>
        <w:pStyle w:val="Brdtekst"/>
        <w:spacing w:before="2"/>
        <w:ind w:left="310"/>
        <w:rPr>
          <w:lang w:val="da-DK"/>
        </w:rPr>
      </w:pPr>
      <w:r w:rsidRPr="00B26566">
        <w:rPr>
          <w:i/>
          <w:lang w:val="da-DK"/>
        </w:rPr>
        <w:t>Stk.</w:t>
      </w:r>
      <w:r w:rsidRPr="00B26566">
        <w:rPr>
          <w:i/>
          <w:spacing w:val="-1"/>
          <w:lang w:val="da-DK"/>
        </w:rPr>
        <w:t xml:space="preserve"> </w:t>
      </w:r>
      <w:r w:rsidRPr="00B26566">
        <w:rPr>
          <w:i/>
          <w:lang w:val="da-DK"/>
        </w:rPr>
        <w:t>3.</w:t>
      </w:r>
      <w:r w:rsidRPr="00B26566">
        <w:rPr>
          <w:i/>
          <w:spacing w:val="-1"/>
          <w:lang w:val="da-DK"/>
        </w:rPr>
        <w:t xml:space="preserve"> </w:t>
      </w:r>
      <w:r w:rsidRPr="00B26566">
        <w:rPr>
          <w:lang w:val="da-DK"/>
        </w:rPr>
        <w:t>Registreringspligten anses</w:t>
      </w:r>
      <w:r w:rsidRPr="00B26566">
        <w:rPr>
          <w:spacing w:val="-2"/>
          <w:lang w:val="da-DK"/>
        </w:rPr>
        <w:t xml:space="preserve"> </w:t>
      </w:r>
      <w:r w:rsidRPr="00B26566">
        <w:rPr>
          <w:lang w:val="da-DK"/>
        </w:rPr>
        <w:t>for</w:t>
      </w:r>
      <w:r w:rsidRPr="00B26566">
        <w:rPr>
          <w:spacing w:val="-1"/>
          <w:lang w:val="da-DK"/>
        </w:rPr>
        <w:t xml:space="preserve"> </w:t>
      </w:r>
      <w:r w:rsidRPr="00B26566">
        <w:rPr>
          <w:lang w:val="da-DK"/>
        </w:rPr>
        <w:t xml:space="preserve">opfyldt, </w:t>
      </w:r>
      <w:r w:rsidRPr="00B26566">
        <w:rPr>
          <w:spacing w:val="-5"/>
          <w:lang w:val="da-DK"/>
        </w:rPr>
        <w:t>når</w:t>
      </w:r>
    </w:p>
    <w:p w14:paraId="5B2CADDE" w14:textId="77777777" w:rsidR="00635043" w:rsidRPr="00B26566" w:rsidRDefault="00644EC4">
      <w:pPr>
        <w:pStyle w:val="Listeafsnit"/>
        <w:numPr>
          <w:ilvl w:val="0"/>
          <w:numId w:val="121"/>
        </w:numPr>
        <w:tabs>
          <w:tab w:val="left" w:pos="510"/>
        </w:tabs>
        <w:ind w:hanging="400"/>
        <w:rPr>
          <w:sz w:val="24"/>
          <w:lang w:val="da-DK"/>
        </w:rPr>
      </w:pPr>
      <w:r w:rsidRPr="00B26566">
        <w:rPr>
          <w:sz w:val="24"/>
          <w:lang w:val="da-DK"/>
        </w:rPr>
        <w:t>samtlige</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jf.</w:t>
      </w:r>
      <w:r w:rsidRPr="00B26566">
        <w:rPr>
          <w:spacing w:val="-1"/>
          <w:sz w:val="24"/>
          <w:lang w:val="da-DK"/>
        </w:rPr>
        <w:t xml:space="preserve"> </w:t>
      </w:r>
      <w:r w:rsidRPr="00B26566">
        <w:rPr>
          <w:sz w:val="24"/>
          <w:lang w:val="da-DK"/>
        </w:rPr>
        <w:t>stk.</w:t>
      </w:r>
      <w:r w:rsidRPr="00B26566">
        <w:rPr>
          <w:spacing w:val="-1"/>
          <w:sz w:val="24"/>
          <w:lang w:val="da-DK"/>
        </w:rPr>
        <w:t xml:space="preserve"> </w:t>
      </w:r>
      <w:r w:rsidRPr="00B26566">
        <w:rPr>
          <w:sz w:val="24"/>
          <w:lang w:val="da-DK"/>
        </w:rPr>
        <w:t>1</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stk.</w:t>
      </w:r>
      <w:r w:rsidRPr="00B26566">
        <w:rPr>
          <w:spacing w:val="-1"/>
          <w:sz w:val="24"/>
          <w:lang w:val="da-DK"/>
        </w:rPr>
        <w:t xml:space="preserve"> </w:t>
      </w:r>
      <w:r w:rsidRPr="00B26566">
        <w:rPr>
          <w:sz w:val="24"/>
          <w:lang w:val="da-DK"/>
        </w:rPr>
        <w:t>2,</w:t>
      </w:r>
      <w:r w:rsidRPr="00B26566">
        <w:rPr>
          <w:spacing w:val="-1"/>
          <w:sz w:val="24"/>
          <w:lang w:val="da-DK"/>
        </w:rPr>
        <w:t xml:space="preserve"> </w:t>
      </w:r>
      <w:r w:rsidRPr="00B26566">
        <w:rPr>
          <w:sz w:val="24"/>
          <w:lang w:val="da-DK"/>
        </w:rPr>
        <w:t>er</w:t>
      </w:r>
      <w:r w:rsidRPr="00B26566">
        <w:rPr>
          <w:spacing w:val="-1"/>
          <w:sz w:val="24"/>
          <w:lang w:val="da-DK"/>
        </w:rPr>
        <w:t xml:space="preserve"> </w:t>
      </w:r>
      <w:r w:rsidRPr="00B26566">
        <w:rPr>
          <w:sz w:val="24"/>
          <w:lang w:val="da-DK"/>
        </w:rPr>
        <w:t>indberettet</w:t>
      </w:r>
      <w:r w:rsidRPr="00B26566">
        <w:rPr>
          <w:spacing w:val="-1"/>
          <w:sz w:val="24"/>
          <w:lang w:val="da-DK"/>
        </w:rPr>
        <w:t xml:space="preserve"> </w:t>
      </w:r>
      <w:r w:rsidRPr="00B26566">
        <w:rPr>
          <w:spacing w:val="-2"/>
          <w:sz w:val="24"/>
          <w:lang w:val="da-DK"/>
        </w:rPr>
        <w:t>fyldestgørende,</w:t>
      </w:r>
    </w:p>
    <w:p w14:paraId="5C16FC0F" w14:textId="77777777" w:rsidR="00635043" w:rsidRDefault="00644EC4">
      <w:pPr>
        <w:pStyle w:val="Listeafsnit"/>
        <w:numPr>
          <w:ilvl w:val="0"/>
          <w:numId w:val="121"/>
        </w:numPr>
        <w:tabs>
          <w:tab w:val="left" w:pos="510"/>
        </w:tabs>
        <w:ind w:hanging="400"/>
        <w:rPr>
          <w:sz w:val="24"/>
        </w:rPr>
      </w:pPr>
      <w:r w:rsidRPr="00B26566">
        <w:rPr>
          <w:sz w:val="24"/>
          <w:lang w:val="da-DK"/>
        </w:rPr>
        <w:t xml:space="preserve">gebyret for registrering er betalt, jf. </w:t>
      </w:r>
      <w:r>
        <w:rPr>
          <w:sz w:val="24"/>
        </w:rPr>
        <w:t>§ 9</w:t>
      </w:r>
      <w:ins w:id="55" w:author="Klara Leona Funch" w:date="2025-05-08T13:42:00Z">
        <w:r w:rsidR="00B23E1C">
          <w:rPr>
            <w:sz w:val="24"/>
            <w:lang w:val="da-DK"/>
          </w:rPr>
          <w:t>3</w:t>
        </w:r>
      </w:ins>
      <w:del w:id="56" w:author="Klara Leona Funch" w:date="2025-05-08T13:42:00Z">
        <w:r w:rsidDel="00B23E1C">
          <w:rPr>
            <w:sz w:val="24"/>
          </w:rPr>
          <w:delText>2</w:delText>
        </w:r>
      </w:del>
      <w:r>
        <w:rPr>
          <w:sz w:val="24"/>
        </w:rPr>
        <w:t xml:space="preserve">, </w:t>
      </w:r>
      <w:r>
        <w:rPr>
          <w:spacing w:val="-5"/>
          <w:sz w:val="24"/>
        </w:rPr>
        <w:t>og</w:t>
      </w:r>
    </w:p>
    <w:p w14:paraId="78D0A031" w14:textId="77777777" w:rsidR="00635043" w:rsidRDefault="00644EC4">
      <w:pPr>
        <w:pStyle w:val="Listeafsnit"/>
        <w:numPr>
          <w:ilvl w:val="0"/>
          <w:numId w:val="121"/>
        </w:numPr>
        <w:tabs>
          <w:tab w:val="left" w:pos="510"/>
        </w:tabs>
        <w:ind w:hanging="400"/>
        <w:rPr>
          <w:sz w:val="24"/>
        </w:rPr>
      </w:pPr>
      <w:r w:rsidRPr="00B26566">
        <w:rPr>
          <w:sz w:val="24"/>
          <w:lang w:val="da-DK"/>
        </w:rPr>
        <w:t>producentens</w:t>
      </w:r>
      <w:r w:rsidRPr="00B26566">
        <w:rPr>
          <w:spacing w:val="-2"/>
          <w:sz w:val="24"/>
          <w:lang w:val="da-DK"/>
        </w:rPr>
        <w:t xml:space="preserve"> </w:t>
      </w:r>
      <w:r w:rsidRPr="00B26566">
        <w:rPr>
          <w:sz w:val="24"/>
          <w:lang w:val="da-DK"/>
        </w:rPr>
        <w:t>eventuelle</w:t>
      </w:r>
      <w:r w:rsidRPr="00B26566">
        <w:rPr>
          <w:spacing w:val="-1"/>
          <w:sz w:val="24"/>
          <w:lang w:val="da-DK"/>
        </w:rPr>
        <w:t xml:space="preserve"> </w:t>
      </w:r>
      <w:r w:rsidRPr="00B26566">
        <w:rPr>
          <w:sz w:val="24"/>
          <w:lang w:val="da-DK"/>
        </w:rPr>
        <w:t>repræsentant</w:t>
      </w:r>
      <w:r w:rsidRPr="00B26566">
        <w:rPr>
          <w:spacing w:val="-1"/>
          <w:sz w:val="24"/>
          <w:lang w:val="da-DK"/>
        </w:rPr>
        <w:t xml:space="preserve"> </w:t>
      </w:r>
      <w:r w:rsidRPr="00B26566">
        <w:rPr>
          <w:sz w:val="24"/>
          <w:lang w:val="da-DK"/>
        </w:rPr>
        <w:t>har</w:t>
      </w:r>
      <w:r w:rsidRPr="00B26566">
        <w:rPr>
          <w:spacing w:val="-1"/>
          <w:sz w:val="24"/>
          <w:lang w:val="da-DK"/>
        </w:rPr>
        <w:t xml:space="preserve"> </w:t>
      </w:r>
      <w:r w:rsidRPr="00B26566">
        <w:rPr>
          <w:sz w:val="24"/>
          <w:lang w:val="da-DK"/>
        </w:rPr>
        <w:t>bekræftet</w:t>
      </w:r>
      <w:r w:rsidRPr="00B26566">
        <w:rPr>
          <w:spacing w:val="-1"/>
          <w:sz w:val="24"/>
          <w:lang w:val="da-DK"/>
        </w:rPr>
        <w:t xml:space="preserve"> </w:t>
      </w:r>
      <w:r w:rsidRPr="00B26566">
        <w:rPr>
          <w:sz w:val="24"/>
          <w:lang w:val="da-DK"/>
        </w:rPr>
        <w:t>registreringen</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repræsentant,</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z w:val="24"/>
        </w:rPr>
        <w:t>23,</w:t>
      </w:r>
      <w:r>
        <w:rPr>
          <w:spacing w:val="-1"/>
          <w:sz w:val="24"/>
        </w:rPr>
        <w:t xml:space="preserve"> </w:t>
      </w:r>
      <w:r>
        <w:rPr>
          <w:sz w:val="24"/>
        </w:rPr>
        <w:t xml:space="preserve">stk. </w:t>
      </w:r>
      <w:r>
        <w:rPr>
          <w:spacing w:val="-5"/>
          <w:sz w:val="24"/>
        </w:rPr>
        <w:t>3.</w:t>
      </w:r>
    </w:p>
    <w:p w14:paraId="769E6259" w14:textId="77777777" w:rsidR="00635043" w:rsidRPr="00B26566" w:rsidRDefault="00644EC4">
      <w:pPr>
        <w:pStyle w:val="Brdtekst"/>
        <w:spacing w:line="249" w:lineRule="auto"/>
        <w:ind w:right="106" w:firstLine="199"/>
        <w:rPr>
          <w:lang w:val="da-DK"/>
        </w:rPr>
      </w:pPr>
      <w:r w:rsidRPr="00B26566">
        <w:rPr>
          <w:i/>
          <w:lang w:val="da-DK"/>
        </w:rPr>
        <w:t xml:space="preserve">Stk. 4. </w:t>
      </w:r>
      <w:r w:rsidRPr="00B26566">
        <w:rPr>
          <w:lang w:val="da-DK"/>
        </w:rPr>
        <w:t>Producenten kan på ethvert tidspunkt registrere én repræsentant i producentregistret, jf. stk. 1-3, herunder skift af repræsentanten eller ophør af bemyndigelsen til at lade sig repræsentere.</w:t>
      </w:r>
    </w:p>
    <w:p w14:paraId="352FD590" w14:textId="77777777" w:rsidR="00635043" w:rsidRPr="00B26566" w:rsidRDefault="00644EC4">
      <w:pPr>
        <w:pStyle w:val="Brdtekst"/>
        <w:spacing w:before="2"/>
        <w:ind w:left="310"/>
        <w:rPr>
          <w:lang w:val="da-DK"/>
        </w:rPr>
      </w:pPr>
      <w:r w:rsidRPr="00B26566">
        <w:rPr>
          <w:i/>
          <w:lang w:val="da-DK"/>
        </w:rPr>
        <w:t xml:space="preserve">Stk. 5. </w:t>
      </w:r>
      <w:r w:rsidRPr="00B26566">
        <w:rPr>
          <w:lang w:val="da-DK"/>
        </w:rPr>
        <w:t xml:space="preserve">Repræsentanten kan på ethvert tidspunkt registrere ophør af </w:t>
      </w:r>
      <w:r w:rsidRPr="00B26566">
        <w:rPr>
          <w:spacing w:val="-2"/>
          <w:lang w:val="da-DK"/>
        </w:rPr>
        <w:t>bemyndigelsen.</w:t>
      </w:r>
    </w:p>
    <w:p w14:paraId="0720B814" w14:textId="77777777" w:rsidR="00635043" w:rsidRPr="00B26566" w:rsidRDefault="00644EC4">
      <w:pPr>
        <w:pStyle w:val="Brdtekst"/>
        <w:spacing w:before="132" w:line="249" w:lineRule="auto"/>
        <w:ind w:right="106" w:firstLine="199"/>
        <w:rPr>
          <w:lang w:val="da-DK"/>
        </w:rPr>
      </w:pPr>
      <w:bookmarkStart w:id="57" w:name="§_23"/>
      <w:bookmarkEnd w:id="57"/>
      <w:r w:rsidRPr="00B26566">
        <w:rPr>
          <w:b/>
          <w:lang w:val="da-DK"/>
        </w:rPr>
        <w:t xml:space="preserve">§ 23. </w:t>
      </w:r>
      <w:r w:rsidRPr="00B26566">
        <w:rPr>
          <w:lang w:val="da-DK"/>
        </w:rPr>
        <w:t>Dansk Producentansvar skal bekræfte registreringen i producentregistret, jf. § 21, over for producenten og dennes eventuelle repræsentant senest 14 dage efter, at registreringen har fundet sted, jf. dog stk. 4.</w:t>
      </w:r>
    </w:p>
    <w:p w14:paraId="0D4284AD"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4BE8972C" w14:textId="77777777" w:rsidR="00635043" w:rsidRPr="00B26566" w:rsidRDefault="00644EC4">
      <w:pPr>
        <w:pStyle w:val="Brdtekst"/>
        <w:spacing w:before="67" w:line="249" w:lineRule="auto"/>
        <w:ind w:right="108" w:firstLine="199"/>
        <w:rPr>
          <w:lang w:val="da-DK"/>
        </w:rPr>
      </w:pPr>
      <w:r w:rsidRPr="00B26566">
        <w:rPr>
          <w:i/>
          <w:lang w:val="da-DK"/>
        </w:rPr>
        <w:lastRenderedPageBreak/>
        <w:t>Stk.</w:t>
      </w:r>
      <w:r w:rsidRPr="00B26566">
        <w:rPr>
          <w:i/>
          <w:spacing w:val="-2"/>
          <w:lang w:val="da-DK"/>
        </w:rPr>
        <w:t xml:space="preserve"> </w:t>
      </w:r>
      <w:r w:rsidRPr="00B26566">
        <w:rPr>
          <w:i/>
          <w:lang w:val="da-DK"/>
        </w:rPr>
        <w:t xml:space="preserve">2. </w:t>
      </w:r>
      <w:r w:rsidRPr="00B26566">
        <w:rPr>
          <w:lang w:val="da-DK"/>
        </w:rPr>
        <w:t>Dansk Producentansvar bekræfter skriftligt inden 7 dage registrering af ophør af en bemyndigel- se, jf. § 22, stk. 4 og 5, over for både producenten og den hidtil registrerede repræsentant.</w:t>
      </w:r>
    </w:p>
    <w:p w14:paraId="34FC40E9" w14:textId="77777777" w:rsidR="00635043" w:rsidRPr="00B26566" w:rsidRDefault="00644EC4">
      <w:pPr>
        <w:pStyle w:val="Brdtekst"/>
        <w:spacing w:before="2" w:line="249" w:lineRule="auto"/>
        <w:ind w:right="107" w:firstLine="200"/>
        <w:rPr>
          <w:lang w:val="da-DK"/>
        </w:rPr>
      </w:pPr>
      <w:r w:rsidRPr="00B26566">
        <w:rPr>
          <w:i/>
          <w:lang w:val="da-DK"/>
        </w:rPr>
        <w:t xml:space="preserve">Stk. 3. </w:t>
      </w:r>
      <w:r w:rsidRPr="00B26566">
        <w:rPr>
          <w:lang w:val="da-DK"/>
        </w:rPr>
        <w:t>Dansk Producentansvar anmoder den fysiske eller juridiske person, som producenten har regi- streret som repræsentant, jf. § 22, stk. 4, om inden 7 dage digitalt at be- eller afkræfte registreringen som repræsentant,</w:t>
      </w:r>
      <w:r w:rsidRPr="00B26566">
        <w:rPr>
          <w:spacing w:val="-2"/>
          <w:lang w:val="da-DK"/>
        </w:rPr>
        <w:t xml:space="preserve"> </w:t>
      </w:r>
      <w:r w:rsidRPr="00B26566">
        <w:rPr>
          <w:lang w:val="da-DK"/>
        </w:rPr>
        <w:t>herunder</w:t>
      </w:r>
      <w:r w:rsidRPr="00B26566">
        <w:rPr>
          <w:spacing w:val="-2"/>
          <w:lang w:val="da-DK"/>
        </w:rPr>
        <w:t xml:space="preserve"> </w:t>
      </w:r>
      <w:r w:rsidRPr="00B26566">
        <w:rPr>
          <w:lang w:val="da-DK"/>
        </w:rPr>
        <w:t>at</w:t>
      </w:r>
      <w:r w:rsidRPr="00B26566">
        <w:rPr>
          <w:spacing w:val="-2"/>
          <w:lang w:val="da-DK"/>
        </w:rPr>
        <w:t xml:space="preserve"> </w:t>
      </w:r>
      <w:r w:rsidRPr="00B26566">
        <w:rPr>
          <w:lang w:val="da-DK"/>
        </w:rPr>
        <w:t>de</w:t>
      </w:r>
      <w:r w:rsidRPr="00B26566">
        <w:rPr>
          <w:spacing w:val="-2"/>
          <w:lang w:val="da-DK"/>
        </w:rPr>
        <w:t xml:space="preserve"> </w:t>
      </w:r>
      <w:r w:rsidRPr="00B26566">
        <w:rPr>
          <w:lang w:val="da-DK"/>
        </w:rPr>
        <w:t>registrerede</w:t>
      </w:r>
      <w:r w:rsidRPr="00B26566">
        <w:rPr>
          <w:spacing w:val="-2"/>
          <w:lang w:val="da-DK"/>
        </w:rPr>
        <w:t xml:space="preserve"> </w:t>
      </w:r>
      <w:r w:rsidRPr="00B26566">
        <w:rPr>
          <w:lang w:val="da-DK"/>
        </w:rPr>
        <w:t>oplysninger</w:t>
      </w:r>
      <w:r w:rsidRPr="00B26566">
        <w:rPr>
          <w:spacing w:val="-2"/>
          <w:lang w:val="da-DK"/>
        </w:rPr>
        <w:t xml:space="preserve"> </w:t>
      </w:r>
      <w:r w:rsidRPr="00B26566">
        <w:rPr>
          <w:lang w:val="da-DK"/>
        </w:rPr>
        <w:t>om</w:t>
      </w:r>
      <w:r w:rsidRPr="00B26566">
        <w:rPr>
          <w:spacing w:val="-2"/>
          <w:lang w:val="da-DK"/>
        </w:rPr>
        <w:t xml:space="preserve"> </w:t>
      </w:r>
      <w:r w:rsidRPr="00B26566">
        <w:rPr>
          <w:lang w:val="da-DK"/>
        </w:rPr>
        <w:t>repræsentanten</w:t>
      </w:r>
      <w:r w:rsidRPr="00B26566">
        <w:rPr>
          <w:spacing w:val="-2"/>
          <w:lang w:val="da-DK"/>
        </w:rPr>
        <w:t xml:space="preserve"> </w:t>
      </w:r>
      <w:r w:rsidRPr="00B26566">
        <w:rPr>
          <w:lang w:val="da-DK"/>
        </w:rPr>
        <w:t>er</w:t>
      </w:r>
      <w:r w:rsidRPr="00B26566">
        <w:rPr>
          <w:spacing w:val="-2"/>
          <w:lang w:val="da-DK"/>
        </w:rPr>
        <w:t xml:space="preserve"> </w:t>
      </w:r>
      <w:r w:rsidRPr="00B26566">
        <w:rPr>
          <w:lang w:val="da-DK"/>
        </w:rPr>
        <w:t>korrekte,</w:t>
      </w:r>
      <w:r w:rsidRPr="00B26566">
        <w:rPr>
          <w:spacing w:val="-2"/>
          <w:lang w:val="da-DK"/>
        </w:rPr>
        <w:t xml:space="preserve"> </w:t>
      </w:r>
      <w:r w:rsidRPr="00B26566">
        <w:rPr>
          <w:lang w:val="da-DK"/>
        </w:rPr>
        <w:t>og</w:t>
      </w:r>
      <w:r w:rsidRPr="00B26566">
        <w:rPr>
          <w:spacing w:val="-2"/>
          <w:lang w:val="da-DK"/>
        </w:rPr>
        <w:t xml:space="preserve"> </w:t>
      </w:r>
      <w:r w:rsidRPr="00B26566">
        <w:rPr>
          <w:lang w:val="da-DK"/>
        </w:rPr>
        <w:t>at</w:t>
      </w:r>
      <w:r w:rsidRPr="00B26566">
        <w:rPr>
          <w:spacing w:val="-2"/>
          <w:lang w:val="da-DK"/>
        </w:rPr>
        <w:t xml:space="preserve"> </w:t>
      </w:r>
      <w:r w:rsidRPr="00B26566">
        <w:rPr>
          <w:lang w:val="da-DK"/>
        </w:rPr>
        <w:t>repræsentanten har gjort sig bekendt med sine forpligtelser efter denne bekendtgørelse.</w:t>
      </w:r>
    </w:p>
    <w:p w14:paraId="4C5300E3" w14:textId="77777777" w:rsidR="00635043" w:rsidRPr="00B26566" w:rsidRDefault="00644EC4">
      <w:pPr>
        <w:pStyle w:val="Brdtekst"/>
        <w:spacing w:before="4" w:line="249" w:lineRule="auto"/>
        <w:ind w:right="107" w:firstLine="200"/>
        <w:rPr>
          <w:lang w:val="da-DK"/>
        </w:rPr>
      </w:pPr>
      <w:r w:rsidRPr="00B26566">
        <w:rPr>
          <w:i/>
          <w:lang w:val="da-DK"/>
        </w:rPr>
        <w:t xml:space="preserve">Stk. 4. </w:t>
      </w:r>
      <w:r w:rsidRPr="00B26566">
        <w:rPr>
          <w:lang w:val="da-DK"/>
        </w:rPr>
        <w:t>Dansk Producentansvar meddeler skriftligt til producenten, at registrering ikke er gennemført, hvis den fysiske eller juridiske person, som producenten har registreret som repræsentant, afkræfter registreringen, eller hvis fristen på 7 dage, jf. stk. 3, overskrides.</w:t>
      </w:r>
    </w:p>
    <w:p w14:paraId="2755E0EE" w14:textId="77777777" w:rsidR="00635043" w:rsidRPr="00B26566" w:rsidRDefault="00644EC4">
      <w:pPr>
        <w:pStyle w:val="Brdtekst"/>
        <w:spacing w:before="123" w:line="249" w:lineRule="auto"/>
        <w:ind w:right="107" w:firstLine="200"/>
        <w:rPr>
          <w:lang w:val="da-DK"/>
        </w:rPr>
      </w:pPr>
      <w:bookmarkStart w:id="58" w:name="§_24"/>
      <w:bookmarkEnd w:id="58"/>
      <w:r w:rsidRPr="00B26566">
        <w:rPr>
          <w:b/>
          <w:lang w:val="da-DK"/>
        </w:rPr>
        <w:t xml:space="preserve">§ 24. </w:t>
      </w:r>
      <w:r w:rsidRPr="00B26566">
        <w:rPr>
          <w:lang w:val="da-DK"/>
        </w:rPr>
        <w:t>Producenten eller dennes eventuelle repræsentant skal registrere ændringer i de allerede regi- strerede oplysninger, jf. § 22, stk. 1 og stk. 2, til Dansk Producentansvar senest én måned efter, at ændringerne har fundet sted.</w:t>
      </w:r>
    </w:p>
    <w:p w14:paraId="24A2C37C" w14:textId="77777777" w:rsidR="00635043" w:rsidRPr="00B26566" w:rsidRDefault="00644EC4">
      <w:pPr>
        <w:pStyle w:val="Brdtekst"/>
        <w:spacing w:before="3" w:line="249" w:lineRule="auto"/>
        <w:ind w:right="108" w:firstLine="199"/>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Dansk Producentansvar skal bekræfte ændringerne i registreringen i producentregistret, jf. stk. 1, over for producenten eller dennes eventuelle repræsentant senest 14 dage efter, at registreringen er sket.</w:t>
      </w:r>
    </w:p>
    <w:p w14:paraId="1332284B" w14:textId="77777777" w:rsidR="00635043" w:rsidRPr="00B26566" w:rsidRDefault="00644EC4">
      <w:pPr>
        <w:pStyle w:val="Brdtekst"/>
        <w:spacing w:before="122" w:line="249" w:lineRule="auto"/>
        <w:ind w:right="106" w:firstLine="200"/>
        <w:rPr>
          <w:lang w:val="da-DK"/>
        </w:rPr>
      </w:pPr>
      <w:bookmarkStart w:id="59" w:name="§_25"/>
      <w:bookmarkEnd w:id="59"/>
      <w:r w:rsidRPr="00B26566">
        <w:rPr>
          <w:b/>
          <w:lang w:val="da-DK"/>
        </w:rPr>
        <w:t xml:space="preserve">§ 25. </w:t>
      </w:r>
      <w:r w:rsidRPr="00B26566">
        <w:rPr>
          <w:lang w:val="da-DK"/>
        </w:rPr>
        <w:t>Hvis en producent ophører med at tilgængeliggøre emballage, skal producenten eller dennes eventuelle</w:t>
      </w:r>
      <w:r w:rsidRPr="00B26566">
        <w:rPr>
          <w:spacing w:val="-1"/>
          <w:lang w:val="da-DK"/>
        </w:rPr>
        <w:t xml:space="preserve"> </w:t>
      </w:r>
      <w:r w:rsidRPr="00B26566">
        <w:rPr>
          <w:lang w:val="da-DK"/>
        </w:rPr>
        <w:t>repræsentant</w:t>
      </w:r>
      <w:r w:rsidRPr="00B26566">
        <w:rPr>
          <w:spacing w:val="-1"/>
          <w:lang w:val="da-DK"/>
        </w:rPr>
        <w:t xml:space="preserve"> </w:t>
      </w:r>
      <w:r w:rsidRPr="00B26566">
        <w:rPr>
          <w:lang w:val="da-DK"/>
        </w:rPr>
        <w:t>registrere</w:t>
      </w:r>
      <w:r w:rsidRPr="00B26566">
        <w:rPr>
          <w:spacing w:val="-1"/>
          <w:lang w:val="da-DK"/>
        </w:rPr>
        <w:t xml:space="preserve"> </w:t>
      </w:r>
      <w:r w:rsidRPr="00B26566">
        <w:rPr>
          <w:lang w:val="da-DK"/>
        </w:rPr>
        <w:t>dette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producentregistret</w:t>
      </w:r>
      <w:r w:rsidRPr="00B26566">
        <w:rPr>
          <w:spacing w:val="-1"/>
          <w:lang w:val="da-DK"/>
        </w:rPr>
        <w:t xml:space="preserve"> </w:t>
      </w:r>
      <w:r w:rsidRPr="00B26566">
        <w:rPr>
          <w:lang w:val="da-DK"/>
        </w:rPr>
        <w:t>senest</w:t>
      </w:r>
      <w:r w:rsidRPr="00B26566">
        <w:rPr>
          <w:spacing w:val="-1"/>
          <w:lang w:val="da-DK"/>
        </w:rPr>
        <w:t xml:space="preserve"> </w:t>
      </w:r>
      <w:r w:rsidRPr="00B26566">
        <w:rPr>
          <w:lang w:val="da-DK"/>
        </w:rPr>
        <w:t>én</w:t>
      </w:r>
      <w:r w:rsidRPr="00B26566">
        <w:rPr>
          <w:spacing w:val="-1"/>
          <w:lang w:val="da-DK"/>
        </w:rPr>
        <w:t xml:space="preserve"> </w:t>
      </w:r>
      <w:r w:rsidRPr="00B26566">
        <w:rPr>
          <w:lang w:val="da-DK"/>
        </w:rPr>
        <w:t>måned</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at</w:t>
      </w:r>
      <w:r w:rsidRPr="00B26566">
        <w:rPr>
          <w:spacing w:val="-1"/>
          <w:lang w:val="da-DK"/>
        </w:rPr>
        <w:t xml:space="preserve"> </w:t>
      </w:r>
      <w:r w:rsidRPr="00B26566">
        <w:rPr>
          <w:lang w:val="da-DK"/>
        </w:rPr>
        <w:t>producenten</w:t>
      </w:r>
      <w:r w:rsidRPr="00B26566">
        <w:rPr>
          <w:spacing w:val="-1"/>
          <w:lang w:val="da-DK"/>
        </w:rPr>
        <w:t xml:space="preserve"> </w:t>
      </w:r>
      <w:r w:rsidRPr="00B26566">
        <w:rPr>
          <w:lang w:val="da-DK"/>
        </w:rPr>
        <w:t>ophører med at tilgængeliggøre emballage. Dansk Producentansvar er herefter forpligtet til at sikre afregistrering af producenten.</w:t>
      </w:r>
    </w:p>
    <w:p w14:paraId="06407A39" w14:textId="77777777" w:rsidR="00635043" w:rsidRDefault="00644EC4">
      <w:pPr>
        <w:pStyle w:val="Brdtekst"/>
        <w:spacing w:before="124" w:line="249" w:lineRule="auto"/>
        <w:ind w:right="107" w:firstLine="200"/>
      </w:pPr>
      <w:bookmarkStart w:id="60" w:name="§_26"/>
      <w:bookmarkEnd w:id="60"/>
      <w:r w:rsidRPr="00B26566">
        <w:rPr>
          <w:b/>
          <w:lang w:val="da-DK"/>
        </w:rPr>
        <w:t xml:space="preserve">§ 26. </w:t>
      </w:r>
      <w:r w:rsidRPr="00B26566">
        <w:rPr>
          <w:lang w:val="da-DK"/>
        </w:rPr>
        <w:t>Dansk Producentansvar træffer på anmodning fra en virksomhed, som kan være omfattet af</w:t>
      </w:r>
      <w:r w:rsidRPr="00B26566">
        <w:rPr>
          <w:spacing w:val="40"/>
          <w:lang w:val="da-DK"/>
        </w:rPr>
        <w:t xml:space="preserve"> </w:t>
      </w:r>
      <w:r w:rsidRPr="00B26566">
        <w:rPr>
          <w:lang w:val="da-DK"/>
        </w:rPr>
        <w:t xml:space="preserve">pligten til at lade sig registrere i producentregistret, jf. </w:t>
      </w:r>
      <w:r>
        <w:t>§ 21, afgørelse, om hvorvidt:</w:t>
      </w:r>
    </w:p>
    <w:p w14:paraId="729DA04A" w14:textId="77777777" w:rsidR="00635043" w:rsidRDefault="00644EC4">
      <w:pPr>
        <w:pStyle w:val="Listeafsnit"/>
        <w:numPr>
          <w:ilvl w:val="0"/>
          <w:numId w:val="120"/>
        </w:numPr>
        <w:tabs>
          <w:tab w:val="left" w:pos="510"/>
        </w:tabs>
        <w:spacing w:before="2"/>
        <w:ind w:hanging="400"/>
        <w:rPr>
          <w:sz w:val="24"/>
        </w:rPr>
      </w:pPr>
      <w:r w:rsidRPr="00B26566">
        <w:rPr>
          <w:sz w:val="24"/>
          <w:lang w:val="da-DK"/>
        </w:rPr>
        <w:t>Virksomheden</w:t>
      </w:r>
      <w:r w:rsidRPr="00B26566">
        <w:rPr>
          <w:spacing w:val="-2"/>
          <w:sz w:val="24"/>
          <w:lang w:val="da-DK"/>
        </w:rPr>
        <w:t xml:space="preserve"> </w:t>
      </w:r>
      <w:r w:rsidRPr="00B26566">
        <w:rPr>
          <w:sz w:val="24"/>
          <w:lang w:val="da-DK"/>
        </w:rPr>
        <w:t>er</w:t>
      </w:r>
      <w:r w:rsidRPr="00B26566">
        <w:rPr>
          <w:spacing w:val="-1"/>
          <w:sz w:val="24"/>
          <w:lang w:val="da-DK"/>
        </w:rPr>
        <w:t xml:space="preserve"> </w:t>
      </w:r>
      <w:r w:rsidRPr="00B26566">
        <w:rPr>
          <w:sz w:val="24"/>
          <w:lang w:val="da-DK"/>
        </w:rPr>
        <w:t>omfattet</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pligten</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at</w:t>
      </w:r>
      <w:r w:rsidRPr="00B26566">
        <w:rPr>
          <w:spacing w:val="-1"/>
          <w:sz w:val="24"/>
          <w:lang w:val="da-DK"/>
        </w:rPr>
        <w:t xml:space="preserve"> </w:t>
      </w:r>
      <w:r w:rsidRPr="00B26566">
        <w:rPr>
          <w:sz w:val="24"/>
          <w:lang w:val="da-DK"/>
        </w:rPr>
        <w:t>lade</w:t>
      </w:r>
      <w:r w:rsidRPr="00B26566">
        <w:rPr>
          <w:spacing w:val="-1"/>
          <w:sz w:val="24"/>
          <w:lang w:val="da-DK"/>
        </w:rPr>
        <w:t xml:space="preserve"> </w:t>
      </w:r>
      <w:r w:rsidRPr="00B26566">
        <w:rPr>
          <w:sz w:val="24"/>
          <w:lang w:val="da-DK"/>
        </w:rPr>
        <w:t>sig</w:t>
      </w:r>
      <w:r w:rsidRPr="00B26566">
        <w:rPr>
          <w:spacing w:val="-1"/>
          <w:sz w:val="24"/>
          <w:lang w:val="da-DK"/>
        </w:rPr>
        <w:t xml:space="preserve"> </w:t>
      </w:r>
      <w:r w:rsidRPr="00B26566">
        <w:rPr>
          <w:sz w:val="24"/>
          <w:lang w:val="da-DK"/>
        </w:rPr>
        <w:t>registrere</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producentregistret,</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pacing w:val="-5"/>
          <w:sz w:val="24"/>
        </w:rPr>
        <w:t>21.</w:t>
      </w:r>
    </w:p>
    <w:p w14:paraId="241B30F1" w14:textId="77777777" w:rsidR="00635043" w:rsidRPr="00B26566" w:rsidRDefault="00644EC4">
      <w:pPr>
        <w:pStyle w:val="Listeafsnit"/>
        <w:numPr>
          <w:ilvl w:val="0"/>
          <w:numId w:val="120"/>
        </w:numPr>
        <w:tabs>
          <w:tab w:val="left" w:pos="510"/>
        </w:tabs>
        <w:ind w:hanging="400"/>
        <w:rPr>
          <w:sz w:val="24"/>
          <w:lang w:val="da-DK"/>
        </w:rPr>
      </w:pPr>
      <w:r w:rsidRPr="00B26566">
        <w:rPr>
          <w:sz w:val="24"/>
          <w:lang w:val="da-DK"/>
        </w:rPr>
        <w:t>En</w:t>
      </w:r>
      <w:r w:rsidRPr="00B26566">
        <w:rPr>
          <w:spacing w:val="-1"/>
          <w:sz w:val="24"/>
          <w:lang w:val="da-DK"/>
        </w:rPr>
        <w:t xml:space="preserve"> </w:t>
      </w:r>
      <w:r w:rsidRPr="00B26566">
        <w:rPr>
          <w:sz w:val="24"/>
          <w:lang w:val="da-DK"/>
        </w:rPr>
        <w:t>repræsentant, jf. §</w:t>
      </w:r>
      <w:r w:rsidRPr="00B26566">
        <w:rPr>
          <w:spacing w:val="-1"/>
          <w:sz w:val="24"/>
          <w:lang w:val="da-DK"/>
        </w:rPr>
        <w:t xml:space="preserve"> </w:t>
      </w:r>
      <w:r w:rsidRPr="00B26566">
        <w:rPr>
          <w:sz w:val="24"/>
          <w:lang w:val="da-DK"/>
        </w:rPr>
        <w:t>22, stk. 4,</w:t>
      </w:r>
      <w:r w:rsidRPr="00B26566">
        <w:rPr>
          <w:spacing w:val="-1"/>
          <w:sz w:val="24"/>
          <w:lang w:val="da-DK"/>
        </w:rPr>
        <w:t xml:space="preserve"> </w:t>
      </w:r>
      <w:r w:rsidRPr="00B26566">
        <w:rPr>
          <w:sz w:val="24"/>
          <w:lang w:val="da-DK"/>
        </w:rPr>
        <w:t>opfylder kravene i lovens</w:t>
      </w:r>
      <w:r w:rsidRPr="00B26566">
        <w:rPr>
          <w:spacing w:val="-2"/>
          <w:sz w:val="24"/>
          <w:lang w:val="da-DK"/>
        </w:rPr>
        <w:t xml:space="preserve"> </w:t>
      </w:r>
      <w:r w:rsidRPr="00B26566">
        <w:rPr>
          <w:sz w:val="24"/>
          <w:lang w:val="da-DK"/>
        </w:rPr>
        <w:t>§ 9 y</w:t>
      </w:r>
      <w:r w:rsidRPr="00B26566">
        <w:rPr>
          <w:spacing w:val="-1"/>
          <w:sz w:val="24"/>
          <w:lang w:val="da-DK"/>
        </w:rPr>
        <w:t xml:space="preserve"> </w:t>
      </w:r>
      <w:r w:rsidRPr="00B26566">
        <w:rPr>
          <w:sz w:val="24"/>
          <w:lang w:val="da-DK"/>
        </w:rPr>
        <w:t xml:space="preserve">til at være </w:t>
      </w:r>
      <w:r w:rsidRPr="00B26566">
        <w:rPr>
          <w:spacing w:val="-2"/>
          <w:sz w:val="24"/>
          <w:lang w:val="da-DK"/>
        </w:rPr>
        <w:t>registreret.</w:t>
      </w:r>
    </w:p>
    <w:p w14:paraId="42316358" w14:textId="77777777" w:rsidR="00635043" w:rsidRPr="00B26566" w:rsidRDefault="00644EC4">
      <w:pPr>
        <w:pStyle w:val="Listeafsnit"/>
        <w:numPr>
          <w:ilvl w:val="0"/>
          <w:numId w:val="120"/>
        </w:numPr>
        <w:tabs>
          <w:tab w:val="left" w:pos="510"/>
        </w:tabs>
        <w:ind w:hanging="400"/>
        <w:rPr>
          <w:sz w:val="24"/>
          <w:lang w:val="da-DK"/>
        </w:rPr>
      </w:pPr>
      <w:r w:rsidRPr="00B26566">
        <w:rPr>
          <w:sz w:val="24"/>
          <w:lang w:val="da-DK"/>
        </w:rPr>
        <w:t xml:space="preserve">En genstand udgør en </w:t>
      </w:r>
      <w:r w:rsidRPr="00B26566">
        <w:rPr>
          <w:spacing w:val="-2"/>
          <w:sz w:val="24"/>
          <w:lang w:val="da-DK"/>
        </w:rPr>
        <w:t>emballage.</w:t>
      </w:r>
    </w:p>
    <w:p w14:paraId="7BBCFFFB" w14:textId="77777777" w:rsidR="00635043" w:rsidRPr="00B26566" w:rsidRDefault="00644EC4">
      <w:pPr>
        <w:pStyle w:val="Listeafsnit"/>
        <w:numPr>
          <w:ilvl w:val="0"/>
          <w:numId w:val="120"/>
        </w:numPr>
        <w:tabs>
          <w:tab w:val="left" w:pos="510"/>
        </w:tabs>
        <w:ind w:hanging="400"/>
        <w:rPr>
          <w:sz w:val="24"/>
          <w:lang w:val="da-DK"/>
        </w:rPr>
      </w:pPr>
      <w:r w:rsidRPr="00B26566">
        <w:rPr>
          <w:sz w:val="24"/>
          <w:lang w:val="da-DK"/>
        </w:rPr>
        <w:t xml:space="preserve">En emballage udgør engangsemballage eller </w:t>
      </w:r>
      <w:r w:rsidRPr="00B26566">
        <w:rPr>
          <w:spacing w:val="-2"/>
          <w:sz w:val="24"/>
          <w:lang w:val="da-DK"/>
        </w:rPr>
        <w:t>genbrugsemballage.</w:t>
      </w:r>
    </w:p>
    <w:p w14:paraId="1CB5384C" w14:textId="77777777" w:rsidR="00635043" w:rsidRPr="00B26566" w:rsidRDefault="00644EC4">
      <w:pPr>
        <w:pStyle w:val="Listeafsnit"/>
        <w:numPr>
          <w:ilvl w:val="0"/>
          <w:numId w:val="120"/>
        </w:numPr>
        <w:tabs>
          <w:tab w:val="left" w:pos="510"/>
        </w:tabs>
        <w:spacing w:line="249" w:lineRule="auto"/>
        <w:ind w:right="106" w:hanging="400"/>
        <w:rPr>
          <w:sz w:val="24"/>
          <w:lang w:val="da-DK"/>
        </w:rPr>
      </w:pPr>
      <w:r w:rsidRPr="00B26566">
        <w:rPr>
          <w:sz w:val="24"/>
          <w:lang w:val="da-DK"/>
        </w:rPr>
        <w:t>En emballage henhører under husholdningsemballage eller erhvervsemballage, samt hvilken materia- lekategori emballagen henhører under, jf. bilag 6.</w:t>
      </w:r>
    </w:p>
    <w:p w14:paraId="6F3D75AD" w14:textId="77777777" w:rsidR="00635043" w:rsidRPr="00B26566" w:rsidRDefault="00644EC4">
      <w:pPr>
        <w:pStyle w:val="Brdtekst"/>
        <w:spacing w:before="2" w:line="249" w:lineRule="auto"/>
        <w:ind w:firstLine="199"/>
        <w:jc w:val="left"/>
        <w:rPr>
          <w:lang w:val="da-DK"/>
        </w:rPr>
      </w:pPr>
      <w:r w:rsidRPr="00B26566">
        <w:rPr>
          <w:i/>
          <w:lang w:val="da-DK"/>
        </w:rPr>
        <w:t xml:space="preserve">Stk. 2. </w:t>
      </w:r>
      <w:r w:rsidRPr="00B26566">
        <w:rPr>
          <w:lang w:val="da-DK"/>
        </w:rPr>
        <w:t xml:space="preserve">Dansk Producentansvar skal endvidere træffe afgørelse efter stk. 1, hvis Miljøstyrelsen anmoder </w:t>
      </w:r>
      <w:r w:rsidRPr="00B26566">
        <w:rPr>
          <w:spacing w:val="-2"/>
          <w:lang w:val="da-DK"/>
        </w:rPr>
        <w:t>derom.</w:t>
      </w:r>
    </w:p>
    <w:p w14:paraId="23D86549" w14:textId="77777777" w:rsidR="00635043" w:rsidRPr="00B26566" w:rsidRDefault="00644EC4">
      <w:pPr>
        <w:pStyle w:val="Brdtekst"/>
        <w:spacing w:before="162"/>
        <w:ind w:left="4769"/>
        <w:rPr>
          <w:lang w:val="da-DK"/>
        </w:rPr>
      </w:pPr>
      <w:bookmarkStart w:id="61" w:name="Kapitel_5_-_Indberetning_til_Dansk_Produ"/>
      <w:bookmarkEnd w:id="61"/>
      <w:r w:rsidRPr="00B26566">
        <w:rPr>
          <w:lang w:val="da-DK"/>
        </w:rPr>
        <w:t xml:space="preserve">Kapitel </w:t>
      </w:r>
      <w:r w:rsidRPr="00B26566">
        <w:rPr>
          <w:spacing w:val="-10"/>
          <w:lang w:val="da-DK"/>
        </w:rPr>
        <w:t>5</w:t>
      </w:r>
    </w:p>
    <w:p w14:paraId="3FB269AD" w14:textId="77777777" w:rsidR="00635043" w:rsidRPr="00B26566" w:rsidRDefault="00644EC4">
      <w:pPr>
        <w:spacing w:before="92" w:line="388" w:lineRule="auto"/>
        <w:ind w:left="2334" w:right="2332" w:firstLine="944"/>
        <w:jc w:val="both"/>
        <w:rPr>
          <w:i/>
          <w:sz w:val="24"/>
          <w:lang w:val="da-DK"/>
        </w:rPr>
      </w:pPr>
      <w:r w:rsidRPr="00B26566">
        <w:rPr>
          <w:i/>
          <w:sz w:val="24"/>
          <w:lang w:val="da-DK"/>
        </w:rPr>
        <w:t xml:space="preserve">Indberetning til Dansk Producentansvar </w:t>
      </w:r>
      <w:bookmarkStart w:id="62" w:name="Indberetninger_om_tilgængeliggjorte_mæng"/>
      <w:bookmarkEnd w:id="62"/>
      <w:r w:rsidRPr="00B26566">
        <w:rPr>
          <w:i/>
          <w:sz w:val="24"/>
          <w:lang w:val="da-DK"/>
        </w:rPr>
        <w:t>Indberetninger</w:t>
      </w:r>
      <w:r w:rsidRPr="00B26566">
        <w:rPr>
          <w:i/>
          <w:spacing w:val="-7"/>
          <w:sz w:val="24"/>
          <w:lang w:val="da-DK"/>
        </w:rPr>
        <w:t xml:space="preserve"> </w:t>
      </w:r>
      <w:r w:rsidRPr="00B26566">
        <w:rPr>
          <w:i/>
          <w:sz w:val="24"/>
          <w:lang w:val="da-DK"/>
        </w:rPr>
        <w:t>om</w:t>
      </w:r>
      <w:r w:rsidRPr="00B26566">
        <w:rPr>
          <w:i/>
          <w:spacing w:val="-7"/>
          <w:sz w:val="24"/>
          <w:lang w:val="da-DK"/>
        </w:rPr>
        <w:t xml:space="preserve"> </w:t>
      </w:r>
      <w:r w:rsidRPr="00B26566">
        <w:rPr>
          <w:i/>
          <w:sz w:val="24"/>
          <w:lang w:val="da-DK"/>
        </w:rPr>
        <w:t>tilgængeliggjorte</w:t>
      </w:r>
      <w:r w:rsidRPr="00B26566">
        <w:rPr>
          <w:i/>
          <w:spacing w:val="-5"/>
          <w:sz w:val="24"/>
          <w:lang w:val="da-DK"/>
        </w:rPr>
        <w:t xml:space="preserve"> </w:t>
      </w:r>
      <w:r w:rsidRPr="00B26566">
        <w:rPr>
          <w:i/>
          <w:sz w:val="24"/>
          <w:lang w:val="da-DK"/>
        </w:rPr>
        <w:t>mængder</w:t>
      </w:r>
      <w:r w:rsidRPr="00B26566">
        <w:rPr>
          <w:i/>
          <w:spacing w:val="-7"/>
          <w:sz w:val="24"/>
          <w:lang w:val="da-DK"/>
        </w:rPr>
        <w:t xml:space="preserve"> </w:t>
      </w:r>
      <w:r w:rsidRPr="00B26566">
        <w:rPr>
          <w:i/>
          <w:sz w:val="24"/>
          <w:lang w:val="da-DK"/>
        </w:rPr>
        <w:t>af</w:t>
      </w:r>
      <w:r w:rsidRPr="00B26566">
        <w:rPr>
          <w:i/>
          <w:spacing w:val="-5"/>
          <w:sz w:val="24"/>
          <w:lang w:val="da-DK"/>
        </w:rPr>
        <w:t xml:space="preserve"> </w:t>
      </w:r>
      <w:r w:rsidRPr="00B26566">
        <w:rPr>
          <w:i/>
          <w:spacing w:val="-2"/>
          <w:sz w:val="24"/>
          <w:lang w:val="da-DK"/>
        </w:rPr>
        <w:t>emballage</w:t>
      </w:r>
    </w:p>
    <w:p w14:paraId="3A8CE89E" w14:textId="77777777" w:rsidR="00635043" w:rsidRPr="00B26566" w:rsidRDefault="00644EC4">
      <w:pPr>
        <w:pStyle w:val="Brdtekst"/>
        <w:spacing w:before="0" w:line="238" w:lineRule="exact"/>
        <w:ind w:left="310"/>
        <w:rPr>
          <w:lang w:val="da-DK"/>
        </w:rPr>
      </w:pPr>
      <w:bookmarkStart w:id="63" w:name="§_27"/>
      <w:bookmarkEnd w:id="63"/>
      <w:r w:rsidRPr="00B26566">
        <w:rPr>
          <w:b/>
          <w:lang w:val="da-DK"/>
        </w:rPr>
        <w:t>§</w:t>
      </w:r>
      <w:r w:rsidRPr="00B26566">
        <w:rPr>
          <w:b/>
          <w:spacing w:val="31"/>
          <w:lang w:val="da-DK"/>
        </w:rPr>
        <w:t xml:space="preserve"> </w:t>
      </w:r>
      <w:r w:rsidRPr="00B26566">
        <w:rPr>
          <w:b/>
          <w:lang w:val="da-DK"/>
        </w:rPr>
        <w:t>27.</w:t>
      </w:r>
      <w:r w:rsidRPr="00B26566">
        <w:rPr>
          <w:b/>
          <w:spacing w:val="31"/>
          <w:lang w:val="da-DK"/>
        </w:rPr>
        <w:t xml:space="preserve"> </w:t>
      </w:r>
      <w:r w:rsidRPr="00B26566">
        <w:rPr>
          <w:lang w:val="da-DK"/>
        </w:rPr>
        <w:t>Producenter</w:t>
      </w:r>
      <w:r w:rsidRPr="00B26566">
        <w:rPr>
          <w:spacing w:val="31"/>
          <w:lang w:val="da-DK"/>
        </w:rPr>
        <w:t xml:space="preserve"> </w:t>
      </w:r>
      <w:r w:rsidRPr="00B26566">
        <w:rPr>
          <w:lang w:val="da-DK"/>
        </w:rPr>
        <w:t>skal</w:t>
      </w:r>
      <w:r w:rsidRPr="00B26566">
        <w:rPr>
          <w:spacing w:val="31"/>
          <w:lang w:val="da-DK"/>
        </w:rPr>
        <w:t xml:space="preserve"> </w:t>
      </w:r>
      <w:r w:rsidRPr="00B26566">
        <w:rPr>
          <w:lang w:val="da-DK"/>
        </w:rPr>
        <w:t>årligt</w:t>
      </w:r>
      <w:r w:rsidRPr="00B26566">
        <w:rPr>
          <w:spacing w:val="31"/>
          <w:lang w:val="da-DK"/>
        </w:rPr>
        <w:t xml:space="preserve"> </w:t>
      </w:r>
      <w:r w:rsidRPr="00B26566">
        <w:rPr>
          <w:lang w:val="da-DK"/>
        </w:rPr>
        <w:t>inden</w:t>
      </w:r>
      <w:r w:rsidRPr="00B26566">
        <w:rPr>
          <w:spacing w:val="31"/>
          <w:lang w:val="da-DK"/>
        </w:rPr>
        <w:t xml:space="preserve"> </w:t>
      </w:r>
      <w:r w:rsidRPr="00B26566">
        <w:rPr>
          <w:lang w:val="da-DK"/>
        </w:rPr>
        <w:t>den</w:t>
      </w:r>
      <w:r w:rsidRPr="00B26566">
        <w:rPr>
          <w:spacing w:val="31"/>
          <w:lang w:val="da-DK"/>
        </w:rPr>
        <w:t xml:space="preserve"> </w:t>
      </w:r>
      <w:r w:rsidRPr="00B26566">
        <w:rPr>
          <w:lang w:val="da-DK"/>
        </w:rPr>
        <w:t>1.</w:t>
      </w:r>
      <w:r w:rsidRPr="00B26566">
        <w:rPr>
          <w:spacing w:val="31"/>
          <w:lang w:val="da-DK"/>
        </w:rPr>
        <w:t xml:space="preserve"> </w:t>
      </w:r>
      <w:r w:rsidRPr="00B26566">
        <w:rPr>
          <w:lang w:val="da-DK"/>
        </w:rPr>
        <w:t>juni</w:t>
      </w:r>
      <w:r w:rsidRPr="00B26566">
        <w:rPr>
          <w:spacing w:val="31"/>
          <w:lang w:val="da-DK"/>
        </w:rPr>
        <w:t xml:space="preserve"> </w:t>
      </w:r>
      <w:r w:rsidRPr="00B26566">
        <w:rPr>
          <w:lang w:val="da-DK"/>
        </w:rPr>
        <w:t>indberette</w:t>
      </w:r>
      <w:r w:rsidRPr="00B26566">
        <w:rPr>
          <w:spacing w:val="31"/>
          <w:lang w:val="da-DK"/>
        </w:rPr>
        <w:t xml:space="preserve"> </w:t>
      </w:r>
      <w:r w:rsidRPr="00B26566">
        <w:rPr>
          <w:lang w:val="da-DK"/>
        </w:rPr>
        <w:t>oplysninger</w:t>
      </w:r>
      <w:r w:rsidRPr="00B26566">
        <w:rPr>
          <w:spacing w:val="31"/>
          <w:lang w:val="da-DK"/>
        </w:rPr>
        <w:t xml:space="preserve"> </w:t>
      </w:r>
      <w:r w:rsidRPr="00B26566">
        <w:rPr>
          <w:lang w:val="da-DK"/>
        </w:rPr>
        <w:t>til</w:t>
      </w:r>
      <w:r w:rsidRPr="00B26566">
        <w:rPr>
          <w:spacing w:val="31"/>
          <w:lang w:val="da-DK"/>
        </w:rPr>
        <w:t xml:space="preserve"> </w:t>
      </w:r>
      <w:r w:rsidRPr="00B26566">
        <w:rPr>
          <w:lang w:val="da-DK"/>
        </w:rPr>
        <w:t>Dansk</w:t>
      </w:r>
      <w:r w:rsidRPr="00B26566">
        <w:rPr>
          <w:spacing w:val="31"/>
          <w:lang w:val="da-DK"/>
        </w:rPr>
        <w:t xml:space="preserve"> </w:t>
      </w:r>
      <w:r w:rsidRPr="00B26566">
        <w:rPr>
          <w:lang w:val="da-DK"/>
        </w:rPr>
        <w:t>Producentansvar</w:t>
      </w:r>
      <w:r w:rsidRPr="00B26566">
        <w:rPr>
          <w:spacing w:val="31"/>
          <w:lang w:val="da-DK"/>
        </w:rPr>
        <w:t xml:space="preserve"> </w:t>
      </w:r>
      <w:r w:rsidRPr="00B26566">
        <w:rPr>
          <w:spacing w:val="-5"/>
          <w:lang w:val="da-DK"/>
        </w:rPr>
        <w:t>om</w:t>
      </w:r>
    </w:p>
    <w:p w14:paraId="4AC4B5E9" w14:textId="77777777" w:rsidR="00635043" w:rsidRPr="00B26566" w:rsidRDefault="00644EC4">
      <w:pPr>
        <w:pStyle w:val="Brdtekst"/>
        <w:rPr>
          <w:lang w:val="da-DK"/>
        </w:rPr>
      </w:pPr>
      <w:r w:rsidRPr="00B26566">
        <w:rPr>
          <w:lang w:val="da-DK"/>
        </w:rPr>
        <w:t>mængden</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emballage,</w:t>
      </w:r>
      <w:r w:rsidRPr="00B26566">
        <w:rPr>
          <w:spacing w:val="-1"/>
          <w:lang w:val="da-DK"/>
        </w:rPr>
        <w:t xml:space="preserve"> </w:t>
      </w:r>
      <w:r w:rsidRPr="00B26566">
        <w:rPr>
          <w:lang w:val="da-DK"/>
        </w:rPr>
        <w:t>som producenten</w:t>
      </w:r>
      <w:r w:rsidRPr="00B26566">
        <w:rPr>
          <w:spacing w:val="-1"/>
          <w:lang w:val="da-DK"/>
        </w:rPr>
        <w:t xml:space="preserve"> </w:t>
      </w:r>
      <w:r w:rsidRPr="00B26566">
        <w:rPr>
          <w:lang w:val="da-DK"/>
        </w:rPr>
        <w:t>har</w:t>
      </w:r>
      <w:r w:rsidRPr="00B26566">
        <w:rPr>
          <w:spacing w:val="-1"/>
          <w:lang w:val="da-DK"/>
        </w:rPr>
        <w:t xml:space="preserve"> </w:t>
      </w:r>
      <w:r w:rsidRPr="00B26566">
        <w:rPr>
          <w:lang w:val="da-DK"/>
        </w:rPr>
        <w:t>tilgængeliggjort i</w:t>
      </w:r>
      <w:r w:rsidRPr="00B26566">
        <w:rPr>
          <w:spacing w:val="-1"/>
          <w:lang w:val="da-DK"/>
        </w:rPr>
        <w:t xml:space="preserve"> </w:t>
      </w:r>
      <w:r w:rsidRPr="00B26566">
        <w:rPr>
          <w:lang w:val="da-DK"/>
        </w:rPr>
        <w:t>det</w:t>
      </w:r>
      <w:r w:rsidRPr="00B26566">
        <w:rPr>
          <w:spacing w:val="-1"/>
          <w:lang w:val="da-DK"/>
        </w:rPr>
        <w:t xml:space="preserve"> </w:t>
      </w:r>
      <w:r w:rsidRPr="00B26566">
        <w:rPr>
          <w:lang w:val="da-DK"/>
        </w:rPr>
        <w:t>foregående</w:t>
      </w:r>
      <w:r w:rsidRPr="00B26566">
        <w:rPr>
          <w:spacing w:val="-1"/>
          <w:lang w:val="da-DK"/>
        </w:rPr>
        <w:t xml:space="preserve"> </w:t>
      </w:r>
      <w:r w:rsidRPr="00B26566">
        <w:rPr>
          <w:lang w:val="da-DK"/>
        </w:rPr>
        <w:t>kalenderår, jf.</w:t>
      </w:r>
      <w:r w:rsidRPr="00B26566">
        <w:rPr>
          <w:spacing w:val="-1"/>
          <w:lang w:val="da-DK"/>
        </w:rPr>
        <w:t xml:space="preserve"> </w:t>
      </w:r>
      <w:r w:rsidRPr="00B26566">
        <w:rPr>
          <w:lang w:val="da-DK"/>
        </w:rPr>
        <w:t>dog</w:t>
      </w:r>
      <w:r w:rsidRPr="00B26566">
        <w:rPr>
          <w:spacing w:val="-1"/>
          <w:lang w:val="da-DK"/>
        </w:rPr>
        <w:t xml:space="preserve"> </w:t>
      </w:r>
      <w:r w:rsidRPr="00B26566">
        <w:rPr>
          <w:lang w:val="da-DK"/>
        </w:rPr>
        <w:t xml:space="preserve">stk. </w:t>
      </w:r>
      <w:r w:rsidRPr="00B26566">
        <w:rPr>
          <w:spacing w:val="-5"/>
          <w:lang w:val="da-DK"/>
        </w:rPr>
        <w:t>2.</w:t>
      </w:r>
    </w:p>
    <w:p w14:paraId="7783948B" w14:textId="77777777" w:rsidR="00635043" w:rsidRPr="00B26566" w:rsidRDefault="00644EC4">
      <w:pPr>
        <w:pStyle w:val="Brdtekst"/>
        <w:spacing w:line="249" w:lineRule="auto"/>
        <w:ind w:right="105" w:firstLine="199"/>
        <w:rPr>
          <w:lang w:val="da-DK"/>
        </w:rPr>
      </w:pPr>
      <w:r w:rsidRPr="00B26566">
        <w:rPr>
          <w:i/>
          <w:lang w:val="da-DK"/>
        </w:rPr>
        <w:t xml:space="preserve">Stk. 2. </w:t>
      </w:r>
      <w:r w:rsidRPr="00B26566">
        <w:rPr>
          <w:lang w:val="da-DK"/>
        </w:rPr>
        <w:t>Producenter af genbrugsemballage skal årligt inden den 1. juni indberette oplysninger om mængden af genbrugsemballage, som producenten har tilgængeliggjort første gang med henblik på at gennemgå et antal ture eller cyklusser ved at blive genpåfyldt eller genbrugt til det samme formål, som den er udtænkt til, i det foregående kalenderår.</w:t>
      </w:r>
    </w:p>
    <w:p w14:paraId="0DE67DBA" w14:textId="77777777" w:rsidR="00635043" w:rsidRPr="00B26566" w:rsidRDefault="00644EC4">
      <w:pPr>
        <w:pStyle w:val="Brdtekst"/>
        <w:spacing w:before="4" w:line="249" w:lineRule="auto"/>
        <w:ind w:right="106" w:firstLine="199"/>
        <w:rPr>
          <w:lang w:val="da-DK"/>
        </w:rPr>
      </w:pPr>
      <w:r w:rsidRPr="00B26566">
        <w:rPr>
          <w:i/>
          <w:lang w:val="da-DK"/>
        </w:rPr>
        <w:t xml:space="preserve">Stk. 3. </w:t>
      </w:r>
      <w:r w:rsidRPr="00B26566">
        <w:rPr>
          <w:lang w:val="da-DK"/>
        </w:rPr>
        <w:t>Producenter, der påbegynder at tilgængeliggøre emballage efter indberetningsfristen i stk. 1,</w:t>
      </w:r>
      <w:r w:rsidRPr="00B26566">
        <w:rPr>
          <w:spacing w:val="40"/>
          <w:lang w:val="da-DK"/>
        </w:rPr>
        <w:t xml:space="preserve"> </w:t>
      </w:r>
      <w:r w:rsidRPr="00B26566">
        <w:rPr>
          <w:lang w:val="da-DK"/>
        </w:rPr>
        <w:t>skal, i forbindelse med registrering, jf. § 21, indberette oplysninger om den forventede mængde tilgænge</w:t>
      </w:r>
      <w:del w:id="64" w:author="Kåre Groes" w:date="2025-09-10T13:09:00Z">
        <w:r w:rsidRPr="00B26566" w:rsidDel="00C656EF">
          <w:rPr>
            <w:lang w:val="da-DK"/>
          </w:rPr>
          <w:delText xml:space="preserve">- </w:delText>
        </w:r>
      </w:del>
      <w:r w:rsidRPr="00B26566">
        <w:rPr>
          <w:lang w:val="da-DK"/>
        </w:rPr>
        <w:t>liggjorte emballage for det indeværende kalenderår.</w:t>
      </w:r>
    </w:p>
    <w:p w14:paraId="5E720B54" w14:textId="77777777" w:rsidR="00635043" w:rsidRPr="00B26566" w:rsidRDefault="00644EC4">
      <w:pPr>
        <w:pStyle w:val="Brdtekst"/>
        <w:spacing w:before="3" w:line="249" w:lineRule="auto"/>
        <w:ind w:right="106" w:firstLine="200"/>
        <w:rPr>
          <w:lang w:val="da-DK"/>
        </w:rPr>
      </w:pPr>
      <w:r w:rsidRPr="00B26566">
        <w:rPr>
          <w:i/>
          <w:lang w:val="da-DK"/>
        </w:rPr>
        <w:t xml:space="preserve">Stk. 4. </w:t>
      </w:r>
      <w:r w:rsidRPr="00B26566">
        <w:rPr>
          <w:lang w:val="da-DK"/>
        </w:rPr>
        <w:t>Hvis producenter tilgængeliggør emballage, uden at mængderne af emballage indberettes til Dansk Producentansvar i henhold til stk. 1 eller 2, skal producenten indberette oplysninger om tilgænge</w:t>
      </w:r>
      <w:del w:id="65" w:author="Kåre Groes" w:date="2025-09-10T13:09:00Z">
        <w:r w:rsidRPr="00B26566" w:rsidDel="00C656EF">
          <w:rPr>
            <w:lang w:val="da-DK"/>
          </w:rPr>
          <w:delText xml:space="preserve">- </w:delText>
        </w:r>
      </w:del>
      <w:r w:rsidRPr="00B26566">
        <w:rPr>
          <w:lang w:val="da-DK"/>
        </w:rPr>
        <w:t>liggjorte mængder af emballage for den periode, hvor producenten har tilgængeliggjort emballage, men ikke har opfyldt indberetningspligten i henhold til stk. 1 eller 2.</w:t>
      </w:r>
    </w:p>
    <w:p w14:paraId="58298FA6" w14:textId="77777777" w:rsidR="00635043" w:rsidRPr="00B26566" w:rsidRDefault="00644EC4">
      <w:pPr>
        <w:pStyle w:val="Brdtekst"/>
        <w:spacing w:before="4"/>
        <w:ind w:left="310"/>
        <w:rPr>
          <w:lang w:val="da-DK"/>
        </w:rPr>
      </w:pPr>
      <w:r w:rsidRPr="00B26566">
        <w:rPr>
          <w:i/>
          <w:lang w:val="da-DK"/>
        </w:rPr>
        <w:t>Stk. 5.</w:t>
      </w:r>
      <w:r w:rsidRPr="00B26566">
        <w:rPr>
          <w:i/>
          <w:spacing w:val="-1"/>
          <w:lang w:val="da-DK"/>
        </w:rPr>
        <w:t xml:space="preserve"> </w:t>
      </w:r>
      <w:r w:rsidRPr="00B26566">
        <w:rPr>
          <w:lang w:val="da-DK"/>
        </w:rPr>
        <w:t xml:space="preserve">Indberetning af emballagemængder efter stk. 1-3 skal </w:t>
      </w:r>
      <w:r w:rsidRPr="00B26566">
        <w:rPr>
          <w:spacing w:val="-2"/>
          <w:lang w:val="da-DK"/>
        </w:rPr>
        <w:t>angives</w:t>
      </w:r>
    </w:p>
    <w:p w14:paraId="4D78AFFE" w14:textId="77777777" w:rsidR="00635043" w:rsidRPr="00B26566" w:rsidRDefault="00635043">
      <w:pPr>
        <w:rPr>
          <w:lang w:val="da-DK"/>
        </w:rPr>
        <w:sectPr w:rsidR="00635043" w:rsidRPr="00B26566">
          <w:pgSz w:w="11910" w:h="16840"/>
          <w:pgMar w:top="1320" w:right="740" w:bottom="840" w:left="740" w:header="0" w:footer="652" w:gutter="0"/>
          <w:cols w:space="708"/>
        </w:sectPr>
      </w:pPr>
    </w:p>
    <w:p w14:paraId="2A047133" w14:textId="77777777" w:rsidR="00635043" w:rsidRDefault="00644EC4">
      <w:pPr>
        <w:pStyle w:val="Listeafsnit"/>
        <w:numPr>
          <w:ilvl w:val="0"/>
          <w:numId w:val="119"/>
        </w:numPr>
        <w:tabs>
          <w:tab w:val="left" w:pos="510"/>
        </w:tabs>
        <w:spacing w:before="67"/>
        <w:ind w:hanging="400"/>
        <w:rPr>
          <w:sz w:val="24"/>
        </w:rPr>
      </w:pPr>
      <w:r>
        <w:rPr>
          <w:sz w:val="24"/>
        </w:rPr>
        <w:lastRenderedPageBreak/>
        <w:t xml:space="preserve">i </w:t>
      </w:r>
      <w:r>
        <w:rPr>
          <w:spacing w:val="-5"/>
          <w:sz w:val="24"/>
        </w:rPr>
        <w:t>kg,</w:t>
      </w:r>
    </w:p>
    <w:p w14:paraId="077787C6" w14:textId="77777777" w:rsidR="00635043" w:rsidRPr="00B26566" w:rsidRDefault="00644EC4">
      <w:pPr>
        <w:pStyle w:val="Listeafsnit"/>
        <w:numPr>
          <w:ilvl w:val="0"/>
          <w:numId w:val="119"/>
        </w:numPr>
        <w:tabs>
          <w:tab w:val="left" w:pos="510"/>
        </w:tabs>
        <w:spacing w:line="249" w:lineRule="auto"/>
        <w:ind w:right="108" w:hanging="400"/>
        <w:rPr>
          <w:sz w:val="24"/>
          <w:lang w:val="da-DK"/>
        </w:rPr>
      </w:pPr>
      <w:r w:rsidRPr="00B26566">
        <w:rPr>
          <w:sz w:val="24"/>
          <w:lang w:val="da-DK"/>
        </w:rPr>
        <w:t>fordelt på de i bilag 6 nævnte materialekategorier, med angivelse af, om der er tale om husholdnings- emballage eller erhvervsemballage,</w:t>
      </w:r>
    </w:p>
    <w:p w14:paraId="0FA06D08" w14:textId="77777777" w:rsidR="00635043" w:rsidRPr="00B26566" w:rsidRDefault="00644EC4">
      <w:pPr>
        <w:pStyle w:val="Listeafsnit"/>
        <w:numPr>
          <w:ilvl w:val="0"/>
          <w:numId w:val="119"/>
        </w:numPr>
        <w:tabs>
          <w:tab w:val="left" w:pos="508"/>
        </w:tabs>
        <w:spacing w:before="2"/>
        <w:ind w:left="508" w:hanging="398"/>
        <w:rPr>
          <w:sz w:val="24"/>
          <w:lang w:val="da-DK"/>
        </w:rPr>
      </w:pPr>
      <w:r w:rsidRPr="00B26566">
        <w:rPr>
          <w:sz w:val="24"/>
          <w:lang w:val="da-DK"/>
        </w:rPr>
        <w:t xml:space="preserve">fordelt mellem engangsemballage eller genbrugsemballage, </w:t>
      </w:r>
      <w:r w:rsidRPr="00B26566">
        <w:rPr>
          <w:spacing w:val="-5"/>
          <w:sz w:val="24"/>
          <w:lang w:val="da-DK"/>
        </w:rPr>
        <w:t>og</w:t>
      </w:r>
    </w:p>
    <w:p w14:paraId="188384EE" w14:textId="77777777" w:rsidR="00635043" w:rsidRPr="00B26566" w:rsidRDefault="00644EC4">
      <w:pPr>
        <w:pStyle w:val="Listeafsnit"/>
        <w:numPr>
          <w:ilvl w:val="0"/>
          <w:numId w:val="119"/>
        </w:numPr>
        <w:tabs>
          <w:tab w:val="left" w:pos="508"/>
          <w:tab w:val="left" w:pos="510"/>
        </w:tabs>
        <w:spacing w:line="249" w:lineRule="auto"/>
        <w:ind w:right="108" w:hanging="400"/>
        <w:rPr>
          <w:sz w:val="24"/>
          <w:lang w:val="da-DK"/>
        </w:rPr>
      </w:pPr>
      <w:r w:rsidRPr="00B26566">
        <w:rPr>
          <w:sz w:val="24"/>
          <w:lang w:val="da-DK"/>
        </w:rPr>
        <w:t>hvis emballagen skal sorteres som farligt affald eller restaffald efter sorteringskriterierne i bekendtgø- relse om affald, jf. dog stk. 7.</w:t>
      </w:r>
    </w:p>
    <w:p w14:paraId="088F5AB5" w14:textId="77777777" w:rsidR="00635043" w:rsidRPr="00B26566" w:rsidRDefault="00644EC4">
      <w:pPr>
        <w:pStyle w:val="Brdtekst"/>
        <w:spacing w:before="2" w:line="249" w:lineRule="auto"/>
        <w:ind w:right="106" w:firstLine="200"/>
        <w:rPr>
          <w:lang w:val="da-DK"/>
        </w:rPr>
      </w:pPr>
      <w:r w:rsidRPr="00B26566">
        <w:rPr>
          <w:i/>
          <w:lang w:val="da-DK"/>
        </w:rPr>
        <w:t>Stk.</w:t>
      </w:r>
      <w:r w:rsidRPr="00B26566">
        <w:rPr>
          <w:i/>
          <w:spacing w:val="16"/>
          <w:lang w:val="da-DK"/>
        </w:rPr>
        <w:t xml:space="preserve"> </w:t>
      </w:r>
      <w:r w:rsidRPr="00B26566">
        <w:rPr>
          <w:i/>
          <w:lang w:val="da-DK"/>
        </w:rPr>
        <w:t>6.</w:t>
      </w:r>
      <w:r w:rsidRPr="00B26566">
        <w:rPr>
          <w:i/>
          <w:spacing w:val="16"/>
          <w:lang w:val="da-DK"/>
        </w:rPr>
        <w:t xml:space="preserve"> </w:t>
      </w:r>
      <w:r w:rsidRPr="00B26566">
        <w:rPr>
          <w:lang w:val="da-DK"/>
        </w:rPr>
        <w:t>For</w:t>
      </w:r>
      <w:r w:rsidRPr="00B26566">
        <w:rPr>
          <w:spacing w:val="16"/>
          <w:lang w:val="da-DK"/>
        </w:rPr>
        <w:t xml:space="preserve"> </w:t>
      </w:r>
      <w:r w:rsidRPr="00B26566">
        <w:rPr>
          <w:lang w:val="da-DK"/>
        </w:rPr>
        <w:t>emballage,</w:t>
      </w:r>
      <w:r w:rsidRPr="00B26566">
        <w:rPr>
          <w:spacing w:val="16"/>
          <w:lang w:val="da-DK"/>
        </w:rPr>
        <w:t xml:space="preserve"> </w:t>
      </w:r>
      <w:r w:rsidRPr="00B26566">
        <w:rPr>
          <w:lang w:val="da-DK"/>
        </w:rPr>
        <w:t>der</w:t>
      </w:r>
      <w:r w:rsidRPr="00B26566">
        <w:rPr>
          <w:spacing w:val="16"/>
          <w:lang w:val="da-DK"/>
        </w:rPr>
        <w:t xml:space="preserve"> </w:t>
      </w:r>
      <w:r w:rsidRPr="00B26566">
        <w:rPr>
          <w:lang w:val="da-DK"/>
        </w:rPr>
        <w:t>består</w:t>
      </w:r>
      <w:r w:rsidRPr="00B26566">
        <w:rPr>
          <w:spacing w:val="16"/>
          <w:lang w:val="da-DK"/>
        </w:rPr>
        <w:t xml:space="preserve"> </w:t>
      </w:r>
      <w:r w:rsidRPr="00B26566">
        <w:rPr>
          <w:lang w:val="da-DK"/>
        </w:rPr>
        <w:t>af</w:t>
      </w:r>
      <w:r w:rsidRPr="00B26566">
        <w:rPr>
          <w:spacing w:val="16"/>
          <w:lang w:val="da-DK"/>
        </w:rPr>
        <w:t xml:space="preserve"> </w:t>
      </w:r>
      <w:r w:rsidRPr="00B26566">
        <w:rPr>
          <w:lang w:val="da-DK"/>
        </w:rPr>
        <w:t>flere</w:t>
      </w:r>
      <w:r w:rsidRPr="00B26566">
        <w:rPr>
          <w:spacing w:val="16"/>
          <w:lang w:val="da-DK"/>
        </w:rPr>
        <w:t xml:space="preserve"> </w:t>
      </w:r>
      <w:r w:rsidRPr="00B26566">
        <w:rPr>
          <w:lang w:val="da-DK"/>
        </w:rPr>
        <w:t>materialer,</w:t>
      </w:r>
      <w:r w:rsidRPr="00B26566">
        <w:rPr>
          <w:spacing w:val="16"/>
          <w:lang w:val="da-DK"/>
        </w:rPr>
        <w:t xml:space="preserve"> </w:t>
      </w:r>
      <w:r w:rsidRPr="00B26566">
        <w:rPr>
          <w:lang w:val="da-DK"/>
        </w:rPr>
        <w:t>der</w:t>
      </w:r>
      <w:r w:rsidRPr="00B26566">
        <w:rPr>
          <w:spacing w:val="16"/>
          <w:lang w:val="da-DK"/>
        </w:rPr>
        <w:t xml:space="preserve"> </w:t>
      </w:r>
      <w:r w:rsidRPr="00B26566">
        <w:rPr>
          <w:lang w:val="da-DK"/>
        </w:rPr>
        <w:t>ikke</w:t>
      </w:r>
      <w:r w:rsidRPr="00B26566">
        <w:rPr>
          <w:spacing w:val="16"/>
          <w:lang w:val="da-DK"/>
        </w:rPr>
        <w:t xml:space="preserve"> </w:t>
      </w:r>
      <w:r w:rsidRPr="00B26566">
        <w:rPr>
          <w:lang w:val="da-DK"/>
        </w:rPr>
        <w:t>let</w:t>
      </w:r>
      <w:r w:rsidRPr="00B26566">
        <w:rPr>
          <w:spacing w:val="16"/>
          <w:lang w:val="da-DK"/>
        </w:rPr>
        <w:t xml:space="preserve"> </w:t>
      </w:r>
      <w:r w:rsidRPr="00B26566">
        <w:rPr>
          <w:lang w:val="da-DK"/>
        </w:rPr>
        <w:t>kan</w:t>
      </w:r>
      <w:r w:rsidRPr="00B26566">
        <w:rPr>
          <w:spacing w:val="16"/>
          <w:lang w:val="da-DK"/>
        </w:rPr>
        <w:t xml:space="preserve"> </w:t>
      </w:r>
      <w:r w:rsidRPr="00B26566">
        <w:rPr>
          <w:lang w:val="da-DK"/>
        </w:rPr>
        <w:t>skilles</w:t>
      </w:r>
      <w:r w:rsidRPr="00B26566">
        <w:rPr>
          <w:spacing w:val="16"/>
          <w:lang w:val="da-DK"/>
        </w:rPr>
        <w:t xml:space="preserve"> </w:t>
      </w:r>
      <w:r w:rsidRPr="00B26566">
        <w:rPr>
          <w:lang w:val="da-DK"/>
        </w:rPr>
        <w:t>ad</w:t>
      </w:r>
      <w:r w:rsidRPr="00B26566">
        <w:rPr>
          <w:spacing w:val="16"/>
          <w:lang w:val="da-DK"/>
        </w:rPr>
        <w:t xml:space="preserve"> </w:t>
      </w:r>
      <w:r w:rsidRPr="00B26566">
        <w:rPr>
          <w:lang w:val="da-DK"/>
        </w:rPr>
        <w:t>og</w:t>
      </w:r>
      <w:r w:rsidRPr="00B26566">
        <w:rPr>
          <w:spacing w:val="16"/>
          <w:lang w:val="da-DK"/>
        </w:rPr>
        <w:t xml:space="preserve"> </w:t>
      </w:r>
      <w:r w:rsidRPr="00B26566">
        <w:rPr>
          <w:lang w:val="da-DK"/>
        </w:rPr>
        <w:t>ikke</w:t>
      </w:r>
      <w:r w:rsidRPr="00B26566">
        <w:rPr>
          <w:spacing w:val="16"/>
          <w:lang w:val="da-DK"/>
        </w:rPr>
        <w:t xml:space="preserve"> </w:t>
      </w:r>
      <w:r w:rsidRPr="00B26566">
        <w:rPr>
          <w:lang w:val="da-DK"/>
        </w:rPr>
        <w:t>hører</w:t>
      </w:r>
      <w:r w:rsidRPr="00B26566">
        <w:rPr>
          <w:spacing w:val="16"/>
          <w:lang w:val="da-DK"/>
        </w:rPr>
        <w:t xml:space="preserve"> </w:t>
      </w:r>
      <w:r w:rsidRPr="00B26566">
        <w:rPr>
          <w:lang w:val="da-DK"/>
        </w:rPr>
        <w:t>under</w:t>
      </w:r>
      <w:r w:rsidRPr="00B26566">
        <w:rPr>
          <w:spacing w:val="16"/>
          <w:lang w:val="da-DK"/>
        </w:rPr>
        <w:t xml:space="preserve"> </w:t>
      </w:r>
      <w:r w:rsidRPr="00B26566">
        <w:rPr>
          <w:lang w:val="da-DK"/>
        </w:rPr>
        <w:t>en af de i bilag 6 nævnte materialekategorier, indberettes oplysninger om emballagens samlede vægt for det materiale, som emballagen hovedsageligt består af, i henhold til stk. 1 eller 2.</w:t>
      </w:r>
    </w:p>
    <w:p w14:paraId="7E9786BA" w14:textId="77777777" w:rsidR="00635043" w:rsidRPr="00B26566" w:rsidRDefault="00644EC4">
      <w:pPr>
        <w:pStyle w:val="Brdtekst"/>
        <w:spacing w:before="3" w:line="249" w:lineRule="auto"/>
        <w:ind w:right="105" w:firstLine="200"/>
        <w:rPr>
          <w:lang w:val="da-DK"/>
        </w:rPr>
      </w:pPr>
      <w:r w:rsidRPr="00B26566">
        <w:rPr>
          <w:i/>
          <w:lang w:val="da-DK"/>
        </w:rPr>
        <w:t>Stk.</w:t>
      </w:r>
      <w:r w:rsidRPr="00B26566">
        <w:rPr>
          <w:i/>
          <w:spacing w:val="-3"/>
          <w:lang w:val="da-DK"/>
        </w:rPr>
        <w:t xml:space="preserve"> </w:t>
      </w:r>
      <w:r w:rsidRPr="00B26566">
        <w:rPr>
          <w:i/>
          <w:lang w:val="da-DK"/>
        </w:rPr>
        <w:t xml:space="preserve">7. </w:t>
      </w:r>
      <w:r w:rsidRPr="00B26566">
        <w:rPr>
          <w:lang w:val="da-DK"/>
        </w:rPr>
        <w:t>Producenter,</w:t>
      </w:r>
      <w:r w:rsidRPr="00B26566">
        <w:rPr>
          <w:spacing w:val="-1"/>
          <w:lang w:val="da-DK"/>
        </w:rPr>
        <w:t xml:space="preserve"> </w:t>
      </w:r>
      <w:r w:rsidRPr="00B26566">
        <w:rPr>
          <w:lang w:val="da-DK"/>
        </w:rPr>
        <w:t>der</w:t>
      </w:r>
      <w:r w:rsidRPr="00B26566">
        <w:rPr>
          <w:spacing w:val="-1"/>
          <w:lang w:val="da-DK"/>
        </w:rPr>
        <w:t xml:space="preserve"> </w:t>
      </w:r>
      <w:r w:rsidRPr="00B26566">
        <w:rPr>
          <w:lang w:val="da-DK"/>
        </w:rPr>
        <w:t>tilgængeliggør</w:t>
      </w:r>
      <w:r w:rsidRPr="00B26566">
        <w:rPr>
          <w:spacing w:val="-1"/>
          <w:lang w:val="da-DK"/>
        </w:rPr>
        <w:t xml:space="preserve"> </w:t>
      </w:r>
      <w:r w:rsidRPr="00B26566">
        <w:rPr>
          <w:lang w:val="da-DK"/>
        </w:rPr>
        <w:t>under</w:t>
      </w:r>
      <w:r w:rsidRPr="00B26566">
        <w:rPr>
          <w:spacing w:val="-1"/>
          <w:lang w:val="da-DK"/>
        </w:rPr>
        <w:t xml:space="preserve"> </w:t>
      </w:r>
      <w:r w:rsidRPr="00B26566">
        <w:rPr>
          <w:lang w:val="da-DK"/>
        </w:rPr>
        <w:t>8</w:t>
      </w:r>
      <w:r w:rsidRPr="00B26566">
        <w:rPr>
          <w:spacing w:val="-1"/>
          <w:lang w:val="da-DK"/>
        </w:rPr>
        <w:t xml:space="preserve"> </w:t>
      </w:r>
      <w:r w:rsidRPr="00B26566">
        <w:rPr>
          <w:lang w:val="da-DK"/>
        </w:rPr>
        <w:t>ton</w:t>
      </w:r>
      <w:r w:rsidRPr="00B26566">
        <w:rPr>
          <w:spacing w:val="-1"/>
          <w:lang w:val="da-DK"/>
        </w:rPr>
        <w:t xml:space="preserve"> </w:t>
      </w:r>
      <w:r w:rsidRPr="00B26566">
        <w:rPr>
          <w:lang w:val="da-DK"/>
        </w:rPr>
        <w:t>emballage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et</w:t>
      </w:r>
      <w:r w:rsidRPr="00B26566">
        <w:rPr>
          <w:spacing w:val="-1"/>
          <w:lang w:val="da-DK"/>
        </w:rPr>
        <w:t xml:space="preserve"> </w:t>
      </w:r>
      <w:r w:rsidRPr="00B26566">
        <w:rPr>
          <w:lang w:val="da-DK"/>
        </w:rPr>
        <w:t>kalenderår,</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deres</w:t>
      </w:r>
      <w:r w:rsidRPr="00B26566">
        <w:rPr>
          <w:spacing w:val="-1"/>
          <w:lang w:val="da-DK"/>
        </w:rPr>
        <w:t xml:space="preserve"> </w:t>
      </w:r>
      <w:r w:rsidRPr="00B26566">
        <w:rPr>
          <w:lang w:val="da-DK"/>
        </w:rPr>
        <w:t>eventuelle</w:t>
      </w:r>
      <w:r w:rsidRPr="00B26566">
        <w:rPr>
          <w:spacing w:val="-1"/>
          <w:lang w:val="da-DK"/>
        </w:rPr>
        <w:t xml:space="preserve"> </w:t>
      </w:r>
      <w:r w:rsidRPr="00B26566">
        <w:rPr>
          <w:lang w:val="da-DK"/>
        </w:rPr>
        <w:t>repræ- sentanter, kan vælge kun at indberette oplysninger om vægten af den samlede mængde tilgængeliggjorte emballage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det</w:t>
      </w:r>
      <w:r w:rsidRPr="00B26566">
        <w:rPr>
          <w:spacing w:val="-1"/>
          <w:lang w:val="da-DK"/>
        </w:rPr>
        <w:t xml:space="preserve"> </w:t>
      </w:r>
      <w:r w:rsidRPr="00B26566">
        <w:rPr>
          <w:lang w:val="da-DK"/>
        </w:rPr>
        <w:t>pågældende</w:t>
      </w:r>
      <w:r w:rsidRPr="00B26566">
        <w:rPr>
          <w:spacing w:val="-1"/>
          <w:lang w:val="da-DK"/>
        </w:rPr>
        <w:t xml:space="preserve"> </w:t>
      </w:r>
      <w:r w:rsidRPr="00B26566">
        <w:rPr>
          <w:lang w:val="da-DK"/>
        </w:rPr>
        <w:t>kalenderår,</w:t>
      </w:r>
      <w:r w:rsidRPr="00B26566">
        <w:rPr>
          <w:spacing w:val="-1"/>
          <w:lang w:val="da-DK"/>
        </w:rPr>
        <w:t xml:space="preserve"> </w:t>
      </w:r>
      <w:r w:rsidRPr="00B26566">
        <w:rPr>
          <w:lang w:val="da-DK"/>
        </w:rPr>
        <w:t>fordelt</w:t>
      </w:r>
      <w:r w:rsidRPr="00B26566">
        <w:rPr>
          <w:spacing w:val="-1"/>
          <w:lang w:val="da-DK"/>
        </w:rPr>
        <w:t xml:space="preserve"> </w:t>
      </w:r>
      <w:r w:rsidRPr="00B26566">
        <w:rPr>
          <w:lang w:val="da-DK"/>
        </w:rPr>
        <w:t>på</w:t>
      </w:r>
      <w:r w:rsidRPr="00B26566">
        <w:rPr>
          <w:spacing w:val="-1"/>
          <w:lang w:val="da-DK"/>
        </w:rPr>
        <w:t xml:space="preserve"> </w:t>
      </w:r>
      <w:r w:rsidRPr="00B26566">
        <w:rPr>
          <w:lang w:val="da-DK"/>
        </w:rPr>
        <w:t>henholdsvis</w:t>
      </w:r>
      <w:r w:rsidRPr="00B26566">
        <w:rPr>
          <w:spacing w:val="-1"/>
          <w:lang w:val="da-DK"/>
        </w:rPr>
        <w:t xml:space="preserve"> </w:t>
      </w:r>
      <w:r w:rsidRPr="00B26566">
        <w:rPr>
          <w:lang w:val="da-DK"/>
        </w:rPr>
        <w:t>husholdningsemballage</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 xml:space="preserve">erhvervsembal- </w:t>
      </w:r>
      <w:r w:rsidRPr="00B26566">
        <w:rPr>
          <w:spacing w:val="-2"/>
          <w:lang w:val="da-DK"/>
        </w:rPr>
        <w:t>lage.</w:t>
      </w:r>
    </w:p>
    <w:p w14:paraId="16187786" w14:textId="77777777" w:rsidR="00635043" w:rsidRPr="00B26566" w:rsidRDefault="00644EC4">
      <w:pPr>
        <w:pStyle w:val="Brdtekst"/>
        <w:spacing w:before="124" w:line="249" w:lineRule="auto"/>
        <w:ind w:right="107" w:firstLine="200"/>
        <w:rPr>
          <w:lang w:val="da-DK"/>
        </w:rPr>
      </w:pPr>
      <w:bookmarkStart w:id="66" w:name="§_28"/>
      <w:bookmarkEnd w:id="66"/>
      <w:r w:rsidRPr="00B26566">
        <w:rPr>
          <w:b/>
          <w:lang w:val="da-DK"/>
        </w:rPr>
        <w:t>§</w:t>
      </w:r>
      <w:r w:rsidRPr="00B26566">
        <w:rPr>
          <w:b/>
          <w:spacing w:val="-2"/>
          <w:lang w:val="da-DK"/>
        </w:rPr>
        <w:t xml:space="preserve"> </w:t>
      </w:r>
      <w:r w:rsidRPr="00B26566">
        <w:rPr>
          <w:b/>
          <w:lang w:val="da-DK"/>
        </w:rPr>
        <w:t xml:space="preserve">28. </w:t>
      </w:r>
      <w:r w:rsidRPr="00B26566">
        <w:rPr>
          <w:lang w:val="da-DK"/>
        </w:rPr>
        <w:t>En producent kan foretage ændringer i mængder af emballage, som er indberettet efter § 27, stk. 1 og 2, under følgende forudsætninger:</w:t>
      </w:r>
    </w:p>
    <w:p w14:paraId="43ADFD29" w14:textId="77777777" w:rsidR="00635043" w:rsidRDefault="00644EC4">
      <w:pPr>
        <w:pStyle w:val="Listeafsnit"/>
        <w:numPr>
          <w:ilvl w:val="0"/>
          <w:numId w:val="118"/>
        </w:numPr>
        <w:tabs>
          <w:tab w:val="left" w:pos="508"/>
          <w:tab w:val="left" w:pos="510"/>
        </w:tabs>
        <w:spacing w:before="2" w:line="249" w:lineRule="auto"/>
        <w:ind w:right="106"/>
        <w:jc w:val="both"/>
        <w:rPr>
          <w:sz w:val="24"/>
        </w:rPr>
      </w:pPr>
      <w:r w:rsidRPr="00B26566">
        <w:rPr>
          <w:sz w:val="24"/>
          <w:lang w:val="da-DK"/>
        </w:rPr>
        <w:t>Ændringer</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indberettede</w:t>
      </w:r>
      <w:r w:rsidRPr="00B26566">
        <w:rPr>
          <w:spacing w:val="-1"/>
          <w:sz w:val="24"/>
          <w:lang w:val="da-DK"/>
        </w:rPr>
        <w:t xml:space="preserve"> </w:t>
      </w:r>
      <w:r w:rsidRPr="00B26566">
        <w:rPr>
          <w:sz w:val="24"/>
          <w:lang w:val="da-DK"/>
        </w:rPr>
        <w:t>mængder</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skal</w:t>
      </w:r>
      <w:r w:rsidRPr="00B26566">
        <w:rPr>
          <w:spacing w:val="-1"/>
          <w:sz w:val="24"/>
          <w:lang w:val="da-DK"/>
        </w:rPr>
        <w:t xml:space="preserve"> </w:t>
      </w:r>
      <w:r w:rsidRPr="00B26566">
        <w:rPr>
          <w:sz w:val="24"/>
          <w:lang w:val="da-DK"/>
        </w:rPr>
        <w:t>indberettes</w:t>
      </w:r>
      <w:r w:rsidRPr="00B26566">
        <w:rPr>
          <w:spacing w:val="-1"/>
          <w:sz w:val="24"/>
          <w:lang w:val="da-DK"/>
        </w:rPr>
        <w:t xml:space="preserve"> </w:t>
      </w:r>
      <w:r w:rsidRPr="00B26566">
        <w:rPr>
          <w:sz w:val="24"/>
          <w:lang w:val="da-DK"/>
        </w:rPr>
        <w:t>samlet</w:t>
      </w:r>
      <w:r w:rsidRPr="00B26566">
        <w:rPr>
          <w:spacing w:val="-1"/>
          <w:sz w:val="24"/>
          <w:lang w:val="da-DK"/>
        </w:rPr>
        <w:t xml:space="preserve"> </w:t>
      </w:r>
      <w:r w:rsidRPr="00B26566">
        <w:rPr>
          <w:sz w:val="24"/>
          <w:lang w:val="da-DK"/>
        </w:rPr>
        <w:t>for</w:t>
      </w:r>
      <w:r w:rsidRPr="00B26566">
        <w:rPr>
          <w:spacing w:val="-1"/>
          <w:sz w:val="24"/>
          <w:lang w:val="da-DK"/>
        </w:rPr>
        <w:t xml:space="preserve"> </w:t>
      </w:r>
      <w:r w:rsidRPr="00B26566">
        <w:rPr>
          <w:sz w:val="24"/>
          <w:lang w:val="da-DK"/>
        </w:rPr>
        <w:t>det</w:t>
      </w:r>
      <w:r w:rsidRPr="00B26566">
        <w:rPr>
          <w:spacing w:val="-1"/>
          <w:sz w:val="24"/>
          <w:lang w:val="da-DK"/>
        </w:rPr>
        <w:t xml:space="preserve"> </w:t>
      </w:r>
      <w:r w:rsidRPr="00B26566">
        <w:rPr>
          <w:sz w:val="24"/>
          <w:lang w:val="da-DK"/>
        </w:rPr>
        <w:t>foregående</w:t>
      </w:r>
      <w:r w:rsidRPr="00B26566">
        <w:rPr>
          <w:spacing w:val="-1"/>
          <w:sz w:val="24"/>
          <w:lang w:val="da-DK"/>
        </w:rPr>
        <w:t xml:space="preserve"> </w:t>
      </w:r>
      <w:r w:rsidRPr="00B26566">
        <w:rPr>
          <w:sz w:val="24"/>
          <w:lang w:val="da-DK"/>
        </w:rPr>
        <w:t xml:space="preserve">kalenderår sammen med indberetningerne jf. </w:t>
      </w:r>
      <w:r>
        <w:rPr>
          <w:sz w:val="24"/>
        </w:rPr>
        <w:t>§ 27, stk. 1 og 2, for det nye kalenderår.</w:t>
      </w:r>
    </w:p>
    <w:p w14:paraId="04D5F18E" w14:textId="77777777" w:rsidR="00635043" w:rsidRPr="00B26566" w:rsidRDefault="00644EC4">
      <w:pPr>
        <w:pStyle w:val="Listeafsnit"/>
        <w:numPr>
          <w:ilvl w:val="0"/>
          <w:numId w:val="118"/>
        </w:numPr>
        <w:tabs>
          <w:tab w:val="left" w:pos="510"/>
        </w:tabs>
        <w:spacing w:before="2" w:line="249" w:lineRule="auto"/>
        <w:ind w:right="108" w:hanging="400"/>
        <w:jc w:val="both"/>
        <w:rPr>
          <w:sz w:val="24"/>
          <w:lang w:val="da-DK"/>
        </w:rPr>
      </w:pPr>
      <w:r w:rsidRPr="00B26566">
        <w:rPr>
          <w:sz w:val="24"/>
          <w:lang w:val="da-DK"/>
        </w:rPr>
        <w:t>Ændringerne kan alene foretages for det kalenderår, der går forud for indberetningsåret i henhold til § 27, stk. 1 og 2.</w:t>
      </w:r>
    </w:p>
    <w:p w14:paraId="1EA07808" w14:textId="77777777" w:rsidR="00635043" w:rsidRPr="00B26566" w:rsidRDefault="00644EC4">
      <w:pPr>
        <w:pStyle w:val="Listeafsnit"/>
        <w:numPr>
          <w:ilvl w:val="0"/>
          <w:numId w:val="118"/>
        </w:numPr>
        <w:tabs>
          <w:tab w:val="left" w:pos="508"/>
          <w:tab w:val="left" w:pos="510"/>
        </w:tabs>
        <w:spacing w:before="2" w:line="249" w:lineRule="auto"/>
        <w:ind w:right="106"/>
        <w:jc w:val="both"/>
        <w:rPr>
          <w:sz w:val="24"/>
          <w:lang w:val="da-DK"/>
        </w:rPr>
      </w:pPr>
      <w:r w:rsidRPr="00B26566">
        <w:rPr>
          <w:sz w:val="24"/>
          <w:lang w:val="da-DK"/>
        </w:rPr>
        <w:t>Ændringerne</w:t>
      </w:r>
      <w:r w:rsidRPr="00B26566">
        <w:rPr>
          <w:spacing w:val="40"/>
          <w:sz w:val="24"/>
          <w:lang w:val="da-DK"/>
        </w:rPr>
        <w:t xml:space="preserve"> </w:t>
      </w:r>
      <w:r w:rsidRPr="00B26566">
        <w:rPr>
          <w:sz w:val="24"/>
          <w:lang w:val="da-DK"/>
        </w:rPr>
        <w:t>skal</w:t>
      </w:r>
      <w:r w:rsidRPr="00B26566">
        <w:rPr>
          <w:spacing w:val="40"/>
          <w:sz w:val="24"/>
          <w:lang w:val="da-DK"/>
        </w:rPr>
        <w:t xml:space="preserve"> </w:t>
      </w:r>
      <w:r w:rsidRPr="00B26566">
        <w:rPr>
          <w:sz w:val="24"/>
          <w:lang w:val="da-DK"/>
        </w:rPr>
        <w:t>udspringe</w:t>
      </w:r>
      <w:r w:rsidRPr="00B26566">
        <w:rPr>
          <w:spacing w:val="40"/>
          <w:sz w:val="24"/>
          <w:lang w:val="da-DK"/>
        </w:rPr>
        <w:t xml:space="preserve"> </w:t>
      </w:r>
      <w:r w:rsidRPr="00B26566">
        <w:rPr>
          <w:sz w:val="24"/>
          <w:lang w:val="da-DK"/>
        </w:rPr>
        <w:t>af</w:t>
      </w:r>
      <w:r w:rsidRPr="00B26566">
        <w:rPr>
          <w:spacing w:val="40"/>
          <w:sz w:val="24"/>
          <w:lang w:val="da-DK"/>
        </w:rPr>
        <w:t xml:space="preserve"> </w:t>
      </w:r>
      <w:r w:rsidRPr="00B26566">
        <w:rPr>
          <w:sz w:val="24"/>
          <w:lang w:val="da-DK"/>
        </w:rPr>
        <w:t>et</w:t>
      </w:r>
      <w:r w:rsidRPr="00B26566">
        <w:rPr>
          <w:spacing w:val="40"/>
          <w:sz w:val="24"/>
          <w:lang w:val="da-DK"/>
        </w:rPr>
        <w:t xml:space="preserve"> </w:t>
      </w:r>
      <w:r w:rsidRPr="00B26566">
        <w:rPr>
          <w:sz w:val="24"/>
          <w:lang w:val="da-DK"/>
        </w:rPr>
        <w:t>behov,</w:t>
      </w:r>
      <w:r w:rsidRPr="00B26566">
        <w:rPr>
          <w:spacing w:val="40"/>
          <w:sz w:val="24"/>
          <w:lang w:val="da-DK"/>
        </w:rPr>
        <w:t xml:space="preserve"> </w:t>
      </w:r>
      <w:r w:rsidRPr="00B26566">
        <w:rPr>
          <w:sz w:val="24"/>
          <w:lang w:val="da-DK"/>
        </w:rPr>
        <w:t>som</w:t>
      </w:r>
      <w:r w:rsidRPr="00B26566">
        <w:rPr>
          <w:spacing w:val="40"/>
          <w:sz w:val="24"/>
          <w:lang w:val="da-DK"/>
        </w:rPr>
        <w:t xml:space="preserve"> </w:t>
      </w:r>
      <w:r w:rsidRPr="00B26566">
        <w:rPr>
          <w:sz w:val="24"/>
          <w:lang w:val="da-DK"/>
        </w:rPr>
        <w:t>følge</w:t>
      </w:r>
      <w:r w:rsidRPr="00B26566">
        <w:rPr>
          <w:spacing w:val="40"/>
          <w:sz w:val="24"/>
          <w:lang w:val="da-DK"/>
        </w:rPr>
        <w:t xml:space="preserve"> </w:t>
      </w:r>
      <w:r w:rsidRPr="00B26566">
        <w:rPr>
          <w:sz w:val="24"/>
          <w:lang w:val="da-DK"/>
        </w:rPr>
        <w:t>af</w:t>
      </w:r>
      <w:r w:rsidRPr="00B26566">
        <w:rPr>
          <w:spacing w:val="40"/>
          <w:sz w:val="24"/>
          <w:lang w:val="da-DK"/>
        </w:rPr>
        <w:t xml:space="preserve"> </w:t>
      </w:r>
      <w:r w:rsidRPr="00B26566">
        <w:rPr>
          <w:sz w:val="24"/>
          <w:lang w:val="da-DK"/>
        </w:rPr>
        <w:t>fejl</w:t>
      </w:r>
      <w:r w:rsidRPr="00B26566">
        <w:rPr>
          <w:spacing w:val="40"/>
          <w:sz w:val="24"/>
          <w:lang w:val="da-DK"/>
        </w:rPr>
        <w:t xml:space="preserve"> </w:t>
      </w:r>
      <w:r w:rsidRPr="00B26566">
        <w:rPr>
          <w:sz w:val="24"/>
          <w:lang w:val="da-DK"/>
        </w:rPr>
        <w:t>i</w:t>
      </w:r>
      <w:r w:rsidRPr="00B26566">
        <w:rPr>
          <w:spacing w:val="40"/>
          <w:sz w:val="24"/>
          <w:lang w:val="da-DK"/>
        </w:rPr>
        <w:t xml:space="preserve"> </w:t>
      </w:r>
      <w:r w:rsidRPr="00B26566">
        <w:rPr>
          <w:sz w:val="24"/>
          <w:lang w:val="da-DK"/>
        </w:rPr>
        <w:t>de</w:t>
      </w:r>
      <w:r w:rsidRPr="00B26566">
        <w:rPr>
          <w:spacing w:val="40"/>
          <w:sz w:val="24"/>
          <w:lang w:val="da-DK"/>
        </w:rPr>
        <w:t xml:space="preserve"> </w:t>
      </w:r>
      <w:r w:rsidRPr="00B26566">
        <w:rPr>
          <w:sz w:val="24"/>
          <w:lang w:val="da-DK"/>
        </w:rPr>
        <w:t>indberettede</w:t>
      </w:r>
      <w:r w:rsidRPr="00B26566">
        <w:rPr>
          <w:spacing w:val="40"/>
          <w:sz w:val="24"/>
          <w:lang w:val="da-DK"/>
        </w:rPr>
        <w:t xml:space="preserve"> </w:t>
      </w:r>
      <w:r w:rsidRPr="00B26566">
        <w:rPr>
          <w:sz w:val="24"/>
          <w:lang w:val="da-DK"/>
        </w:rPr>
        <w:t>emballagemængder for det foregående kalenderår eller at indberettede emballagemængder er tilgængeliggjort uden for Danmark, jf. dog stk. 2.</w:t>
      </w:r>
    </w:p>
    <w:p w14:paraId="0D297B2A" w14:textId="77777777" w:rsidR="00635043" w:rsidRPr="00B26566" w:rsidRDefault="00644EC4">
      <w:pPr>
        <w:pStyle w:val="Listeafsnit"/>
        <w:numPr>
          <w:ilvl w:val="0"/>
          <w:numId w:val="118"/>
        </w:numPr>
        <w:tabs>
          <w:tab w:val="left" w:pos="509"/>
        </w:tabs>
        <w:spacing w:before="3"/>
        <w:ind w:left="509" w:hanging="399"/>
        <w:jc w:val="both"/>
        <w:rPr>
          <w:sz w:val="24"/>
          <w:lang w:val="da-DK"/>
        </w:rPr>
      </w:pPr>
      <w:r w:rsidRPr="00B26566">
        <w:rPr>
          <w:sz w:val="24"/>
          <w:lang w:val="da-DK"/>
        </w:rPr>
        <w:t>Ændringer</w:t>
      </w:r>
      <w:r w:rsidRPr="00B26566">
        <w:rPr>
          <w:spacing w:val="-2"/>
          <w:sz w:val="24"/>
          <w:lang w:val="da-DK"/>
        </w:rPr>
        <w:t xml:space="preserve"> </w:t>
      </w:r>
      <w:r w:rsidRPr="00B26566">
        <w:rPr>
          <w:sz w:val="24"/>
          <w:lang w:val="da-DK"/>
        </w:rPr>
        <w:t>skal</w:t>
      </w:r>
      <w:r w:rsidRPr="00B26566">
        <w:rPr>
          <w:spacing w:val="-1"/>
          <w:sz w:val="24"/>
          <w:lang w:val="da-DK"/>
        </w:rPr>
        <w:t xml:space="preserve"> </w:t>
      </w:r>
      <w:r w:rsidRPr="00B26566">
        <w:rPr>
          <w:sz w:val="24"/>
          <w:lang w:val="da-DK"/>
        </w:rPr>
        <w:t>foretages</w:t>
      </w:r>
      <w:r w:rsidRPr="00B26566">
        <w:rPr>
          <w:spacing w:val="-2"/>
          <w:sz w:val="24"/>
          <w:lang w:val="da-DK"/>
        </w:rPr>
        <w:t xml:space="preserve"> </w:t>
      </w:r>
      <w:r w:rsidRPr="00B26566">
        <w:rPr>
          <w:sz w:val="24"/>
          <w:lang w:val="da-DK"/>
        </w:rPr>
        <w:t>i</w:t>
      </w:r>
      <w:r w:rsidRPr="00B26566">
        <w:rPr>
          <w:spacing w:val="-1"/>
          <w:sz w:val="24"/>
          <w:lang w:val="da-DK"/>
        </w:rPr>
        <w:t xml:space="preserve"> </w:t>
      </w:r>
      <w:r w:rsidRPr="00B26566">
        <w:rPr>
          <w:sz w:val="24"/>
          <w:lang w:val="da-DK"/>
        </w:rPr>
        <w:t>overensstemmelse</w:t>
      </w:r>
      <w:r w:rsidRPr="00B26566">
        <w:rPr>
          <w:spacing w:val="-1"/>
          <w:sz w:val="24"/>
          <w:lang w:val="da-DK"/>
        </w:rPr>
        <w:t xml:space="preserve"> </w:t>
      </w:r>
      <w:r w:rsidRPr="00B26566">
        <w:rPr>
          <w:sz w:val="24"/>
          <w:lang w:val="da-DK"/>
        </w:rPr>
        <w:t>med</w:t>
      </w:r>
      <w:r w:rsidRPr="00B26566">
        <w:rPr>
          <w:spacing w:val="-1"/>
          <w:sz w:val="24"/>
          <w:lang w:val="da-DK"/>
        </w:rPr>
        <w:t xml:space="preserve"> </w:t>
      </w:r>
      <w:r w:rsidRPr="00B26566">
        <w:rPr>
          <w:sz w:val="24"/>
          <w:lang w:val="da-DK"/>
        </w:rPr>
        <w:t>§</w:t>
      </w:r>
      <w:r w:rsidRPr="00B26566">
        <w:rPr>
          <w:spacing w:val="-1"/>
          <w:sz w:val="24"/>
          <w:lang w:val="da-DK"/>
        </w:rPr>
        <w:t xml:space="preserve"> </w:t>
      </w:r>
      <w:r w:rsidRPr="00B26566">
        <w:rPr>
          <w:spacing w:val="-5"/>
          <w:sz w:val="24"/>
          <w:lang w:val="da-DK"/>
        </w:rPr>
        <w:t>27.</w:t>
      </w:r>
    </w:p>
    <w:p w14:paraId="0B66ACD7" w14:textId="77777777" w:rsidR="00635043" w:rsidRPr="00B26566" w:rsidRDefault="00644EC4">
      <w:pPr>
        <w:pStyle w:val="Brdtekst"/>
        <w:spacing w:line="249" w:lineRule="auto"/>
        <w:ind w:right="106" w:firstLine="200"/>
        <w:rPr>
          <w:lang w:val="da-DK"/>
        </w:rPr>
      </w:pPr>
      <w:r w:rsidRPr="00B26566">
        <w:rPr>
          <w:i/>
          <w:lang w:val="da-DK"/>
        </w:rPr>
        <w:t xml:space="preserve">Stk. 2. </w:t>
      </w:r>
      <w:r w:rsidRPr="00B26566">
        <w:rPr>
          <w:lang w:val="da-DK"/>
        </w:rPr>
        <w:t>Såfremt en indberettet mængde af emballage overføres til at blive tilgængeliggjort uden for Danmark af en anden end producenten, er det en forudsætning for at foretage ændringen, efter stk. 1, at producenten fremsender en digital erklæring til Dansk Producentansvar herom. Erklæringen udfærdiges</w:t>
      </w:r>
      <w:r w:rsidRPr="00B26566">
        <w:rPr>
          <w:spacing w:val="80"/>
          <w:lang w:val="da-DK"/>
        </w:rPr>
        <w:t xml:space="preserve"> </w:t>
      </w:r>
      <w:r w:rsidRPr="00B26566">
        <w:rPr>
          <w:lang w:val="da-DK"/>
        </w:rPr>
        <w:t>af den erhvervsdrivende, der har tilgængeliggjort den pågældende mængde af emballage uden for Dan- mark, som producenten ønsker fratrukket.</w:t>
      </w:r>
    </w:p>
    <w:p w14:paraId="7D015884" w14:textId="77777777" w:rsidR="00635043" w:rsidRPr="00B26566" w:rsidRDefault="00644EC4">
      <w:pPr>
        <w:spacing w:before="165"/>
        <w:ind w:left="3168"/>
        <w:jc w:val="both"/>
        <w:rPr>
          <w:i/>
          <w:sz w:val="24"/>
          <w:lang w:val="da-DK"/>
        </w:rPr>
      </w:pPr>
      <w:bookmarkStart w:id="67" w:name="Indberetning_om_tilbagetagningsordninger"/>
      <w:bookmarkEnd w:id="67"/>
      <w:r w:rsidRPr="00B26566">
        <w:rPr>
          <w:i/>
          <w:sz w:val="24"/>
          <w:lang w:val="da-DK"/>
        </w:rPr>
        <w:t>Indberetning</w:t>
      </w:r>
      <w:r w:rsidRPr="00B26566">
        <w:rPr>
          <w:i/>
          <w:spacing w:val="-8"/>
          <w:sz w:val="24"/>
          <w:lang w:val="da-DK"/>
        </w:rPr>
        <w:t xml:space="preserve"> </w:t>
      </w:r>
      <w:r w:rsidRPr="00B26566">
        <w:rPr>
          <w:i/>
          <w:sz w:val="24"/>
          <w:lang w:val="da-DK"/>
        </w:rPr>
        <w:t>om</w:t>
      </w:r>
      <w:r w:rsidRPr="00B26566">
        <w:rPr>
          <w:i/>
          <w:spacing w:val="-8"/>
          <w:sz w:val="24"/>
          <w:lang w:val="da-DK"/>
        </w:rPr>
        <w:t xml:space="preserve"> </w:t>
      </w:r>
      <w:r w:rsidRPr="00B26566">
        <w:rPr>
          <w:i/>
          <w:spacing w:val="-2"/>
          <w:sz w:val="24"/>
          <w:lang w:val="da-DK"/>
        </w:rPr>
        <w:t>tilbagetagningsordninger</w:t>
      </w:r>
    </w:p>
    <w:p w14:paraId="37ADCACC" w14:textId="77777777" w:rsidR="00635043" w:rsidRDefault="00644EC4">
      <w:pPr>
        <w:pStyle w:val="Brdtekst"/>
        <w:spacing w:before="132" w:line="249" w:lineRule="auto"/>
        <w:ind w:right="107" w:firstLine="200"/>
      </w:pPr>
      <w:bookmarkStart w:id="68" w:name="§_29"/>
      <w:bookmarkEnd w:id="68"/>
      <w:r w:rsidRPr="00B26566">
        <w:rPr>
          <w:b/>
          <w:lang w:val="da-DK"/>
        </w:rPr>
        <w:t xml:space="preserve">§ 29. </w:t>
      </w:r>
      <w:r w:rsidRPr="00B26566">
        <w:rPr>
          <w:lang w:val="da-DK"/>
        </w:rPr>
        <w:t xml:space="preserve">Producenter skal årligt inden den 1. juni, første gang i 2026, indberette oplysninger til Dansk Producentansvar om mængder af emballageaffald, som producenten har indsamlet i en tilbagetagnings- ordning, jf. </w:t>
      </w:r>
      <w:r>
        <w:t>§ 70.</w:t>
      </w:r>
    </w:p>
    <w:p w14:paraId="2149BDEA" w14:textId="77777777" w:rsidR="00635043" w:rsidRDefault="00644EC4">
      <w:pPr>
        <w:pStyle w:val="Brdtekst"/>
        <w:spacing w:before="3"/>
        <w:ind w:left="310"/>
      </w:pPr>
      <w:r>
        <w:rPr>
          <w:i/>
        </w:rPr>
        <w:t>Stk.</w:t>
      </w:r>
      <w:r>
        <w:rPr>
          <w:i/>
          <w:spacing w:val="-1"/>
        </w:rPr>
        <w:t xml:space="preserve"> </w:t>
      </w:r>
      <w:r>
        <w:rPr>
          <w:i/>
        </w:rPr>
        <w:t xml:space="preserve">2. </w:t>
      </w:r>
      <w:r>
        <w:t>Indberetning</w:t>
      </w:r>
      <w:r>
        <w:rPr>
          <w:spacing w:val="-1"/>
        </w:rPr>
        <w:t xml:space="preserve"> </w:t>
      </w:r>
      <w:r>
        <w:t>af mængder</w:t>
      </w:r>
      <w:r>
        <w:rPr>
          <w:spacing w:val="-1"/>
        </w:rPr>
        <w:t xml:space="preserve"> </w:t>
      </w:r>
      <w:r>
        <w:t>af emballageaffald</w:t>
      </w:r>
      <w:r>
        <w:rPr>
          <w:spacing w:val="-1"/>
        </w:rPr>
        <w:t xml:space="preserve"> </w:t>
      </w:r>
      <w:r>
        <w:t>efter stk.</w:t>
      </w:r>
      <w:r>
        <w:rPr>
          <w:spacing w:val="-1"/>
        </w:rPr>
        <w:t xml:space="preserve"> </w:t>
      </w:r>
      <w:r>
        <w:t xml:space="preserve">1 skal </w:t>
      </w:r>
      <w:r>
        <w:rPr>
          <w:spacing w:val="-2"/>
        </w:rPr>
        <w:t>angives</w:t>
      </w:r>
    </w:p>
    <w:p w14:paraId="250790A0" w14:textId="77777777" w:rsidR="00635043" w:rsidRDefault="00644EC4">
      <w:pPr>
        <w:pStyle w:val="Listeafsnit"/>
        <w:numPr>
          <w:ilvl w:val="0"/>
          <w:numId w:val="117"/>
        </w:numPr>
        <w:tabs>
          <w:tab w:val="left" w:pos="510"/>
        </w:tabs>
        <w:ind w:hanging="400"/>
        <w:rPr>
          <w:sz w:val="24"/>
        </w:rPr>
      </w:pPr>
      <w:r>
        <w:rPr>
          <w:sz w:val="24"/>
        </w:rPr>
        <w:t xml:space="preserve">i </w:t>
      </w:r>
      <w:r>
        <w:rPr>
          <w:spacing w:val="-5"/>
          <w:sz w:val="24"/>
        </w:rPr>
        <w:t>kg,</w:t>
      </w:r>
    </w:p>
    <w:p w14:paraId="2E442311" w14:textId="77777777" w:rsidR="00635043" w:rsidRPr="00B26566" w:rsidRDefault="00644EC4">
      <w:pPr>
        <w:pStyle w:val="Listeafsnit"/>
        <w:numPr>
          <w:ilvl w:val="0"/>
          <w:numId w:val="117"/>
        </w:numPr>
        <w:tabs>
          <w:tab w:val="left" w:pos="510"/>
        </w:tabs>
        <w:spacing w:line="249" w:lineRule="auto"/>
        <w:ind w:right="106" w:hanging="400"/>
        <w:rPr>
          <w:sz w:val="24"/>
          <w:lang w:val="da-DK"/>
        </w:rPr>
      </w:pPr>
      <w:r w:rsidRPr="00B26566">
        <w:rPr>
          <w:sz w:val="24"/>
          <w:lang w:val="da-DK"/>
        </w:rPr>
        <w:t>fordelt</w:t>
      </w:r>
      <w:r w:rsidRPr="00B26566">
        <w:rPr>
          <w:spacing w:val="40"/>
          <w:sz w:val="24"/>
          <w:lang w:val="da-DK"/>
        </w:rPr>
        <w:t xml:space="preserve"> </w:t>
      </w:r>
      <w:r w:rsidRPr="00B26566">
        <w:rPr>
          <w:sz w:val="24"/>
          <w:lang w:val="da-DK"/>
        </w:rPr>
        <w:t>på</w:t>
      </w:r>
      <w:r w:rsidRPr="00B26566">
        <w:rPr>
          <w:spacing w:val="40"/>
          <w:sz w:val="24"/>
          <w:lang w:val="da-DK"/>
        </w:rPr>
        <w:t xml:space="preserve"> </w:t>
      </w:r>
      <w:r w:rsidRPr="00B26566">
        <w:rPr>
          <w:sz w:val="24"/>
          <w:lang w:val="da-DK"/>
        </w:rPr>
        <w:t>de</w:t>
      </w:r>
      <w:r w:rsidRPr="00B26566">
        <w:rPr>
          <w:spacing w:val="40"/>
          <w:sz w:val="24"/>
          <w:lang w:val="da-DK"/>
        </w:rPr>
        <w:t xml:space="preserve"> </w:t>
      </w:r>
      <w:r w:rsidRPr="00B26566">
        <w:rPr>
          <w:sz w:val="24"/>
          <w:lang w:val="da-DK"/>
        </w:rPr>
        <w:t>i</w:t>
      </w:r>
      <w:r w:rsidRPr="00B26566">
        <w:rPr>
          <w:spacing w:val="40"/>
          <w:sz w:val="24"/>
          <w:lang w:val="da-DK"/>
        </w:rPr>
        <w:t xml:space="preserve"> </w:t>
      </w:r>
      <w:r w:rsidRPr="00B26566">
        <w:rPr>
          <w:sz w:val="24"/>
          <w:lang w:val="da-DK"/>
        </w:rPr>
        <w:t>bilag</w:t>
      </w:r>
      <w:r w:rsidRPr="00B26566">
        <w:rPr>
          <w:spacing w:val="40"/>
          <w:sz w:val="24"/>
          <w:lang w:val="da-DK"/>
        </w:rPr>
        <w:t xml:space="preserve"> </w:t>
      </w:r>
      <w:r w:rsidRPr="00B26566">
        <w:rPr>
          <w:sz w:val="24"/>
          <w:lang w:val="da-DK"/>
        </w:rPr>
        <w:t>7</w:t>
      </w:r>
      <w:r w:rsidRPr="00B26566">
        <w:rPr>
          <w:spacing w:val="40"/>
          <w:sz w:val="24"/>
          <w:lang w:val="da-DK"/>
        </w:rPr>
        <w:t xml:space="preserve"> </w:t>
      </w:r>
      <w:r w:rsidRPr="00B26566">
        <w:rPr>
          <w:sz w:val="24"/>
          <w:lang w:val="da-DK"/>
        </w:rPr>
        <w:t>nævnte</w:t>
      </w:r>
      <w:r w:rsidRPr="00B26566">
        <w:rPr>
          <w:spacing w:val="40"/>
          <w:sz w:val="24"/>
          <w:lang w:val="da-DK"/>
        </w:rPr>
        <w:t xml:space="preserve"> </w:t>
      </w:r>
      <w:r w:rsidRPr="00B26566">
        <w:rPr>
          <w:sz w:val="24"/>
          <w:lang w:val="da-DK"/>
        </w:rPr>
        <w:t>emballageaffaldsfraktioner,</w:t>
      </w:r>
      <w:r w:rsidRPr="00B26566">
        <w:rPr>
          <w:spacing w:val="40"/>
          <w:sz w:val="24"/>
          <w:lang w:val="da-DK"/>
        </w:rPr>
        <w:t xml:space="preserve"> </w:t>
      </w:r>
      <w:r w:rsidRPr="00B26566">
        <w:rPr>
          <w:sz w:val="24"/>
          <w:lang w:val="da-DK"/>
        </w:rPr>
        <w:t>med</w:t>
      </w:r>
      <w:r w:rsidRPr="00B26566">
        <w:rPr>
          <w:spacing w:val="40"/>
          <w:sz w:val="24"/>
          <w:lang w:val="da-DK"/>
        </w:rPr>
        <w:t xml:space="preserve"> </w:t>
      </w:r>
      <w:r w:rsidRPr="00B26566">
        <w:rPr>
          <w:sz w:val="24"/>
          <w:lang w:val="da-DK"/>
        </w:rPr>
        <w:t>angivelse</w:t>
      </w:r>
      <w:r w:rsidRPr="00B26566">
        <w:rPr>
          <w:spacing w:val="40"/>
          <w:sz w:val="24"/>
          <w:lang w:val="da-DK"/>
        </w:rPr>
        <w:t xml:space="preserve"> </w:t>
      </w:r>
      <w:r w:rsidRPr="00B26566">
        <w:rPr>
          <w:sz w:val="24"/>
          <w:lang w:val="da-DK"/>
        </w:rPr>
        <w:t>af,</w:t>
      </w:r>
      <w:r w:rsidRPr="00B26566">
        <w:rPr>
          <w:spacing w:val="40"/>
          <w:sz w:val="24"/>
          <w:lang w:val="da-DK"/>
        </w:rPr>
        <w:t xml:space="preserve"> </w:t>
      </w:r>
      <w:r w:rsidRPr="00B26566">
        <w:rPr>
          <w:sz w:val="24"/>
          <w:lang w:val="da-DK"/>
        </w:rPr>
        <w:t>om</w:t>
      </w:r>
      <w:r w:rsidRPr="00B26566">
        <w:rPr>
          <w:spacing w:val="40"/>
          <w:sz w:val="24"/>
          <w:lang w:val="da-DK"/>
        </w:rPr>
        <w:t xml:space="preserve"> </w:t>
      </w:r>
      <w:r w:rsidRPr="00B26566">
        <w:rPr>
          <w:sz w:val="24"/>
          <w:lang w:val="da-DK"/>
        </w:rPr>
        <w:t>der</w:t>
      </w:r>
      <w:r w:rsidRPr="00B26566">
        <w:rPr>
          <w:spacing w:val="40"/>
          <w:sz w:val="24"/>
          <w:lang w:val="da-DK"/>
        </w:rPr>
        <w:t xml:space="preserve"> </w:t>
      </w:r>
      <w:r w:rsidRPr="00B26566">
        <w:rPr>
          <w:sz w:val="24"/>
          <w:lang w:val="da-DK"/>
        </w:rPr>
        <w:t>er</w:t>
      </w:r>
      <w:r w:rsidRPr="00B26566">
        <w:rPr>
          <w:spacing w:val="40"/>
          <w:sz w:val="24"/>
          <w:lang w:val="da-DK"/>
        </w:rPr>
        <w:t xml:space="preserve"> </w:t>
      </w:r>
      <w:r w:rsidRPr="00B26566">
        <w:rPr>
          <w:sz w:val="24"/>
          <w:lang w:val="da-DK"/>
        </w:rPr>
        <w:t>tale</w:t>
      </w:r>
      <w:r w:rsidRPr="00B26566">
        <w:rPr>
          <w:spacing w:val="40"/>
          <w:sz w:val="24"/>
          <w:lang w:val="da-DK"/>
        </w:rPr>
        <w:t xml:space="preserve"> </w:t>
      </w:r>
      <w:r w:rsidRPr="00B26566">
        <w:rPr>
          <w:sz w:val="24"/>
          <w:lang w:val="da-DK"/>
        </w:rPr>
        <w:t>om husholdsemballageaffald eller erhvervsemballageaffald, og</w:t>
      </w:r>
    </w:p>
    <w:p w14:paraId="07020DF5" w14:textId="77777777" w:rsidR="00635043" w:rsidRPr="00B26566" w:rsidRDefault="00644EC4">
      <w:pPr>
        <w:pStyle w:val="Listeafsnit"/>
        <w:numPr>
          <w:ilvl w:val="0"/>
          <w:numId w:val="117"/>
        </w:numPr>
        <w:tabs>
          <w:tab w:val="left" w:pos="508"/>
        </w:tabs>
        <w:spacing w:before="2"/>
        <w:ind w:left="508" w:hanging="398"/>
        <w:rPr>
          <w:sz w:val="24"/>
          <w:lang w:val="da-DK"/>
        </w:rPr>
      </w:pPr>
      <w:r w:rsidRPr="00B26566">
        <w:rPr>
          <w:sz w:val="24"/>
          <w:lang w:val="da-DK"/>
        </w:rPr>
        <w:t>om</w:t>
      </w:r>
      <w:r w:rsidRPr="00B26566">
        <w:rPr>
          <w:spacing w:val="-1"/>
          <w:sz w:val="24"/>
          <w:lang w:val="da-DK"/>
        </w:rPr>
        <w:t xml:space="preserve"> </w:t>
      </w:r>
      <w:r w:rsidRPr="00B26566">
        <w:rPr>
          <w:sz w:val="24"/>
          <w:lang w:val="da-DK"/>
        </w:rPr>
        <w:t>der er</w:t>
      </w:r>
      <w:r w:rsidRPr="00B26566">
        <w:rPr>
          <w:spacing w:val="-1"/>
          <w:sz w:val="24"/>
          <w:lang w:val="da-DK"/>
        </w:rPr>
        <w:t xml:space="preserve"> </w:t>
      </w:r>
      <w:r w:rsidRPr="00B26566">
        <w:rPr>
          <w:sz w:val="24"/>
          <w:lang w:val="da-DK"/>
        </w:rPr>
        <w:t>tale om emballageaffald</w:t>
      </w:r>
      <w:r w:rsidRPr="00B26566">
        <w:rPr>
          <w:spacing w:val="-1"/>
          <w:sz w:val="24"/>
          <w:lang w:val="da-DK"/>
        </w:rPr>
        <w:t xml:space="preserve"> </w:t>
      </w:r>
      <w:r w:rsidRPr="00B26566">
        <w:rPr>
          <w:sz w:val="24"/>
          <w:lang w:val="da-DK"/>
        </w:rPr>
        <w:t>af engangsemballage eller</w:t>
      </w:r>
      <w:r w:rsidRPr="00B26566">
        <w:rPr>
          <w:spacing w:val="-1"/>
          <w:sz w:val="24"/>
          <w:lang w:val="da-DK"/>
        </w:rPr>
        <w:t xml:space="preserve"> </w:t>
      </w:r>
      <w:r w:rsidRPr="00B26566">
        <w:rPr>
          <w:sz w:val="24"/>
          <w:lang w:val="da-DK"/>
        </w:rPr>
        <w:t>af genbrugsemballage, jf.</w:t>
      </w:r>
      <w:r w:rsidRPr="00B26566">
        <w:rPr>
          <w:spacing w:val="-1"/>
          <w:sz w:val="24"/>
          <w:lang w:val="da-DK"/>
        </w:rPr>
        <w:t xml:space="preserve"> </w:t>
      </w:r>
      <w:r w:rsidRPr="00B26566">
        <w:rPr>
          <w:sz w:val="24"/>
          <w:lang w:val="da-DK"/>
        </w:rPr>
        <w:t xml:space="preserve">dog stk. </w:t>
      </w:r>
      <w:r w:rsidRPr="00B26566">
        <w:rPr>
          <w:spacing w:val="-5"/>
          <w:sz w:val="24"/>
          <w:lang w:val="da-DK"/>
        </w:rPr>
        <w:t>3.</w:t>
      </w:r>
    </w:p>
    <w:p w14:paraId="74DE2E1E" w14:textId="77777777" w:rsidR="00635043" w:rsidRPr="00B26566" w:rsidRDefault="00644EC4">
      <w:pPr>
        <w:pStyle w:val="Brdtekst"/>
        <w:spacing w:line="249" w:lineRule="auto"/>
        <w:ind w:firstLine="199"/>
        <w:jc w:val="left"/>
        <w:rPr>
          <w:lang w:val="da-DK"/>
        </w:rPr>
      </w:pPr>
      <w:r w:rsidRPr="00B26566">
        <w:rPr>
          <w:i/>
          <w:lang w:val="da-DK"/>
        </w:rPr>
        <w:t xml:space="preserve">Stk. 3. </w:t>
      </w:r>
      <w:r w:rsidRPr="00B26566">
        <w:rPr>
          <w:lang w:val="da-DK"/>
        </w:rPr>
        <w:t>For emballageaffald, der indsamles kombineret eller sammen med øvrigt affald, indberettes der alene for mængder af emballageaffald.</w:t>
      </w:r>
    </w:p>
    <w:p w14:paraId="0A9C24FF" w14:textId="77777777" w:rsidR="00635043" w:rsidRPr="00B26566" w:rsidRDefault="00644EC4">
      <w:pPr>
        <w:spacing w:before="162"/>
        <w:ind w:left="4140"/>
        <w:jc w:val="both"/>
        <w:rPr>
          <w:i/>
          <w:sz w:val="24"/>
          <w:lang w:val="da-DK"/>
        </w:rPr>
      </w:pPr>
      <w:bookmarkStart w:id="69" w:name="Øvrige_indberetninger"/>
      <w:bookmarkEnd w:id="69"/>
      <w:r w:rsidRPr="00B26566">
        <w:rPr>
          <w:i/>
          <w:sz w:val="24"/>
          <w:lang w:val="da-DK"/>
        </w:rPr>
        <w:t xml:space="preserve">Øvrige </w:t>
      </w:r>
      <w:r w:rsidRPr="00B26566">
        <w:rPr>
          <w:i/>
          <w:spacing w:val="-2"/>
          <w:sz w:val="24"/>
          <w:lang w:val="da-DK"/>
        </w:rPr>
        <w:t>indberetninger</w:t>
      </w:r>
    </w:p>
    <w:p w14:paraId="2343F3ED" w14:textId="77777777" w:rsidR="00635043" w:rsidRPr="00B26566" w:rsidRDefault="00644EC4">
      <w:pPr>
        <w:pStyle w:val="Brdtekst"/>
        <w:spacing w:before="132" w:line="249" w:lineRule="auto"/>
        <w:ind w:right="105" w:firstLine="200"/>
        <w:rPr>
          <w:lang w:val="da-DK"/>
        </w:rPr>
      </w:pPr>
      <w:bookmarkStart w:id="70" w:name="§_30"/>
      <w:bookmarkEnd w:id="70"/>
      <w:r w:rsidRPr="00B26566">
        <w:rPr>
          <w:b/>
          <w:lang w:val="da-DK"/>
        </w:rPr>
        <w:t xml:space="preserve">§ 30. </w:t>
      </w:r>
      <w:r w:rsidRPr="00B26566">
        <w:rPr>
          <w:lang w:val="da-DK"/>
        </w:rPr>
        <w:t>En producent, der får overdraget kommunalt indsamlet emballageaffald, jf. § 35, skal én gang årligt inden den 1. juni, første gang i 2026, indberette til Dansk Producentansvar den mængde af emballa- geaffald fra det foregående kalenderår, som producenten har fået overdraget af kommunalbestyrelsen i henhold til sin tildeling.</w:t>
      </w:r>
    </w:p>
    <w:p w14:paraId="00F181CD" w14:textId="77777777" w:rsidR="00635043" w:rsidRPr="00B26566" w:rsidRDefault="00644EC4">
      <w:pPr>
        <w:pStyle w:val="Brdtekst"/>
        <w:spacing w:before="4" w:line="249" w:lineRule="auto"/>
        <w:ind w:right="107" w:firstLine="200"/>
        <w:rPr>
          <w:lang w:val="da-DK"/>
        </w:rPr>
      </w:pPr>
      <w:r w:rsidRPr="00B26566">
        <w:rPr>
          <w:i/>
          <w:lang w:val="da-DK"/>
        </w:rPr>
        <w:t xml:space="preserve">Stk. 2. </w:t>
      </w:r>
      <w:r w:rsidRPr="00B26566">
        <w:rPr>
          <w:lang w:val="da-DK"/>
        </w:rPr>
        <w:t>En producent, der har fået tildelt betalingsforpligtelser for kommunalt indsamlet emballageaf- fald,</w:t>
      </w:r>
      <w:r w:rsidRPr="00B26566">
        <w:rPr>
          <w:spacing w:val="33"/>
          <w:lang w:val="da-DK"/>
        </w:rPr>
        <w:t xml:space="preserve"> </w:t>
      </w:r>
      <w:r w:rsidRPr="00B26566">
        <w:rPr>
          <w:lang w:val="da-DK"/>
        </w:rPr>
        <w:t>jf.</w:t>
      </w:r>
      <w:r w:rsidRPr="00B26566">
        <w:rPr>
          <w:spacing w:val="33"/>
          <w:lang w:val="da-DK"/>
        </w:rPr>
        <w:t xml:space="preserve"> </w:t>
      </w:r>
      <w:r w:rsidRPr="00B26566">
        <w:rPr>
          <w:lang w:val="da-DK"/>
        </w:rPr>
        <w:t>§</w:t>
      </w:r>
      <w:r w:rsidRPr="00B26566">
        <w:rPr>
          <w:spacing w:val="33"/>
          <w:lang w:val="da-DK"/>
        </w:rPr>
        <w:t xml:space="preserve"> </w:t>
      </w:r>
      <w:r w:rsidRPr="00B26566">
        <w:rPr>
          <w:lang w:val="da-DK"/>
        </w:rPr>
        <w:t>36,</w:t>
      </w:r>
      <w:r w:rsidRPr="00B26566">
        <w:rPr>
          <w:spacing w:val="33"/>
          <w:lang w:val="da-DK"/>
        </w:rPr>
        <w:t xml:space="preserve"> </w:t>
      </w:r>
      <w:r w:rsidRPr="00B26566">
        <w:rPr>
          <w:lang w:val="da-DK"/>
        </w:rPr>
        <w:t>stk.</w:t>
      </w:r>
      <w:r w:rsidRPr="00B26566">
        <w:rPr>
          <w:spacing w:val="33"/>
          <w:lang w:val="da-DK"/>
        </w:rPr>
        <w:t xml:space="preserve"> </w:t>
      </w:r>
      <w:r w:rsidRPr="00B26566">
        <w:rPr>
          <w:lang w:val="da-DK"/>
        </w:rPr>
        <w:t>1-5,</w:t>
      </w:r>
      <w:r w:rsidRPr="00B26566">
        <w:rPr>
          <w:spacing w:val="33"/>
          <w:lang w:val="da-DK"/>
        </w:rPr>
        <w:t xml:space="preserve"> </w:t>
      </w:r>
      <w:r w:rsidRPr="00B26566">
        <w:rPr>
          <w:lang w:val="da-DK"/>
        </w:rPr>
        <w:t>skal</w:t>
      </w:r>
      <w:r w:rsidRPr="00B26566">
        <w:rPr>
          <w:spacing w:val="33"/>
          <w:lang w:val="da-DK"/>
        </w:rPr>
        <w:t xml:space="preserve"> </w:t>
      </w:r>
      <w:r w:rsidRPr="00B26566">
        <w:rPr>
          <w:lang w:val="da-DK"/>
        </w:rPr>
        <w:t>én</w:t>
      </w:r>
      <w:r w:rsidRPr="00B26566">
        <w:rPr>
          <w:spacing w:val="33"/>
          <w:lang w:val="da-DK"/>
        </w:rPr>
        <w:t xml:space="preserve"> </w:t>
      </w:r>
      <w:r w:rsidRPr="00B26566">
        <w:rPr>
          <w:lang w:val="da-DK"/>
        </w:rPr>
        <w:t>gang</w:t>
      </w:r>
      <w:r w:rsidRPr="00B26566">
        <w:rPr>
          <w:spacing w:val="33"/>
          <w:lang w:val="da-DK"/>
        </w:rPr>
        <w:t xml:space="preserve"> </w:t>
      </w:r>
      <w:r w:rsidRPr="00B26566">
        <w:rPr>
          <w:lang w:val="da-DK"/>
        </w:rPr>
        <w:t>årligt</w:t>
      </w:r>
      <w:r w:rsidRPr="00B26566">
        <w:rPr>
          <w:spacing w:val="33"/>
          <w:lang w:val="da-DK"/>
        </w:rPr>
        <w:t xml:space="preserve"> </w:t>
      </w:r>
      <w:r w:rsidRPr="00B26566">
        <w:rPr>
          <w:lang w:val="da-DK"/>
        </w:rPr>
        <w:t>inden</w:t>
      </w:r>
      <w:r w:rsidRPr="00B26566">
        <w:rPr>
          <w:spacing w:val="33"/>
          <w:lang w:val="da-DK"/>
        </w:rPr>
        <w:t xml:space="preserve"> </w:t>
      </w:r>
      <w:r w:rsidRPr="00B26566">
        <w:rPr>
          <w:lang w:val="da-DK"/>
        </w:rPr>
        <w:t>den</w:t>
      </w:r>
      <w:r w:rsidRPr="00B26566">
        <w:rPr>
          <w:spacing w:val="33"/>
          <w:lang w:val="da-DK"/>
        </w:rPr>
        <w:t xml:space="preserve"> </w:t>
      </w:r>
      <w:r w:rsidRPr="00B26566">
        <w:rPr>
          <w:lang w:val="da-DK"/>
        </w:rPr>
        <w:t>1.</w:t>
      </w:r>
      <w:r w:rsidRPr="00B26566">
        <w:rPr>
          <w:spacing w:val="33"/>
          <w:lang w:val="da-DK"/>
        </w:rPr>
        <w:t xml:space="preserve"> </w:t>
      </w:r>
      <w:r w:rsidRPr="00B26566">
        <w:rPr>
          <w:lang w:val="da-DK"/>
        </w:rPr>
        <w:t>juni</w:t>
      </w:r>
      <w:r w:rsidRPr="00B26566">
        <w:rPr>
          <w:spacing w:val="33"/>
          <w:lang w:val="da-DK"/>
        </w:rPr>
        <w:t xml:space="preserve"> </w:t>
      </w:r>
      <w:r w:rsidRPr="00B26566">
        <w:rPr>
          <w:lang w:val="da-DK"/>
        </w:rPr>
        <w:t>indberette</w:t>
      </w:r>
      <w:r w:rsidRPr="00B26566">
        <w:rPr>
          <w:spacing w:val="33"/>
          <w:lang w:val="da-DK"/>
        </w:rPr>
        <w:t xml:space="preserve"> </w:t>
      </w:r>
      <w:r w:rsidRPr="00B26566">
        <w:rPr>
          <w:lang w:val="da-DK"/>
        </w:rPr>
        <w:t>til</w:t>
      </w:r>
      <w:r w:rsidRPr="00B26566">
        <w:rPr>
          <w:spacing w:val="33"/>
          <w:lang w:val="da-DK"/>
        </w:rPr>
        <w:t xml:space="preserve"> </w:t>
      </w:r>
      <w:r w:rsidRPr="00B26566">
        <w:rPr>
          <w:lang w:val="da-DK"/>
        </w:rPr>
        <w:t>Dansk</w:t>
      </w:r>
      <w:r w:rsidRPr="00B26566">
        <w:rPr>
          <w:spacing w:val="33"/>
          <w:lang w:val="da-DK"/>
        </w:rPr>
        <w:t xml:space="preserve"> </w:t>
      </w:r>
      <w:r w:rsidRPr="00B26566">
        <w:rPr>
          <w:lang w:val="da-DK"/>
        </w:rPr>
        <w:t>Producentansvar</w:t>
      </w:r>
      <w:r w:rsidRPr="00B26566">
        <w:rPr>
          <w:spacing w:val="33"/>
          <w:lang w:val="da-DK"/>
        </w:rPr>
        <w:t xml:space="preserve"> </w:t>
      </w:r>
      <w:r w:rsidRPr="00B26566">
        <w:rPr>
          <w:spacing w:val="-5"/>
          <w:lang w:val="da-DK"/>
        </w:rPr>
        <w:t>den</w:t>
      </w:r>
    </w:p>
    <w:p w14:paraId="4C0D3983"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32643E98" w14:textId="77777777" w:rsidR="00635043" w:rsidRPr="00B26566" w:rsidRDefault="00644EC4">
      <w:pPr>
        <w:pStyle w:val="Brdtekst"/>
        <w:spacing w:before="67" w:line="249" w:lineRule="auto"/>
        <w:ind w:right="105"/>
        <w:rPr>
          <w:lang w:val="da-DK"/>
        </w:rPr>
      </w:pPr>
      <w:r w:rsidRPr="00B26566">
        <w:rPr>
          <w:lang w:val="da-DK"/>
        </w:rPr>
        <w:lastRenderedPageBreak/>
        <w:t>mængde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emballageaffald</w:t>
      </w:r>
      <w:r w:rsidRPr="00B26566">
        <w:rPr>
          <w:spacing w:val="-1"/>
          <w:lang w:val="da-DK"/>
        </w:rPr>
        <w:t xml:space="preserve"> </w:t>
      </w:r>
      <w:r w:rsidRPr="00B26566">
        <w:rPr>
          <w:lang w:val="da-DK"/>
        </w:rPr>
        <w:t>fra</w:t>
      </w:r>
      <w:r w:rsidRPr="00B26566">
        <w:rPr>
          <w:spacing w:val="-1"/>
          <w:lang w:val="da-DK"/>
        </w:rPr>
        <w:t xml:space="preserve"> </w:t>
      </w:r>
      <w:r w:rsidRPr="00B26566">
        <w:rPr>
          <w:lang w:val="da-DK"/>
        </w:rPr>
        <w:t>det</w:t>
      </w:r>
      <w:r w:rsidRPr="00B26566">
        <w:rPr>
          <w:spacing w:val="-1"/>
          <w:lang w:val="da-DK"/>
        </w:rPr>
        <w:t xml:space="preserve"> </w:t>
      </w:r>
      <w:r w:rsidRPr="00B26566">
        <w:rPr>
          <w:lang w:val="da-DK"/>
        </w:rPr>
        <w:t>foregående</w:t>
      </w:r>
      <w:r w:rsidRPr="00B26566">
        <w:rPr>
          <w:spacing w:val="-1"/>
          <w:lang w:val="da-DK"/>
        </w:rPr>
        <w:t xml:space="preserve"> </w:t>
      </w:r>
      <w:r w:rsidRPr="00B26566">
        <w:rPr>
          <w:lang w:val="da-DK"/>
        </w:rPr>
        <w:t>kalenderår,</w:t>
      </w:r>
      <w:r w:rsidRPr="00B26566">
        <w:rPr>
          <w:spacing w:val="-1"/>
          <w:lang w:val="da-DK"/>
        </w:rPr>
        <w:t xml:space="preserve"> </w:t>
      </w:r>
      <w:r w:rsidRPr="00B26566">
        <w:rPr>
          <w:lang w:val="da-DK"/>
        </w:rPr>
        <w:t>som</w:t>
      </w:r>
      <w:r w:rsidRPr="00B26566">
        <w:rPr>
          <w:spacing w:val="-1"/>
          <w:lang w:val="da-DK"/>
        </w:rPr>
        <w:t xml:space="preserve"> </w:t>
      </w:r>
      <w:r w:rsidRPr="00B26566">
        <w:rPr>
          <w:lang w:val="da-DK"/>
        </w:rPr>
        <w:t>producenten</w:t>
      </w:r>
      <w:r w:rsidRPr="00B26566">
        <w:rPr>
          <w:spacing w:val="-1"/>
          <w:lang w:val="da-DK"/>
        </w:rPr>
        <w:t xml:space="preserve"> </w:t>
      </w:r>
      <w:r w:rsidRPr="00B26566">
        <w:rPr>
          <w:lang w:val="da-DK"/>
        </w:rPr>
        <w:t>har</w:t>
      </w:r>
      <w:r w:rsidRPr="00B26566">
        <w:rPr>
          <w:spacing w:val="-1"/>
          <w:lang w:val="da-DK"/>
        </w:rPr>
        <w:t xml:space="preserve"> </w:t>
      </w:r>
      <w:r w:rsidRPr="00B26566">
        <w:rPr>
          <w:lang w:val="da-DK"/>
        </w:rPr>
        <w:t>afholdt</w:t>
      </w:r>
      <w:r w:rsidRPr="00B26566">
        <w:rPr>
          <w:spacing w:val="-1"/>
          <w:lang w:val="da-DK"/>
        </w:rPr>
        <w:t xml:space="preserve"> </w:t>
      </w:r>
      <w:r w:rsidRPr="00B26566">
        <w:rPr>
          <w:lang w:val="da-DK"/>
        </w:rPr>
        <w:t>omkostninger</w:t>
      </w:r>
      <w:r w:rsidRPr="00B26566">
        <w:rPr>
          <w:spacing w:val="-1"/>
          <w:lang w:val="da-DK"/>
        </w:rPr>
        <w:t xml:space="preserve"> </w:t>
      </w:r>
      <w:r w:rsidRPr="00B26566">
        <w:rPr>
          <w:lang w:val="da-DK"/>
        </w:rPr>
        <w:t>til</w:t>
      </w:r>
      <w:r w:rsidRPr="00B26566">
        <w:rPr>
          <w:spacing w:val="-1"/>
          <w:lang w:val="da-DK"/>
        </w:rPr>
        <w:t xml:space="preserve"> </w:t>
      </w:r>
      <w:r w:rsidRPr="00B26566">
        <w:rPr>
          <w:lang w:val="da-DK"/>
        </w:rPr>
        <w:t>i forbindelse med kommunalbestyrelsens indsamling, transport og affaldsbehandling.</w:t>
      </w:r>
    </w:p>
    <w:p w14:paraId="4AC210A7" w14:textId="77777777" w:rsidR="00635043" w:rsidRPr="00B26566" w:rsidRDefault="00644EC4">
      <w:pPr>
        <w:pStyle w:val="Brdtekst"/>
        <w:spacing w:before="2" w:line="249" w:lineRule="auto"/>
        <w:ind w:right="108" w:firstLine="200"/>
        <w:rPr>
          <w:lang w:val="da-DK"/>
        </w:rPr>
      </w:pPr>
      <w:r w:rsidRPr="00B26566">
        <w:rPr>
          <w:i/>
          <w:lang w:val="da-DK"/>
        </w:rPr>
        <w:t>Stk.</w:t>
      </w:r>
      <w:r w:rsidRPr="00B26566">
        <w:rPr>
          <w:i/>
          <w:spacing w:val="-2"/>
          <w:lang w:val="da-DK"/>
        </w:rPr>
        <w:t xml:space="preserve"> </w:t>
      </w:r>
      <w:r w:rsidRPr="00B26566">
        <w:rPr>
          <w:i/>
          <w:lang w:val="da-DK"/>
        </w:rPr>
        <w:t xml:space="preserve">3. </w:t>
      </w:r>
      <w:r w:rsidRPr="00B26566">
        <w:rPr>
          <w:lang w:val="da-DK"/>
        </w:rPr>
        <w:t>Indberetning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oplysninger</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2</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være</w:t>
      </w:r>
      <w:r w:rsidRPr="00B26566">
        <w:rPr>
          <w:spacing w:val="-1"/>
          <w:lang w:val="da-DK"/>
        </w:rPr>
        <w:t xml:space="preserve"> </w:t>
      </w:r>
      <w:r w:rsidRPr="00B26566">
        <w:rPr>
          <w:lang w:val="da-DK"/>
        </w:rPr>
        <w:t>angivet</w:t>
      </w:r>
      <w:r w:rsidRPr="00B26566">
        <w:rPr>
          <w:spacing w:val="-1"/>
          <w:lang w:val="da-DK"/>
        </w:rPr>
        <w:t xml:space="preserve"> </w:t>
      </w:r>
      <w:r w:rsidRPr="00B26566">
        <w:rPr>
          <w:lang w:val="da-DK"/>
        </w:rPr>
        <w:t>i</w:t>
      </w:r>
      <w:r w:rsidRPr="00B26566">
        <w:rPr>
          <w:spacing w:val="-1"/>
          <w:lang w:val="da-DK"/>
        </w:rPr>
        <w:t xml:space="preserve"> </w:t>
      </w:r>
      <w:r w:rsidRPr="00B26566">
        <w:rPr>
          <w:lang w:val="da-DK"/>
        </w:rPr>
        <w:t>kg,</w:t>
      </w:r>
      <w:r w:rsidRPr="00B26566">
        <w:rPr>
          <w:spacing w:val="-1"/>
          <w:lang w:val="da-DK"/>
        </w:rPr>
        <w:t xml:space="preserve"> </w:t>
      </w:r>
      <w:r w:rsidRPr="00B26566">
        <w:rPr>
          <w:lang w:val="da-DK"/>
        </w:rPr>
        <w:t>fordelt</w:t>
      </w:r>
      <w:r w:rsidRPr="00B26566">
        <w:rPr>
          <w:spacing w:val="-1"/>
          <w:lang w:val="da-DK"/>
        </w:rPr>
        <w:t xml:space="preserve"> </w:t>
      </w:r>
      <w:r w:rsidRPr="00B26566">
        <w:rPr>
          <w:lang w:val="da-DK"/>
        </w:rPr>
        <w:t>på</w:t>
      </w:r>
      <w:r w:rsidRPr="00B26566">
        <w:rPr>
          <w:spacing w:val="-1"/>
          <w:lang w:val="da-DK"/>
        </w:rPr>
        <w:t xml:space="preserve"> </w:t>
      </w:r>
      <w:r w:rsidRPr="00B26566">
        <w:rPr>
          <w:lang w:val="da-DK"/>
        </w:rPr>
        <w:t>de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bilag</w:t>
      </w:r>
      <w:r w:rsidRPr="00B26566">
        <w:rPr>
          <w:spacing w:val="-1"/>
          <w:lang w:val="da-DK"/>
        </w:rPr>
        <w:t xml:space="preserve"> </w:t>
      </w:r>
      <w:r w:rsidRPr="00B26566">
        <w:rPr>
          <w:lang w:val="da-DK"/>
        </w:rPr>
        <w:t>7</w:t>
      </w:r>
      <w:r w:rsidRPr="00B26566">
        <w:rPr>
          <w:spacing w:val="-1"/>
          <w:lang w:val="da-DK"/>
        </w:rPr>
        <w:t xml:space="preserve"> </w:t>
      </w:r>
      <w:r w:rsidRPr="00B26566">
        <w:rPr>
          <w:lang w:val="da-DK"/>
        </w:rPr>
        <w:t>nævnte emballageaffaldsfraktioner og pr. kommune. Hvor emballageaffald indsamles kombineret eller sammen med øvrigt affald skal fordelingsnøglerne i bilag 8 anvendes til at opgøre emballageaffaldsmængder.</w:t>
      </w:r>
    </w:p>
    <w:p w14:paraId="1205C2CB" w14:textId="77777777" w:rsidR="00635043" w:rsidRPr="00B26566" w:rsidRDefault="00644EC4">
      <w:pPr>
        <w:pStyle w:val="Brdtekst"/>
        <w:spacing w:before="123" w:line="249" w:lineRule="auto"/>
        <w:ind w:right="106" w:firstLine="200"/>
        <w:rPr>
          <w:lang w:val="da-DK"/>
        </w:rPr>
      </w:pPr>
      <w:bookmarkStart w:id="71" w:name="§_31"/>
      <w:bookmarkEnd w:id="71"/>
      <w:r w:rsidRPr="00B26566">
        <w:rPr>
          <w:b/>
          <w:lang w:val="da-DK"/>
        </w:rPr>
        <w:t xml:space="preserve">§ 31. </w:t>
      </w:r>
      <w:r w:rsidRPr="00B26566">
        <w:rPr>
          <w:lang w:val="da-DK"/>
        </w:rPr>
        <w:t>En producent af erhvervsemballage, der har fået tildelt betalingsforpligtelser for emballageaffald fra affaldsproducerende virksomheder, jf. § 60, stk. 1, skal én gang årligt inden den 1. juni, første gang i 2026, til Dansk Producentansvar, indberette den mængde af emballageaffald fra det foregående kalender- år, som producenten har afholdt omkostninger til i forbindelse med affaldsproducerende virksomheders indsamling, transport og affaldsbehandling.</w:t>
      </w:r>
    </w:p>
    <w:p w14:paraId="020E9D59" w14:textId="77777777" w:rsidR="00635043" w:rsidRPr="00B26566" w:rsidRDefault="00644EC4">
      <w:pPr>
        <w:pStyle w:val="Brdtekst"/>
        <w:spacing w:before="5" w:line="249" w:lineRule="auto"/>
        <w:ind w:right="109" w:firstLine="200"/>
        <w:rPr>
          <w:lang w:val="da-DK"/>
        </w:rPr>
      </w:pPr>
      <w:r w:rsidRPr="00B26566">
        <w:rPr>
          <w:i/>
          <w:lang w:val="da-DK"/>
        </w:rPr>
        <w:t>Stk.</w:t>
      </w:r>
      <w:r w:rsidRPr="00B26566">
        <w:rPr>
          <w:i/>
          <w:spacing w:val="-2"/>
          <w:lang w:val="da-DK"/>
        </w:rPr>
        <w:t xml:space="preserve"> </w:t>
      </w:r>
      <w:r w:rsidRPr="00B26566">
        <w:rPr>
          <w:i/>
          <w:lang w:val="da-DK"/>
        </w:rPr>
        <w:t>2.</w:t>
      </w:r>
      <w:r w:rsidRPr="00B26566">
        <w:rPr>
          <w:i/>
          <w:spacing w:val="-2"/>
          <w:lang w:val="da-DK"/>
        </w:rPr>
        <w:t xml:space="preserve"> </w:t>
      </w:r>
      <w:r w:rsidRPr="00B26566">
        <w:rPr>
          <w:lang w:val="da-DK"/>
        </w:rPr>
        <w:t>Indberetning</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oplysninger</w:t>
      </w:r>
      <w:r w:rsidRPr="00B26566">
        <w:rPr>
          <w:spacing w:val="-2"/>
          <w:lang w:val="da-DK"/>
        </w:rPr>
        <w:t xml:space="preserve"> </w:t>
      </w:r>
      <w:r w:rsidRPr="00B26566">
        <w:rPr>
          <w:lang w:val="da-DK"/>
        </w:rPr>
        <w:t>efter</w:t>
      </w:r>
      <w:r w:rsidRPr="00B26566">
        <w:rPr>
          <w:spacing w:val="-2"/>
          <w:lang w:val="da-DK"/>
        </w:rPr>
        <w:t xml:space="preserve"> </w:t>
      </w:r>
      <w:r w:rsidRPr="00B26566">
        <w:rPr>
          <w:lang w:val="da-DK"/>
        </w:rPr>
        <w:t>stk.</w:t>
      </w:r>
      <w:r w:rsidRPr="00B26566">
        <w:rPr>
          <w:spacing w:val="-2"/>
          <w:lang w:val="da-DK"/>
        </w:rPr>
        <w:t xml:space="preserve"> </w:t>
      </w:r>
      <w:r w:rsidRPr="00B26566">
        <w:rPr>
          <w:lang w:val="da-DK"/>
        </w:rPr>
        <w:t>1</w:t>
      </w:r>
      <w:r w:rsidRPr="00B26566">
        <w:rPr>
          <w:spacing w:val="-2"/>
          <w:lang w:val="da-DK"/>
        </w:rPr>
        <w:t xml:space="preserve"> </w:t>
      </w:r>
      <w:r w:rsidRPr="00B26566">
        <w:rPr>
          <w:lang w:val="da-DK"/>
        </w:rPr>
        <w:t>skal</w:t>
      </w:r>
      <w:r w:rsidRPr="00B26566">
        <w:rPr>
          <w:spacing w:val="-2"/>
          <w:lang w:val="da-DK"/>
        </w:rPr>
        <w:t xml:space="preserve"> </w:t>
      </w:r>
      <w:r w:rsidRPr="00B26566">
        <w:rPr>
          <w:lang w:val="da-DK"/>
        </w:rPr>
        <w:t>angives</w:t>
      </w:r>
      <w:r w:rsidRPr="00B26566">
        <w:rPr>
          <w:spacing w:val="-2"/>
          <w:lang w:val="da-DK"/>
        </w:rPr>
        <w:t xml:space="preserve"> </w:t>
      </w:r>
      <w:r w:rsidRPr="00B26566">
        <w:rPr>
          <w:lang w:val="da-DK"/>
        </w:rPr>
        <w:t>pr.</w:t>
      </w:r>
      <w:r w:rsidRPr="00B26566">
        <w:rPr>
          <w:spacing w:val="-2"/>
          <w:lang w:val="da-DK"/>
        </w:rPr>
        <w:t xml:space="preserve"> </w:t>
      </w:r>
      <w:r w:rsidRPr="00B26566">
        <w:rPr>
          <w:lang w:val="da-DK"/>
        </w:rPr>
        <w:t>kommune</w:t>
      </w:r>
      <w:r w:rsidRPr="00B26566">
        <w:rPr>
          <w:spacing w:val="-2"/>
          <w:lang w:val="da-DK"/>
        </w:rPr>
        <w:t xml:space="preserve"> </w:t>
      </w:r>
      <w:r w:rsidRPr="00B26566">
        <w:rPr>
          <w:lang w:val="da-DK"/>
        </w:rPr>
        <w:t>og</w:t>
      </w:r>
      <w:r w:rsidRPr="00B26566">
        <w:rPr>
          <w:spacing w:val="-2"/>
          <w:lang w:val="da-DK"/>
        </w:rPr>
        <w:t xml:space="preserve"> </w:t>
      </w:r>
      <w:r w:rsidRPr="00B26566">
        <w:rPr>
          <w:lang w:val="da-DK"/>
        </w:rPr>
        <w:t>i</w:t>
      </w:r>
      <w:r w:rsidRPr="00B26566">
        <w:rPr>
          <w:spacing w:val="-2"/>
          <w:lang w:val="da-DK"/>
        </w:rPr>
        <w:t xml:space="preserve"> </w:t>
      </w:r>
      <w:r w:rsidRPr="00B26566">
        <w:rPr>
          <w:lang w:val="da-DK"/>
        </w:rPr>
        <w:t>kg</w:t>
      </w:r>
      <w:r w:rsidRPr="00B26566">
        <w:rPr>
          <w:spacing w:val="-2"/>
          <w:lang w:val="da-DK"/>
        </w:rPr>
        <w:t xml:space="preserve"> </w:t>
      </w:r>
      <w:r w:rsidRPr="00B26566">
        <w:rPr>
          <w:lang w:val="da-DK"/>
        </w:rPr>
        <w:t>fordelt</w:t>
      </w:r>
      <w:r w:rsidRPr="00B26566">
        <w:rPr>
          <w:spacing w:val="-2"/>
          <w:lang w:val="da-DK"/>
        </w:rPr>
        <w:t xml:space="preserve"> </w:t>
      </w:r>
      <w:r w:rsidRPr="00B26566">
        <w:rPr>
          <w:lang w:val="da-DK"/>
        </w:rPr>
        <w:t>på</w:t>
      </w:r>
      <w:r w:rsidRPr="00B26566">
        <w:rPr>
          <w:spacing w:val="-2"/>
          <w:lang w:val="da-DK"/>
        </w:rPr>
        <w:t xml:space="preserve"> </w:t>
      </w:r>
      <w:r w:rsidRPr="00B26566">
        <w:rPr>
          <w:lang w:val="da-DK"/>
        </w:rPr>
        <w:t>emballageaf- faldsfraktionerne i bilag 7.</w:t>
      </w:r>
    </w:p>
    <w:p w14:paraId="05B70A45" w14:textId="77777777" w:rsidR="00635043" w:rsidRPr="00B26566" w:rsidRDefault="00644EC4">
      <w:pPr>
        <w:pStyle w:val="Brdtekst"/>
        <w:spacing w:before="122" w:line="249" w:lineRule="auto"/>
        <w:ind w:right="106" w:firstLine="200"/>
        <w:rPr>
          <w:lang w:val="da-DK"/>
        </w:rPr>
      </w:pPr>
      <w:bookmarkStart w:id="72" w:name="§_32"/>
      <w:bookmarkEnd w:id="72"/>
      <w:r w:rsidRPr="00B26566">
        <w:rPr>
          <w:b/>
          <w:lang w:val="da-DK"/>
        </w:rPr>
        <w:t>§</w:t>
      </w:r>
      <w:r w:rsidRPr="00B26566">
        <w:rPr>
          <w:b/>
          <w:spacing w:val="-3"/>
          <w:lang w:val="da-DK"/>
        </w:rPr>
        <w:t xml:space="preserve"> </w:t>
      </w:r>
      <w:r w:rsidRPr="00B26566">
        <w:rPr>
          <w:b/>
          <w:lang w:val="da-DK"/>
        </w:rPr>
        <w:t>32.</w:t>
      </w:r>
      <w:r w:rsidRPr="00B26566">
        <w:rPr>
          <w:b/>
          <w:spacing w:val="-3"/>
          <w:lang w:val="da-DK"/>
        </w:rPr>
        <w:t xml:space="preserve"> </w:t>
      </w:r>
      <w:r w:rsidRPr="00B26566">
        <w:rPr>
          <w:lang w:val="da-DK"/>
        </w:rPr>
        <w:t>Kommunalbestyrelsen</w:t>
      </w:r>
      <w:r w:rsidRPr="00B26566">
        <w:rPr>
          <w:spacing w:val="-3"/>
          <w:lang w:val="da-DK"/>
        </w:rPr>
        <w:t xml:space="preserve"> </w:t>
      </w:r>
      <w:r w:rsidRPr="00B26566">
        <w:rPr>
          <w:lang w:val="da-DK"/>
        </w:rPr>
        <w:t>skal</w:t>
      </w:r>
      <w:r w:rsidRPr="00B26566">
        <w:rPr>
          <w:spacing w:val="-3"/>
          <w:lang w:val="da-DK"/>
        </w:rPr>
        <w:t xml:space="preserve"> </w:t>
      </w:r>
      <w:r w:rsidRPr="00B26566">
        <w:rPr>
          <w:lang w:val="da-DK"/>
        </w:rPr>
        <w:t>årligt</w:t>
      </w:r>
      <w:r w:rsidRPr="00B26566">
        <w:rPr>
          <w:spacing w:val="-3"/>
          <w:lang w:val="da-DK"/>
        </w:rPr>
        <w:t xml:space="preserve"> </w:t>
      </w:r>
      <w:r w:rsidRPr="00B26566">
        <w:rPr>
          <w:lang w:val="da-DK"/>
        </w:rPr>
        <w:t>inden</w:t>
      </w:r>
      <w:r w:rsidRPr="00B26566">
        <w:rPr>
          <w:spacing w:val="-3"/>
          <w:lang w:val="da-DK"/>
        </w:rPr>
        <w:t xml:space="preserve"> </w:t>
      </w:r>
      <w:r w:rsidRPr="00B26566">
        <w:rPr>
          <w:lang w:val="da-DK"/>
        </w:rPr>
        <w:t>den</w:t>
      </w:r>
      <w:r w:rsidRPr="00B26566">
        <w:rPr>
          <w:spacing w:val="-3"/>
          <w:lang w:val="da-DK"/>
        </w:rPr>
        <w:t xml:space="preserve"> </w:t>
      </w:r>
      <w:r w:rsidRPr="00B26566">
        <w:rPr>
          <w:lang w:val="da-DK"/>
        </w:rPr>
        <w:t>1.</w:t>
      </w:r>
      <w:r w:rsidRPr="00B26566">
        <w:rPr>
          <w:spacing w:val="-3"/>
          <w:lang w:val="da-DK"/>
        </w:rPr>
        <w:t xml:space="preserve"> </w:t>
      </w:r>
      <w:r w:rsidRPr="00B26566">
        <w:rPr>
          <w:lang w:val="da-DK"/>
        </w:rPr>
        <w:t>juni,</w:t>
      </w:r>
      <w:r w:rsidRPr="00B26566">
        <w:rPr>
          <w:spacing w:val="-3"/>
          <w:lang w:val="da-DK"/>
        </w:rPr>
        <w:t xml:space="preserve"> </w:t>
      </w:r>
      <w:r w:rsidRPr="00B26566">
        <w:rPr>
          <w:lang w:val="da-DK"/>
        </w:rPr>
        <w:t>første</w:t>
      </w:r>
      <w:r w:rsidRPr="00B26566">
        <w:rPr>
          <w:spacing w:val="-3"/>
          <w:lang w:val="da-DK"/>
        </w:rPr>
        <w:t xml:space="preserve"> </w:t>
      </w:r>
      <w:r w:rsidRPr="00B26566">
        <w:rPr>
          <w:lang w:val="da-DK"/>
        </w:rPr>
        <w:t>gang</w:t>
      </w:r>
      <w:r w:rsidRPr="00B26566">
        <w:rPr>
          <w:spacing w:val="-3"/>
          <w:lang w:val="da-DK"/>
        </w:rPr>
        <w:t xml:space="preserve"> </w:t>
      </w:r>
      <w:r w:rsidRPr="00B26566">
        <w:rPr>
          <w:lang w:val="da-DK"/>
        </w:rPr>
        <w:t>i</w:t>
      </w:r>
      <w:r w:rsidRPr="00B26566">
        <w:rPr>
          <w:spacing w:val="-3"/>
          <w:lang w:val="da-DK"/>
        </w:rPr>
        <w:t xml:space="preserve"> </w:t>
      </w:r>
      <w:r w:rsidRPr="00B26566">
        <w:rPr>
          <w:lang w:val="da-DK"/>
        </w:rPr>
        <w:t>2026,</w:t>
      </w:r>
      <w:r w:rsidRPr="00B26566">
        <w:rPr>
          <w:spacing w:val="-3"/>
          <w:lang w:val="da-DK"/>
        </w:rPr>
        <w:t xml:space="preserve"> </w:t>
      </w:r>
      <w:r w:rsidRPr="00B26566">
        <w:rPr>
          <w:lang w:val="da-DK"/>
        </w:rPr>
        <w:t>oplyse</w:t>
      </w:r>
      <w:r w:rsidRPr="00B26566">
        <w:rPr>
          <w:spacing w:val="-3"/>
          <w:lang w:val="da-DK"/>
        </w:rPr>
        <w:t xml:space="preserve"> </w:t>
      </w:r>
      <w:r w:rsidRPr="00B26566">
        <w:rPr>
          <w:lang w:val="da-DK"/>
        </w:rPr>
        <w:t>Dansk</w:t>
      </w:r>
      <w:r w:rsidRPr="00B26566">
        <w:rPr>
          <w:spacing w:val="-3"/>
          <w:lang w:val="da-DK"/>
        </w:rPr>
        <w:t xml:space="preserve"> </w:t>
      </w:r>
      <w:r w:rsidRPr="00B26566">
        <w:rPr>
          <w:lang w:val="da-DK"/>
        </w:rPr>
        <w:t>Producentan- svar om indsamlingsordninger og eventuelle planlagte ændringer i de af kommunalbestyrelsen etablerede indsamlingsordninger, jf. bekendtgørelse om affald, for den efterfølgende tildelingsperiode, efter Dansk Producentansvars anvisninger.</w:t>
      </w:r>
    </w:p>
    <w:p w14:paraId="5A11AF9E" w14:textId="77777777" w:rsidR="00635043" w:rsidRPr="00B26566" w:rsidRDefault="00644EC4">
      <w:pPr>
        <w:pStyle w:val="Brdtekst"/>
        <w:spacing w:before="4" w:line="249" w:lineRule="auto"/>
        <w:ind w:right="107" w:firstLine="200"/>
        <w:rPr>
          <w:lang w:val="da-DK"/>
        </w:rPr>
      </w:pPr>
      <w:r w:rsidRPr="00B26566">
        <w:rPr>
          <w:i/>
          <w:lang w:val="da-DK"/>
        </w:rPr>
        <w:t xml:space="preserve">Stk. 2. </w:t>
      </w:r>
      <w:r w:rsidRPr="00B26566">
        <w:rPr>
          <w:lang w:val="da-DK"/>
        </w:rPr>
        <w:t>Kommunalbestyrelsen skal årligt inden den 1. juni oplyse Dansk Producentansvar om indsam- lingsordninger,</w:t>
      </w:r>
      <w:r w:rsidRPr="00B26566">
        <w:rPr>
          <w:spacing w:val="40"/>
          <w:lang w:val="da-DK"/>
        </w:rPr>
        <w:t xml:space="preserve"> </w:t>
      </w:r>
      <w:r w:rsidRPr="00B26566">
        <w:rPr>
          <w:lang w:val="da-DK"/>
        </w:rPr>
        <w:t>jf.</w:t>
      </w:r>
      <w:r w:rsidRPr="00B26566">
        <w:rPr>
          <w:spacing w:val="40"/>
          <w:lang w:val="da-DK"/>
        </w:rPr>
        <w:t xml:space="preserve"> </w:t>
      </w:r>
      <w:r w:rsidRPr="00B26566">
        <w:rPr>
          <w:lang w:val="da-DK"/>
        </w:rPr>
        <w:t>stk.</w:t>
      </w:r>
      <w:r w:rsidRPr="00B26566">
        <w:rPr>
          <w:spacing w:val="40"/>
          <w:lang w:val="da-DK"/>
        </w:rPr>
        <w:t xml:space="preserve"> </w:t>
      </w:r>
      <w:r w:rsidRPr="00B26566">
        <w:rPr>
          <w:lang w:val="da-DK"/>
        </w:rPr>
        <w:t>1,</w:t>
      </w:r>
      <w:r w:rsidRPr="00B26566">
        <w:rPr>
          <w:spacing w:val="40"/>
          <w:lang w:val="da-DK"/>
        </w:rPr>
        <w:t xml:space="preserve"> </w:t>
      </w:r>
      <w:r w:rsidRPr="00B26566">
        <w:rPr>
          <w:lang w:val="da-DK"/>
        </w:rPr>
        <w:t>som</w:t>
      </w:r>
      <w:r w:rsidRPr="00B26566">
        <w:rPr>
          <w:spacing w:val="40"/>
          <w:lang w:val="da-DK"/>
        </w:rPr>
        <w:t xml:space="preserve"> </w:t>
      </w:r>
      <w:r w:rsidRPr="00B26566">
        <w:rPr>
          <w:lang w:val="da-DK"/>
        </w:rPr>
        <w:t>er</w:t>
      </w:r>
      <w:r w:rsidRPr="00B26566">
        <w:rPr>
          <w:spacing w:val="40"/>
          <w:lang w:val="da-DK"/>
        </w:rPr>
        <w:t xml:space="preserve"> </w:t>
      </w:r>
      <w:r w:rsidRPr="00B26566">
        <w:rPr>
          <w:lang w:val="da-DK"/>
        </w:rPr>
        <w:t>etableret</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fællesskab</w:t>
      </w:r>
      <w:r w:rsidRPr="00B26566">
        <w:rPr>
          <w:spacing w:val="40"/>
          <w:lang w:val="da-DK"/>
        </w:rPr>
        <w:t xml:space="preserve"> </w:t>
      </w:r>
      <w:r w:rsidRPr="00B26566">
        <w:rPr>
          <w:lang w:val="da-DK"/>
        </w:rPr>
        <w:t>med</w:t>
      </w:r>
      <w:r w:rsidRPr="00B26566">
        <w:rPr>
          <w:spacing w:val="40"/>
          <w:lang w:val="da-DK"/>
        </w:rPr>
        <w:t xml:space="preserve"> </w:t>
      </w:r>
      <w:r w:rsidRPr="00B26566">
        <w:rPr>
          <w:lang w:val="da-DK"/>
        </w:rPr>
        <w:t>én</w:t>
      </w:r>
      <w:r w:rsidRPr="00B26566">
        <w:rPr>
          <w:spacing w:val="40"/>
          <w:lang w:val="da-DK"/>
        </w:rPr>
        <w:t xml:space="preserve"> </w:t>
      </w:r>
      <w:r w:rsidRPr="00B26566">
        <w:rPr>
          <w:lang w:val="da-DK"/>
        </w:rPr>
        <w:t>eller</w:t>
      </w:r>
      <w:r w:rsidRPr="00B26566">
        <w:rPr>
          <w:spacing w:val="40"/>
          <w:lang w:val="da-DK"/>
        </w:rPr>
        <w:t xml:space="preserve"> </w:t>
      </w:r>
      <w:r w:rsidRPr="00B26566">
        <w:rPr>
          <w:lang w:val="da-DK"/>
        </w:rPr>
        <w:t>flere</w:t>
      </w:r>
      <w:r w:rsidRPr="00B26566">
        <w:rPr>
          <w:spacing w:val="40"/>
          <w:lang w:val="da-DK"/>
        </w:rPr>
        <w:t xml:space="preserve"> </w:t>
      </w:r>
      <w:r w:rsidRPr="00B26566">
        <w:rPr>
          <w:lang w:val="da-DK"/>
        </w:rPr>
        <w:t>kommunalbestyrelser</w:t>
      </w:r>
      <w:r w:rsidRPr="00B26566">
        <w:rPr>
          <w:spacing w:val="40"/>
          <w:lang w:val="da-DK"/>
        </w:rPr>
        <w:t xml:space="preserve"> </w:t>
      </w:r>
      <w:r w:rsidRPr="00B26566">
        <w:rPr>
          <w:lang w:val="da-DK"/>
        </w:rPr>
        <w:t>og hvor det kommunalt indsamlede affald fra de pågældende kommunalbestyrelser sammenblandes under indsamlingen, efter Dansk Producentansvars anvisninger.</w:t>
      </w:r>
    </w:p>
    <w:p w14:paraId="738B13DB" w14:textId="77777777" w:rsidR="00635043" w:rsidRPr="00B26566" w:rsidRDefault="00644EC4">
      <w:pPr>
        <w:spacing w:before="164"/>
        <w:ind w:left="2148"/>
        <w:jc w:val="both"/>
        <w:rPr>
          <w:i/>
          <w:sz w:val="24"/>
          <w:lang w:val="da-DK"/>
        </w:rPr>
      </w:pPr>
      <w:bookmarkStart w:id="73" w:name="Dansk_Producentansvars_oversendelse_af_d"/>
      <w:bookmarkEnd w:id="73"/>
      <w:r w:rsidRPr="00B26566">
        <w:rPr>
          <w:i/>
          <w:sz w:val="24"/>
          <w:lang w:val="da-DK"/>
        </w:rPr>
        <w:t>Dansk</w:t>
      </w:r>
      <w:r w:rsidRPr="00B26566">
        <w:rPr>
          <w:i/>
          <w:spacing w:val="-6"/>
          <w:sz w:val="24"/>
          <w:lang w:val="da-DK"/>
        </w:rPr>
        <w:t xml:space="preserve"> </w:t>
      </w:r>
      <w:r w:rsidRPr="00B26566">
        <w:rPr>
          <w:i/>
          <w:sz w:val="24"/>
          <w:lang w:val="da-DK"/>
        </w:rPr>
        <w:t>Producentansvars</w:t>
      </w:r>
      <w:r w:rsidRPr="00B26566">
        <w:rPr>
          <w:i/>
          <w:spacing w:val="-5"/>
          <w:sz w:val="24"/>
          <w:lang w:val="da-DK"/>
        </w:rPr>
        <w:t xml:space="preserve"> </w:t>
      </w:r>
      <w:r w:rsidRPr="00B26566">
        <w:rPr>
          <w:i/>
          <w:sz w:val="24"/>
          <w:lang w:val="da-DK"/>
        </w:rPr>
        <w:t>oversendelse</w:t>
      </w:r>
      <w:r w:rsidRPr="00B26566">
        <w:rPr>
          <w:i/>
          <w:spacing w:val="-4"/>
          <w:sz w:val="24"/>
          <w:lang w:val="da-DK"/>
        </w:rPr>
        <w:t xml:space="preserve"> </w:t>
      </w:r>
      <w:r w:rsidRPr="00B26566">
        <w:rPr>
          <w:i/>
          <w:sz w:val="24"/>
          <w:lang w:val="da-DK"/>
        </w:rPr>
        <w:t>af</w:t>
      </w:r>
      <w:r w:rsidRPr="00B26566">
        <w:rPr>
          <w:i/>
          <w:spacing w:val="-4"/>
          <w:sz w:val="24"/>
          <w:lang w:val="da-DK"/>
        </w:rPr>
        <w:t xml:space="preserve"> </w:t>
      </w:r>
      <w:r w:rsidRPr="00B26566">
        <w:rPr>
          <w:i/>
          <w:sz w:val="24"/>
          <w:lang w:val="da-DK"/>
        </w:rPr>
        <w:t>data</w:t>
      </w:r>
      <w:r w:rsidRPr="00B26566">
        <w:rPr>
          <w:i/>
          <w:spacing w:val="-4"/>
          <w:sz w:val="24"/>
          <w:lang w:val="da-DK"/>
        </w:rPr>
        <w:t xml:space="preserve"> </w:t>
      </w:r>
      <w:r w:rsidRPr="00B26566">
        <w:rPr>
          <w:i/>
          <w:sz w:val="24"/>
          <w:lang w:val="da-DK"/>
        </w:rPr>
        <w:t>til</w:t>
      </w:r>
      <w:r w:rsidRPr="00B26566">
        <w:rPr>
          <w:i/>
          <w:spacing w:val="-3"/>
          <w:sz w:val="24"/>
          <w:lang w:val="da-DK"/>
        </w:rPr>
        <w:t xml:space="preserve"> </w:t>
      </w:r>
      <w:r w:rsidRPr="00B26566">
        <w:rPr>
          <w:i/>
          <w:spacing w:val="-2"/>
          <w:sz w:val="24"/>
          <w:lang w:val="da-DK"/>
        </w:rPr>
        <w:t>Miljøstyrelsen</w:t>
      </w:r>
    </w:p>
    <w:p w14:paraId="3985B6D0" w14:textId="77777777" w:rsidR="00635043" w:rsidRPr="00B26566" w:rsidRDefault="00644EC4">
      <w:pPr>
        <w:pStyle w:val="Brdtekst"/>
        <w:spacing w:before="132" w:line="249" w:lineRule="auto"/>
        <w:ind w:right="104" w:firstLine="200"/>
        <w:rPr>
          <w:lang w:val="da-DK"/>
        </w:rPr>
      </w:pPr>
      <w:bookmarkStart w:id="74" w:name="§_33"/>
      <w:bookmarkEnd w:id="74"/>
      <w:r w:rsidRPr="00B26566">
        <w:rPr>
          <w:b/>
          <w:lang w:val="da-DK"/>
        </w:rPr>
        <w:t xml:space="preserve">§ 33. </w:t>
      </w:r>
      <w:r w:rsidRPr="00B26566">
        <w:rPr>
          <w:lang w:val="da-DK"/>
        </w:rPr>
        <w:t xml:space="preserve">Dansk Producentansvar kvalitetssikrer og oversender efter indberetningsfristen i henhold til jf. § 27, stk. 1-3, § 29, § 30, stk. 1 og 2 og § 31, stk. 1, er udløbet og senest den 15. august, følgende data til </w:t>
      </w:r>
      <w:r w:rsidRPr="00B26566">
        <w:rPr>
          <w:spacing w:val="-2"/>
          <w:lang w:val="da-DK"/>
        </w:rPr>
        <w:t>Miljøstyrelsen:</w:t>
      </w:r>
    </w:p>
    <w:p w14:paraId="59C325F3" w14:textId="77777777" w:rsidR="00635043" w:rsidRPr="00B26566" w:rsidRDefault="00644EC4">
      <w:pPr>
        <w:pStyle w:val="Listeafsnit"/>
        <w:numPr>
          <w:ilvl w:val="0"/>
          <w:numId w:val="116"/>
        </w:numPr>
        <w:tabs>
          <w:tab w:val="left" w:pos="508"/>
          <w:tab w:val="left" w:pos="510"/>
        </w:tabs>
        <w:spacing w:before="3" w:line="249" w:lineRule="auto"/>
        <w:ind w:right="105"/>
        <w:jc w:val="both"/>
        <w:rPr>
          <w:sz w:val="24"/>
          <w:lang w:val="da-DK"/>
        </w:rPr>
      </w:pPr>
      <w:r w:rsidRPr="00B26566">
        <w:rPr>
          <w:sz w:val="24"/>
          <w:lang w:val="da-DK"/>
        </w:rPr>
        <w:t>Den samlede mængde af emballage, som producenten har tilgængeliggjort i det foregående kalender- år og indberettet til Dansk Producentansvar, jf. § 27, stk. 1 og 2. Mængderne af emballage skal være angivet i kg og fordelt på de i bilag 6 nævnte materialekategorier, og på husholdningsemballage og erhvervsemballage, herunder om det er engangsemballage eller genbrugsemballage.</w:t>
      </w:r>
    </w:p>
    <w:p w14:paraId="2E93B3B2" w14:textId="77777777" w:rsidR="00635043" w:rsidRPr="00B26566" w:rsidRDefault="00644EC4">
      <w:pPr>
        <w:pStyle w:val="Listeafsnit"/>
        <w:numPr>
          <w:ilvl w:val="0"/>
          <w:numId w:val="116"/>
        </w:numPr>
        <w:tabs>
          <w:tab w:val="left" w:pos="510"/>
        </w:tabs>
        <w:spacing w:before="4" w:line="249" w:lineRule="auto"/>
        <w:ind w:right="105"/>
        <w:jc w:val="both"/>
        <w:rPr>
          <w:sz w:val="24"/>
          <w:lang w:val="da-DK"/>
        </w:rPr>
      </w:pPr>
      <w:r w:rsidRPr="00B26566">
        <w:rPr>
          <w:sz w:val="24"/>
          <w:lang w:val="da-DK"/>
        </w:rPr>
        <w:t>Den samlede mængde af emballageaffald, som producenten har fået overdraget i det foregående kalenderår, jf. § 43 og tilbagetaget i en tilbagetagningsordning, jf. § 70. Mængderne af emballageaf- fald</w:t>
      </w:r>
      <w:r w:rsidRPr="00B26566">
        <w:rPr>
          <w:spacing w:val="22"/>
          <w:sz w:val="24"/>
          <w:lang w:val="da-DK"/>
        </w:rPr>
        <w:t xml:space="preserve"> </w:t>
      </w:r>
      <w:r w:rsidRPr="00B26566">
        <w:rPr>
          <w:sz w:val="24"/>
          <w:lang w:val="da-DK"/>
        </w:rPr>
        <w:t>skal</w:t>
      </w:r>
      <w:r w:rsidRPr="00B26566">
        <w:rPr>
          <w:spacing w:val="22"/>
          <w:sz w:val="24"/>
          <w:lang w:val="da-DK"/>
        </w:rPr>
        <w:t xml:space="preserve"> </w:t>
      </w:r>
      <w:r w:rsidRPr="00B26566">
        <w:rPr>
          <w:sz w:val="24"/>
          <w:lang w:val="da-DK"/>
        </w:rPr>
        <w:t>være</w:t>
      </w:r>
      <w:r w:rsidRPr="00B26566">
        <w:rPr>
          <w:spacing w:val="22"/>
          <w:sz w:val="24"/>
          <w:lang w:val="da-DK"/>
        </w:rPr>
        <w:t xml:space="preserve"> </w:t>
      </w:r>
      <w:r w:rsidRPr="00B26566">
        <w:rPr>
          <w:sz w:val="24"/>
          <w:lang w:val="da-DK"/>
        </w:rPr>
        <w:t>angivet</w:t>
      </w:r>
      <w:r w:rsidRPr="00B26566">
        <w:rPr>
          <w:spacing w:val="22"/>
          <w:sz w:val="24"/>
          <w:lang w:val="da-DK"/>
        </w:rPr>
        <w:t xml:space="preserve"> </w:t>
      </w:r>
      <w:r w:rsidRPr="00B26566">
        <w:rPr>
          <w:sz w:val="24"/>
          <w:lang w:val="da-DK"/>
        </w:rPr>
        <w:t>i</w:t>
      </w:r>
      <w:r w:rsidRPr="00B26566">
        <w:rPr>
          <w:spacing w:val="22"/>
          <w:sz w:val="24"/>
          <w:lang w:val="da-DK"/>
        </w:rPr>
        <w:t xml:space="preserve"> </w:t>
      </w:r>
      <w:r w:rsidRPr="00B26566">
        <w:rPr>
          <w:sz w:val="24"/>
          <w:lang w:val="da-DK"/>
        </w:rPr>
        <w:t>kg</w:t>
      </w:r>
      <w:r w:rsidRPr="00B26566">
        <w:rPr>
          <w:spacing w:val="22"/>
          <w:sz w:val="24"/>
          <w:lang w:val="da-DK"/>
        </w:rPr>
        <w:t xml:space="preserve"> </w:t>
      </w:r>
      <w:r w:rsidRPr="00B26566">
        <w:rPr>
          <w:sz w:val="24"/>
          <w:lang w:val="da-DK"/>
        </w:rPr>
        <w:t>og</w:t>
      </w:r>
      <w:r w:rsidRPr="00B26566">
        <w:rPr>
          <w:spacing w:val="22"/>
          <w:sz w:val="24"/>
          <w:lang w:val="da-DK"/>
        </w:rPr>
        <w:t xml:space="preserve"> </w:t>
      </w:r>
      <w:r w:rsidRPr="00B26566">
        <w:rPr>
          <w:sz w:val="24"/>
          <w:lang w:val="da-DK"/>
        </w:rPr>
        <w:t>fordelt</w:t>
      </w:r>
      <w:r w:rsidRPr="00B26566">
        <w:rPr>
          <w:spacing w:val="22"/>
          <w:sz w:val="24"/>
          <w:lang w:val="da-DK"/>
        </w:rPr>
        <w:t xml:space="preserve"> </w:t>
      </w:r>
      <w:r w:rsidRPr="00B26566">
        <w:rPr>
          <w:sz w:val="24"/>
          <w:lang w:val="da-DK"/>
        </w:rPr>
        <w:t>på</w:t>
      </w:r>
      <w:r w:rsidRPr="00B26566">
        <w:rPr>
          <w:spacing w:val="22"/>
          <w:sz w:val="24"/>
          <w:lang w:val="da-DK"/>
        </w:rPr>
        <w:t xml:space="preserve"> </w:t>
      </w:r>
      <w:r w:rsidRPr="00B26566">
        <w:rPr>
          <w:sz w:val="24"/>
          <w:lang w:val="da-DK"/>
        </w:rPr>
        <w:t>de</w:t>
      </w:r>
      <w:r w:rsidRPr="00B26566">
        <w:rPr>
          <w:spacing w:val="22"/>
          <w:sz w:val="24"/>
          <w:lang w:val="da-DK"/>
        </w:rPr>
        <w:t xml:space="preserve"> </w:t>
      </w:r>
      <w:r w:rsidRPr="00B26566">
        <w:rPr>
          <w:sz w:val="24"/>
          <w:lang w:val="da-DK"/>
        </w:rPr>
        <w:t>i</w:t>
      </w:r>
      <w:r w:rsidRPr="00B26566">
        <w:rPr>
          <w:spacing w:val="22"/>
          <w:sz w:val="24"/>
          <w:lang w:val="da-DK"/>
        </w:rPr>
        <w:t xml:space="preserve"> </w:t>
      </w:r>
      <w:r w:rsidRPr="00B26566">
        <w:rPr>
          <w:sz w:val="24"/>
          <w:lang w:val="da-DK"/>
        </w:rPr>
        <w:t>bilag</w:t>
      </w:r>
      <w:r w:rsidRPr="00B26566">
        <w:rPr>
          <w:spacing w:val="22"/>
          <w:sz w:val="24"/>
          <w:lang w:val="da-DK"/>
        </w:rPr>
        <w:t xml:space="preserve"> </w:t>
      </w:r>
      <w:r w:rsidRPr="00B26566">
        <w:rPr>
          <w:sz w:val="24"/>
          <w:lang w:val="da-DK"/>
        </w:rPr>
        <w:t>7</w:t>
      </w:r>
      <w:r w:rsidRPr="00B26566">
        <w:rPr>
          <w:spacing w:val="22"/>
          <w:sz w:val="24"/>
          <w:lang w:val="da-DK"/>
        </w:rPr>
        <w:t xml:space="preserve"> </w:t>
      </w:r>
      <w:r w:rsidRPr="00B26566">
        <w:rPr>
          <w:sz w:val="24"/>
          <w:lang w:val="da-DK"/>
        </w:rPr>
        <w:t>nævnte</w:t>
      </w:r>
      <w:r w:rsidRPr="00B26566">
        <w:rPr>
          <w:spacing w:val="22"/>
          <w:sz w:val="24"/>
          <w:lang w:val="da-DK"/>
        </w:rPr>
        <w:t xml:space="preserve"> </w:t>
      </w:r>
      <w:r w:rsidRPr="00B26566">
        <w:rPr>
          <w:sz w:val="24"/>
          <w:lang w:val="da-DK"/>
        </w:rPr>
        <w:t>emballageaffaldsfraktioner,</w:t>
      </w:r>
      <w:r w:rsidRPr="00B26566">
        <w:rPr>
          <w:spacing w:val="22"/>
          <w:sz w:val="24"/>
          <w:lang w:val="da-DK"/>
        </w:rPr>
        <w:t xml:space="preserve"> </w:t>
      </w:r>
      <w:r w:rsidRPr="00B26566">
        <w:rPr>
          <w:sz w:val="24"/>
          <w:lang w:val="da-DK"/>
        </w:rPr>
        <w:t>og</w:t>
      </w:r>
      <w:r w:rsidRPr="00B26566">
        <w:rPr>
          <w:spacing w:val="22"/>
          <w:sz w:val="24"/>
          <w:lang w:val="da-DK"/>
        </w:rPr>
        <w:t xml:space="preserve"> </w:t>
      </w:r>
      <w:r w:rsidRPr="00B26566">
        <w:rPr>
          <w:sz w:val="24"/>
          <w:lang w:val="da-DK"/>
        </w:rPr>
        <w:t>fordelt på husholdningsemballageaffald og erhvervsemballageaffald, herunder om det er emballageaffald af engangsemballage eller af genbrugsemballage.</w:t>
      </w:r>
    </w:p>
    <w:p w14:paraId="73617406" w14:textId="77777777" w:rsidR="00635043" w:rsidRDefault="00644EC4">
      <w:pPr>
        <w:pStyle w:val="Listeafsnit"/>
        <w:numPr>
          <w:ilvl w:val="0"/>
          <w:numId w:val="116"/>
        </w:numPr>
        <w:tabs>
          <w:tab w:val="left" w:pos="508"/>
          <w:tab w:val="left" w:pos="510"/>
        </w:tabs>
        <w:spacing w:before="5" w:line="249" w:lineRule="auto"/>
        <w:ind w:right="108"/>
        <w:jc w:val="both"/>
        <w:rPr>
          <w:sz w:val="24"/>
        </w:rPr>
      </w:pPr>
      <w:r w:rsidRPr="00B26566">
        <w:rPr>
          <w:sz w:val="24"/>
          <w:lang w:val="da-DK"/>
        </w:rPr>
        <w:t xml:space="preserve">Den samlede mængde af emballageaffald, som producenten har afholdt omkostninger til i forbindelse med affaldsproducerende virksomheders indsamling, transport og affaldsbehandling, jf. </w:t>
      </w:r>
      <w:r>
        <w:rPr>
          <w:sz w:val="24"/>
        </w:rPr>
        <w:t>§ 59, stk. 1.</w:t>
      </w:r>
    </w:p>
    <w:p w14:paraId="7CAD0B81" w14:textId="77777777" w:rsidR="00635043" w:rsidRPr="00B26566" w:rsidRDefault="00644EC4">
      <w:pPr>
        <w:pStyle w:val="Brdtekst"/>
        <w:spacing w:before="2" w:line="249" w:lineRule="auto"/>
        <w:ind w:right="107" w:firstLine="200"/>
        <w:rPr>
          <w:lang w:val="da-DK"/>
        </w:rPr>
      </w:pPr>
      <w:r w:rsidRPr="00B26566">
        <w:rPr>
          <w:i/>
          <w:lang w:val="da-DK"/>
        </w:rPr>
        <w:t xml:space="preserve">Stk. 2. </w:t>
      </w:r>
      <w:r w:rsidRPr="00B26566">
        <w:rPr>
          <w:lang w:val="da-DK"/>
        </w:rPr>
        <w:t xml:space="preserve">Dansk Producentansvar kvalitetssikrer og oversender ændringer i indberettede data, jf. § 28, stk. 1, til Miljøstyrelsen efter indberetningsfristen, i henhold til § 27, stk. 1 og 2, er udløbet og senest den 15. </w:t>
      </w:r>
      <w:r w:rsidRPr="00B26566">
        <w:rPr>
          <w:spacing w:val="-2"/>
          <w:lang w:val="da-DK"/>
        </w:rPr>
        <w:t>august.</w:t>
      </w:r>
    </w:p>
    <w:p w14:paraId="159F417C" w14:textId="77777777" w:rsidR="00635043" w:rsidRPr="00B26566" w:rsidRDefault="00644EC4">
      <w:pPr>
        <w:spacing w:before="163"/>
        <w:ind w:left="3732"/>
        <w:rPr>
          <w:i/>
          <w:sz w:val="24"/>
          <w:lang w:val="da-DK"/>
        </w:rPr>
      </w:pPr>
      <w:bookmarkStart w:id="75" w:name="Generelle_krav_til_indberetning"/>
      <w:bookmarkEnd w:id="75"/>
      <w:r w:rsidRPr="00B26566">
        <w:rPr>
          <w:i/>
          <w:sz w:val="24"/>
          <w:lang w:val="da-DK"/>
        </w:rPr>
        <w:t>Generelle</w:t>
      </w:r>
      <w:r w:rsidRPr="00B26566">
        <w:rPr>
          <w:i/>
          <w:spacing w:val="-5"/>
          <w:sz w:val="24"/>
          <w:lang w:val="da-DK"/>
        </w:rPr>
        <w:t xml:space="preserve"> </w:t>
      </w:r>
      <w:r w:rsidRPr="00B26566">
        <w:rPr>
          <w:i/>
          <w:sz w:val="24"/>
          <w:lang w:val="da-DK"/>
        </w:rPr>
        <w:t>krav</w:t>
      </w:r>
      <w:r w:rsidRPr="00B26566">
        <w:rPr>
          <w:i/>
          <w:spacing w:val="-4"/>
          <w:sz w:val="24"/>
          <w:lang w:val="da-DK"/>
        </w:rPr>
        <w:t xml:space="preserve"> </w:t>
      </w:r>
      <w:r w:rsidRPr="00B26566">
        <w:rPr>
          <w:i/>
          <w:sz w:val="24"/>
          <w:lang w:val="da-DK"/>
        </w:rPr>
        <w:t>til</w:t>
      </w:r>
      <w:r w:rsidRPr="00B26566">
        <w:rPr>
          <w:i/>
          <w:spacing w:val="-4"/>
          <w:sz w:val="24"/>
          <w:lang w:val="da-DK"/>
        </w:rPr>
        <w:t xml:space="preserve"> </w:t>
      </w:r>
      <w:r w:rsidRPr="00B26566">
        <w:rPr>
          <w:i/>
          <w:spacing w:val="-2"/>
          <w:sz w:val="24"/>
          <w:lang w:val="da-DK"/>
        </w:rPr>
        <w:t>indberetning</w:t>
      </w:r>
    </w:p>
    <w:p w14:paraId="19A001FF" w14:textId="77777777" w:rsidR="00635043" w:rsidRPr="00B26566" w:rsidRDefault="00644EC4">
      <w:pPr>
        <w:pStyle w:val="Brdtekst"/>
        <w:spacing w:before="132" w:line="249" w:lineRule="auto"/>
        <w:ind w:firstLine="199"/>
        <w:jc w:val="left"/>
        <w:rPr>
          <w:lang w:val="da-DK"/>
        </w:rPr>
      </w:pPr>
      <w:bookmarkStart w:id="76" w:name="§_34"/>
      <w:bookmarkEnd w:id="76"/>
      <w:r w:rsidRPr="00B26566">
        <w:rPr>
          <w:b/>
          <w:lang w:val="da-DK"/>
        </w:rPr>
        <w:t xml:space="preserve">§ 34. </w:t>
      </w:r>
      <w:r w:rsidRPr="00B26566">
        <w:rPr>
          <w:lang w:val="da-DK"/>
        </w:rPr>
        <w:t xml:space="preserve">Indberetninger i henhold til §§ 27-31 skal ske digitalt og efter Dansk Producentansvars anvisnin- </w:t>
      </w:r>
      <w:r w:rsidRPr="00B26566">
        <w:rPr>
          <w:spacing w:val="-4"/>
          <w:lang w:val="da-DK"/>
        </w:rPr>
        <w:t>ger.</w:t>
      </w:r>
    </w:p>
    <w:p w14:paraId="2A796636"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0E52DF8A" w14:textId="77777777" w:rsidR="00635043" w:rsidRPr="00B26566" w:rsidRDefault="00644EC4">
      <w:pPr>
        <w:pStyle w:val="Overskrift2"/>
        <w:spacing w:before="67" w:line="319" w:lineRule="auto"/>
        <w:ind w:left="3732" w:right="3708" w:firstLine="996"/>
        <w:rPr>
          <w:lang w:val="da-DK"/>
        </w:rPr>
      </w:pPr>
      <w:bookmarkStart w:id="77" w:name="Afsnit_III_-_Kommunalt_indsamlet_affald"/>
      <w:bookmarkEnd w:id="77"/>
      <w:r w:rsidRPr="00B26566">
        <w:rPr>
          <w:lang w:val="da-DK"/>
        </w:rPr>
        <w:lastRenderedPageBreak/>
        <w:t>Afsnit III Kommunalt</w:t>
      </w:r>
      <w:r w:rsidRPr="00B26566">
        <w:rPr>
          <w:spacing w:val="-15"/>
          <w:lang w:val="da-DK"/>
        </w:rPr>
        <w:t xml:space="preserve"> </w:t>
      </w:r>
      <w:r w:rsidRPr="00B26566">
        <w:rPr>
          <w:lang w:val="da-DK"/>
        </w:rPr>
        <w:t>indsamlet</w:t>
      </w:r>
      <w:r w:rsidRPr="00B26566">
        <w:rPr>
          <w:spacing w:val="-15"/>
          <w:lang w:val="da-DK"/>
        </w:rPr>
        <w:t xml:space="preserve"> </w:t>
      </w:r>
      <w:r w:rsidRPr="00B26566">
        <w:rPr>
          <w:lang w:val="da-DK"/>
        </w:rPr>
        <w:t>affald</w:t>
      </w:r>
    </w:p>
    <w:p w14:paraId="1C567445" w14:textId="77777777" w:rsidR="00635043" w:rsidRPr="00B26566" w:rsidRDefault="00644EC4">
      <w:pPr>
        <w:pStyle w:val="Brdtekst"/>
        <w:spacing w:before="82"/>
        <w:ind w:left="0"/>
        <w:jc w:val="center"/>
        <w:rPr>
          <w:lang w:val="da-DK"/>
        </w:rPr>
      </w:pPr>
      <w:bookmarkStart w:id="78" w:name="Kapitel_6_-_Tildeling_af_kommunalt_indsa"/>
      <w:bookmarkEnd w:id="78"/>
      <w:r w:rsidRPr="00B26566">
        <w:rPr>
          <w:lang w:val="da-DK"/>
        </w:rPr>
        <w:t xml:space="preserve">Kapitel </w:t>
      </w:r>
      <w:r w:rsidRPr="00B26566">
        <w:rPr>
          <w:spacing w:val="-10"/>
          <w:lang w:val="da-DK"/>
        </w:rPr>
        <w:t>6</w:t>
      </w:r>
    </w:p>
    <w:p w14:paraId="3BB74B51" w14:textId="77777777" w:rsidR="00635043" w:rsidRPr="00B26566" w:rsidRDefault="00644EC4">
      <w:pPr>
        <w:spacing w:before="92"/>
        <w:jc w:val="center"/>
        <w:rPr>
          <w:i/>
          <w:sz w:val="24"/>
          <w:lang w:val="da-DK"/>
        </w:rPr>
      </w:pPr>
      <w:r w:rsidRPr="00B26566">
        <w:rPr>
          <w:i/>
          <w:sz w:val="24"/>
          <w:lang w:val="da-DK"/>
        </w:rPr>
        <w:t>Tildeling</w:t>
      </w:r>
      <w:r w:rsidRPr="00B26566">
        <w:rPr>
          <w:i/>
          <w:spacing w:val="-4"/>
          <w:sz w:val="24"/>
          <w:lang w:val="da-DK"/>
        </w:rPr>
        <w:t xml:space="preserve"> </w:t>
      </w:r>
      <w:r w:rsidRPr="00B26566">
        <w:rPr>
          <w:i/>
          <w:sz w:val="24"/>
          <w:lang w:val="da-DK"/>
        </w:rPr>
        <w:t>af</w:t>
      </w:r>
      <w:r w:rsidRPr="00B26566">
        <w:rPr>
          <w:i/>
          <w:spacing w:val="-3"/>
          <w:sz w:val="24"/>
          <w:lang w:val="da-DK"/>
        </w:rPr>
        <w:t xml:space="preserve"> </w:t>
      </w:r>
      <w:r w:rsidRPr="00B26566">
        <w:rPr>
          <w:i/>
          <w:sz w:val="24"/>
          <w:lang w:val="da-DK"/>
        </w:rPr>
        <w:t>kommunalt</w:t>
      </w:r>
      <w:r w:rsidRPr="00B26566">
        <w:rPr>
          <w:i/>
          <w:spacing w:val="-4"/>
          <w:sz w:val="24"/>
          <w:lang w:val="da-DK"/>
        </w:rPr>
        <w:t xml:space="preserve"> </w:t>
      </w:r>
      <w:r w:rsidRPr="00B26566">
        <w:rPr>
          <w:i/>
          <w:sz w:val="24"/>
          <w:lang w:val="da-DK"/>
        </w:rPr>
        <w:t>indsamlet</w:t>
      </w:r>
      <w:r w:rsidRPr="00B26566">
        <w:rPr>
          <w:i/>
          <w:spacing w:val="-3"/>
          <w:sz w:val="24"/>
          <w:lang w:val="da-DK"/>
        </w:rPr>
        <w:t xml:space="preserve"> </w:t>
      </w:r>
      <w:r w:rsidRPr="00B26566">
        <w:rPr>
          <w:i/>
          <w:spacing w:val="-2"/>
          <w:sz w:val="24"/>
          <w:lang w:val="da-DK"/>
        </w:rPr>
        <w:t>affald</w:t>
      </w:r>
    </w:p>
    <w:p w14:paraId="01D12A83" w14:textId="77777777" w:rsidR="00635043" w:rsidRPr="00B26566" w:rsidRDefault="00644EC4">
      <w:pPr>
        <w:spacing w:before="172" w:line="249" w:lineRule="auto"/>
        <w:ind w:left="4932" w:right="156" w:hanging="4775"/>
        <w:jc w:val="both"/>
        <w:rPr>
          <w:i/>
          <w:sz w:val="24"/>
          <w:lang w:val="da-DK"/>
        </w:rPr>
      </w:pPr>
      <w:bookmarkStart w:id="79" w:name="Afgørelser_om_tildeling_af_fysisk_organi"/>
      <w:bookmarkEnd w:id="79"/>
      <w:r w:rsidRPr="00B26566">
        <w:rPr>
          <w:i/>
          <w:sz w:val="24"/>
          <w:lang w:val="da-DK"/>
        </w:rPr>
        <w:t>Afgørelser</w:t>
      </w:r>
      <w:r w:rsidRPr="00B26566">
        <w:rPr>
          <w:i/>
          <w:spacing w:val="-5"/>
          <w:sz w:val="24"/>
          <w:lang w:val="da-DK"/>
        </w:rPr>
        <w:t xml:space="preserve"> </w:t>
      </w:r>
      <w:r w:rsidRPr="00B26566">
        <w:rPr>
          <w:i/>
          <w:sz w:val="24"/>
          <w:lang w:val="da-DK"/>
        </w:rPr>
        <w:t>om</w:t>
      </w:r>
      <w:r w:rsidRPr="00B26566">
        <w:rPr>
          <w:i/>
          <w:spacing w:val="-6"/>
          <w:sz w:val="24"/>
          <w:lang w:val="da-DK"/>
        </w:rPr>
        <w:t xml:space="preserve"> </w:t>
      </w:r>
      <w:r w:rsidRPr="00B26566">
        <w:rPr>
          <w:i/>
          <w:sz w:val="24"/>
          <w:lang w:val="da-DK"/>
        </w:rPr>
        <w:t>tildeling</w:t>
      </w:r>
      <w:r w:rsidRPr="00B26566">
        <w:rPr>
          <w:i/>
          <w:spacing w:val="-5"/>
          <w:sz w:val="24"/>
          <w:lang w:val="da-DK"/>
        </w:rPr>
        <w:t xml:space="preserve"> </w:t>
      </w:r>
      <w:r w:rsidRPr="00B26566">
        <w:rPr>
          <w:i/>
          <w:sz w:val="24"/>
          <w:lang w:val="da-DK"/>
        </w:rPr>
        <w:t>af</w:t>
      </w:r>
      <w:r w:rsidRPr="00B26566">
        <w:rPr>
          <w:i/>
          <w:spacing w:val="-5"/>
          <w:sz w:val="24"/>
          <w:lang w:val="da-DK"/>
        </w:rPr>
        <w:t xml:space="preserve"> </w:t>
      </w:r>
      <w:r w:rsidRPr="00B26566">
        <w:rPr>
          <w:i/>
          <w:sz w:val="24"/>
          <w:lang w:val="da-DK"/>
        </w:rPr>
        <w:t>fysisk</w:t>
      </w:r>
      <w:r w:rsidRPr="00B26566">
        <w:rPr>
          <w:i/>
          <w:spacing w:val="-5"/>
          <w:sz w:val="24"/>
          <w:lang w:val="da-DK"/>
        </w:rPr>
        <w:t xml:space="preserve"> </w:t>
      </w:r>
      <w:r w:rsidRPr="00B26566">
        <w:rPr>
          <w:i/>
          <w:sz w:val="24"/>
          <w:lang w:val="da-DK"/>
        </w:rPr>
        <w:t>organisatorisk</w:t>
      </w:r>
      <w:r w:rsidRPr="00B26566">
        <w:rPr>
          <w:i/>
          <w:spacing w:val="-5"/>
          <w:sz w:val="24"/>
          <w:lang w:val="da-DK"/>
        </w:rPr>
        <w:t xml:space="preserve"> </w:t>
      </w:r>
      <w:r w:rsidRPr="00B26566">
        <w:rPr>
          <w:i/>
          <w:sz w:val="24"/>
          <w:lang w:val="da-DK"/>
        </w:rPr>
        <w:t>ansvar</w:t>
      </w:r>
      <w:r w:rsidRPr="00B26566">
        <w:rPr>
          <w:i/>
          <w:spacing w:val="-5"/>
          <w:sz w:val="24"/>
          <w:lang w:val="da-DK"/>
        </w:rPr>
        <w:t xml:space="preserve"> </w:t>
      </w:r>
      <w:r w:rsidRPr="00B26566">
        <w:rPr>
          <w:i/>
          <w:sz w:val="24"/>
          <w:lang w:val="da-DK"/>
        </w:rPr>
        <w:t>og</w:t>
      </w:r>
      <w:r w:rsidRPr="00B26566">
        <w:rPr>
          <w:i/>
          <w:spacing w:val="-5"/>
          <w:sz w:val="24"/>
          <w:lang w:val="da-DK"/>
        </w:rPr>
        <w:t xml:space="preserve"> </w:t>
      </w:r>
      <w:r w:rsidRPr="00B26566">
        <w:rPr>
          <w:i/>
          <w:sz w:val="24"/>
          <w:lang w:val="da-DK"/>
        </w:rPr>
        <w:t>betalingsforpligtelser</w:t>
      </w:r>
      <w:r w:rsidRPr="00B26566">
        <w:rPr>
          <w:i/>
          <w:spacing w:val="-5"/>
          <w:sz w:val="24"/>
          <w:lang w:val="da-DK"/>
        </w:rPr>
        <w:t xml:space="preserve"> </w:t>
      </w:r>
      <w:r w:rsidRPr="00B26566">
        <w:rPr>
          <w:i/>
          <w:sz w:val="24"/>
          <w:lang w:val="da-DK"/>
        </w:rPr>
        <w:t>for</w:t>
      </w:r>
      <w:r w:rsidRPr="00B26566">
        <w:rPr>
          <w:i/>
          <w:spacing w:val="-6"/>
          <w:sz w:val="24"/>
          <w:lang w:val="da-DK"/>
        </w:rPr>
        <w:t xml:space="preserve"> </w:t>
      </w:r>
      <w:r w:rsidRPr="00B26566">
        <w:rPr>
          <w:i/>
          <w:sz w:val="24"/>
          <w:lang w:val="da-DK"/>
        </w:rPr>
        <w:t>kommunalt</w:t>
      </w:r>
      <w:r w:rsidRPr="00B26566">
        <w:rPr>
          <w:i/>
          <w:spacing w:val="-5"/>
          <w:sz w:val="24"/>
          <w:lang w:val="da-DK"/>
        </w:rPr>
        <w:t xml:space="preserve"> </w:t>
      </w:r>
      <w:r w:rsidRPr="00B26566">
        <w:rPr>
          <w:i/>
          <w:sz w:val="24"/>
          <w:lang w:val="da-DK"/>
        </w:rPr>
        <w:t xml:space="preserve">indsamlet </w:t>
      </w:r>
      <w:r w:rsidRPr="00B26566">
        <w:rPr>
          <w:i/>
          <w:spacing w:val="-2"/>
          <w:sz w:val="24"/>
          <w:lang w:val="da-DK"/>
        </w:rPr>
        <w:t>affald</w:t>
      </w:r>
    </w:p>
    <w:p w14:paraId="50588D06" w14:textId="77777777" w:rsidR="00635043" w:rsidRPr="00B26566" w:rsidRDefault="00644EC4">
      <w:pPr>
        <w:pStyle w:val="Brdtekst"/>
        <w:spacing w:before="122" w:line="249" w:lineRule="auto"/>
        <w:ind w:right="105" w:firstLine="200"/>
        <w:rPr>
          <w:lang w:val="da-DK"/>
        </w:rPr>
      </w:pPr>
      <w:bookmarkStart w:id="80" w:name="§_35"/>
      <w:bookmarkEnd w:id="80"/>
      <w:r w:rsidRPr="00B26566">
        <w:rPr>
          <w:b/>
          <w:lang w:val="da-DK"/>
        </w:rPr>
        <w:t xml:space="preserve">§ 35. </w:t>
      </w:r>
      <w:r w:rsidRPr="00B26566">
        <w:rPr>
          <w:lang w:val="da-DK"/>
        </w:rPr>
        <w:t>Dansk Producentansvar træffer, på baggrund af de, efter § 27, stk. 1, og § 28, stk. 1, indberettede mængder af emballage</w:t>
      </w:r>
      <w:del w:id="81" w:author="Sofie Dam" w:date="2025-06-04T15:06:00Z">
        <w:r w:rsidRPr="00B26566" w:rsidDel="0005616D">
          <w:rPr>
            <w:lang w:val="da-DK"/>
          </w:rPr>
          <w:delText>, første gang den 1. april 2025 og herefter</w:delText>
        </w:r>
      </w:del>
      <w:r w:rsidRPr="00B26566">
        <w:rPr>
          <w:lang w:val="da-DK"/>
        </w:rPr>
        <w:t xml:space="preserve"> den 1. oktober </w:t>
      </w:r>
      <w:ins w:id="82" w:author="Sofie Dam" w:date="2025-06-04T15:06:00Z">
        <w:r w:rsidR="0005616D">
          <w:rPr>
            <w:lang w:val="da-DK"/>
          </w:rPr>
          <w:t xml:space="preserve">2026, og herefter </w:t>
        </w:r>
      </w:ins>
      <w:r w:rsidRPr="00B26566">
        <w:rPr>
          <w:lang w:val="da-DK"/>
        </w:rPr>
        <w:t>hvert andet år, afgørelser om tildeling af producenters ansvar for overtagelse af de affaldsfraktioner</w:t>
      </w:r>
      <w:ins w:id="83" w:author="Sofie Dam" w:date="2025-06-04T15:06:00Z">
        <w:r w:rsidR="0005616D">
          <w:rPr>
            <w:lang w:val="da-DK"/>
          </w:rPr>
          <w:t>, som nævnt</w:t>
        </w:r>
      </w:ins>
      <w:r w:rsidRPr="00B26566">
        <w:rPr>
          <w:lang w:val="da-DK"/>
        </w:rPr>
        <w:t xml:space="preserve"> i bilag 7, nr. 1-6, som skal overdrages efter § 43, jf. dog stk. 2 og § 36, herunder betalingsforpligtelser for kommunalbestyrelsens indsamling af emballageaffaldet</w:t>
      </w:r>
      <w:ins w:id="84" w:author="Sofie Dam" w:date="2025-06-04T15:06:00Z">
        <w:r w:rsidR="0005616D">
          <w:rPr>
            <w:lang w:val="da-DK"/>
          </w:rPr>
          <w:t>, og betalingsforp</w:t>
        </w:r>
      </w:ins>
      <w:ins w:id="85" w:author="Sofie Dam" w:date="2025-06-04T15:07:00Z">
        <w:r w:rsidR="0005616D">
          <w:rPr>
            <w:lang w:val="da-DK"/>
          </w:rPr>
          <w:t>ligtelser for kommunalbestyrelsens transport af emballageaffald i tilfælde, hvor kommunalbestyrelsen ikke omlaster affaldet, jf. § 45</w:t>
        </w:r>
      </w:ins>
      <w:r w:rsidRPr="00B26566">
        <w:rPr>
          <w:lang w:val="da-DK"/>
        </w:rPr>
        <w:t>.</w:t>
      </w:r>
    </w:p>
    <w:p w14:paraId="70270A2D" w14:textId="5573F117" w:rsidR="00635043" w:rsidRPr="00B26566" w:rsidRDefault="00644EC4">
      <w:pPr>
        <w:pStyle w:val="Brdtekst"/>
        <w:spacing w:before="5" w:line="249" w:lineRule="auto"/>
        <w:ind w:right="107" w:firstLine="200"/>
        <w:rPr>
          <w:lang w:val="da-DK"/>
        </w:rPr>
      </w:pPr>
      <w:r w:rsidRPr="00B26566">
        <w:rPr>
          <w:i/>
          <w:lang w:val="da-DK"/>
        </w:rPr>
        <w:t xml:space="preserve">Stk. 2. </w:t>
      </w:r>
      <w:r w:rsidRPr="00B26566">
        <w:rPr>
          <w:lang w:val="da-DK"/>
        </w:rPr>
        <w:t>Dansk Producentansvar træffer, når kommunalbestyrelsen ikke overdrager det kommunalt ind- samlede</w:t>
      </w:r>
      <w:r w:rsidRPr="00B26566">
        <w:rPr>
          <w:spacing w:val="-2"/>
          <w:lang w:val="da-DK"/>
        </w:rPr>
        <w:t xml:space="preserve"> </w:t>
      </w:r>
      <w:r w:rsidRPr="00B26566">
        <w:rPr>
          <w:lang w:val="da-DK"/>
        </w:rPr>
        <w:t>affald,</w:t>
      </w:r>
      <w:r w:rsidRPr="00B26566">
        <w:rPr>
          <w:spacing w:val="-2"/>
          <w:lang w:val="da-DK"/>
        </w:rPr>
        <w:t xml:space="preserve"> </w:t>
      </w:r>
      <w:r w:rsidRPr="00B26566">
        <w:rPr>
          <w:lang w:val="da-DK"/>
        </w:rPr>
        <w:t>jf.</w:t>
      </w:r>
      <w:r w:rsidRPr="00B26566">
        <w:rPr>
          <w:spacing w:val="-2"/>
          <w:lang w:val="da-DK"/>
        </w:rPr>
        <w:t xml:space="preserve"> </w:t>
      </w:r>
      <w:r w:rsidRPr="00B26566">
        <w:rPr>
          <w:lang w:val="da-DK"/>
        </w:rPr>
        <w:t>§</w:t>
      </w:r>
      <w:r w:rsidRPr="00B26566">
        <w:rPr>
          <w:spacing w:val="-2"/>
          <w:lang w:val="da-DK"/>
        </w:rPr>
        <w:t xml:space="preserve"> </w:t>
      </w:r>
      <w:r w:rsidRPr="00B26566">
        <w:rPr>
          <w:lang w:val="da-DK"/>
        </w:rPr>
        <w:t>49</w:t>
      </w:r>
      <w:r w:rsidRPr="00B26566">
        <w:rPr>
          <w:spacing w:val="-2"/>
          <w:lang w:val="da-DK"/>
        </w:rPr>
        <w:t xml:space="preserve"> </w:t>
      </w:r>
      <w:r w:rsidRPr="00B26566">
        <w:rPr>
          <w:lang w:val="da-DK"/>
        </w:rPr>
        <w:t>eller</w:t>
      </w:r>
      <w:r w:rsidRPr="00B26566">
        <w:rPr>
          <w:spacing w:val="-2"/>
          <w:lang w:val="da-DK"/>
        </w:rPr>
        <w:t xml:space="preserve"> </w:t>
      </w:r>
      <w:r w:rsidRPr="00B26566">
        <w:rPr>
          <w:lang w:val="da-DK"/>
        </w:rPr>
        <w:t>§</w:t>
      </w:r>
      <w:r w:rsidRPr="00B26566">
        <w:rPr>
          <w:spacing w:val="-2"/>
          <w:lang w:val="da-DK"/>
        </w:rPr>
        <w:t xml:space="preserve"> </w:t>
      </w:r>
      <w:r w:rsidRPr="00B26566">
        <w:rPr>
          <w:lang w:val="da-DK"/>
        </w:rPr>
        <w:t>50,</w:t>
      </w:r>
      <w:r w:rsidRPr="00B26566">
        <w:rPr>
          <w:spacing w:val="-2"/>
          <w:lang w:val="da-DK"/>
        </w:rPr>
        <w:t xml:space="preserve"> </w:t>
      </w:r>
      <w:r w:rsidRPr="00B26566">
        <w:rPr>
          <w:lang w:val="da-DK"/>
        </w:rPr>
        <w:t>på</w:t>
      </w:r>
      <w:r w:rsidRPr="00B26566">
        <w:rPr>
          <w:spacing w:val="-2"/>
          <w:lang w:val="da-DK"/>
        </w:rPr>
        <w:t xml:space="preserve"> </w:t>
      </w:r>
      <w:r w:rsidRPr="00B26566">
        <w:rPr>
          <w:lang w:val="da-DK"/>
        </w:rPr>
        <w:t>baggrund</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de,</w:t>
      </w:r>
      <w:r w:rsidRPr="00B26566">
        <w:rPr>
          <w:spacing w:val="-2"/>
          <w:lang w:val="da-DK"/>
        </w:rPr>
        <w:t xml:space="preserve"> </w:t>
      </w:r>
      <w:r w:rsidRPr="00B26566">
        <w:rPr>
          <w:lang w:val="da-DK"/>
        </w:rPr>
        <w:t>efter</w:t>
      </w:r>
      <w:r w:rsidRPr="00B26566">
        <w:rPr>
          <w:spacing w:val="-2"/>
          <w:lang w:val="da-DK"/>
        </w:rPr>
        <w:t xml:space="preserve"> </w:t>
      </w:r>
      <w:r w:rsidRPr="00B26566">
        <w:rPr>
          <w:lang w:val="da-DK"/>
        </w:rPr>
        <w:t>§</w:t>
      </w:r>
      <w:r w:rsidRPr="00B26566">
        <w:rPr>
          <w:spacing w:val="-2"/>
          <w:lang w:val="da-DK"/>
        </w:rPr>
        <w:t xml:space="preserve"> </w:t>
      </w:r>
      <w:r w:rsidRPr="00B26566">
        <w:rPr>
          <w:lang w:val="da-DK"/>
        </w:rPr>
        <w:t>27,</w:t>
      </w:r>
      <w:r w:rsidRPr="00B26566">
        <w:rPr>
          <w:spacing w:val="-2"/>
          <w:lang w:val="da-DK"/>
        </w:rPr>
        <w:t xml:space="preserve"> </w:t>
      </w:r>
      <w:r w:rsidRPr="00B26566">
        <w:rPr>
          <w:lang w:val="da-DK"/>
        </w:rPr>
        <w:t>stk.</w:t>
      </w:r>
      <w:r w:rsidRPr="00B26566">
        <w:rPr>
          <w:spacing w:val="-2"/>
          <w:lang w:val="da-DK"/>
        </w:rPr>
        <w:t xml:space="preserve"> </w:t>
      </w:r>
      <w:r w:rsidRPr="00B26566">
        <w:rPr>
          <w:lang w:val="da-DK"/>
        </w:rPr>
        <w:t>1</w:t>
      </w:r>
      <w:ins w:id="86" w:author="Kåre Groes" w:date="2025-09-12T11:22:00Z">
        <w:r w:rsidR="005950E3">
          <w:rPr>
            <w:lang w:val="da-DK"/>
          </w:rPr>
          <w:t>,</w:t>
        </w:r>
      </w:ins>
      <w:r w:rsidRPr="00B26566">
        <w:rPr>
          <w:spacing w:val="-2"/>
          <w:lang w:val="da-DK"/>
        </w:rPr>
        <w:t xml:space="preserve"> </w:t>
      </w:r>
      <w:r w:rsidRPr="00B26566">
        <w:rPr>
          <w:lang w:val="da-DK"/>
        </w:rPr>
        <w:t>og</w:t>
      </w:r>
      <w:r w:rsidRPr="00B26566">
        <w:rPr>
          <w:spacing w:val="-2"/>
          <w:lang w:val="da-DK"/>
        </w:rPr>
        <w:t xml:space="preserve"> </w:t>
      </w:r>
      <w:r w:rsidRPr="00B26566">
        <w:rPr>
          <w:lang w:val="da-DK"/>
        </w:rPr>
        <w:t>28,</w:t>
      </w:r>
      <w:r w:rsidRPr="00B26566">
        <w:rPr>
          <w:spacing w:val="-2"/>
          <w:lang w:val="da-DK"/>
        </w:rPr>
        <w:t xml:space="preserve"> </w:t>
      </w:r>
      <w:r w:rsidRPr="00B26566">
        <w:rPr>
          <w:lang w:val="da-DK"/>
        </w:rPr>
        <w:t>stk.</w:t>
      </w:r>
      <w:r w:rsidRPr="00B26566">
        <w:rPr>
          <w:spacing w:val="-2"/>
          <w:lang w:val="da-DK"/>
        </w:rPr>
        <w:t xml:space="preserve"> </w:t>
      </w:r>
      <w:r w:rsidRPr="00B26566">
        <w:rPr>
          <w:lang w:val="da-DK"/>
        </w:rPr>
        <w:t>1,</w:t>
      </w:r>
      <w:r w:rsidRPr="00B26566">
        <w:rPr>
          <w:spacing w:val="-2"/>
          <w:lang w:val="da-DK"/>
        </w:rPr>
        <w:t xml:space="preserve"> </w:t>
      </w:r>
      <w:r w:rsidRPr="00B26566">
        <w:rPr>
          <w:lang w:val="da-DK"/>
        </w:rPr>
        <w:t>indberettede</w:t>
      </w:r>
      <w:r w:rsidRPr="00B26566">
        <w:rPr>
          <w:spacing w:val="-2"/>
          <w:lang w:val="da-DK"/>
        </w:rPr>
        <w:t xml:space="preserve"> </w:t>
      </w:r>
      <w:r w:rsidRPr="00B26566">
        <w:rPr>
          <w:lang w:val="da-DK"/>
        </w:rPr>
        <w:t>mængder af emballage, afgørelse om tildeling af producenters betalingsforpligtelser for emballageaffaldsfraktioner- ne</w:t>
      </w:r>
      <w:ins w:id="87" w:author="Sofie Dam" w:date="2025-06-04T15:09:00Z">
        <w:r w:rsidR="0005616D">
          <w:rPr>
            <w:lang w:val="da-DK"/>
          </w:rPr>
          <w:t>, som nævnt</w:t>
        </w:r>
      </w:ins>
      <w:r w:rsidRPr="00B26566">
        <w:rPr>
          <w:lang w:val="da-DK"/>
        </w:rPr>
        <w:t xml:space="preserve"> i bilag 7, nr. 1-6, for kommunalbestyrelsens indsamling, transport og behandling af emballageaffaldet.</w:t>
      </w:r>
    </w:p>
    <w:p w14:paraId="24BE5FE1" w14:textId="77777777" w:rsidR="00635043" w:rsidRPr="0005616D" w:rsidRDefault="00644EC4">
      <w:pPr>
        <w:pStyle w:val="Brdtekst"/>
        <w:spacing w:before="4" w:line="249" w:lineRule="auto"/>
        <w:ind w:right="107" w:firstLine="199"/>
        <w:rPr>
          <w:lang w:val="da-DK"/>
        </w:rPr>
      </w:pPr>
      <w:r w:rsidRPr="00B26566">
        <w:rPr>
          <w:i/>
          <w:lang w:val="da-DK"/>
        </w:rPr>
        <w:t>Stk.</w:t>
      </w:r>
      <w:r w:rsidRPr="00B26566">
        <w:rPr>
          <w:i/>
          <w:spacing w:val="-2"/>
          <w:lang w:val="da-DK"/>
        </w:rPr>
        <w:t xml:space="preserve"> </w:t>
      </w:r>
      <w:r w:rsidRPr="00B26566">
        <w:rPr>
          <w:i/>
          <w:lang w:val="da-DK"/>
        </w:rPr>
        <w:t xml:space="preserve">3. </w:t>
      </w:r>
      <w:r w:rsidRPr="00B26566">
        <w:rPr>
          <w:lang w:val="da-DK"/>
        </w:rPr>
        <w:t>Dansk Producentansvar beregner tildelinger</w:t>
      </w:r>
      <w:ins w:id="88" w:author="Sofie Dam" w:date="2025-06-04T15:09:00Z">
        <w:r w:rsidR="0005616D">
          <w:rPr>
            <w:lang w:val="da-DK"/>
          </w:rPr>
          <w:t xml:space="preserve"> af forpligtelser for kommunalt indsamlet affald, jf. stk. 1 og 2,</w:t>
        </w:r>
      </w:ins>
      <w:r w:rsidRPr="00B26566">
        <w:rPr>
          <w:lang w:val="da-DK"/>
        </w:rPr>
        <w:t xml:space="preserve"> efter retningslinjerne i bilag 9</w:t>
      </w:r>
      <w:ins w:id="89" w:author="Sofie Dam" w:date="2025-06-04T15:10:00Z">
        <w:r w:rsidR="0005616D">
          <w:rPr>
            <w:lang w:val="da-DK"/>
          </w:rPr>
          <w:t>,</w:t>
        </w:r>
      </w:ins>
      <w:r w:rsidRPr="00B26566">
        <w:rPr>
          <w:lang w:val="da-DK"/>
        </w:rPr>
        <w:t xml:space="preserve"> og skal ved beregningen af tildelinger </w:t>
      </w:r>
      <w:del w:id="90" w:author="Sofie Dam" w:date="2025-06-04T15:10:00Z">
        <w:r w:rsidRPr="00B26566" w:rsidDel="0005616D">
          <w:rPr>
            <w:lang w:val="da-DK"/>
          </w:rPr>
          <w:delText xml:space="preserve">første gang </w:delText>
        </w:r>
      </w:del>
      <w:r w:rsidRPr="00B26566">
        <w:rPr>
          <w:lang w:val="da-DK"/>
        </w:rPr>
        <w:t>anvende data, som er indberettet</w:t>
      </w:r>
      <w:ins w:id="91" w:author="Sofie Dam" w:date="2025-06-04T15:10:00Z">
        <w:r w:rsidR="0005616D">
          <w:rPr>
            <w:lang w:val="da-DK"/>
          </w:rPr>
          <w:t xml:space="preserve"> inden den 1. juni, jf.</w:t>
        </w:r>
      </w:ins>
      <w:del w:id="92" w:author="Sofie Dam" w:date="2025-06-04T15:11:00Z">
        <w:r w:rsidRPr="00B26566" w:rsidDel="0005616D">
          <w:rPr>
            <w:lang w:val="da-DK"/>
          </w:rPr>
          <w:delText>, efter</w:delText>
        </w:r>
      </w:del>
      <w:r w:rsidRPr="00B26566">
        <w:rPr>
          <w:lang w:val="da-DK"/>
        </w:rPr>
        <w:t xml:space="preserve"> § 27, stk. 1</w:t>
      </w:r>
      <w:del w:id="93" w:author="Sofie Dam" w:date="2025-06-04T15:11:00Z">
        <w:r w:rsidRPr="00B26566" w:rsidDel="0005616D">
          <w:rPr>
            <w:lang w:val="da-DK"/>
          </w:rPr>
          <w:delText>, inden den 15. oktober 2024. Ved beregningen af efterfølgende tildelinger, skal Dansk Producentansvar anvende data, som er indberettet inden den 1. juni, første gang i 2026</w:delText>
        </w:r>
      </w:del>
      <w:r w:rsidRPr="00B26566">
        <w:rPr>
          <w:lang w:val="da-DK"/>
        </w:rPr>
        <w:t>.</w:t>
      </w:r>
      <w:ins w:id="94" w:author="Sofie Dam" w:date="2025-06-04T15:12:00Z">
        <w:r w:rsidR="0005616D">
          <w:rPr>
            <w:lang w:val="da-DK"/>
          </w:rPr>
          <w:t xml:space="preserve"> Dansk Producentansvar </w:t>
        </w:r>
        <w:r w:rsidR="0005616D" w:rsidRPr="0005616D">
          <w:rPr>
            <w:lang w:val="da-DK"/>
          </w:rPr>
          <w:t>beregner tildelinger efter 1. pkt</w:t>
        </w:r>
      </w:ins>
      <w:ins w:id="95" w:author="Sofie Dam" w:date="2025-06-04T15:13:00Z">
        <w:r w:rsidR="0005616D">
          <w:rPr>
            <w:lang w:val="da-DK"/>
          </w:rPr>
          <w:t>.</w:t>
        </w:r>
      </w:ins>
      <w:ins w:id="96" w:author="Sofie Dam" w:date="2025-06-04T15:12:00Z">
        <w:r w:rsidR="0005616D" w:rsidRPr="0005616D">
          <w:rPr>
            <w:lang w:val="da-DK"/>
          </w:rPr>
          <w:t xml:space="preserve"> første gang i 2026</w:t>
        </w:r>
      </w:ins>
      <w:ins w:id="97" w:author="Sofie Dam" w:date="2025-06-04T15:13:00Z">
        <w:r w:rsidR="0005616D">
          <w:rPr>
            <w:lang w:val="da-DK"/>
          </w:rPr>
          <w:t>.</w:t>
        </w:r>
      </w:ins>
    </w:p>
    <w:p w14:paraId="3670F436" w14:textId="77777777" w:rsidR="00635043" w:rsidRPr="00B26566" w:rsidRDefault="00644EC4">
      <w:pPr>
        <w:spacing w:before="164"/>
        <w:ind w:left="560"/>
        <w:jc w:val="both"/>
        <w:rPr>
          <w:i/>
          <w:sz w:val="24"/>
          <w:lang w:val="da-DK"/>
        </w:rPr>
      </w:pPr>
      <w:r w:rsidRPr="00B26566">
        <w:rPr>
          <w:i/>
          <w:sz w:val="24"/>
          <w:lang w:val="da-DK"/>
        </w:rPr>
        <w:t>Afgørelser</w:t>
      </w:r>
      <w:r w:rsidRPr="00B26566">
        <w:rPr>
          <w:i/>
          <w:spacing w:val="-6"/>
          <w:sz w:val="24"/>
          <w:lang w:val="da-DK"/>
        </w:rPr>
        <w:t xml:space="preserve"> </w:t>
      </w:r>
      <w:r w:rsidRPr="00B26566">
        <w:rPr>
          <w:i/>
          <w:sz w:val="24"/>
          <w:lang w:val="da-DK"/>
        </w:rPr>
        <w:t>om</w:t>
      </w:r>
      <w:r w:rsidRPr="00B26566">
        <w:rPr>
          <w:i/>
          <w:spacing w:val="-6"/>
          <w:sz w:val="24"/>
          <w:lang w:val="da-DK"/>
        </w:rPr>
        <w:t xml:space="preserve"> </w:t>
      </w:r>
      <w:r w:rsidRPr="00B26566">
        <w:rPr>
          <w:i/>
          <w:sz w:val="24"/>
          <w:lang w:val="da-DK"/>
        </w:rPr>
        <w:t>tildeling</w:t>
      </w:r>
      <w:r w:rsidRPr="00B26566">
        <w:rPr>
          <w:i/>
          <w:spacing w:val="-4"/>
          <w:sz w:val="24"/>
          <w:lang w:val="da-DK"/>
        </w:rPr>
        <w:t xml:space="preserve"> </w:t>
      </w:r>
      <w:r w:rsidRPr="00B26566">
        <w:rPr>
          <w:i/>
          <w:sz w:val="24"/>
          <w:lang w:val="da-DK"/>
        </w:rPr>
        <w:t>af</w:t>
      </w:r>
      <w:r w:rsidRPr="00B26566">
        <w:rPr>
          <w:i/>
          <w:spacing w:val="-5"/>
          <w:sz w:val="24"/>
          <w:lang w:val="da-DK"/>
        </w:rPr>
        <w:t xml:space="preserve"> </w:t>
      </w:r>
      <w:r w:rsidRPr="00B26566">
        <w:rPr>
          <w:i/>
          <w:sz w:val="24"/>
          <w:lang w:val="da-DK"/>
        </w:rPr>
        <w:t>betalingsforpligtelser</w:t>
      </w:r>
      <w:r w:rsidRPr="00B26566">
        <w:rPr>
          <w:i/>
          <w:spacing w:val="-5"/>
          <w:sz w:val="24"/>
          <w:lang w:val="da-DK"/>
        </w:rPr>
        <w:t xml:space="preserve"> </w:t>
      </w:r>
      <w:r w:rsidRPr="00B26566">
        <w:rPr>
          <w:i/>
          <w:sz w:val="24"/>
          <w:lang w:val="da-DK"/>
        </w:rPr>
        <w:t>for</w:t>
      </w:r>
      <w:r w:rsidRPr="00B26566">
        <w:rPr>
          <w:i/>
          <w:spacing w:val="-6"/>
          <w:sz w:val="24"/>
          <w:lang w:val="da-DK"/>
        </w:rPr>
        <w:t xml:space="preserve"> </w:t>
      </w:r>
      <w:r w:rsidRPr="00B26566">
        <w:rPr>
          <w:i/>
          <w:sz w:val="24"/>
          <w:lang w:val="da-DK"/>
        </w:rPr>
        <w:t>øvrigt</w:t>
      </w:r>
      <w:r w:rsidRPr="00B26566">
        <w:rPr>
          <w:i/>
          <w:spacing w:val="-4"/>
          <w:sz w:val="24"/>
          <w:lang w:val="da-DK"/>
        </w:rPr>
        <w:t xml:space="preserve"> </w:t>
      </w:r>
      <w:r w:rsidRPr="00B26566">
        <w:rPr>
          <w:i/>
          <w:sz w:val="24"/>
          <w:lang w:val="da-DK"/>
        </w:rPr>
        <w:t>kommunalt</w:t>
      </w:r>
      <w:r w:rsidRPr="00B26566">
        <w:rPr>
          <w:i/>
          <w:spacing w:val="-5"/>
          <w:sz w:val="24"/>
          <w:lang w:val="da-DK"/>
        </w:rPr>
        <w:t xml:space="preserve"> </w:t>
      </w:r>
      <w:r w:rsidRPr="00B26566">
        <w:rPr>
          <w:i/>
          <w:sz w:val="24"/>
          <w:lang w:val="da-DK"/>
        </w:rPr>
        <w:t>indsamlet</w:t>
      </w:r>
      <w:r w:rsidRPr="00B26566">
        <w:rPr>
          <w:i/>
          <w:spacing w:val="-4"/>
          <w:sz w:val="24"/>
          <w:lang w:val="da-DK"/>
        </w:rPr>
        <w:t xml:space="preserve"> </w:t>
      </w:r>
      <w:r w:rsidRPr="00B26566">
        <w:rPr>
          <w:i/>
          <w:spacing w:val="-2"/>
          <w:sz w:val="24"/>
          <w:lang w:val="da-DK"/>
        </w:rPr>
        <w:t>emballageaffald</w:t>
      </w:r>
    </w:p>
    <w:p w14:paraId="26557B4F" w14:textId="77777777" w:rsidR="00635043" w:rsidRPr="00B26566" w:rsidRDefault="00644EC4">
      <w:pPr>
        <w:pStyle w:val="Brdtekst"/>
        <w:spacing w:before="132" w:line="249" w:lineRule="auto"/>
        <w:ind w:right="107" w:firstLine="200"/>
        <w:rPr>
          <w:lang w:val="da-DK"/>
        </w:rPr>
      </w:pPr>
      <w:bookmarkStart w:id="98" w:name="§_36"/>
      <w:bookmarkEnd w:id="98"/>
      <w:r w:rsidRPr="00B26566">
        <w:rPr>
          <w:b/>
          <w:lang w:val="da-DK"/>
        </w:rPr>
        <w:t xml:space="preserve">§ 36. </w:t>
      </w:r>
      <w:r w:rsidRPr="00B26566">
        <w:rPr>
          <w:lang w:val="da-DK"/>
        </w:rPr>
        <w:t>Dansk Producentansvar træffer, på baggrund af de, efter § 27, stk. 1 og 6, og § 28, stk. 1, indbe- rettede mængder af emballage</w:t>
      </w:r>
      <w:del w:id="99" w:author="Sofie Dam" w:date="2025-06-06T13:10:00Z">
        <w:r w:rsidRPr="00B26566" w:rsidDel="00EE4D4A">
          <w:rPr>
            <w:lang w:val="da-DK"/>
          </w:rPr>
          <w:delText>, første gang den 1. april 2025 og herefter</w:delText>
        </w:r>
      </w:del>
      <w:r w:rsidRPr="00B26566">
        <w:rPr>
          <w:lang w:val="da-DK"/>
        </w:rPr>
        <w:t xml:space="preserve"> den 1. oktober</w:t>
      </w:r>
      <w:ins w:id="100" w:author="Sofie Dam" w:date="2025-06-06T13:10:00Z">
        <w:r w:rsidR="00EE4D4A">
          <w:rPr>
            <w:lang w:val="da-DK"/>
          </w:rPr>
          <w:t xml:space="preserve"> 2026</w:t>
        </w:r>
      </w:ins>
      <w:ins w:id="101" w:author="Sofie Dam" w:date="2025-06-06T13:11:00Z">
        <w:r w:rsidR="00EE4D4A">
          <w:rPr>
            <w:lang w:val="da-DK"/>
          </w:rPr>
          <w:t>, og herefter</w:t>
        </w:r>
      </w:ins>
      <w:ins w:id="102" w:author="Anna Marie Nørhave Vestergård" w:date="2025-06-04T09:45:00Z">
        <w:r w:rsidR="00FC0FBD">
          <w:rPr>
            <w:lang w:val="da-DK"/>
          </w:rPr>
          <w:t xml:space="preserve"> </w:t>
        </w:r>
      </w:ins>
      <w:r w:rsidRPr="00B26566">
        <w:rPr>
          <w:lang w:val="da-DK"/>
        </w:rPr>
        <w:t xml:space="preserve"> hvert andet år, afgørelser om tildeling af producenters betalingsforpligtelser for træemballageaffald og emballageaffald korrekt sorteret som restaffald, jf. bilag 7, nr. 7 og 8, for kommunalbestyrelsens indsamling, transport og behandling af emballageaffaldet.</w:t>
      </w:r>
    </w:p>
    <w:p w14:paraId="38684850" w14:textId="77777777" w:rsidR="00635043" w:rsidRPr="00B26566" w:rsidRDefault="00644EC4">
      <w:pPr>
        <w:pStyle w:val="Brdtekst"/>
        <w:spacing w:before="5" w:line="249" w:lineRule="auto"/>
        <w:ind w:right="107" w:firstLine="199"/>
        <w:rPr>
          <w:lang w:val="da-DK"/>
        </w:rPr>
      </w:pPr>
      <w:r w:rsidRPr="00B26566">
        <w:rPr>
          <w:i/>
          <w:lang w:val="da-DK"/>
        </w:rPr>
        <w:t xml:space="preserve">Stk. 2. </w:t>
      </w:r>
      <w:r w:rsidRPr="00B26566">
        <w:rPr>
          <w:lang w:val="da-DK"/>
        </w:rPr>
        <w:t>Dansk Producentansvar træffer, på baggrund af de, efter § 27, stk. 1 og 6, og § 28, stk. 1, indberettede mængder af emballage</w:t>
      </w:r>
      <w:del w:id="103" w:author="Sofie Dam" w:date="2025-06-06T13:11:00Z">
        <w:r w:rsidRPr="00B26566" w:rsidDel="00EE4D4A">
          <w:rPr>
            <w:lang w:val="da-DK"/>
          </w:rPr>
          <w:delText>, første gang den 1. april 2025 og herefter</w:delText>
        </w:r>
      </w:del>
      <w:r w:rsidRPr="00B26566">
        <w:rPr>
          <w:lang w:val="da-DK"/>
        </w:rPr>
        <w:t xml:space="preserve"> den 1. oktober</w:t>
      </w:r>
      <w:ins w:id="104" w:author="Sofie Dam" w:date="2025-06-06T13:11:00Z">
        <w:r w:rsidR="00EE4D4A">
          <w:rPr>
            <w:lang w:val="da-DK"/>
          </w:rPr>
          <w:t xml:space="preserve"> 2026, og herefter</w:t>
        </w:r>
      </w:ins>
      <w:r w:rsidRPr="00B26566">
        <w:rPr>
          <w:lang w:val="da-DK"/>
        </w:rPr>
        <w:t xml:space="preserve"> hvert andet år, afgørelser om tildeling af producenters betalingsforpligtelser for emballageaffald i farligt affald, jf. bilag 7, nr. 9, for kommunalbestyrelsens indsamling, transport og behandling af emballageaffaldet, når farligt affald indsamles via en genbrugsplads.</w:t>
      </w:r>
    </w:p>
    <w:p w14:paraId="13AAEAE6" w14:textId="77777777" w:rsidR="00635043" w:rsidRPr="00B26566" w:rsidRDefault="00644EC4" w:rsidP="00A34E39">
      <w:pPr>
        <w:pStyle w:val="Brdtekst"/>
        <w:spacing w:before="5" w:line="249" w:lineRule="auto"/>
        <w:ind w:right="105" w:firstLine="200"/>
        <w:rPr>
          <w:lang w:val="da-DK"/>
        </w:rPr>
      </w:pPr>
      <w:r w:rsidRPr="00B26566">
        <w:rPr>
          <w:i/>
          <w:lang w:val="da-DK"/>
        </w:rPr>
        <w:t>Stk.</w:t>
      </w:r>
      <w:r w:rsidRPr="00B26566">
        <w:rPr>
          <w:i/>
          <w:spacing w:val="-2"/>
          <w:lang w:val="da-DK"/>
        </w:rPr>
        <w:t xml:space="preserve"> </w:t>
      </w:r>
      <w:r w:rsidRPr="00B26566">
        <w:rPr>
          <w:i/>
          <w:lang w:val="da-DK"/>
        </w:rPr>
        <w:t xml:space="preserve">3. </w:t>
      </w:r>
      <w:r w:rsidRPr="00B26566">
        <w:rPr>
          <w:lang w:val="da-DK"/>
        </w:rPr>
        <w:t xml:space="preserve">Dansk Producentansvar træffer, på baggrund af de, efter § 27, stk. 1, og § 28, stk. 1, indberettede mængder af emballage, </w:t>
      </w:r>
      <w:del w:id="105" w:author="Sofie Dam" w:date="2025-06-06T13:12:00Z">
        <w:r w:rsidRPr="00B26566" w:rsidDel="00EE4D4A">
          <w:rPr>
            <w:lang w:val="da-DK"/>
          </w:rPr>
          <w:delText xml:space="preserve">første gang den 1. april 2025 og herefter </w:delText>
        </w:r>
        <w:r w:rsidR="001E1625" w:rsidDel="00EE4D4A">
          <w:rPr>
            <w:lang w:val="da-DK"/>
          </w:rPr>
          <w:delText xml:space="preserve"> </w:delText>
        </w:r>
      </w:del>
      <w:r w:rsidRPr="00B26566">
        <w:rPr>
          <w:lang w:val="da-DK"/>
        </w:rPr>
        <w:t>den 1. oktober</w:t>
      </w:r>
      <w:ins w:id="106" w:author="Sofie Dam" w:date="2025-06-06T13:12:00Z">
        <w:r w:rsidR="00EE4D4A">
          <w:rPr>
            <w:lang w:val="da-DK"/>
          </w:rPr>
          <w:t xml:space="preserve"> 2026, og herefter</w:t>
        </w:r>
      </w:ins>
      <w:ins w:id="107" w:author="Anna Marie Nørhave Vestergård" w:date="2025-06-04T09:46:00Z">
        <w:r w:rsidR="00875D07">
          <w:rPr>
            <w:lang w:val="da-DK"/>
          </w:rPr>
          <w:t xml:space="preserve"> </w:t>
        </w:r>
      </w:ins>
      <w:r w:rsidRPr="00B26566">
        <w:rPr>
          <w:lang w:val="da-DK"/>
        </w:rPr>
        <w:t>hvert andet år, afgørelser om tildeling af producenters betalingsforpligtelser for kommunalbestyrelsens indsamling, transport og behandling af papiremballageaffald,</w:t>
      </w:r>
      <w:r w:rsidRPr="00B26566">
        <w:rPr>
          <w:spacing w:val="1"/>
          <w:lang w:val="da-DK"/>
        </w:rPr>
        <w:t xml:space="preserve"> </w:t>
      </w:r>
      <w:r w:rsidRPr="00B26566">
        <w:rPr>
          <w:lang w:val="da-DK"/>
        </w:rPr>
        <w:t>der ikke indsamles</w:t>
      </w:r>
      <w:r w:rsidRPr="00B26566">
        <w:rPr>
          <w:spacing w:val="1"/>
          <w:lang w:val="da-DK"/>
        </w:rPr>
        <w:t xml:space="preserve"> </w:t>
      </w:r>
      <w:r w:rsidRPr="00B26566">
        <w:rPr>
          <w:lang w:val="da-DK"/>
        </w:rPr>
        <w:t>kombineret med papemballageaffald,</w:t>
      </w:r>
      <w:r w:rsidRPr="00B26566">
        <w:rPr>
          <w:spacing w:val="1"/>
          <w:lang w:val="da-DK"/>
        </w:rPr>
        <w:t xml:space="preserve"> </w:t>
      </w:r>
      <w:r w:rsidRPr="00B26566">
        <w:rPr>
          <w:lang w:val="da-DK"/>
        </w:rPr>
        <w:t>i henhold</w:t>
      </w:r>
      <w:r w:rsidRPr="00B26566">
        <w:rPr>
          <w:spacing w:val="1"/>
          <w:lang w:val="da-DK"/>
        </w:rPr>
        <w:t xml:space="preserve"> </w:t>
      </w:r>
      <w:r w:rsidRPr="00B26566">
        <w:rPr>
          <w:spacing w:val="-5"/>
          <w:lang w:val="da-DK"/>
        </w:rPr>
        <w:t>til</w:t>
      </w:r>
      <w:r w:rsidR="00A34E39">
        <w:rPr>
          <w:spacing w:val="-5"/>
          <w:lang w:val="da-DK"/>
        </w:rPr>
        <w:t xml:space="preserve"> </w:t>
      </w:r>
      <w:r w:rsidRPr="00B26566">
        <w:rPr>
          <w:lang w:val="da-DK"/>
        </w:rPr>
        <w:t xml:space="preserve">§ </w:t>
      </w:r>
      <w:r w:rsidRPr="00B26566">
        <w:rPr>
          <w:spacing w:val="-5"/>
          <w:lang w:val="da-DK"/>
        </w:rPr>
        <w:t>40.</w:t>
      </w:r>
    </w:p>
    <w:p w14:paraId="1F02381F" w14:textId="77777777" w:rsidR="00635043" w:rsidRPr="00B26566" w:rsidRDefault="00644EC4">
      <w:pPr>
        <w:pStyle w:val="Brdtekst"/>
        <w:spacing w:line="249" w:lineRule="auto"/>
        <w:ind w:right="105" w:firstLine="200"/>
        <w:rPr>
          <w:lang w:val="da-DK"/>
        </w:rPr>
      </w:pPr>
      <w:r w:rsidRPr="00B26566">
        <w:rPr>
          <w:i/>
          <w:lang w:val="da-DK"/>
        </w:rPr>
        <w:t>Stk.</w:t>
      </w:r>
      <w:r w:rsidRPr="00B26566">
        <w:rPr>
          <w:i/>
          <w:spacing w:val="-2"/>
          <w:lang w:val="da-DK"/>
        </w:rPr>
        <w:t xml:space="preserve"> </w:t>
      </w:r>
      <w:r w:rsidRPr="00B26566">
        <w:rPr>
          <w:i/>
          <w:lang w:val="da-DK"/>
        </w:rPr>
        <w:t xml:space="preserve">4. </w:t>
      </w:r>
      <w:r w:rsidRPr="00B26566">
        <w:rPr>
          <w:lang w:val="da-DK"/>
        </w:rPr>
        <w:t>Dansk Producentansvar træffer, på baggrund af de, efter § 27, stk. 1, og § 28, stk. 1, indberettede mængder af emballage</w:t>
      </w:r>
      <w:del w:id="108" w:author="Sofie Dam" w:date="2025-06-06T13:13:00Z">
        <w:r w:rsidRPr="00B26566" w:rsidDel="00EE4D4A">
          <w:rPr>
            <w:lang w:val="da-DK"/>
          </w:rPr>
          <w:delText xml:space="preserve">, første gang den 1. april 2025 og herefter </w:delText>
        </w:r>
      </w:del>
      <w:r w:rsidR="009147A8">
        <w:rPr>
          <w:lang w:val="da-DK"/>
        </w:rPr>
        <w:t xml:space="preserve"> </w:t>
      </w:r>
      <w:r w:rsidRPr="00B26566">
        <w:rPr>
          <w:lang w:val="da-DK"/>
        </w:rPr>
        <w:t>den 1. oktober</w:t>
      </w:r>
      <w:ins w:id="109" w:author="Sofie Dam" w:date="2025-06-06T13:13:00Z">
        <w:r w:rsidR="00EE4D4A">
          <w:rPr>
            <w:lang w:val="da-DK"/>
          </w:rPr>
          <w:t xml:space="preserve"> 2026, og herefter</w:t>
        </w:r>
      </w:ins>
      <w:r w:rsidRPr="00B26566">
        <w:rPr>
          <w:lang w:val="da-DK"/>
        </w:rPr>
        <w:t xml:space="preserve"> hvert andet år, afgørelser om tildeling af producenters betalingsforpligtelser for kommunalbestyrelsens indsamling, transport og behandling af metalemballageaffald, herunder jernholdigt metalemballageaffald og aluminiumsemballa</w:t>
      </w:r>
      <w:del w:id="110" w:author="Sofie Dam" w:date="2025-05-09T13:20:00Z">
        <w:r w:rsidRPr="00B26566" w:rsidDel="009147A8">
          <w:rPr>
            <w:lang w:val="da-DK"/>
          </w:rPr>
          <w:delText xml:space="preserve">- </w:delText>
        </w:r>
      </w:del>
      <w:r w:rsidRPr="00B26566">
        <w:rPr>
          <w:lang w:val="da-DK"/>
        </w:rPr>
        <w:t>geaffald, indsamlet via en genbrugsplads, og som ikke er indsamlet som i en henteordning for metalaffald fra private husholdninger, jf. bekendtgørelse om affald.</w:t>
      </w:r>
    </w:p>
    <w:p w14:paraId="332FCA70" w14:textId="77777777" w:rsidR="00635043" w:rsidRPr="00B26566" w:rsidRDefault="00644EC4" w:rsidP="00EA1DAE">
      <w:pPr>
        <w:pStyle w:val="Brdtekst"/>
        <w:spacing w:before="6" w:line="249" w:lineRule="auto"/>
        <w:ind w:right="105" w:firstLine="199"/>
        <w:rPr>
          <w:lang w:val="da-DK"/>
        </w:rPr>
      </w:pPr>
      <w:r w:rsidRPr="00B26566">
        <w:rPr>
          <w:i/>
          <w:lang w:val="da-DK"/>
        </w:rPr>
        <w:t>Stk.</w:t>
      </w:r>
      <w:r w:rsidRPr="00B26566">
        <w:rPr>
          <w:i/>
          <w:spacing w:val="-2"/>
          <w:lang w:val="da-DK"/>
        </w:rPr>
        <w:t xml:space="preserve"> </w:t>
      </w:r>
      <w:r w:rsidRPr="00B26566">
        <w:rPr>
          <w:i/>
          <w:lang w:val="da-DK"/>
        </w:rPr>
        <w:t xml:space="preserve">5. </w:t>
      </w:r>
      <w:r w:rsidRPr="00B26566">
        <w:rPr>
          <w:lang w:val="da-DK"/>
        </w:rPr>
        <w:t>Dansk Producentansvar træffer, på baggrund af de, efter § 27, stk. 1, og § 28, stk. 1, indberettede mængder af emballage</w:t>
      </w:r>
      <w:del w:id="111" w:author="Sofie Dam" w:date="2025-06-06T13:13:00Z">
        <w:r w:rsidRPr="00B26566" w:rsidDel="00EE4D4A">
          <w:rPr>
            <w:lang w:val="da-DK"/>
          </w:rPr>
          <w:delText>, første gang den 1. april 2025 og herefter</w:delText>
        </w:r>
      </w:del>
      <w:r w:rsidRPr="00B26566">
        <w:rPr>
          <w:lang w:val="da-DK"/>
        </w:rPr>
        <w:t xml:space="preserve"> den 1. oktober</w:t>
      </w:r>
      <w:ins w:id="112" w:author="Sofie Dam" w:date="2025-06-06T13:13:00Z">
        <w:r w:rsidR="00EE4D4A">
          <w:rPr>
            <w:lang w:val="da-DK"/>
          </w:rPr>
          <w:t xml:space="preserve"> 2026, og herefter</w:t>
        </w:r>
      </w:ins>
      <w:r w:rsidRPr="00B26566">
        <w:rPr>
          <w:lang w:val="da-DK"/>
        </w:rPr>
        <w:t xml:space="preserve"> hvert </w:t>
      </w:r>
      <w:r w:rsidRPr="00B26566">
        <w:rPr>
          <w:lang w:val="da-DK"/>
        </w:rPr>
        <w:lastRenderedPageBreak/>
        <w:t>andet år, afgørelser om</w:t>
      </w:r>
      <w:r w:rsidRPr="00B26566">
        <w:rPr>
          <w:spacing w:val="40"/>
          <w:lang w:val="da-DK"/>
        </w:rPr>
        <w:t xml:space="preserve"> </w:t>
      </w:r>
      <w:r w:rsidRPr="00B26566">
        <w:rPr>
          <w:lang w:val="da-DK"/>
        </w:rPr>
        <w:t>tildeling</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producenters</w:t>
      </w:r>
      <w:r w:rsidRPr="00B26566">
        <w:rPr>
          <w:spacing w:val="40"/>
          <w:lang w:val="da-DK"/>
        </w:rPr>
        <w:t xml:space="preserve"> </w:t>
      </w:r>
      <w:r w:rsidRPr="00B26566">
        <w:rPr>
          <w:lang w:val="da-DK"/>
        </w:rPr>
        <w:t>betalingsforpligtelser</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kommunalbestyrelsens</w:t>
      </w:r>
      <w:r w:rsidRPr="00B26566">
        <w:rPr>
          <w:spacing w:val="40"/>
          <w:lang w:val="da-DK"/>
        </w:rPr>
        <w:t xml:space="preserve"> </w:t>
      </w:r>
      <w:r w:rsidRPr="00B26566">
        <w:rPr>
          <w:lang w:val="da-DK"/>
        </w:rPr>
        <w:t>indsamling,</w:t>
      </w:r>
      <w:r w:rsidRPr="00B26566">
        <w:rPr>
          <w:spacing w:val="40"/>
          <w:lang w:val="da-DK"/>
        </w:rPr>
        <w:t xml:space="preserve"> </w:t>
      </w:r>
      <w:r w:rsidRPr="00B26566">
        <w:rPr>
          <w:lang w:val="da-DK"/>
        </w:rPr>
        <w:t>transport</w:t>
      </w:r>
      <w:r w:rsidRPr="00B26566">
        <w:rPr>
          <w:spacing w:val="40"/>
          <w:lang w:val="da-DK"/>
        </w:rPr>
        <w:t xml:space="preserve"> </w:t>
      </w:r>
      <w:r w:rsidRPr="00B26566">
        <w:rPr>
          <w:lang w:val="da-DK"/>
        </w:rPr>
        <w:t>og</w:t>
      </w:r>
      <w:r w:rsidR="00EA1DAE">
        <w:rPr>
          <w:lang w:val="da-DK"/>
        </w:rPr>
        <w:t xml:space="preserve"> </w:t>
      </w:r>
      <w:r w:rsidRPr="00B26566">
        <w:rPr>
          <w:lang w:val="da-DK"/>
        </w:rPr>
        <w:t>behandling af plastemballageaffald, indsamlet via en genbrugsplads, og som ikke er indsamlet som i en henteordning for plastaffald fra private husholdninger, jf. bekendtgørelse om affald.</w:t>
      </w:r>
    </w:p>
    <w:p w14:paraId="4B7607F9" w14:textId="77777777" w:rsidR="00635043" w:rsidRPr="00B26566" w:rsidRDefault="00644EC4">
      <w:pPr>
        <w:pStyle w:val="Brdtekst"/>
        <w:spacing w:before="2" w:line="249" w:lineRule="auto"/>
        <w:ind w:right="106" w:firstLine="200"/>
        <w:rPr>
          <w:lang w:val="da-DK"/>
        </w:rPr>
      </w:pPr>
      <w:r w:rsidRPr="00B26566">
        <w:rPr>
          <w:i/>
          <w:lang w:val="da-DK"/>
        </w:rPr>
        <w:t xml:space="preserve">Stk. 6. </w:t>
      </w:r>
      <w:r w:rsidRPr="00B26566">
        <w:rPr>
          <w:lang w:val="da-DK"/>
        </w:rPr>
        <w:t>Dansk Producentansvar beregner tildelinger</w:t>
      </w:r>
      <w:ins w:id="113" w:author="Sofie Dam" w:date="2025-06-06T13:14:00Z">
        <w:r w:rsidR="00EE4D4A">
          <w:rPr>
            <w:lang w:val="da-DK"/>
          </w:rPr>
          <w:t xml:space="preserve">, jf. stk. 1-5, </w:t>
        </w:r>
      </w:ins>
      <w:r w:rsidRPr="00B26566">
        <w:rPr>
          <w:lang w:val="da-DK"/>
        </w:rPr>
        <w:t>efter retningslinjerne i bilag 9</w:t>
      </w:r>
      <w:ins w:id="114" w:author="Sofie Dam" w:date="2025-06-06T13:14:00Z">
        <w:r w:rsidR="00EE4D4A">
          <w:rPr>
            <w:lang w:val="da-DK"/>
          </w:rPr>
          <w:t>,</w:t>
        </w:r>
      </w:ins>
      <w:r w:rsidRPr="00B26566">
        <w:rPr>
          <w:lang w:val="da-DK"/>
        </w:rPr>
        <w:t xml:space="preserve"> og skal ved beregningen af tildelinger </w:t>
      </w:r>
      <w:del w:id="115" w:author="Sofie Dam" w:date="2025-05-09T13:21:00Z">
        <w:r w:rsidRPr="00B26566" w:rsidDel="009147A8">
          <w:rPr>
            <w:lang w:val="da-DK"/>
          </w:rPr>
          <w:delText xml:space="preserve">første gang </w:delText>
        </w:r>
      </w:del>
      <w:r w:rsidRPr="00B26566">
        <w:rPr>
          <w:lang w:val="da-DK"/>
        </w:rPr>
        <w:t>anvende data</w:t>
      </w:r>
      <w:ins w:id="116" w:author="Sofie Dam" w:date="2025-06-06T13:14:00Z">
        <w:r w:rsidR="00EE4D4A">
          <w:rPr>
            <w:lang w:val="da-DK"/>
          </w:rPr>
          <w:t xml:space="preserve"> om tilgængeliggjorte mæn</w:t>
        </w:r>
      </w:ins>
      <w:ins w:id="117" w:author="Sofie Dam" w:date="2025-06-06T13:15:00Z">
        <w:r w:rsidR="00EE4D4A">
          <w:rPr>
            <w:lang w:val="da-DK"/>
          </w:rPr>
          <w:t xml:space="preserve">gder af emballage </w:t>
        </w:r>
      </w:ins>
      <w:del w:id="118" w:author="Sofie Dam" w:date="2025-06-06T13:15:00Z">
        <w:r w:rsidRPr="00B26566" w:rsidDel="00EE4D4A">
          <w:rPr>
            <w:lang w:val="da-DK"/>
          </w:rPr>
          <w:delText>som er indberettet inden den 15. oktober 2024. Ved beregningen af efterfølgende tildelinger, skal Dansk Producentansvar anvende data</w:delText>
        </w:r>
      </w:del>
      <w:r w:rsidRPr="00B26566">
        <w:rPr>
          <w:lang w:val="da-DK"/>
        </w:rPr>
        <w:t>, som er indberettet inden den 1. juni, jf. § 27.</w:t>
      </w:r>
    </w:p>
    <w:p w14:paraId="0A1CBAC5" w14:textId="77777777" w:rsidR="00635043" w:rsidRPr="00B26566" w:rsidRDefault="00644EC4">
      <w:pPr>
        <w:spacing w:before="164"/>
        <w:ind w:left="2096"/>
        <w:jc w:val="both"/>
        <w:rPr>
          <w:i/>
          <w:sz w:val="24"/>
          <w:lang w:val="da-DK"/>
        </w:rPr>
      </w:pPr>
      <w:bookmarkStart w:id="119" w:name="Øvrige_bestemmelser_om_tildeling_af_komm"/>
      <w:bookmarkEnd w:id="119"/>
      <w:r w:rsidRPr="00B26566">
        <w:rPr>
          <w:i/>
          <w:sz w:val="24"/>
          <w:lang w:val="da-DK"/>
        </w:rPr>
        <w:t>Øvrige</w:t>
      </w:r>
      <w:r w:rsidRPr="00B26566">
        <w:rPr>
          <w:i/>
          <w:spacing w:val="-2"/>
          <w:sz w:val="24"/>
          <w:lang w:val="da-DK"/>
        </w:rPr>
        <w:t xml:space="preserve"> </w:t>
      </w:r>
      <w:r w:rsidRPr="00B26566">
        <w:rPr>
          <w:i/>
          <w:sz w:val="24"/>
          <w:lang w:val="da-DK"/>
        </w:rPr>
        <w:t>bestemmelser</w:t>
      </w:r>
      <w:r w:rsidRPr="00B26566">
        <w:rPr>
          <w:i/>
          <w:spacing w:val="-3"/>
          <w:sz w:val="24"/>
          <w:lang w:val="da-DK"/>
        </w:rPr>
        <w:t xml:space="preserve"> </w:t>
      </w:r>
      <w:r w:rsidRPr="00B26566">
        <w:rPr>
          <w:i/>
          <w:sz w:val="24"/>
          <w:lang w:val="da-DK"/>
        </w:rPr>
        <w:t>om</w:t>
      </w:r>
      <w:r w:rsidRPr="00B26566">
        <w:rPr>
          <w:i/>
          <w:spacing w:val="-3"/>
          <w:sz w:val="24"/>
          <w:lang w:val="da-DK"/>
        </w:rPr>
        <w:t xml:space="preserve"> </w:t>
      </w:r>
      <w:r w:rsidRPr="00B26566">
        <w:rPr>
          <w:i/>
          <w:sz w:val="24"/>
          <w:lang w:val="da-DK"/>
        </w:rPr>
        <w:t>tildeling</w:t>
      </w:r>
      <w:r w:rsidRPr="00B26566">
        <w:rPr>
          <w:i/>
          <w:spacing w:val="-1"/>
          <w:sz w:val="24"/>
          <w:lang w:val="da-DK"/>
        </w:rPr>
        <w:t xml:space="preserve"> </w:t>
      </w:r>
      <w:r w:rsidRPr="00B26566">
        <w:rPr>
          <w:i/>
          <w:sz w:val="24"/>
          <w:lang w:val="da-DK"/>
        </w:rPr>
        <w:t>af</w:t>
      </w:r>
      <w:r w:rsidRPr="00B26566">
        <w:rPr>
          <w:i/>
          <w:spacing w:val="-2"/>
          <w:sz w:val="24"/>
          <w:lang w:val="da-DK"/>
        </w:rPr>
        <w:t xml:space="preserve"> </w:t>
      </w:r>
      <w:r w:rsidRPr="00B26566">
        <w:rPr>
          <w:i/>
          <w:sz w:val="24"/>
          <w:lang w:val="da-DK"/>
        </w:rPr>
        <w:t>kommunalt</w:t>
      </w:r>
      <w:r w:rsidRPr="00B26566">
        <w:rPr>
          <w:i/>
          <w:spacing w:val="-2"/>
          <w:sz w:val="24"/>
          <w:lang w:val="da-DK"/>
        </w:rPr>
        <w:t xml:space="preserve"> </w:t>
      </w:r>
      <w:r w:rsidRPr="00B26566">
        <w:rPr>
          <w:i/>
          <w:sz w:val="24"/>
          <w:lang w:val="da-DK"/>
        </w:rPr>
        <w:t>indsamlet</w:t>
      </w:r>
      <w:r w:rsidRPr="00B26566">
        <w:rPr>
          <w:i/>
          <w:spacing w:val="-1"/>
          <w:sz w:val="24"/>
          <w:lang w:val="da-DK"/>
        </w:rPr>
        <w:t xml:space="preserve"> </w:t>
      </w:r>
      <w:r w:rsidRPr="00B26566">
        <w:rPr>
          <w:i/>
          <w:spacing w:val="-2"/>
          <w:sz w:val="24"/>
          <w:lang w:val="da-DK"/>
        </w:rPr>
        <w:t>affald</w:t>
      </w:r>
    </w:p>
    <w:p w14:paraId="0B35CCD8" w14:textId="77777777" w:rsidR="00635043" w:rsidRPr="00B26566" w:rsidRDefault="00644EC4">
      <w:pPr>
        <w:pStyle w:val="Brdtekst"/>
        <w:spacing w:before="132" w:line="249" w:lineRule="auto"/>
        <w:ind w:right="105" w:firstLine="200"/>
        <w:rPr>
          <w:lang w:val="da-DK"/>
        </w:rPr>
      </w:pPr>
      <w:bookmarkStart w:id="120" w:name="§_37"/>
      <w:bookmarkEnd w:id="120"/>
      <w:r w:rsidRPr="00B26566">
        <w:rPr>
          <w:b/>
          <w:lang w:val="da-DK"/>
        </w:rPr>
        <w:t xml:space="preserve">§ 37. </w:t>
      </w:r>
      <w:r w:rsidRPr="00B26566">
        <w:rPr>
          <w:lang w:val="da-DK"/>
        </w:rPr>
        <w:t>Den første tildelingsperiode løber fra den 1. oktober 2025 til den 31. december 2026. Efterføl</w:t>
      </w:r>
      <w:del w:id="121" w:author="Anne Louise Jarulf" w:date="2025-05-23T14:46:00Z">
        <w:r w:rsidRPr="00B26566" w:rsidDel="00A34E39">
          <w:rPr>
            <w:lang w:val="da-DK"/>
          </w:rPr>
          <w:delText xml:space="preserve">- </w:delText>
        </w:r>
      </w:del>
      <w:r w:rsidRPr="00B26566">
        <w:rPr>
          <w:lang w:val="da-DK"/>
        </w:rPr>
        <w:t>gende tildelingsperioder løber herefter i en to-årig periode fra den 1. januar til den 31. december i det efterfølgende kalenderår, jf. dog § 39, stk. 2 og 3.</w:t>
      </w:r>
    </w:p>
    <w:p w14:paraId="2A003391" w14:textId="77777777" w:rsidR="00635043" w:rsidRPr="00B26566" w:rsidRDefault="00644EC4" w:rsidP="00604464">
      <w:pPr>
        <w:pStyle w:val="Brdtekst"/>
        <w:spacing w:before="123"/>
        <w:ind w:left="310"/>
        <w:rPr>
          <w:lang w:val="da-DK"/>
        </w:rPr>
      </w:pPr>
      <w:bookmarkStart w:id="122" w:name="§_38"/>
      <w:bookmarkEnd w:id="122"/>
      <w:r w:rsidRPr="00B26566">
        <w:rPr>
          <w:b/>
          <w:lang w:val="da-DK"/>
        </w:rPr>
        <w:t>§</w:t>
      </w:r>
      <w:r w:rsidRPr="00B26566">
        <w:rPr>
          <w:b/>
          <w:spacing w:val="37"/>
          <w:lang w:val="da-DK"/>
        </w:rPr>
        <w:t xml:space="preserve"> </w:t>
      </w:r>
      <w:r w:rsidRPr="00B26566">
        <w:rPr>
          <w:b/>
          <w:lang w:val="da-DK"/>
        </w:rPr>
        <w:t>38.</w:t>
      </w:r>
      <w:r w:rsidRPr="00B26566">
        <w:rPr>
          <w:b/>
          <w:spacing w:val="37"/>
          <w:lang w:val="da-DK"/>
        </w:rPr>
        <w:t xml:space="preserve"> </w:t>
      </w:r>
      <w:r w:rsidRPr="00B26566">
        <w:rPr>
          <w:lang w:val="da-DK"/>
        </w:rPr>
        <w:t>Dansk</w:t>
      </w:r>
      <w:r w:rsidRPr="00B26566">
        <w:rPr>
          <w:spacing w:val="37"/>
          <w:lang w:val="da-DK"/>
        </w:rPr>
        <w:t xml:space="preserve"> </w:t>
      </w:r>
      <w:r w:rsidRPr="00B26566">
        <w:rPr>
          <w:lang w:val="da-DK"/>
        </w:rPr>
        <w:t>Producentansvar</w:t>
      </w:r>
      <w:r w:rsidRPr="00B26566">
        <w:rPr>
          <w:spacing w:val="37"/>
          <w:lang w:val="da-DK"/>
        </w:rPr>
        <w:t xml:space="preserve"> </w:t>
      </w:r>
      <w:r w:rsidRPr="00B26566">
        <w:rPr>
          <w:lang w:val="da-DK"/>
        </w:rPr>
        <w:t>meddeler</w:t>
      </w:r>
      <w:r w:rsidRPr="00B26566">
        <w:rPr>
          <w:spacing w:val="37"/>
          <w:lang w:val="da-DK"/>
        </w:rPr>
        <w:t xml:space="preserve"> </w:t>
      </w:r>
      <w:r w:rsidRPr="00B26566">
        <w:rPr>
          <w:lang w:val="da-DK"/>
        </w:rPr>
        <w:t>afgørelser</w:t>
      </w:r>
      <w:r w:rsidRPr="00B26566">
        <w:rPr>
          <w:spacing w:val="37"/>
          <w:lang w:val="da-DK"/>
        </w:rPr>
        <w:t xml:space="preserve"> </w:t>
      </w:r>
      <w:r w:rsidRPr="00B26566">
        <w:rPr>
          <w:lang w:val="da-DK"/>
        </w:rPr>
        <w:t>om</w:t>
      </w:r>
      <w:r w:rsidRPr="00B26566">
        <w:rPr>
          <w:spacing w:val="37"/>
          <w:lang w:val="da-DK"/>
        </w:rPr>
        <w:t xml:space="preserve"> </w:t>
      </w:r>
      <w:r w:rsidRPr="00B26566">
        <w:rPr>
          <w:lang w:val="da-DK"/>
        </w:rPr>
        <w:t>tildelinger</w:t>
      </w:r>
      <w:r w:rsidRPr="00B26566">
        <w:rPr>
          <w:spacing w:val="37"/>
          <w:lang w:val="da-DK"/>
        </w:rPr>
        <w:t xml:space="preserve"> </w:t>
      </w:r>
      <w:r w:rsidRPr="00B26566">
        <w:rPr>
          <w:lang w:val="da-DK"/>
        </w:rPr>
        <w:t>for</w:t>
      </w:r>
      <w:r w:rsidRPr="00B26566">
        <w:rPr>
          <w:spacing w:val="37"/>
          <w:lang w:val="da-DK"/>
        </w:rPr>
        <w:t xml:space="preserve"> </w:t>
      </w:r>
      <w:r w:rsidRPr="00B26566">
        <w:rPr>
          <w:lang w:val="da-DK"/>
        </w:rPr>
        <w:t>den</w:t>
      </w:r>
      <w:r w:rsidRPr="00B26566">
        <w:rPr>
          <w:spacing w:val="37"/>
          <w:lang w:val="da-DK"/>
        </w:rPr>
        <w:t xml:space="preserve"> </w:t>
      </w:r>
      <w:r w:rsidRPr="00B26566">
        <w:rPr>
          <w:lang w:val="da-DK"/>
        </w:rPr>
        <w:t>første</w:t>
      </w:r>
      <w:r w:rsidRPr="00B26566">
        <w:rPr>
          <w:spacing w:val="37"/>
          <w:lang w:val="da-DK"/>
        </w:rPr>
        <w:t xml:space="preserve"> </w:t>
      </w:r>
      <w:r w:rsidRPr="00B26566">
        <w:rPr>
          <w:lang w:val="da-DK"/>
        </w:rPr>
        <w:t>tildelingsperiode,</w:t>
      </w:r>
      <w:r w:rsidRPr="00B26566">
        <w:rPr>
          <w:spacing w:val="37"/>
          <w:lang w:val="da-DK"/>
        </w:rPr>
        <w:t xml:space="preserve"> </w:t>
      </w:r>
      <w:r w:rsidRPr="00B26566">
        <w:rPr>
          <w:spacing w:val="-5"/>
          <w:lang w:val="da-DK"/>
        </w:rPr>
        <w:t>jf.</w:t>
      </w:r>
    </w:p>
    <w:p w14:paraId="64C704E2" w14:textId="77777777" w:rsidR="00635043" w:rsidRPr="00B26566" w:rsidRDefault="00644EC4" w:rsidP="00C07D71">
      <w:pPr>
        <w:pStyle w:val="Brdtekst"/>
        <w:spacing w:line="249" w:lineRule="auto"/>
        <w:ind w:right="107"/>
        <w:rPr>
          <w:lang w:val="da-DK"/>
        </w:rPr>
      </w:pPr>
      <w:r w:rsidRPr="00B26566">
        <w:rPr>
          <w:lang w:val="da-DK"/>
        </w:rPr>
        <w:t>§§ 35 og 36, senest den 1. april 2025, til producenter og kommunalbestyrelser. Dansk Producentansvar meddeler afgørelser om tildeling for de efterfølgende tildelingsperioder hvert andet år den 1. oktober til producenter og kommunalbestyrelser, jf. dog § 39, stk. 2 og 3.</w:t>
      </w:r>
    </w:p>
    <w:p w14:paraId="42134FAE" w14:textId="77777777" w:rsidR="00635043" w:rsidRPr="00B26566" w:rsidRDefault="00644EC4">
      <w:pPr>
        <w:pStyle w:val="Brdtekst"/>
        <w:spacing w:before="3" w:line="249" w:lineRule="auto"/>
        <w:ind w:right="109" w:firstLine="200"/>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 xml:space="preserve">Dansk Producentansvar offentliggør afgørelserne om tildeling på Dansk Producentansvars hjem- meside, </w:t>
      </w:r>
      <w:r w:rsidR="00622D4A">
        <w:fldChar w:fldCharType="begin"/>
      </w:r>
      <w:r w:rsidR="00622D4A" w:rsidRPr="00EA5542">
        <w:rPr>
          <w:lang w:val="da-DK"/>
          <w:rPrChange w:id="123" w:author="Djellza Fetahi" w:date="2025-09-12T12:03:00Z">
            <w:rPr/>
          </w:rPrChange>
        </w:rPr>
        <w:instrText xml:space="preserve"> HYPERLINK "http://www.producentansvar.dk/" \h </w:instrText>
      </w:r>
      <w:r w:rsidR="00622D4A">
        <w:fldChar w:fldCharType="separate"/>
      </w:r>
      <w:r w:rsidRPr="00B26566">
        <w:rPr>
          <w:lang w:val="da-DK"/>
        </w:rPr>
        <w:t>www.producentansvar.dk.</w:t>
      </w:r>
      <w:r w:rsidR="00622D4A">
        <w:rPr>
          <w:lang w:val="da-DK"/>
        </w:rPr>
        <w:fldChar w:fldCharType="end"/>
      </w:r>
    </w:p>
    <w:p w14:paraId="79E4B088" w14:textId="77777777" w:rsidR="00635043" w:rsidRPr="00B26566" w:rsidRDefault="00644EC4">
      <w:pPr>
        <w:pStyle w:val="Brdtekst"/>
        <w:spacing w:before="122" w:line="249" w:lineRule="auto"/>
        <w:ind w:right="106" w:firstLine="200"/>
        <w:rPr>
          <w:lang w:val="da-DK"/>
        </w:rPr>
      </w:pPr>
      <w:bookmarkStart w:id="124" w:name="§_39"/>
      <w:bookmarkEnd w:id="124"/>
      <w:r w:rsidRPr="00B26566">
        <w:rPr>
          <w:b/>
          <w:lang w:val="da-DK"/>
        </w:rPr>
        <w:t xml:space="preserve">§ 39. </w:t>
      </w:r>
      <w:r w:rsidRPr="00B26566">
        <w:rPr>
          <w:lang w:val="da-DK"/>
        </w:rPr>
        <w:t>Dansk Producentansvar skal ved beregningen af tildeling af forpligtelser, i henhold til §§ 35 og</w:t>
      </w:r>
      <w:r w:rsidRPr="00B26566">
        <w:rPr>
          <w:spacing w:val="40"/>
          <w:lang w:val="da-DK"/>
        </w:rPr>
        <w:t xml:space="preserve"> </w:t>
      </w:r>
      <w:r w:rsidRPr="00B26566">
        <w:rPr>
          <w:lang w:val="da-DK"/>
        </w:rPr>
        <w:t>36, foretage en efterregulering, der tager højde for, at de mængder, som producenten har fået tildelt i den foregående tildelingsperiode, svarede til de faktiske mængder emballageaffald, som producenten overtog eller betalte for i den foregående tildelingsperiode.</w:t>
      </w:r>
    </w:p>
    <w:p w14:paraId="555547F1" w14:textId="77777777" w:rsidR="00635043" w:rsidRPr="00B26566" w:rsidRDefault="00644EC4">
      <w:pPr>
        <w:pStyle w:val="Brdtekst"/>
        <w:spacing w:before="4" w:line="249" w:lineRule="auto"/>
        <w:ind w:right="106" w:firstLine="200"/>
        <w:rPr>
          <w:lang w:val="da-DK"/>
        </w:rPr>
      </w:pPr>
      <w:r w:rsidRPr="00B26566">
        <w:rPr>
          <w:i/>
          <w:lang w:val="da-DK"/>
        </w:rPr>
        <w:t>Stk.</w:t>
      </w:r>
      <w:r w:rsidRPr="00B26566">
        <w:rPr>
          <w:i/>
          <w:spacing w:val="25"/>
          <w:lang w:val="da-DK"/>
        </w:rPr>
        <w:t xml:space="preserve"> </w:t>
      </w:r>
      <w:r w:rsidRPr="00B26566">
        <w:rPr>
          <w:i/>
          <w:lang w:val="da-DK"/>
        </w:rPr>
        <w:t>2.</w:t>
      </w:r>
      <w:r w:rsidRPr="00B26566">
        <w:rPr>
          <w:i/>
          <w:spacing w:val="25"/>
          <w:lang w:val="da-DK"/>
        </w:rPr>
        <w:t xml:space="preserve"> </w:t>
      </w:r>
      <w:r w:rsidRPr="00B26566">
        <w:rPr>
          <w:lang w:val="da-DK"/>
        </w:rPr>
        <w:t>Dansk</w:t>
      </w:r>
      <w:r w:rsidRPr="00B26566">
        <w:rPr>
          <w:spacing w:val="25"/>
          <w:lang w:val="da-DK"/>
        </w:rPr>
        <w:t xml:space="preserve"> </w:t>
      </w:r>
      <w:r w:rsidRPr="00B26566">
        <w:rPr>
          <w:lang w:val="da-DK"/>
        </w:rPr>
        <w:t>Producentansvar</w:t>
      </w:r>
      <w:r w:rsidRPr="00B26566">
        <w:rPr>
          <w:spacing w:val="25"/>
          <w:lang w:val="da-DK"/>
        </w:rPr>
        <w:t xml:space="preserve"> </w:t>
      </w:r>
      <w:r w:rsidRPr="00B26566">
        <w:rPr>
          <w:lang w:val="da-DK"/>
        </w:rPr>
        <w:t>skal</w:t>
      </w:r>
      <w:r w:rsidRPr="00B26566">
        <w:rPr>
          <w:spacing w:val="25"/>
          <w:lang w:val="da-DK"/>
        </w:rPr>
        <w:t xml:space="preserve"> </w:t>
      </w:r>
      <w:r w:rsidRPr="00B26566">
        <w:rPr>
          <w:lang w:val="da-DK"/>
        </w:rPr>
        <w:t>ved</w:t>
      </w:r>
      <w:r w:rsidRPr="00B26566">
        <w:rPr>
          <w:spacing w:val="25"/>
          <w:lang w:val="da-DK"/>
        </w:rPr>
        <w:t xml:space="preserve"> </w:t>
      </w:r>
      <w:r w:rsidRPr="00B26566">
        <w:rPr>
          <w:lang w:val="da-DK"/>
        </w:rPr>
        <w:t>beregning</w:t>
      </w:r>
      <w:r w:rsidRPr="00B26566">
        <w:rPr>
          <w:spacing w:val="25"/>
          <w:lang w:val="da-DK"/>
        </w:rPr>
        <w:t xml:space="preserve"> </w:t>
      </w:r>
      <w:r w:rsidRPr="00B26566">
        <w:rPr>
          <w:lang w:val="da-DK"/>
        </w:rPr>
        <w:t>af</w:t>
      </w:r>
      <w:r w:rsidRPr="00B26566">
        <w:rPr>
          <w:spacing w:val="25"/>
          <w:lang w:val="da-DK"/>
        </w:rPr>
        <w:t xml:space="preserve"> </w:t>
      </w:r>
      <w:r w:rsidRPr="00B26566">
        <w:rPr>
          <w:lang w:val="da-DK"/>
        </w:rPr>
        <w:t>tildeling</w:t>
      </w:r>
      <w:r w:rsidRPr="00B26566">
        <w:rPr>
          <w:spacing w:val="25"/>
          <w:lang w:val="da-DK"/>
        </w:rPr>
        <w:t xml:space="preserve"> </w:t>
      </w:r>
      <w:r w:rsidRPr="00B26566">
        <w:rPr>
          <w:lang w:val="da-DK"/>
        </w:rPr>
        <w:t>af</w:t>
      </w:r>
      <w:r w:rsidRPr="00B26566">
        <w:rPr>
          <w:spacing w:val="25"/>
          <w:lang w:val="da-DK"/>
        </w:rPr>
        <w:t xml:space="preserve"> </w:t>
      </w:r>
      <w:r w:rsidRPr="00B26566">
        <w:rPr>
          <w:lang w:val="da-DK"/>
        </w:rPr>
        <w:t>forpligtelser,</w:t>
      </w:r>
      <w:r w:rsidRPr="00B26566">
        <w:rPr>
          <w:spacing w:val="25"/>
          <w:lang w:val="da-DK"/>
        </w:rPr>
        <w:t xml:space="preserve"> </w:t>
      </w:r>
      <w:r w:rsidRPr="00B26566">
        <w:rPr>
          <w:lang w:val="da-DK"/>
        </w:rPr>
        <w:t>i</w:t>
      </w:r>
      <w:r w:rsidRPr="00B26566">
        <w:rPr>
          <w:spacing w:val="25"/>
          <w:lang w:val="da-DK"/>
        </w:rPr>
        <w:t xml:space="preserve"> </w:t>
      </w:r>
      <w:r w:rsidRPr="00B26566">
        <w:rPr>
          <w:lang w:val="da-DK"/>
        </w:rPr>
        <w:t>henhold</w:t>
      </w:r>
      <w:r w:rsidRPr="00B26566">
        <w:rPr>
          <w:spacing w:val="25"/>
          <w:lang w:val="da-DK"/>
        </w:rPr>
        <w:t xml:space="preserve"> </w:t>
      </w:r>
      <w:r w:rsidRPr="00B26566">
        <w:rPr>
          <w:lang w:val="da-DK"/>
        </w:rPr>
        <w:t>til</w:t>
      </w:r>
      <w:r w:rsidRPr="00B26566">
        <w:rPr>
          <w:spacing w:val="25"/>
          <w:lang w:val="da-DK"/>
        </w:rPr>
        <w:t xml:space="preserve"> </w:t>
      </w:r>
      <w:r w:rsidRPr="00B26566">
        <w:rPr>
          <w:lang w:val="da-DK"/>
        </w:rPr>
        <w:t>§§</w:t>
      </w:r>
      <w:r w:rsidRPr="00B26566">
        <w:rPr>
          <w:spacing w:val="25"/>
          <w:lang w:val="da-DK"/>
        </w:rPr>
        <w:t xml:space="preserve"> </w:t>
      </w:r>
      <w:r w:rsidRPr="00B26566">
        <w:rPr>
          <w:lang w:val="da-DK"/>
        </w:rPr>
        <w:t>35</w:t>
      </w:r>
      <w:r w:rsidRPr="00B26566">
        <w:rPr>
          <w:spacing w:val="25"/>
          <w:lang w:val="da-DK"/>
        </w:rPr>
        <w:t xml:space="preserve"> </w:t>
      </w:r>
      <w:r w:rsidRPr="00B26566">
        <w:rPr>
          <w:lang w:val="da-DK"/>
        </w:rPr>
        <w:t xml:space="preserve">og 36, foretage en efterregulering, der tager højde for eventuelle fejl i indberetninger af tilgængeliggjorte mængder af emballage for den gældende tildelingsperiode. Dette gælder, såfremt der er tale om mangel- fuld indberetning, manglende indberetning eller andre fejl i beregningen af den gældende tildeling i den indeværende tildelingsperiode, og som ikke har medført en ny afgørelse om tildeling efter stk. 3 eller stk. </w:t>
      </w:r>
      <w:r w:rsidRPr="00B26566">
        <w:rPr>
          <w:spacing w:val="-6"/>
          <w:lang w:val="da-DK"/>
        </w:rPr>
        <w:t>4.</w:t>
      </w:r>
    </w:p>
    <w:p w14:paraId="43B5D02D" w14:textId="77777777" w:rsidR="00635043" w:rsidRPr="00B26566" w:rsidRDefault="00644EC4">
      <w:pPr>
        <w:pStyle w:val="Brdtekst"/>
        <w:spacing w:before="6" w:line="249" w:lineRule="auto"/>
        <w:ind w:right="105" w:firstLine="200"/>
        <w:rPr>
          <w:lang w:val="da-DK"/>
        </w:rPr>
      </w:pPr>
      <w:r w:rsidRPr="00B26566">
        <w:rPr>
          <w:i/>
          <w:lang w:val="da-DK"/>
        </w:rPr>
        <w:t xml:space="preserve">Stk. 3. </w:t>
      </w:r>
      <w:r w:rsidRPr="00B26566">
        <w:rPr>
          <w:lang w:val="da-DK"/>
        </w:rPr>
        <w:t>Dansk Producentansvar kan ændre en afgørelse om tildeling af forpligtelser efter den i §§ 35 og 36 angivne dato, såfremt der konstateres fejl i indberetninger af tilgængeliggjorte mængder af emballage efter</w:t>
      </w:r>
      <w:r w:rsidRPr="00B26566">
        <w:rPr>
          <w:spacing w:val="-1"/>
          <w:lang w:val="da-DK"/>
        </w:rPr>
        <w:t xml:space="preserve"> </w:t>
      </w:r>
      <w:r w:rsidRPr="00B26566">
        <w:rPr>
          <w:lang w:val="da-DK"/>
        </w:rPr>
        <w:t>tildelingsperioden</w:t>
      </w:r>
      <w:r w:rsidRPr="00B26566">
        <w:rPr>
          <w:spacing w:val="-1"/>
          <w:lang w:val="da-DK"/>
        </w:rPr>
        <w:t xml:space="preserve"> </w:t>
      </w:r>
      <w:r w:rsidRPr="00B26566">
        <w:rPr>
          <w:lang w:val="da-DK"/>
        </w:rPr>
        <w:t>er</w:t>
      </w:r>
      <w:r w:rsidRPr="00B26566">
        <w:rPr>
          <w:spacing w:val="-1"/>
          <w:lang w:val="da-DK"/>
        </w:rPr>
        <w:t xml:space="preserve"> </w:t>
      </w:r>
      <w:r w:rsidRPr="00B26566">
        <w:rPr>
          <w:lang w:val="da-DK"/>
        </w:rPr>
        <w:t>begyndt,</w:t>
      </w:r>
      <w:r w:rsidRPr="00B26566">
        <w:rPr>
          <w:spacing w:val="-1"/>
          <w:lang w:val="da-DK"/>
        </w:rPr>
        <w:t xml:space="preserve"> </w:t>
      </w:r>
      <w:r w:rsidRPr="00B26566">
        <w:rPr>
          <w:lang w:val="da-DK"/>
        </w:rPr>
        <w:t>men</w:t>
      </w:r>
      <w:r w:rsidRPr="00B26566">
        <w:rPr>
          <w:spacing w:val="-1"/>
          <w:lang w:val="da-DK"/>
        </w:rPr>
        <w:t xml:space="preserve"> </w:t>
      </w:r>
      <w:r w:rsidRPr="00B26566">
        <w:rPr>
          <w:lang w:val="da-DK"/>
        </w:rPr>
        <w:t>inden</w:t>
      </w:r>
      <w:r w:rsidRPr="00B26566">
        <w:rPr>
          <w:spacing w:val="-1"/>
          <w:lang w:val="da-DK"/>
        </w:rPr>
        <w:t xml:space="preserve"> </w:t>
      </w:r>
      <w:r w:rsidRPr="00B26566">
        <w:rPr>
          <w:lang w:val="da-DK"/>
        </w:rPr>
        <w:t>tildelingsperiodens</w:t>
      </w:r>
      <w:r w:rsidRPr="00B26566">
        <w:rPr>
          <w:spacing w:val="-1"/>
          <w:lang w:val="da-DK"/>
        </w:rPr>
        <w:t xml:space="preserve"> </w:t>
      </w:r>
      <w:r w:rsidRPr="00B26566">
        <w:rPr>
          <w:lang w:val="da-DK"/>
        </w:rPr>
        <w:t>afslutning,</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hvis</w:t>
      </w:r>
      <w:r w:rsidRPr="00B26566">
        <w:rPr>
          <w:spacing w:val="-1"/>
          <w:lang w:val="da-DK"/>
        </w:rPr>
        <w:t xml:space="preserve"> </w:t>
      </w:r>
      <w:r w:rsidRPr="00B26566">
        <w:rPr>
          <w:lang w:val="da-DK"/>
        </w:rPr>
        <w:t>Dansk</w:t>
      </w:r>
      <w:r w:rsidRPr="00B26566">
        <w:rPr>
          <w:spacing w:val="-1"/>
          <w:lang w:val="da-DK"/>
        </w:rPr>
        <w:t xml:space="preserve"> </w:t>
      </w:r>
      <w:r w:rsidRPr="00B26566">
        <w:rPr>
          <w:lang w:val="da-DK"/>
        </w:rPr>
        <w:t>Producentan- svar vurderer, at fejlen er af væsentlig økonomisk betydning for én eller flere producenter. Pligten til at overtage affaldet, jf. § 51, og til at betale, jf. §§ 35 og 36, indtræder tre måneder efter afgørelsen efter 1. pkt. er truffet.</w:t>
      </w:r>
    </w:p>
    <w:p w14:paraId="31003035" w14:textId="77777777" w:rsidR="00635043" w:rsidRPr="00B26566" w:rsidRDefault="00644EC4">
      <w:pPr>
        <w:pStyle w:val="Brdtekst"/>
        <w:spacing w:before="6" w:line="249" w:lineRule="auto"/>
        <w:ind w:right="106" w:firstLine="200"/>
        <w:rPr>
          <w:lang w:val="da-DK"/>
        </w:rPr>
      </w:pPr>
      <w:r w:rsidRPr="00B26566">
        <w:rPr>
          <w:i/>
          <w:lang w:val="da-DK"/>
        </w:rPr>
        <w:t xml:space="preserve">Stk. 4. </w:t>
      </w:r>
      <w:r w:rsidRPr="00B26566">
        <w:rPr>
          <w:lang w:val="da-DK"/>
        </w:rPr>
        <w:t>Dansk Producentansvar ændrer en afgørelse om tildeling af forpligtelser efter den i §§ 35 og 36 angivne dato, når en kollektiv ordning, der varetager forpligtelser på vegne af en eller flere producenter,</w:t>
      </w:r>
      <w:r w:rsidRPr="00B26566">
        <w:rPr>
          <w:spacing w:val="40"/>
          <w:lang w:val="da-DK"/>
        </w:rPr>
        <w:t xml:space="preserve"> </w:t>
      </w:r>
      <w:r w:rsidRPr="00B26566">
        <w:rPr>
          <w:lang w:val="da-DK"/>
        </w:rPr>
        <w:t>jf. § 8</w:t>
      </w:r>
      <w:ins w:id="125" w:author="Klara Leona Funch" w:date="2025-05-08T13:44:00Z">
        <w:r w:rsidR="00B23E1C">
          <w:rPr>
            <w:lang w:val="da-DK"/>
          </w:rPr>
          <w:t>1</w:t>
        </w:r>
      </w:ins>
      <w:del w:id="126" w:author="Klara Leona Funch" w:date="2025-05-08T13:44:00Z">
        <w:r w:rsidRPr="00B26566" w:rsidDel="00B23E1C">
          <w:rPr>
            <w:lang w:val="da-DK"/>
          </w:rPr>
          <w:delText>0</w:delText>
        </w:r>
      </w:del>
      <w:r w:rsidRPr="00B26566">
        <w:rPr>
          <w:lang w:val="da-DK"/>
        </w:rPr>
        <w:t>, nr. 6 og 10, ophører i en gældende tildelingsperiode. En ændring af en afgørelse om tildeling</w:t>
      </w:r>
      <w:r w:rsidRPr="00B26566">
        <w:rPr>
          <w:spacing w:val="80"/>
          <w:lang w:val="da-DK"/>
        </w:rPr>
        <w:t xml:space="preserve"> </w:t>
      </w:r>
      <w:r w:rsidRPr="00B26566">
        <w:rPr>
          <w:lang w:val="da-DK"/>
        </w:rPr>
        <w:t>efter 1. pkt. skal ske senest 4 uger efter den kollektive ordning er ophørt. Pligten til at overtage affaldet,</w:t>
      </w:r>
      <w:r w:rsidRPr="00B26566">
        <w:rPr>
          <w:spacing w:val="80"/>
          <w:lang w:val="da-DK"/>
        </w:rPr>
        <w:t xml:space="preserve"> </w:t>
      </w:r>
      <w:r w:rsidRPr="00B26566">
        <w:rPr>
          <w:lang w:val="da-DK"/>
        </w:rPr>
        <w:t>jf.</w:t>
      </w:r>
      <w:r w:rsidRPr="00B26566">
        <w:rPr>
          <w:spacing w:val="27"/>
          <w:lang w:val="da-DK"/>
        </w:rPr>
        <w:t xml:space="preserve"> </w:t>
      </w:r>
      <w:r w:rsidRPr="00B26566">
        <w:rPr>
          <w:lang w:val="da-DK"/>
        </w:rPr>
        <w:t>§</w:t>
      </w:r>
      <w:r w:rsidRPr="00B26566">
        <w:rPr>
          <w:spacing w:val="27"/>
          <w:lang w:val="da-DK"/>
        </w:rPr>
        <w:t xml:space="preserve"> </w:t>
      </w:r>
      <w:r w:rsidRPr="00B26566">
        <w:rPr>
          <w:lang w:val="da-DK"/>
        </w:rPr>
        <w:t>51,</w:t>
      </w:r>
      <w:r w:rsidRPr="00B26566">
        <w:rPr>
          <w:spacing w:val="27"/>
          <w:lang w:val="da-DK"/>
        </w:rPr>
        <w:t xml:space="preserve"> </w:t>
      </w:r>
      <w:r w:rsidRPr="00B26566">
        <w:rPr>
          <w:lang w:val="da-DK"/>
        </w:rPr>
        <w:t>eller</w:t>
      </w:r>
      <w:r w:rsidRPr="00B26566">
        <w:rPr>
          <w:spacing w:val="27"/>
          <w:lang w:val="da-DK"/>
        </w:rPr>
        <w:t xml:space="preserve"> </w:t>
      </w:r>
      <w:r w:rsidRPr="00B26566">
        <w:rPr>
          <w:lang w:val="da-DK"/>
        </w:rPr>
        <w:t>at</w:t>
      </w:r>
      <w:r w:rsidRPr="00B26566">
        <w:rPr>
          <w:spacing w:val="27"/>
          <w:lang w:val="da-DK"/>
        </w:rPr>
        <w:t xml:space="preserve"> </w:t>
      </w:r>
      <w:r w:rsidRPr="00B26566">
        <w:rPr>
          <w:lang w:val="da-DK"/>
        </w:rPr>
        <w:t>betale,</w:t>
      </w:r>
      <w:r w:rsidRPr="00B26566">
        <w:rPr>
          <w:spacing w:val="27"/>
          <w:lang w:val="da-DK"/>
        </w:rPr>
        <w:t xml:space="preserve"> </w:t>
      </w:r>
      <w:r w:rsidRPr="00B26566">
        <w:rPr>
          <w:lang w:val="da-DK"/>
        </w:rPr>
        <w:t>jf.</w:t>
      </w:r>
      <w:r w:rsidRPr="00B26566">
        <w:rPr>
          <w:spacing w:val="27"/>
          <w:lang w:val="da-DK"/>
        </w:rPr>
        <w:t xml:space="preserve"> </w:t>
      </w:r>
      <w:r w:rsidRPr="00B26566">
        <w:rPr>
          <w:lang w:val="da-DK"/>
        </w:rPr>
        <w:t>§§</w:t>
      </w:r>
      <w:r w:rsidRPr="00B26566">
        <w:rPr>
          <w:spacing w:val="27"/>
          <w:lang w:val="da-DK"/>
        </w:rPr>
        <w:t xml:space="preserve"> </w:t>
      </w:r>
      <w:r w:rsidRPr="00B26566">
        <w:rPr>
          <w:lang w:val="da-DK"/>
        </w:rPr>
        <w:t>35</w:t>
      </w:r>
      <w:r w:rsidRPr="00B26566">
        <w:rPr>
          <w:spacing w:val="27"/>
          <w:lang w:val="da-DK"/>
        </w:rPr>
        <w:t xml:space="preserve"> </w:t>
      </w:r>
      <w:r w:rsidRPr="00B26566">
        <w:rPr>
          <w:lang w:val="da-DK"/>
        </w:rPr>
        <w:t>og</w:t>
      </w:r>
      <w:r w:rsidRPr="00B26566">
        <w:rPr>
          <w:spacing w:val="27"/>
          <w:lang w:val="da-DK"/>
        </w:rPr>
        <w:t xml:space="preserve"> </w:t>
      </w:r>
      <w:r w:rsidRPr="00B26566">
        <w:rPr>
          <w:lang w:val="da-DK"/>
        </w:rPr>
        <w:t>36,</w:t>
      </w:r>
      <w:r w:rsidRPr="00B26566">
        <w:rPr>
          <w:spacing w:val="27"/>
          <w:lang w:val="da-DK"/>
        </w:rPr>
        <w:t xml:space="preserve"> </w:t>
      </w:r>
      <w:r w:rsidRPr="00B26566">
        <w:rPr>
          <w:lang w:val="da-DK"/>
        </w:rPr>
        <w:t>herunder</w:t>
      </w:r>
      <w:r w:rsidRPr="00B26566">
        <w:rPr>
          <w:spacing w:val="27"/>
          <w:lang w:val="da-DK"/>
        </w:rPr>
        <w:t xml:space="preserve"> </w:t>
      </w:r>
      <w:r w:rsidRPr="00B26566">
        <w:rPr>
          <w:lang w:val="da-DK"/>
        </w:rPr>
        <w:t>at</w:t>
      </w:r>
      <w:r w:rsidRPr="00B26566">
        <w:rPr>
          <w:spacing w:val="27"/>
          <w:lang w:val="da-DK"/>
        </w:rPr>
        <w:t xml:space="preserve"> </w:t>
      </w:r>
      <w:r w:rsidRPr="00B26566">
        <w:rPr>
          <w:lang w:val="da-DK"/>
        </w:rPr>
        <w:t>betale</w:t>
      </w:r>
      <w:r w:rsidRPr="00B26566">
        <w:rPr>
          <w:spacing w:val="27"/>
          <w:lang w:val="da-DK"/>
        </w:rPr>
        <w:t xml:space="preserve"> </w:t>
      </w:r>
      <w:r w:rsidRPr="00B26566">
        <w:rPr>
          <w:lang w:val="da-DK"/>
        </w:rPr>
        <w:t>eventuelle</w:t>
      </w:r>
      <w:r w:rsidRPr="00B26566">
        <w:rPr>
          <w:spacing w:val="27"/>
          <w:lang w:val="da-DK"/>
        </w:rPr>
        <w:t xml:space="preserve"> </w:t>
      </w:r>
      <w:r w:rsidRPr="00B26566">
        <w:rPr>
          <w:lang w:val="da-DK"/>
        </w:rPr>
        <w:t>udestående</w:t>
      </w:r>
      <w:r w:rsidRPr="00B26566">
        <w:rPr>
          <w:spacing w:val="27"/>
          <w:lang w:val="da-DK"/>
        </w:rPr>
        <w:t xml:space="preserve"> </w:t>
      </w:r>
      <w:r w:rsidRPr="00B26566">
        <w:rPr>
          <w:lang w:val="da-DK"/>
        </w:rPr>
        <w:t xml:space="preserve">betalingsforpligtelser til kommunalbestyrelsen fra den forrige tildeling, indtræder to måneder efter afgørelsen efter 1. pkt. er </w:t>
      </w:r>
      <w:r w:rsidRPr="00B26566">
        <w:rPr>
          <w:spacing w:val="-2"/>
          <w:lang w:val="da-DK"/>
        </w:rPr>
        <w:t>truffet.</w:t>
      </w:r>
    </w:p>
    <w:p w14:paraId="6F461D45" w14:textId="77777777" w:rsidR="00635043" w:rsidRPr="00B26566" w:rsidRDefault="00644EC4">
      <w:pPr>
        <w:pStyle w:val="Brdtekst"/>
        <w:spacing w:before="7" w:line="249" w:lineRule="auto"/>
        <w:ind w:right="105" w:firstLine="200"/>
        <w:rPr>
          <w:lang w:val="da-DK"/>
        </w:rPr>
      </w:pPr>
      <w:r w:rsidRPr="00B26566">
        <w:rPr>
          <w:i/>
          <w:lang w:val="da-DK"/>
        </w:rPr>
        <w:t>Stk.</w:t>
      </w:r>
      <w:r w:rsidRPr="00B26566">
        <w:rPr>
          <w:i/>
          <w:spacing w:val="-3"/>
          <w:lang w:val="da-DK"/>
        </w:rPr>
        <w:t xml:space="preserve"> </w:t>
      </w:r>
      <w:r w:rsidRPr="00B26566">
        <w:rPr>
          <w:i/>
          <w:lang w:val="da-DK"/>
        </w:rPr>
        <w:t xml:space="preserve">5. </w:t>
      </w:r>
      <w:r w:rsidRPr="00B26566">
        <w:rPr>
          <w:lang w:val="da-DK"/>
        </w:rPr>
        <w:t>Dansk</w:t>
      </w:r>
      <w:r w:rsidRPr="00B26566">
        <w:rPr>
          <w:spacing w:val="-1"/>
          <w:lang w:val="da-DK"/>
        </w:rPr>
        <w:t xml:space="preserve"> </w:t>
      </w:r>
      <w:r w:rsidRPr="00B26566">
        <w:rPr>
          <w:lang w:val="da-DK"/>
        </w:rPr>
        <w:t>Producentansvar</w:t>
      </w:r>
      <w:r w:rsidRPr="00B26566">
        <w:rPr>
          <w:spacing w:val="-1"/>
          <w:lang w:val="da-DK"/>
        </w:rPr>
        <w:t xml:space="preserve"> </w:t>
      </w:r>
      <w:r w:rsidRPr="00B26566">
        <w:rPr>
          <w:lang w:val="da-DK"/>
        </w:rPr>
        <w:t>træffer</w:t>
      </w:r>
      <w:r w:rsidRPr="00B26566">
        <w:rPr>
          <w:spacing w:val="-1"/>
          <w:lang w:val="da-DK"/>
        </w:rPr>
        <w:t xml:space="preserve"> </w:t>
      </w:r>
      <w:r w:rsidRPr="00B26566">
        <w:rPr>
          <w:lang w:val="da-DK"/>
        </w:rPr>
        <w:t>afgørelse</w:t>
      </w:r>
      <w:r w:rsidRPr="00B26566">
        <w:rPr>
          <w:spacing w:val="-1"/>
          <w:lang w:val="da-DK"/>
        </w:rPr>
        <w:t xml:space="preserve"> </w:t>
      </w:r>
      <w:r w:rsidRPr="00B26566">
        <w:rPr>
          <w:lang w:val="da-DK"/>
        </w:rPr>
        <w:t>om</w:t>
      </w:r>
      <w:r w:rsidRPr="00B26566">
        <w:rPr>
          <w:spacing w:val="-1"/>
          <w:lang w:val="da-DK"/>
        </w:rPr>
        <w:t xml:space="preserve"> </w:t>
      </w:r>
      <w:r w:rsidRPr="00B26566">
        <w:rPr>
          <w:lang w:val="da-DK"/>
        </w:rPr>
        <w:t>nødtildeling,</w:t>
      </w:r>
      <w:r w:rsidRPr="00B26566">
        <w:rPr>
          <w:spacing w:val="-1"/>
          <w:lang w:val="da-DK"/>
        </w:rPr>
        <w:t xml:space="preserve"> </w:t>
      </w:r>
      <w:r w:rsidRPr="00B26566">
        <w:rPr>
          <w:lang w:val="da-DK"/>
        </w:rPr>
        <w:t>når</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kollektiv</w:t>
      </w:r>
      <w:r w:rsidRPr="00B26566">
        <w:rPr>
          <w:spacing w:val="-1"/>
          <w:lang w:val="da-DK"/>
        </w:rPr>
        <w:t xml:space="preserve"> </w:t>
      </w:r>
      <w:r w:rsidRPr="00B26566">
        <w:rPr>
          <w:lang w:val="da-DK"/>
        </w:rPr>
        <w:t>ordning,</w:t>
      </w:r>
      <w:r w:rsidRPr="00B26566">
        <w:rPr>
          <w:spacing w:val="-1"/>
          <w:lang w:val="da-DK"/>
        </w:rPr>
        <w:t xml:space="preserve"> </w:t>
      </w:r>
      <w:r w:rsidRPr="00B26566">
        <w:rPr>
          <w:lang w:val="da-DK"/>
        </w:rPr>
        <w:t>der</w:t>
      </w:r>
      <w:r w:rsidRPr="00B26566">
        <w:rPr>
          <w:spacing w:val="-1"/>
          <w:lang w:val="da-DK"/>
        </w:rPr>
        <w:t xml:space="preserve"> </w:t>
      </w:r>
      <w:r w:rsidRPr="00B26566">
        <w:rPr>
          <w:lang w:val="da-DK"/>
        </w:rPr>
        <w:t>varetager forpligtelser på vegne af en eller flere producenter, jf. § 8</w:t>
      </w:r>
      <w:ins w:id="127" w:author="Sofie Dam" w:date="2025-06-04T15:20:00Z">
        <w:r w:rsidR="00D569AC">
          <w:rPr>
            <w:lang w:val="da-DK"/>
          </w:rPr>
          <w:t>1</w:t>
        </w:r>
      </w:ins>
      <w:del w:id="128" w:author="Sofie Dam" w:date="2025-06-04T15:20:00Z">
        <w:r w:rsidRPr="00B26566" w:rsidDel="00D569AC">
          <w:rPr>
            <w:lang w:val="da-DK"/>
          </w:rPr>
          <w:delText>0</w:delText>
        </w:r>
      </w:del>
      <w:r w:rsidRPr="00B26566">
        <w:rPr>
          <w:lang w:val="da-DK"/>
        </w:rPr>
        <w:t>, nr. 6 og 10, ophører i en gældende tildelings- periode, og indtil en ny afgørelse efter stk. 4 er truffet, senest 7 dage efter den kollektive ordning er ophørt.</w:t>
      </w:r>
      <w:r w:rsidRPr="00B26566">
        <w:rPr>
          <w:spacing w:val="8"/>
          <w:lang w:val="da-DK"/>
        </w:rPr>
        <w:t xml:space="preserve"> </w:t>
      </w:r>
      <w:r w:rsidRPr="00B26566">
        <w:rPr>
          <w:lang w:val="da-DK"/>
        </w:rPr>
        <w:t>Pligten</w:t>
      </w:r>
      <w:r w:rsidRPr="00B26566">
        <w:rPr>
          <w:spacing w:val="9"/>
          <w:lang w:val="da-DK"/>
        </w:rPr>
        <w:t xml:space="preserve"> </w:t>
      </w:r>
      <w:r w:rsidRPr="00B26566">
        <w:rPr>
          <w:lang w:val="da-DK"/>
        </w:rPr>
        <w:t>til</w:t>
      </w:r>
      <w:r w:rsidRPr="00B26566">
        <w:rPr>
          <w:spacing w:val="9"/>
          <w:lang w:val="da-DK"/>
        </w:rPr>
        <w:t xml:space="preserve"> </w:t>
      </w:r>
      <w:r w:rsidRPr="00B26566">
        <w:rPr>
          <w:lang w:val="da-DK"/>
        </w:rPr>
        <w:t>at</w:t>
      </w:r>
      <w:r w:rsidRPr="00B26566">
        <w:rPr>
          <w:spacing w:val="8"/>
          <w:lang w:val="da-DK"/>
        </w:rPr>
        <w:t xml:space="preserve"> </w:t>
      </w:r>
      <w:r w:rsidRPr="00B26566">
        <w:rPr>
          <w:lang w:val="da-DK"/>
        </w:rPr>
        <w:t>overtage</w:t>
      </w:r>
      <w:r w:rsidRPr="00B26566">
        <w:rPr>
          <w:spacing w:val="9"/>
          <w:lang w:val="da-DK"/>
        </w:rPr>
        <w:t xml:space="preserve"> </w:t>
      </w:r>
      <w:r w:rsidRPr="00B26566">
        <w:rPr>
          <w:lang w:val="da-DK"/>
        </w:rPr>
        <w:t>affaldet,</w:t>
      </w:r>
      <w:r w:rsidRPr="00B26566">
        <w:rPr>
          <w:spacing w:val="9"/>
          <w:lang w:val="da-DK"/>
        </w:rPr>
        <w:t xml:space="preserve"> </w:t>
      </w:r>
      <w:r w:rsidRPr="00B26566">
        <w:rPr>
          <w:lang w:val="da-DK"/>
        </w:rPr>
        <w:t>jf.</w:t>
      </w:r>
      <w:r w:rsidRPr="00B26566">
        <w:rPr>
          <w:spacing w:val="8"/>
          <w:lang w:val="da-DK"/>
        </w:rPr>
        <w:t xml:space="preserve"> </w:t>
      </w:r>
      <w:r w:rsidRPr="00B26566">
        <w:rPr>
          <w:lang w:val="da-DK"/>
        </w:rPr>
        <w:t>§</w:t>
      </w:r>
      <w:r w:rsidRPr="00B26566">
        <w:rPr>
          <w:spacing w:val="9"/>
          <w:lang w:val="da-DK"/>
        </w:rPr>
        <w:t xml:space="preserve"> </w:t>
      </w:r>
      <w:r w:rsidRPr="00B26566">
        <w:rPr>
          <w:lang w:val="da-DK"/>
        </w:rPr>
        <w:t>51,</w:t>
      </w:r>
      <w:r w:rsidRPr="00B26566">
        <w:rPr>
          <w:spacing w:val="9"/>
          <w:lang w:val="da-DK"/>
        </w:rPr>
        <w:t xml:space="preserve"> </w:t>
      </w:r>
      <w:r w:rsidRPr="00B26566">
        <w:rPr>
          <w:lang w:val="da-DK"/>
        </w:rPr>
        <w:t>ved</w:t>
      </w:r>
      <w:r w:rsidRPr="00B26566">
        <w:rPr>
          <w:spacing w:val="8"/>
          <w:lang w:val="da-DK"/>
        </w:rPr>
        <w:t xml:space="preserve"> </w:t>
      </w:r>
      <w:r w:rsidRPr="00B26566">
        <w:rPr>
          <w:lang w:val="da-DK"/>
        </w:rPr>
        <w:t>nødtildelingen</w:t>
      </w:r>
      <w:r w:rsidRPr="00B26566">
        <w:rPr>
          <w:spacing w:val="9"/>
          <w:lang w:val="da-DK"/>
        </w:rPr>
        <w:t xml:space="preserve"> </w:t>
      </w:r>
      <w:r w:rsidRPr="00B26566">
        <w:rPr>
          <w:lang w:val="da-DK"/>
        </w:rPr>
        <w:t>indtræder</w:t>
      </w:r>
      <w:r w:rsidRPr="00B26566">
        <w:rPr>
          <w:spacing w:val="9"/>
          <w:lang w:val="da-DK"/>
        </w:rPr>
        <w:t xml:space="preserve"> </w:t>
      </w:r>
      <w:r w:rsidRPr="00B26566">
        <w:rPr>
          <w:lang w:val="da-DK"/>
        </w:rPr>
        <w:t>7</w:t>
      </w:r>
      <w:r w:rsidRPr="00B26566">
        <w:rPr>
          <w:spacing w:val="8"/>
          <w:lang w:val="da-DK"/>
        </w:rPr>
        <w:t xml:space="preserve"> </w:t>
      </w:r>
      <w:r w:rsidRPr="00B26566">
        <w:rPr>
          <w:lang w:val="da-DK"/>
        </w:rPr>
        <w:t>dage</w:t>
      </w:r>
      <w:r w:rsidRPr="00B26566">
        <w:rPr>
          <w:spacing w:val="9"/>
          <w:lang w:val="da-DK"/>
        </w:rPr>
        <w:t xml:space="preserve"> </w:t>
      </w:r>
      <w:r w:rsidRPr="00B26566">
        <w:rPr>
          <w:lang w:val="da-DK"/>
        </w:rPr>
        <w:t>efter</w:t>
      </w:r>
      <w:r w:rsidRPr="00B26566">
        <w:rPr>
          <w:spacing w:val="9"/>
          <w:lang w:val="da-DK"/>
        </w:rPr>
        <w:t xml:space="preserve"> </w:t>
      </w:r>
      <w:r w:rsidRPr="00B26566">
        <w:rPr>
          <w:lang w:val="da-DK"/>
        </w:rPr>
        <w:t>afgørelsen</w:t>
      </w:r>
      <w:r w:rsidRPr="00B26566">
        <w:rPr>
          <w:spacing w:val="9"/>
          <w:lang w:val="da-DK"/>
        </w:rPr>
        <w:t xml:space="preserve"> </w:t>
      </w:r>
      <w:r w:rsidRPr="00B26566">
        <w:rPr>
          <w:spacing w:val="-2"/>
          <w:lang w:val="da-DK"/>
        </w:rPr>
        <w:t>efter</w:t>
      </w:r>
    </w:p>
    <w:p w14:paraId="6FDDCCDC" w14:textId="77777777" w:rsidR="00635043" w:rsidRPr="00B26566" w:rsidRDefault="00644EC4">
      <w:pPr>
        <w:pStyle w:val="Brdtekst"/>
        <w:spacing w:before="4"/>
        <w:rPr>
          <w:lang w:val="da-DK"/>
        </w:rPr>
      </w:pPr>
      <w:r w:rsidRPr="00B26566">
        <w:rPr>
          <w:lang w:val="da-DK"/>
        </w:rPr>
        <w:t xml:space="preserve">1. pkt. er </w:t>
      </w:r>
      <w:r w:rsidRPr="00B26566">
        <w:rPr>
          <w:spacing w:val="-2"/>
          <w:lang w:val="da-DK"/>
        </w:rPr>
        <w:t>truffet.</w:t>
      </w:r>
    </w:p>
    <w:p w14:paraId="2B090A3C" w14:textId="77777777" w:rsidR="00635043" w:rsidRPr="00B26566" w:rsidRDefault="00635043">
      <w:pPr>
        <w:rPr>
          <w:lang w:val="da-DK"/>
        </w:rPr>
        <w:sectPr w:rsidR="00635043" w:rsidRPr="00B26566">
          <w:pgSz w:w="11910" w:h="16840"/>
          <w:pgMar w:top="1320" w:right="740" w:bottom="840" w:left="740" w:header="0" w:footer="652" w:gutter="0"/>
          <w:cols w:space="708"/>
        </w:sectPr>
      </w:pPr>
    </w:p>
    <w:p w14:paraId="14DA7272" w14:textId="77777777" w:rsidR="00635043" w:rsidRPr="00B26566" w:rsidRDefault="00644EC4">
      <w:pPr>
        <w:pStyle w:val="Brdtekst"/>
        <w:spacing w:before="67" w:line="249" w:lineRule="auto"/>
        <w:ind w:right="107" w:firstLine="199"/>
        <w:rPr>
          <w:lang w:val="da-DK"/>
        </w:rPr>
      </w:pPr>
      <w:r w:rsidRPr="00B26566">
        <w:rPr>
          <w:i/>
          <w:lang w:val="da-DK"/>
        </w:rPr>
        <w:lastRenderedPageBreak/>
        <w:t xml:space="preserve">Stk. 6. </w:t>
      </w:r>
      <w:r w:rsidRPr="00B26566">
        <w:rPr>
          <w:lang w:val="da-DK"/>
        </w:rPr>
        <w:t xml:space="preserve">Dansk Producentansvar meddeler afgørelser om tildeling efter stk. 3-5 til producenter og kom- munalbestyrelser senest, når afgørelsen træffes, og offentliggør afgørelserne på Dansk Producentansvars hjemmeside, </w:t>
      </w:r>
      <w:r w:rsidR="00622D4A">
        <w:fldChar w:fldCharType="begin"/>
      </w:r>
      <w:r w:rsidR="00622D4A" w:rsidRPr="00EA5542">
        <w:rPr>
          <w:lang w:val="da-DK"/>
          <w:rPrChange w:id="129" w:author="Djellza Fetahi" w:date="2025-09-12T12:03:00Z">
            <w:rPr/>
          </w:rPrChange>
        </w:rPr>
        <w:instrText xml:space="preserve"> HYPERLINK "http://www.producentansvar.dk/" \h </w:instrText>
      </w:r>
      <w:r w:rsidR="00622D4A">
        <w:fldChar w:fldCharType="separate"/>
      </w:r>
      <w:r w:rsidRPr="00B26566">
        <w:rPr>
          <w:lang w:val="da-DK"/>
        </w:rPr>
        <w:t>www.producentansvar.dk.</w:t>
      </w:r>
      <w:r w:rsidR="00622D4A">
        <w:rPr>
          <w:lang w:val="da-DK"/>
        </w:rPr>
        <w:fldChar w:fldCharType="end"/>
      </w:r>
    </w:p>
    <w:p w14:paraId="1B65404E" w14:textId="77777777" w:rsidR="00635043" w:rsidRPr="00B26566" w:rsidRDefault="00644EC4">
      <w:pPr>
        <w:pStyle w:val="Brdtekst"/>
        <w:spacing w:before="163"/>
        <w:ind w:left="0"/>
        <w:jc w:val="center"/>
        <w:rPr>
          <w:lang w:val="da-DK"/>
        </w:rPr>
      </w:pPr>
      <w:bookmarkStart w:id="130" w:name="Kapitel_7_-_Indsamling_og_affaldsbehandl"/>
      <w:bookmarkEnd w:id="130"/>
      <w:r w:rsidRPr="00B26566">
        <w:rPr>
          <w:lang w:val="da-DK"/>
        </w:rPr>
        <w:t xml:space="preserve">Kapitel </w:t>
      </w:r>
      <w:r w:rsidRPr="00B26566">
        <w:rPr>
          <w:spacing w:val="-10"/>
          <w:lang w:val="da-DK"/>
        </w:rPr>
        <w:t>7</w:t>
      </w:r>
    </w:p>
    <w:p w14:paraId="1660AF5A" w14:textId="77777777" w:rsidR="00635043" w:rsidRPr="00B26566" w:rsidRDefault="00644EC4">
      <w:pPr>
        <w:spacing w:before="92"/>
        <w:jc w:val="center"/>
        <w:rPr>
          <w:i/>
          <w:sz w:val="24"/>
          <w:lang w:val="da-DK"/>
        </w:rPr>
      </w:pPr>
      <w:r w:rsidRPr="00B26566">
        <w:rPr>
          <w:i/>
          <w:sz w:val="24"/>
          <w:lang w:val="da-DK"/>
        </w:rPr>
        <w:t xml:space="preserve">Indsamling og </w:t>
      </w:r>
      <w:r w:rsidRPr="00B26566">
        <w:rPr>
          <w:i/>
          <w:spacing w:val="-2"/>
          <w:sz w:val="24"/>
          <w:lang w:val="da-DK"/>
        </w:rPr>
        <w:t>affaldsbehandling</w:t>
      </w:r>
    </w:p>
    <w:p w14:paraId="1633E052" w14:textId="77777777" w:rsidR="00635043" w:rsidRPr="00B26566" w:rsidRDefault="00644EC4">
      <w:pPr>
        <w:spacing w:before="172"/>
        <w:ind w:left="1280"/>
        <w:jc w:val="both"/>
        <w:rPr>
          <w:i/>
          <w:sz w:val="24"/>
          <w:lang w:val="da-DK"/>
        </w:rPr>
      </w:pPr>
      <w:bookmarkStart w:id="131" w:name="Kommunalbestyrelsens_indsamling,_transpo"/>
      <w:bookmarkEnd w:id="131"/>
      <w:r w:rsidRPr="00B26566">
        <w:rPr>
          <w:i/>
          <w:sz w:val="24"/>
          <w:lang w:val="da-DK"/>
        </w:rPr>
        <w:t>Kommunalbestyrelsens</w:t>
      </w:r>
      <w:r w:rsidRPr="00B26566">
        <w:rPr>
          <w:i/>
          <w:spacing w:val="-7"/>
          <w:sz w:val="24"/>
          <w:lang w:val="da-DK"/>
        </w:rPr>
        <w:t xml:space="preserve"> </w:t>
      </w:r>
      <w:r w:rsidRPr="00B26566">
        <w:rPr>
          <w:i/>
          <w:sz w:val="24"/>
          <w:lang w:val="da-DK"/>
        </w:rPr>
        <w:t>indsamling,</w:t>
      </w:r>
      <w:r w:rsidRPr="00B26566">
        <w:rPr>
          <w:i/>
          <w:spacing w:val="-5"/>
          <w:sz w:val="24"/>
          <w:lang w:val="da-DK"/>
        </w:rPr>
        <w:t xml:space="preserve"> </w:t>
      </w:r>
      <w:r w:rsidRPr="00B26566">
        <w:rPr>
          <w:i/>
          <w:sz w:val="24"/>
          <w:lang w:val="da-DK"/>
        </w:rPr>
        <w:t>transport</w:t>
      </w:r>
      <w:r w:rsidRPr="00B26566">
        <w:rPr>
          <w:i/>
          <w:spacing w:val="-5"/>
          <w:sz w:val="24"/>
          <w:lang w:val="da-DK"/>
        </w:rPr>
        <w:t xml:space="preserve"> </w:t>
      </w:r>
      <w:r w:rsidRPr="00B26566">
        <w:rPr>
          <w:i/>
          <w:sz w:val="24"/>
          <w:lang w:val="da-DK"/>
        </w:rPr>
        <w:t>eller</w:t>
      </w:r>
      <w:r w:rsidRPr="00B26566">
        <w:rPr>
          <w:i/>
          <w:spacing w:val="-6"/>
          <w:sz w:val="24"/>
          <w:lang w:val="da-DK"/>
        </w:rPr>
        <w:t xml:space="preserve"> </w:t>
      </w:r>
      <w:r w:rsidRPr="00B26566">
        <w:rPr>
          <w:i/>
          <w:sz w:val="24"/>
          <w:lang w:val="da-DK"/>
        </w:rPr>
        <w:t>behandling</w:t>
      </w:r>
      <w:r w:rsidRPr="00B26566">
        <w:rPr>
          <w:i/>
          <w:spacing w:val="-5"/>
          <w:sz w:val="24"/>
          <w:lang w:val="da-DK"/>
        </w:rPr>
        <w:t xml:space="preserve"> </w:t>
      </w:r>
      <w:r w:rsidRPr="00B26566">
        <w:rPr>
          <w:i/>
          <w:sz w:val="24"/>
          <w:lang w:val="da-DK"/>
        </w:rPr>
        <w:t>af</w:t>
      </w:r>
      <w:r w:rsidRPr="00B26566">
        <w:rPr>
          <w:i/>
          <w:spacing w:val="-5"/>
          <w:sz w:val="24"/>
          <w:lang w:val="da-DK"/>
        </w:rPr>
        <w:t xml:space="preserve"> </w:t>
      </w:r>
      <w:r w:rsidRPr="00B26566">
        <w:rPr>
          <w:i/>
          <w:spacing w:val="-2"/>
          <w:sz w:val="24"/>
          <w:lang w:val="da-DK"/>
        </w:rPr>
        <w:t>emballageaffald</w:t>
      </w:r>
    </w:p>
    <w:p w14:paraId="5F316E59" w14:textId="77777777" w:rsidR="00635043" w:rsidRPr="00B26566" w:rsidRDefault="00644EC4">
      <w:pPr>
        <w:pStyle w:val="Brdtekst"/>
        <w:spacing w:before="132" w:line="249" w:lineRule="auto"/>
        <w:ind w:right="106" w:firstLine="200"/>
        <w:rPr>
          <w:lang w:val="da-DK"/>
        </w:rPr>
      </w:pPr>
      <w:bookmarkStart w:id="132" w:name="§_40"/>
      <w:bookmarkEnd w:id="132"/>
      <w:r w:rsidRPr="00B26566">
        <w:rPr>
          <w:b/>
          <w:lang w:val="da-DK"/>
        </w:rPr>
        <w:t>§</w:t>
      </w:r>
      <w:r w:rsidRPr="00B26566">
        <w:rPr>
          <w:b/>
          <w:spacing w:val="-3"/>
          <w:lang w:val="da-DK"/>
        </w:rPr>
        <w:t xml:space="preserve"> </w:t>
      </w:r>
      <w:r w:rsidRPr="00B26566">
        <w:rPr>
          <w:b/>
          <w:lang w:val="da-DK"/>
        </w:rPr>
        <w:t xml:space="preserve">40. </w:t>
      </w:r>
      <w:r w:rsidRPr="00B26566">
        <w:rPr>
          <w:lang w:val="da-DK"/>
        </w:rPr>
        <w:t>Kommunalbestyrelsen foranstalter særskilt indsamling, transport eller behandling af emballageaf- fald, jf. bekendtgørelse om affald og bekendtgørelse om affaldsregulativer, -gebyrer og -aktører m.v., jf. dog § 43.</w:t>
      </w:r>
    </w:p>
    <w:p w14:paraId="06632DE4" w14:textId="77777777" w:rsidR="00635043" w:rsidRPr="00B26566" w:rsidRDefault="00644EC4">
      <w:pPr>
        <w:pStyle w:val="Brdtekst"/>
        <w:spacing w:before="3" w:line="249" w:lineRule="auto"/>
        <w:ind w:right="107" w:firstLine="200"/>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Kommunalbestyrelsen</w:t>
      </w:r>
      <w:r w:rsidRPr="00B26566">
        <w:rPr>
          <w:spacing w:val="-2"/>
          <w:lang w:val="da-DK"/>
        </w:rPr>
        <w:t xml:space="preserve"> </w:t>
      </w:r>
      <w:r w:rsidRPr="00B26566">
        <w:rPr>
          <w:lang w:val="da-DK"/>
        </w:rPr>
        <w:t>indsamler</w:t>
      </w:r>
      <w:r w:rsidRPr="00B26566">
        <w:rPr>
          <w:spacing w:val="-2"/>
          <w:lang w:val="da-DK"/>
        </w:rPr>
        <w:t xml:space="preserve"> </w:t>
      </w:r>
      <w:r w:rsidRPr="00B26566">
        <w:rPr>
          <w:lang w:val="da-DK"/>
        </w:rPr>
        <w:t>dog</w:t>
      </w:r>
      <w:r w:rsidRPr="00B26566">
        <w:rPr>
          <w:spacing w:val="-2"/>
          <w:lang w:val="da-DK"/>
        </w:rPr>
        <w:t xml:space="preserve"> </w:t>
      </w:r>
      <w:r w:rsidRPr="00B26566">
        <w:rPr>
          <w:lang w:val="da-DK"/>
        </w:rPr>
        <w:t>ikke</w:t>
      </w:r>
      <w:r w:rsidRPr="00B26566">
        <w:rPr>
          <w:spacing w:val="-2"/>
          <w:lang w:val="da-DK"/>
        </w:rPr>
        <w:t xml:space="preserve"> </w:t>
      </w:r>
      <w:r w:rsidRPr="00B26566">
        <w:rPr>
          <w:lang w:val="da-DK"/>
        </w:rPr>
        <w:t>emballageaffald,</w:t>
      </w:r>
      <w:r w:rsidRPr="00B26566">
        <w:rPr>
          <w:spacing w:val="-2"/>
          <w:lang w:val="da-DK"/>
        </w:rPr>
        <w:t xml:space="preserve"> </w:t>
      </w:r>
      <w:r w:rsidRPr="00B26566">
        <w:rPr>
          <w:lang w:val="da-DK"/>
        </w:rPr>
        <w:t>der</w:t>
      </w:r>
      <w:r w:rsidRPr="00B26566">
        <w:rPr>
          <w:spacing w:val="-2"/>
          <w:lang w:val="da-DK"/>
        </w:rPr>
        <w:t xml:space="preserve"> </w:t>
      </w:r>
      <w:r w:rsidRPr="00B26566">
        <w:rPr>
          <w:lang w:val="da-DK"/>
        </w:rPr>
        <w:t>er</w:t>
      </w:r>
      <w:r w:rsidRPr="00B26566">
        <w:rPr>
          <w:spacing w:val="-2"/>
          <w:lang w:val="da-DK"/>
        </w:rPr>
        <w:t xml:space="preserve"> </w:t>
      </w:r>
      <w:r w:rsidRPr="00B26566">
        <w:rPr>
          <w:lang w:val="da-DK"/>
        </w:rPr>
        <w:t>omfattet</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en</w:t>
      </w:r>
      <w:r w:rsidRPr="00B26566">
        <w:rPr>
          <w:spacing w:val="-2"/>
          <w:lang w:val="da-DK"/>
        </w:rPr>
        <w:t xml:space="preserve"> </w:t>
      </w:r>
      <w:r w:rsidRPr="00B26566">
        <w:rPr>
          <w:lang w:val="da-DK"/>
        </w:rPr>
        <w:t>tilbagetagnings- ordning, jf. § 70.</w:t>
      </w:r>
    </w:p>
    <w:p w14:paraId="25E44A56" w14:textId="77777777" w:rsidR="00635043" w:rsidRPr="00B26566" w:rsidRDefault="00644EC4">
      <w:pPr>
        <w:spacing w:before="162"/>
        <w:ind w:left="2428"/>
        <w:jc w:val="both"/>
        <w:rPr>
          <w:i/>
          <w:sz w:val="24"/>
          <w:lang w:val="da-DK"/>
        </w:rPr>
      </w:pPr>
      <w:bookmarkStart w:id="133" w:name="Indførelse_af_kombineret_indsamling_i_en"/>
      <w:bookmarkEnd w:id="133"/>
      <w:r w:rsidRPr="00B26566">
        <w:rPr>
          <w:i/>
          <w:sz w:val="24"/>
          <w:lang w:val="da-DK"/>
        </w:rPr>
        <w:t>Indførelse</w:t>
      </w:r>
      <w:r w:rsidRPr="00B26566">
        <w:rPr>
          <w:i/>
          <w:spacing w:val="-5"/>
          <w:sz w:val="24"/>
          <w:lang w:val="da-DK"/>
        </w:rPr>
        <w:t xml:space="preserve"> </w:t>
      </w:r>
      <w:r w:rsidRPr="00B26566">
        <w:rPr>
          <w:i/>
          <w:sz w:val="24"/>
          <w:lang w:val="da-DK"/>
        </w:rPr>
        <w:t>af</w:t>
      </w:r>
      <w:r w:rsidRPr="00B26566">
        <w:rPr>
          <w:i/>
          <w:spacing w:val="-5"/>
          <w:sz w:val="24"/>
          <w:lang w:val="da-DK"/>
        </w:rPr>
        <w:t xml:space="preserve"> </w:t>
      </w:r>
      <w:r w:rsidRPr="00B26566">
        <w:rPr>
          <w:i/>
          <w:sz w:val="24"/>
          <w:lang w:val="da-DK"/>
        </w:rPr>
        <w:t>kombineret</w:t>
      </w:r>
      <w:r w:rsidRPr="00B26566">
        <w:rPr>
          <w:i/>
          <w:spacing w:val="-5"/>
          <w:sz w:val="24"/>
          <w:lang w:val="da-DK"/>
        </w:rPr>
        <w:t xml:space="preserve"> </w:t>
      </w:r>
      <w:r w:rsidRPr="00B26566">
        <w:rPr>
          <w:i/>
          <w:sz w:val="24"/>
          <w:lang w:val="da-DK"/>
        </w:rPr>
        <w:t>indsamling</w:t>
      </w:r>
      <w:r w:rsidRPr="00B26566">
        <w:rPr>
          <w:i/>
          <w:spacing w:val="-5"/>
          <w:sz w:val="24"/>
          <w:lang w:val="da-DK"/>
        </w:rPr>
        <w:t xml:space="preserve"> </w:t>
      </w:r>
      <w:r w:rsidRPr="00B26566">
        <w:rPr>
          <w:i/>
          <w:sz w:val="24"/>
          <w:lang w:val="da-DK"/>
        </w:rPr>
        <w:t>i</w:t>
      </w:r>
      <w:r w:rsidRPr="00B26566">
        <w:rPr>
          <w:i/>
          <w:spacing w:val="-5"/>
          <w:sz w:val="24"/>
          <w:lang w:val="da-DK"/>
        </w:rPr>
        <w:t xml:space="preserve"> </w:t>
      </w:r>
      <w:r w:rsidRPr="00B26566">
        <w:rPr>
          <w:i/>
          <w:sz w:val="24"/>
          <w:lang w:val="da-DK"/>
        </w:rPr>
        <w:t>en</w:t>
      </w:r>
      <w:r w:rsidRPr="00B26566">
        <w:rPr>
          <w:i/>
          <w:spacing w:val="-5"/>
          <w:sz w:val="24"/>
          <w:lang w:val="da-DK"/>
        </w:rPr>
        <w:t xml:space="preserve"> </w:t>
      </w:r>
      <w:r w:rsidRPr="00B26566">
        <w:rPr>
          <w:i/>
          <w:spacing w:val="-2"/>
          <w:sz w:val="24"/>
          <w:lang w:val="da-DK"/>
        </w:rPr>
        <w:t>tildelingsperiode</w:t>
      </w:r>
    </w:p>
    <w:p w14:paraId="42049C29" w14:textId="77777777" w:rsidR="00635043" w:rsidRPr="00B26566" w:rsidRDefault="00644EC4">
      <w:pPr>
        <w:pStyle w:val="Brdtekst"/>
        <w:spacing w:before="132" w:line="249" w:lineRule="auto"/>
        <w:ind w:right="107" w:firstLine="200"/>
        <w:rPr>
          <w:lang w:val="da-DK"/>
        </w:rPr>
      </w:pPr>
      <w:bookmarkStart w:id="134" w:name="§_41"/>
      <w:bookmarkEnd w:id="134"/>
      <w:r w:rsidRPr="00B26566">
        <w:rPr>
          <w:b/>
          <w:lang w:val="da-DK"/>
        </w:rPr>
        <w:t xml:space="preserve">§ 41. </w:t>
      </w:r>
      <w:r w:rsidRPr="00B26566">
        <w:rPr>
          <w:lang w:val="da-DK"/>
        </w:rPr>
        <w:t>Kommunalbestyrelsen kan ikke, i en gældende tildelingsperiode, jf. § 37, indføre kombineret indsamling af affaldsfraktioner, der er tildelt to eller flere producenter, jf. § 35, når producenterne ikke er tilmeldt den samme kollektive ordning.</w:t>
      </w:r>
    </w:p>
    <w:p w14:paraId="45E79F58" w14:textId="77777777" w:rsidR="00635043" w:rsidRPr="00B26566" w:rsidRDefault="00644EC4">
      <w:pPr>
        <w:pStyle w:val="Brdtekst"/>
        <w:spacing w:before="3" w:line="249" w:lineRule="auto"/>
        <w:ind w:right="106"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Kommunalbestyrelsen</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dog,</w:t>
      </w:r>
      <w:r w:rsidRPr="00B26566">
        <w:rPr>
          <w:spacing w:val="-1"/>
          <w:lang w:val="da-DK"/>
        </w:rPr>
        <w:t xml:space="preserve"> </w:t>
      </w:r>
      <w:r w:rsidRPr="00B26566">
        <w:rPr>
          <w:lang w:val="da-DK"/>
        </w:rPr>
        <w:t>i</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gældende</w:t>
      </w:r>
      <w:r w:rsidRPr="00B26566">
        <w:rPr>
          <w:spacing w:val="-1"/>
          <w:lang w:val="da-DK"/>
        </w:rPr>
        <w:t xml:space="preserve"> </w:t>
      </w:r>
      <w:r w:rsidRPr="00B26566">
        <w:rPr>
          <w:lang w:val="da-DK"/>
        </w:rPr>
        <w:t>tildelingsperiode,</w:t>
      </w:r>
      <w:r w:rsidRPr="00B26566">
        <w:rPr>
          <w:spacing w:val="-1"/>
          <w:lang w:val="da-DK"/>
        </w:rPr>
        <w:t xml:space="preserve"> </w:t>
      </w:r>
      <w:r w:rsidRPr="00B26566">
        <w:rPr>
          <w:lang w:val="da-DK"/>
        </w:rPr>
        <w:t>jf.</w:t>
      </w:r>
      <w:r w:rsidRPr="00B26566">
        <w:rPr>
          <w:spacing w:val="-1"/>
          <w:lang w:val="da-DK"/>
        </w:rPr>
        <w:t xml:space="preserve"> </w:t>
      </w:r>
      <w:r w:rsidRPr="00B26566">
        <w:rPr>
          <w:lang w:val="da-DK"/>
        </w:rPr>
        <w:t>§</w:t>
      </w:r>
      <w:r w:rsidRPr="00B26566">
        <w:rPr>
          <w:spacing w:val="-1"/>
          <w:lang w:val="da-DK"/>
        </w:rPr>
        <w:t xml:space="preserve"> </w:t>
      </w:r>
      <w:r w:rsidRPr="00B26566">
        <w:rPr>
          <w:lang w:val="da-DK"/>
        </w:rPr>
        <w:t>37,</w:t>
      </w:r>
      <w:r w:rsidRPr="00B26566">
        <w:rPr>
          <w:spacing w:val="-1"/>
          <w:lang w:val="da-DK"/>
        </w:rPr>
        <w:t xml:space="preserve"> </w:t>
      </w:r>
      <w:r w:rsidRPr="00B26566">
        <w:rPr>
          <w:lang w:val="da-DK"/>
        </w:rPr>
        <w:t>indføre</w:t>
      </w:r>
      <w:r w:rsidRPr="00B26566">
        <w:rPr>
          <w:spacing w:val="-1"/>
          <w:lang w:val="da-DK"/>
        </w:rPr>
        <w:t xml:space="preserve"> </w:t>
      </w:r>
      <w:r w:rsidRPr="00B26566">
        <w:rPr>
          <w:lang w:val="da-DK"/>
        </w:rPr>
        <w:t>kombineret</w:t>
      </w:r>
      <w:r w:rsidRPr="00B26566">
        <w:rPr>
          <w:spacing w:val="-1"/>
          <w:lang w:val="da-DK"/>
        </w:rPr>
        <w:t xml:space="preserve"> </w:t>
      </w:r>
      <w:r w:rsidRPr="00B26566">
        <w:rPr>
          <w:lang w:val="da-DK"/>
        </w:rPr>
        <w:t>ind- samling af affaldsfraktioner, jf. § 35, og når kommunalbestyrelsen har varslet den pågældende producent senest 12 måneder inden ændringen af indsamlingsordningen, jf. dog § 32.</w:t>
      </w:r>
    </w:p>
    <w:p w14:paraId="61D8D3A0" w14:textId="77777777" w:rsidR="00635043" w:rsidRPr="00B26566" w:rsidRDefault="00644EC4">
      <w:pPr>
        <w:spacing w:before="163"/>
        <w:ind w:left="3717"/>
        <w:rPr>
          <w:i/>
          <w:sz w:val="24"/>
          <w:lang w:val="da-DK"/>
        </w:rPr>
      </w:pPr>
      <w:bookmarkStart w:id="135" w:name="Pligt_til_høj_reel_genanvendelse"/>
      <w:bookmarkEnd w:id="135"/>
      <w:r w:rsidRPr="00B26566">
        <w:rPr>
          <w:i/>
          <w:sz w:val="24"/>
          <w:lang w:val="da-DK"/>
        </w:rPr>
        <w:t>Pligt</w:t>
      </w:r>
      <w:r w:rsidRPr="00B26566">
        <w:rPr>
          <w:i/>
          <w:spacing w:val="-3"/>
          <w:sz w:val="24"/>
          <w:lang w:val="da-DK"/>
        </w:rPr>
        <w:t xml:space="preserve"> </w:t>
      </w:r>
      <w:r w:rsidRPr="00B26566">
        <w:rPr>
          <w:i/>
          <w:sz w:val="24"/>
          <w:lang w:val="da-DK"/>
        </w:rPr>
        <w:t>til</w:t>
      </w:r>
      <w:r w:rsidRPr="00B26566">
        <w:rPr>
          <w:i/>
          <w:spacing w:val="-2"/>
          <w:sz w:val="24"/>
          <w:lang w:val="da-DK"/>
        </w:rPr>
        <w:t xml:space="preserve"> </w:t>
      </w:r>
      <w:r w:rsidRPr="00B26566">
        <w:rPr>
          <w:i/>
          <w:sz w:val="24"/>
          <w:lang w:val="da-DK"/>
        </w:rPr>
        <w:t>høj</w:t>
      </w:r>
      <w:r w:rsidRPr="00B26566">
        <w:rPr>
          <w:i/>
          <w:spacing w:val="-2"/>
          <w:sz w:val="24"/>
          <w:lang w:val="da-DK"/>
        </w:rPr>
        <w:t xml:space="preserve"> </w:t>
      </w:r>
      <w:r w:rsidRPr="00B26566">
        <w:rPr>
          <w:i/>
          <w:sz w:val="24"/>
          <w:lang w:val="da-DK"/>
        </w:rPr>
        <w:t>reel</w:t>
      </w:r>
      <w:r w:rsidRPr="00B26566">
        <w:rPr>
          <w:i/>
          <w:spacing w:val="-2"/>
          <w:sz w:val="24"/>
          <w:lang w:val="da-DK"/>
        </w:rPr>
        <w:t xml:space="preserve"> genanvendelse</w:t>
      </w:r>
    </w:p>
    <w:p w14:paraId="563B871A" w14:textId="77777777" w:rsidR="00635043" w:rsidRPr="00B26566" w:rsidRDefault="00644EC4">
      <w:pPr>
        <w:pStyle w:val="Brdtekst"/>
        <w:spacing w:before="132" w:line="249" w:lineRule="auto"/>
        <w:ind w:right="108" w:firstLine="199"/>
        <w:rPr>
          <w:lang w:val="da-DK"/>
        </w:rPr>
      </w:pPr>
      <w:bookmarkStart w:id="136" w:name="§_42"/>
      <w:bookmarkEnd w:id="136"/>
      <w:r w:rsidRPr="00B26566">
        <w:rPr>
          <w:b/>
          <w:lang w:val="da-DK"/>
        </w:rPr>
        <w:t xml:space="preserve">§ 42. </w:t>
      </w:r>
      <w:r w:rsidRPr="00B26566">
        <w:rPr>
          <w:lang w:val="da-DK"/>
        </w:rPr>
        <w:t>Kommunalbestyrelsen sikrer, at affald, jf. § 43, indsamles og overdrages på en måde, der understøtter høj reel genanvendelse.</w:t>
      </w:r>
    </w:p>
    <w:p w14:paraId="44BAD274" w14:textId="77777777" w:rsidR="00635043" w:rsidRPr="00B26566" w:rsidRDefault="00644EC4">
      <w:pPr>
        <w:pStyle w:val="Brdtekst"/>
        <w:spacing w:before="162"/>
        <w:ind w:left="0"/>
        <w:jc w:val="center"/>
        <w:rPr>
          <w:lang w:val="da-DK"/>
        </w:rPr>
      </w:pPr>
      <w:bookmarkStart w:id="137" w:name="Kapitel_8_-_Kommunalbestyrelsens_overdra"/>
      <w:bookmarkEnd w:id="137"/>
      <w:r w:rsidRPr="00B26566">
        <w:rPr>
          <w:lang w:val="da-DK"/>
        </w:rPr>
        <w:t xml:space="preserve">Kapitel </w:t>
      </w:r>
      <w:r w:rsidRPr="00B26566">
        <w:rPr>
          <w:spacing w:val="-10"/>
          <w:lang w:val="da-DK"/>
        </w:rPr>
        <w:t>8</w:t>
      </w:r>
    </w:p>
    <w:p w14:paraId="4E287618" w14:textId="77777777" w:rsidR="00635043" w:rsidRPr="00B26566" w:rsidRDefault="00644EC4">
      <w:pPr>
        <w:spacing w:before="92" w:line="388" w:lineRule="auto"/>
        <w:ind w:left="807" w:right="806"/>
        <w:jc w:val="center"/>
        <w:rPr>
          <w:i/>
          <w:sz w:val="24"/>
          <w:lang w:val="da-DK"/>
        </w:rPr>
      </w:pPr>
      <w:r w:rsidRPr="00B26566">
        <w:rPr>
          <w:i/>
          <w:sz w:val="24"/>
          <w:lang w:val="da-DK"/>
        </w:rPr>
        <w:t>Kommunalbestyrelsens</w:t>
      </w:r>
      <w:r w:rsidRPr="00B26566">
        <w:rPr>
          <w:i/>
          <w:spacing w:val="-11"/>
          <w:sz w:val="24"/>
          <w:lang w:val="da-DK"/>
        </w:rPr>
        <w:t xml:space="preserve"> </w:t>
      </w:r>
      <w:r w:rsidRPr="00B26566">
        <w:rPr>
          <w:i/>
          <w:sz w:val="24"/>
          <w:lang w:val="da-DK"/>
        </w:rPr>
        <w:t>overdragelse</w:t>
      </w:r>
      <w:r w:rsidRPr="00B26566">
        <w:rPr>
          <w:i/>
          <w:spacing w:val="-10"/>
          <w:sz w:val="24"/>
          <w:lang w:val="da-DK"/>
        </w:rPr>
        <w:t xml:space="preserve"> </w:t>
      </w:r>
      <w:r w:rsidRPr="00B26566">
        <w:rPr>
          <w:i/>
          <w:sz w:val="24"/>
          <w:lang w:val="da-DK"/>
        </w:rPr>
        <w:t>af</w:t>
      </w:r>
      <w:r w:rsidRPr="00B26566">
        <w:rPr>
          <w:i/>
          <w:spacing w:val="-10"/>
          <w:sz w:val="24"/>
          <w:lang w:val="da-DK"/>
        </w:rPr>
        <w:t xml:space="preserve"> </w:t>
      </w:r>
      <w:r w:rsidRPr="00B26566">
        <w:rPr>
          <w:i/>
          <w:sz w:val="24"/>
          <w:lang w:val="da-DK"/>
        </w:rPr>
        <w:t>kommunalt</w:t>
      </w:r>
      <w:r w:rsidRPr="00B26566">
        <w:rPr>
          <w:i/>
          <w:spacing w:val="-10"/>
          <w:sz w:val="24"/>
          <w:lang w:val="da-DK"/>
        </w:rPr>
        <w:t xml:space="preserve"> </w:t>
      </w:r>
      <w:r w:rsidRPr="00B26566">
        <w:rPr>
          <w:i/>
          <w:sz w:val="24"/>
          <w:lang w:val="da-DK"/>
        </w:rPr>
        <w:t>indsamlet</w:t>
      </w:r>
      <w:r w:rsidRPr="00B26566">
        <w:rPr>
          <w:i/>
          <w:spacing w:val="-10"/>
          <w:sz w:val="24"/>
          <w:lang w:val="da-DK"/>
        </w:rPr>
        <w:t xml:space="preserve"> </w:t>
      </w:r>
      <w:r w:rsidRPr="00B26566">
        <w:rPr>
          <w:i/>
          <w:sz w:val="24"/>
          <w:lang w:val="da-DK"/>
        </w:rPr>
        <w:t>affald</w:t>
      </w:r>
      <w:r w:rsidRPr="00B26566">
        <w:rPr>
          <w:i/>
          <w:spacing w:val="-10"/>
          <w:sz w:val="24"/>
          <w:lang w:val="da-DK"/>
        </w:rPr>
        <w:t xml:space="preserve"> </w:t>
      </w:r>
      <w:r w:rsidRPr="00B26566">
        <w:rPr>
          <w:i/>
          <w:sz w:val="24"/>
          <w:lang w:val="da-DK"/>
        </w:rPr>
        <w:t>og</w:t>
      </w:r>
      <w:r w:rsidRPr="00B26566">
        <w:rPr>
          <w:i/>
          <w:spacing w:val="-10"/>
          <w:sz w:val="24"/>
          <w:lang w:val="da-DK"/>
        </w:rPr>
        <w:t xml:space="preserve"> </w:t>
      </w:r>
      <w:r w:rsidRPr="00B26566">
        <w:rPr>
          <w:i/>
          <w:sz w:val="24"/>
          <w:lang w:val="da-DK"/>
        </w:rPr>
        <w:t xml:space="preserve">overgangsordninger </w:t>
      </w:r>
      <w:bookmarkStart w:id="138" w:name="Kommunalbestyrelsens_pligt_til_overdrage"/>
      <w:bookmarkEnd w:id="138"/>
      <w:r w:rsidRPr="00B26566">
        <w:rPr>
          <w:i/>
          <w:sz w:val="24"/>
          <w:lang w:val="da-DK"/>
        </w:rPr>
        <w:t>Kommunalbestyrelsens pligt til overdragelse af affald</w:t>
      </w:r>
    </w:p>
    <w:p w14:paraId="01475B47" w14:textId="77777777" w:rsidR="00635043" w:rsidRPr="00B26566" w:rsidRDefault="00644EC4">
      <w:pPr>
        <w:pStyle w:val="Brdtekst"/>
        <w:spacing w:before="0" w:line="238" w:lineRule="exact"/>
        <w:ind w:left="310"/>
        <w:jc w:val="left"/>
        <w:rPr>
          <w:lang w:val="da-DK"/>
        </w:rPr>
      </w:pPr>
      <w:bookmarkStart w:id="139" w:name="§_43"/>
      <w:bookmarkEnd w:id="139"/>
      <w:r w:rsidRPr="00B26566">
        <w:rPr>
          <w:b/>
          <w:lang w:val="da-DK"/>
        </w:rPr>
        <w:t>§</w:t>
      </w:r>
      <w:r w:rsidRPr="00B26566">
        <w:rPr>
          <w:b/>
          <w:spacing w:val="-2"/>
          <w:lang w:val="da-DK"/>
        </w:rPr>
        <w:t xml:space="preserve"> </w:t>
      </w:r>
      <w:r w:rsidRPr="00B26566">
        <w:rPr>
          <w:b/>
          <w:lang w:val="da-DK"/>
        </w:rPr>
        <w:t xml:space="preserve">43. </w:t>
      </w:r>
      <w:r w:rsidRPr="00B26566">
        <w:rPr>
          <w:lang w:val="da-DK"/>
        </w:rPr>
        <w:t>Kommunalbestyrelsen</w:t>
      </w:r>
      <w:r w:rsidRPr="00B26566">
        <w:rPr>
          <w:spacing w:val="-1"/>
          <w:lang w:val="da-DK"/>
        </w:rPr>
        <w:t xml:space="preserve"> </w:t>
      </w:r>
      <w:r w:rsidRPr="00B26566">
        <w:rPr>
          <w:lang w:val="da-DK"/>
        </w:rPr>
        <w:t>skal</w:t>
      </w:r>
      <w:r w:rsidRPr="00B26566">
        <w:rPr>
          <w:spacing w:val="-2"/>
          <w:lang w:val="da-DK"/>
        </w:rPr>
        <w:t xml:space="preserve"> </w:t>
      </w:r>
      <w:r w:rsidRPr="00B26566">
        <w:rPr>
          <w:lang w:val="da-DK"/>
        </w:rPr>
        <w:t>overdrage</w:t>
      </w:r>
      <w:r w:rsidRPr="00B26566">
        <w:rPr>
          <w:spacing w:val="-1"/>
          <w:lang w:val="da-DK"/>
        </w:rPr>
        <w:t xml:space="preserve"> </w:t>
      </w:r>
      <w:r w:rsidRPr="00B26566">
        <w:rPr>
          <w:lang w:val="da-DK"/>
        </w:rPr>
        <w:t>følgende</w:t>
      </w:r>
      <w:r w:rsidRPr="00B26566">
        <w:rPr>
          <w:spacing w:val="-1"/>
          <w:lang w:val="da-DK"/>
        </w:rPr>
        <w:t xml:space="preserve"> </w:t>
      </w:r>
      <w:r w:rsidRPr="00B26566">
        <w:rPr>
          <w:lang w:val="da-DK"/>
        </w:rPr>
        <w:t>affaldsfraktioner,</w:t>
      </w:r>
      <w:r w:rsidRPr="00B26566">
        <w:rPr>
          <w:spacing w:val="-1"/>
          <w:lang w:val="da-DK"/>
        </w:rPr>
        <w:t xml:space="preserve"> </w:t>
      </w:r>
      <w:r w:rsidRPr="00B26566">
        <w:rPr>
          <w:lang w:val="da-DK"/>
        </w:rPr>
        <w:t>der</w:t>
      </w:r>
      <w:r w:rsidRPr="00B26566">
        <w:rPr>
          <w:spacing w:val="-1"/>
          <w:lang w:val="da-DK"/>
        </w:rPr>
        <w:t xml:space="preserve"> </w:t>
      </w:r>
      <w:r w:rsidRPr="00B26566">
        <w:rPr>
          <w:lang w:val="da-DK"/>
        </w:rPr>
        <w:t>er</w:t>
      </w:r>
      <w:r w:rsidRPr="00B26566">
        <w:rPr>
          <w:spacing w:val="-2"/>
          <w:lang w:val="da-DK"/>
        </w:rPr>
        <w:t xml:space="preserve"> </w:t>
      </w:r>
      <w:r w:rsidRPr="00B26566">
        <w:rPr>
          <w:lang w:val="da-DK"/>
        </w:rPr>
        <w:t>indsamlet</w:t>
      </w:r>
      <w:r w:rsidRPr="00B26566">
        <w:rPr>
          <w:spacing w:val="-1"/>
          <w:lang w:val="da-DK"/>
        </w:rPr>
        <w:t xml:space="preserve"> </w:t>
      </w:r>
      <w:r w:rsidRPr="00B26566">
        <w:rPr>
          <w:lang w:val="da-DK"/>
        </w:rPr>
        <w:t>via</w:t>
      </w:r>
      <w:r w:rsidRPr="00B26566">
        <w:rPr>
          <w:spacing w:val="-1"/>
          <w:lang w:val="da-DK"/>
        </w:rPr>
        <w:t xml:space="preserve"> </w:t>
      </w:r>
      <w:r w:rsidRPr="00B26566">
        <w:rPr>
          <w:lang w:val="da-DK"/>
        </w:rPr>
        <w:t>en</w:t>
      </w:r>
      <w:r w:rsidRPr="00B26566">
        <w:rPr>
          <w:spacing w:val="-1"/>
          <w:lang w:val="da-DK"/>
        </w:rPr>
        <w:t xml:space="preserve"> </w:t>
      </w:r>
      <w:r w:rsidRPr="00B26566">
        <w:rPr>
          <w:spacing w:val="-2"/>
          <w:lang w:val="da-DK"/>
        </w:rPr>
        <w:t>henteord-</w:t>
      </w:r>
    </w:p>
    <w:p w14:paraId="29855D21" w14:textId="77777777" w:rsidR="00635043" w:rsidRPr="00B26566" w:rsidRDefault="00644EC4">
      <w:pPr>
        <w:pStyle w:val="Brdtekst"/>
        <w:spacing w:line="249" w:lineRule="auto"/>
        <w:jc w:val="left"/>
        <w:rPr>
          <w:lang w:val="da-DK"/>
        </w:rPr>
      </w:pPr>
      <w:r w:rsidRPr="00B26566">
        <w:rPr>
          <w:lang w:val="da-DK"/>
        </w:rPr>
        <w:t>ning, jf. bekendtgørelse om affald, til den eller de producenter, der har fået tildelt affaldsfraktionerne, jf. dog §§ 49 og 50:</w:t>
      </w:r>
    </w:p>
    <w:p w14:paraId="7C528684" w14:textId="77777777" w:rsidR="00635043" w:rsidRDefault="00644EC4">
      <w:pPr>
        <w:pStyle w:val="Listeafsnit"/>
        <w:numPr>
          <w:ilvl w:val="0"/>
          <w:numId w:val="115"/>
        </w:numPr>
        <w:tabs>
          <w:tab w:val="left" w:pos="510"/>
        </w:tabs>
        <w:spacing w:before="2"/>
        <w:ind w:hanging="400"/>
        <w:rPr>
          <w:sz w:val="24"/>
        </w:rPr>
      </w:pPr>
      <w:r>
        <w:rPr>
          <w:spacing w:val="-2"/>
          <w:sz w:val="24"/>
        </w:rPr>
        <w:t>Papaffald.</w:t>
      </w:r>
    </w:p>
    <w:p w14:paraId="04FF5EE5" w14:textId="77777777" w:rsidR="00635043" w:rsidRPr="00B26566" w:rsidRDefault="00644EC4">
      <w:pPr>
        <w:pStyle w:val="Listeafsnit"/>
        <w:numPr>
          <w:ilvl w:val="0"/>
          <w:numId w:val="115"/>
        </w:numPr>
        <w:tabs>
          <w:tab w:val="left" w:pos="510"/>
        </w:tabs>
        <w:ind w:hanging="400"/>
        <w:rPr>
          <w:sz w:val="24"/>
          <w:lang w:val="da-DK"/>
        </w:rPr>
      </w:pPr>
      <w:r w:rsidRPr="00B26566">
        <w:rPr>
          <w:sz w:val="24"/>
          <w:lang w:val="da-DK"/>
        </w:rPr>
        <w:t>Papiraffald,</w:t>
      </w:r>
      <w:r w:rsidRPr="00B26566">
        <w:rPr>
          <w:spacing w:val="-3"/>
          <w:sz w:val="24"/>
          <w:lang w:val="da-DK"/>
        </w:rPr>
        <w:t xml:space="preserve"> </w:t>
      </w:r>
      <w:r w:rsidRPr="00B26566">
        <w:rPr>
          <w:sz w:val="24"/>
          <w:lang w:val="da-DK"/>
        </w:rPr>
        <w:t>der</w:t>
      </w:r>
      <w:r w:rsidRPr="00B26566">
        <w:rPr>
          <w:spacing w:val="-3"/>
          <w:sz w:val="24"/>
          <w:lang w:val="da-DK"/>
        </w:rPr>
        <w:t xml:space="preserve"> </w:t>
      </w:r>
      <w:r w:rsidRPr="00B26566">
        <w:rPr>
          <w:sz w:val="24"/>
          <w:lang w:val="da-DK"/>
        </w:rPr>
        <w:t>indsamles</w:t>
      </w:r>
      <w:r w:rsidRPr="00B26566">
        <w:rPr>
          <w:spacing w:val="-3"/>
          <w:sz w:val="24"/>
          <w:lang w:val="da-DK"/>
        </w:rPr>
        <w:t xml:space="preserve"> </w:t>
      </w:r>
      <w:r w:rsidRPr="00B26566">
        <w:rPr>
          <w:sz w:val="24"/>
          <w:lang w:val="da-DK"/>
        </w:rPr>
        <w:t>kombineret</w:t>
      </w:r>
      <w:r w:rsidRPr="00B26566">
        <w:rPr>
          <w:spacing w:val="-3"/>
          <w:sz w:val="24"/>
          <w:lang w:val="da-DK"/>
        </w:rPr>
        <w:t xml:space="preserve"> </w:t>
      </w:r>
      <w:r w:rsidRPr="00B26566">
        <w:rPr>
          <w:sz w:val="24"/>
          <w:lang w:val="da-DK"/>
        </w:rPr>
        <w:t>med</w:t>
      </w:r>
      <w:r w:rsidRPr="00B26566">
        <w:rPr>
          <w:spacing w:val="-2"/>
          <w:sz w:val="24"/>
          <w:lang w:val="da-DK"/>
        </w:rPr>
        <w:t xml:space="preserve"> papaffald.</w:t>
      </w:r>
    </w:p>
    <w:p w14:paraId="53E82678" w14:textId="77777777" w:rsidR="00635043" w:rsidRPr="00B26566" w:rsidRDefault="00644EC4">
      <w:pPr>
        <w:pStyle w:val="Listeafsnit"/>
        <w:numPr>
          <w:ilvl w:val="0"/>
          <w:numId w:val="115"/>
        </w:numPr>
        <w:tabs>
          <w:tab w:val="left" w:pos="510"/>
        </w:tabs>
        <w:ind w:hanging="400"/>
        <w:rPr>
          <w:sz w:val="24"/>
          <w:lang w:val="da-DK"/>
        </w:rPr>
      </w:pPr>
      <w:r w:rsidRPr="00B26566">
        <w:rPr>
          <w:sz w:val="24"/>
          <w:lang w:val="da-DK"/>
        </w:rPr>
        <w:t>Metalaffald,</w:t>
      </w:r>
      <w:r w:rsidRPr="00B26566">
        <w:rPr>
          <w:spacing w:val="-4"/>
          <w:sz w:val="24"/>
          <w:lang w:val="da-DK"/>
        </w:rPr>
        <w:t xml:space="preserve"> </w:t>
      </w:r>
      <w:r w:rsidRPr="00B26566">
        <w:rPr>
          <w:sz w:val="24"/>
          <w:lang w:val="da-DK"/>
        </w:rPr>
        <w:t>herunder</w:t>
      </w:r>
      <w:r w:rsidRPr="00B26566">
        <w:rPr>
          <w:spacing w:val="-2"/>
          <w:sz w:val="24"/>
          <w:lang w:val="da-DK"/>
        </w:rPr>
        <w:t xml:space="preserve"> </w:t>
      </w:r>
      <w:r w:rsidRPr="00B26566">
        <w:rPr>
          <w:sz w:val="24"/>
          <w:lang w:val="da-DK"/>
        </w:rPr>
        <w:t>jernholdigt</w:t>
      </w:r>
      <w:r w:rsidRPr="00B26566">
        <w:rPr>
          <w:spacing w:val="-2"/>
          <w:sz w:val="24"/>
          <w:lang w:val="da-DK"/>
        </w:rPr>
        <w:t xml:space="preserve"> </w:t>
      </w:r>
      <w:r w:rsidRPr="00B26566">
        <w:rPr>
          <w:sz w:val="24"/>
          <w:lang w:val="da-DK"/>
        </w:rPr>
        <w:t>metalemballageaffald</w:t>
      </w:r>
      <w:r w:rsidRPr="00B26566">
        <w:rPr>
          <w:spacing w:val="-2"/>
          <w:sz w:val="24"/>
          <w:lang w:val="da-DK"/>
        </w:rPr>
        <w:t xml:space="preserve"> </w:t>
      </w:r>
      <w:r w:rsidRPr="00B26566">
        <w:rPr>
          <w:sz w:val="24"/>
          <w:lang w:val="da-DK"/>
        </w:rPr>
        <w:t>og</w:t>
      </w:r>
      <w:r w:rsidRPr="00B26566">
        <w:rPr>
          <w:spacing w:val="-2"/>
          <w:sz w:val="24"/>
          <w:lang w:val="da-DK"/>
        </w:rPr>
        <w:t xml:space="preserve"> aluminiumsaffald.</w:t>
      </w:r>
    </w:p>
    <w:p w14:paraId="0C18BB0A" w14:textId="77777777" w:rsidR="00635043" w:rsidRDefault="00644EC4">
      <w:pPr>
        <w:pStyle w:val="Listeafsnit"/>
        <w:numPr>
          <w:ilvl w:val="0"/>
          <w:numId w:val="115"/>
        </w:numPr>
        <w:tabs>
          <w:tab w:val="left" w:pos="510"/>
        </w:tabs>
        <w:ind w:hanging="400"/>
        <w:rPr>
          <w:sz w:val="24"/>
        </w:rPr>
      </w:pPr>
      <w:r>
        <w:rPr>
          <w:spacing w:val="-2"/>
          <w:sz w:val="24"/>
        </w:rPr>
        <w:t>Glasaffald.</w:t>
      </w:r>
    </w:p>
    <w:p w14:paraId="2BCC2243" w14:textId="77777777" w:rsidR="00635043" w:rsidRDefault="00644EC4">
      <w:pPr>
        <w:pStyle w:val="Listeafsnit"/>
        <w:numPr>
          <w:ilvl w:val="0"/>
          <w:numId w:val="115"/>
        </w:numPr>
        <w:tabs>
          <w:tab w:val="left" w:pos="510"/>
        </w:tabs>
        <w:ind w:hanging="400"/>
        <w:rPr>
          <w:sz w:val="24"/>
        </w:rPr>
      </w:pPr>
      <w:r>
        <w:rPr>
          <w:spacing w:val="-2"/>
          <w:sz w:val="24"/>
        </w:rPr>
        <w:t>Plastaffald.</w:t>
      </w:r>
    </w:p>
    <w:p w14:paraId="514B1D96" w14:textId="77777777" w:rsidR="00635043" w:rsidRDefault="00644EC4">
      <w:pPr>
        <w:pStyle w:val="Listeafsnit"/>
        <w:numPr>
          <w:ilvl w:val="0"/>
          <w:numId w:val="115"/>
        </w:numPr>
        <w:tabs>
          <w:tab w:val="left" w:pos="510"/>
        </w:tabs>
        <w:ind w:hanging="400"/>
        <w:rPr>
          <w:sz w:val="24"/>
        </w:rPr>
      </w:pPr>
      <w:r>
        <w:rPr>
          <w:sz w:val="24"/>
        </w:rPr>
        <w:t xml:space="preserve">Mad- og </w:t>
      </w:r>
      <w:r>
        <w:rPr>
          <w:spacing w:val="-2"/>
          <w:sz w:val="24"/>
        </w:rPr>
        <w:t>drikkevarekartonaffald.</w:t>
      </w:r>
    </w:p>
    <w:p w14:paraId="49BAD4A4" w14:textId="77777777" w:rsidR="00635043" w:rsidRPr="00B26566" w:rsidRDefault="00644EC4">
      <w:pPr>
        <w:pStyle w:val="Brdtekst"/>
        <w:spacing w:line="249" w:lineRule="auto"/>
        <w:ind w:right="106" w:firstLine="200"/>
        <w:rPr>
          <w:lang w:val="da-DK"/>
        </w:rPr>
      </w:pPr>
      <w:r w:rsidRPr="00B26566">
        <w:rPr>
          <w:i/>
          <w:lang w:val="da-DK"/>
        </w:rPr>
        <w:t>Stk.</w:t>
      </w:r>
      <w:r w:rsidRPr="00B26566">
        <w:rPr>
          <w:i/>
          <w:spacing w:val="-4"/>
          <w:lang w:val="da-DK"/>
        </w:rPr>
        <w:t xml:space="preserve"> </w:t>
      </w:r>
      <w:r w:rsidRPr="00B26566">
        <w:rPr>
          <w:i/>
          <w:lang w:val="da-DK"/>
        </w:rPr>
        <w:t xml:space="preserve">2. </w:t>
      </w:r>
      <w:r w:rsidRPr="00B26566">
        <w:rPr>
          <w:lang w:val="da-DK"/>
        </w:rPr>
        <w:t>Kommunalbestyrelsen skal overdrage følgende affaldsfraktioner, der indsamles via en genbrugs- plads, jf. bekendtgørelse om affald, til den eller de producenter, der har fået tildelt affaldsfraktionerne, jf. dog §§ 49 og 50:</w:t>
      </w:r>
    </w:p>
    <w:p w14:paraId="1F7C668E" w14:textId="77777777" w:rsidR="00635043" w:rsidRDefault="00644EC4">
      <w:pPr>
        <w:pStyle w:val="Listeafsnit"/>
        <w:numPr>
          <w:ilvl w:val="0"/>
          <w:numId w:val="114"/>
        </w:numPr>
        <w:tabs>
          <w:tab w:val="left" w:pos="508"/>
        </w:tabs>
        <w:spacing w:before="3"/>
        <w:ind w:left="508" w:hanging="398"/>
        <w:rPr>
          <w:sz w:val="24"/>
        </w:rPr>
      </w:pPr>
      <w:r>
        <w:rPr>
          <w:spacing w:val="-2"/>
          <w:sz w:val="24"/>
        </w:rPr>
        <w:t>Papaffald.</w:t>
      </w:r>
    </w:p>
    <w:p w14:paraId="02771A4D" w14:textId="77777777" w:rsidR="00635043" w:rsidRPr="00B26566" w:rsidRDefault="00644EC4">
      <w:pPr>
        <w:pStyle w:val="Listeafsnit"/>
        <w:numPr>
          <w:ilvl w:val="0"/>
          <w:numId w:val="114"/>
        </w:numPr>
        <w:tabs>
          <w:tab w:val="left" w:pos="508"/>
        </w:tabs>
        <w:ind w:left="508" w:hanging="398"/>
        <w:rPr>
          <w:sz w:val="24"/>
          <w:lang w:val="da-DK"/>
        </w:rPr>
      </w:pPr>
      <w:r w:rsidRPr="00B26566">
        <w:rPr>
          <w:sz w:val="24"/>
          <w:lang w:val="da-DK"/>
        </w:rPr>
        <w:t>Papiraffald,</w:t>
      </w:r>
      <w:r w:rsidRPr="00B26566">
        <w:rPr>
          <w:spacing w:val="-3"/>
          <w:sz w:val="24"/>
          <w:lang w:val="da-DK"/>
        </w:rPr>
        <w:t xml:space="preserve"> </w:t>
      </w:r>
      <w:r w:rsidRPr="00B26566">
        <w:rPr>
          <w:sz w:val="24"/>
          <w:lang w:val="da-DK"/>
        </w:rPr>
        <w:t>der</w:t>
      </w:r>
      <w:r w:rsidRPr="00B26566">
        <w:rPr>
          <w:spacing w:val="-3"/>
          <w:sz w:val="24"/>
          <w:lang w:val="da-DK"/>
        </w:rPr>
        <w:t xml:space="preserve"> </w:t>
      </w:r>
      <w:r w:rsidRPr="00B26566">
        <w:rPr>
          <w:sz w:val="24"/>
          <w:lang w:val="da-DK"/>
        </w:rPr>
        <w:t>indsamles</w:t>
      </w:r>
      <w:r w:rsidRPr="00B26566">
        <w:rPr>
          <w:spacing w:val="-3"/>
          <w:sz w:val="24"/>
          <w:lang w:val="da-DK"/>
        </w:rPr>
        <w:t xml:space="preserve"> </w:t>
      </w:r>
      <w:r w:rsidRPr="00B26566">
        <w:rPr>
          <w:sz w:val="24"/>
          <w:lang w:val="da-DK"/>
        </w:rPr>
        <w:t>kombineret</w:t>
      </w:r>
      <w:r w:rsidRPr="00B26566">
        <w:rPr>
          <w:spacing w:val="-3"/>
          <w:sz w:val="24"/>
          <w:lang w:val="da-DK"/>
        </w:rPr>
        <w:t xml:space="preserve"> </w:t>
      </w:r>
      <w:r w:rsidRPr="00B26566">
        <w:rPr>
          <w:sz w:val="24"/>
          <w:lang w:val="da-DK"/>
        </w:rPr>
        <w:t>med</w:t>
      </w:r>
      <w:r w:rsidRPr="00B26566">
        <w:rPr>
          <w:spacing w:val="-2"/>
          <w:sz w:val="24"/>
          <w:lang w:val="da-DK"/>
        </w:rPr>
        <w:t xml:space="preserve"> papaffald.</w:t>
      </w:r>
    </w:p>
    <w:p w14:paraId="2E389EBE" w14:textId="77777777" w:rsidR="00635043" w:rsidRDefault="00644EC4">
      <w:pPr>
        <w:pStyle w:val="Listeafsnit"/>
        <w:numPr>
          <w:ilvl w:val="0"/>
          <w:numId w:val="114"/>
        </w:numPr>
        <w:tabs>
          <w:tab w:val="left" w:pos="508"/>
        </w:tabs>
        <w:ind w:left="508" w:hanging="398"/>
        <w:rPr>
          <w:sz w:val="24"/>
        </w:rPr>
      </w:pPr>
      <w:r>
        <w:rPr>
          <w:spacing w:val="-2"/>
          <w:sz w:val="24"/>
        </w:rPr>
        <w:t>Glasaffald.</w:t>
      </w:r>
    </w:p>
    <w:p w14:paraId="4D2E9D4A" w14:textId="77777777" w:rsidR="00635043" w:rsidRPr="00B26566" w:rsidRDefault="00644EC4">
      <w:pPr>
        <w:pStyle w:val="Listeafsnit"/>
        <w:numPr>
          <w:ilvl w:val="0"/>
          <w:numId w:val="114"/>
        </w:numPr>
        <w:tabs>
          <w:tab w:val="left" w:pos="508"/>
          <w:tab w:val="left" w:pos="510"/>
        </w:tabs>
        <w:spacing w:line="249" w:lineRule="auto"/>
        <w:ind w:right="108"/>
        <w:rPr>
          <w:sz w:val="24"/>
          <w:lang w:val="da-DK"/>
        </w:rPr>
      </w:pPr>
      <w:r w:rsidRPr="00B26566">
        <w:rPr>
          <w:sz w:val="24"/>
          <w:lang w:val="da-DK"/>
        </w:rPr>
        <w:t>Plastaffald, der indsamles på samme måde som henteordninger for plastaffald fra private husholdnin- ger, jf. bekendtgørelse om affald.</w:t>
      </w:r>
    </w:p>
    <w:p w14:paraId="10550E8E" w14:textId="77777777" w:rsidR="00635043" w:rsidRPr="00B26566" w:rsidRDefault="00644EC4">
      <w:pPr>
        <w:pStyle w:val="Listeafsnit"/>
        <w:numPr>
          <w:ilvl w:val="0"/>
          <w:numId w:val="114"/>
        </w:numPr>
        <w:tabs>
          <w:tab w:val="left" w:pos="510"/>
        </w:tabs>
        <w:spacing w:before="2" w:line="249" w:lineRule="auto"/>
        <w:ind w:right="108" w:hanging="401"/>
        <w:rPr>
          <w:sz w:val="24"/>
          <w:lang w:val="da-DK"/>
        </w:rPr>
      </w:pPr>
      <w:r w:rsidRPr="00B26566">
        <w:rPr>
          <w:sz w:val="24"/>
          <w:lang w:val="da-DK"/>
        </w:rPr>
        <w:t>Metalaffald,</w:t>
      </w:r>
      <w:r w:rsidRPr="00B26566">
        <w:rPr>
          <w:spacing w:val="36"/>
          <w:sz w:val="24"/>
          <w:lang w:val="da-DK"/>
        </w:rPr>
        <w:t xml:space="preserve"> </w:t>
      </w:r>
      <w:r w:rsidRPr="00B26566">
        <w:rPr>
          <w:sz w:val="24"/>
          <w:lang w:val="da-DK"/>
        </w:rPr>
        <w:t>der</w:t>
      </w:r>
      <w:r w:rsidRPr="00B26566">
        <w:rPr>
          <w:spacing w:val="36"/>
          <w:sz w:val="24"/>
          <w:lang w:val="da-DK"/>
        </w:rPr>
        <w:t xml:space="preserve"> </w:t>
      </w:r>
      <w:r w:rsidRPr="00B26566">
        <w:rPr>
          <w:sz w:val="24"/>
          <w:lang w:val="da-DK"/>
        </w:rPr>
        <w:t>indsamles</w:t>
      </w:r>
      <w:r w:rsidRPr="00B26566">
        <w:rPr>
          <w:spacing w:val="36"/>
          <w:sz w:val="24"/>
          <w:lang w:val="da-DK"/>
        </w:rPr>
        <w:t xml:space="preserve"> </w:t>
      </w:r>
      <w:r w:rsidRPr="00B26566">
        <w:rPr>
          <w:sz w:val="24"/>
          <w:lang w:val="da-DK"/>
        </w:rPr>
        <w:t>på</w:t>
      </w:r>
      <w:r w:rsidRPr="00B26566">
        <w:rPr>
          <w:spacing w:val="36"/>
          <w:sz w:val="24"/>
          <w:lang w:val="da-DK"/>
        </w:rPr>
        <w:t xml:space="preserve"> </w:t>
      </w:r>
      <w:r w:rsidRPr="00B26566">
        <w:rPr>
          <w:sz w:val="24"/>
          <w:lang w:val="da-DK"/>
        </w:rPr>
        <w:t>samme</w:t>
      </w:r>
      <w:r w:rsidRPr="00B26566">
        <w:rPr>
          <w:spacing w:val="36"/>
          <w:sz w:val="24"/>
          <w:lang w:val="da-DK"/>
        </w:rPr>
        <w:t xml:space="preserve"> </w:t>
      </w:r>
      <w:r w:rsidRPr="00B26566">
        <w:rPr>
          <w:sz w:val="24"/>
          <w:lang w:val="da-DK"/>
        </w:rPr>
        <w:t>måde</w:t>
      </w:r>
      <w:r w:rsidRPr="00B26566">
        <w:rPr>
          <w:spacing w:val="36"/>
          <w:sz w:val="24"/>
          <w:lang w:val="da-DK"/>
        </w:rPr>
        <w:t xml:space="preserve"> </w:t>
      </w:r>
      <w:r w:rsidRPr="00B26566">
        <w:rPr>
          <w:sz w:val="24"/>
          <w:lang w:val="da-DK"/>
        </w:rPr>
        <w:t>som</w:t>
      </w:r>
      <w:r w:rsidRPr="00B26566">
        <w:rPr>
          <w:spacing w:val="36"/>
          <w:sz w:val="24"/>
          <w:lang w:val="da-DK"/>
        </w:rPr>
        <w:t xml:space="preserve"> </w:t>
      </w:r>
      <w:r w:rsidRPr="00B26566">
        <w:rPr>
          <w:sz w:val="24"/>
          <w:lang w:val="da-DK"/>
        </w:rPr>
        <w:t>henteordninger</w:t>
      </w:r>
      <w:r w:rsidRPr="00B26566">
        <w:rPr>
          <w:spacing w:val="36"/>
          <w:sz w:val="24"/>
          <w:lang w:val="da-DK"/>
        </w:rPr>
        <w:t xml:space="preserve"> </w:t>
      </w:r>
      <w:r w:rsidRPr="00B26566">
        <w:rPr>
          <w:sz w:val="24"/>
          <w:lang w:val="da-DK"/>
        </w:rPr>
        <w:t>for</w:t>
      </w:r>
      <w:r w:rsidRPr="00B26566">
        <w:rPr>
          <w:spacing w:val="36"/>
          <w:sz w:val="24"/>
          <w:lang w:val="da-DK"/>
        </w:rPr>
        <w:t xml:space="preserve"> </w:t>
      </w:r>
      <w:r w:rsidRPr="00B26566">
        <w:rPr>
          <w:sz w:val="24"/>
          <w:lang w:val="da-DK"/>
        </w:rPr>
        <w:t>private</w:t>
      </w:r>
      <w:r w:rsidRPr="00B26566">
        <w:rPr>
          <w:spacing w:val="36"/>
          <w:sz w:val="24"/>
          <w:lang w:val="da-DK"/>
        </w:rPr>
        <w:t xml:space="preserve"> </w:t>
      </w:r>
      <w:r w:rsidRPr="00B26566">
        <w:rPr>
          <w:sz w:val="24"/>
          <w:lang w:val="da-DK"/>
        </w:rPr>
        <w:t>husholdninger,</w:t>
      </w:r>
      <w:r w:rsidRPr="00B26566">
        <w:rPr>
          <w:spacing w:val="36"/>
          <w:sz w:val="24"/>
          <w:lang w:val="da-DK"/>
        </w:rPr>
        <w:t xml:space="preserve"> </w:t>
      </w:r>
      <w:r w:rsidRPr="00B26566">
        <w:rPr>
          <w:sz w:val="24"/>
          <w:lang w:val="da-DK"/>
        </w:rPr>
        <w:t>jf.</w:t>
      </w:r>
      <w:r w:rsidRPr="00B26566">
        <w:rPr>
          <w:spacing w:val="36"/>
          <w:sz w:val="24"/>
          <w:lang w:val="da-DK"/>
        </w:rPr>
        <w:t xml:space="preserve"> </w:t>
      </w:r>
      <w:r w:rsidRPr="00B26566">
        <w:rPr>
          <w:sz w:val="24"/>
          <w:lang w:val="da-DK"/>
        </w:rPr>
        <w:t>be- kendtgørelse om affald.</w:t>
      </w:r>
    </w:p>
    <w:p w14:paraId="2A1C1BEE" w14:textId="77777777" w:rsidR="00635043" w:rsidRPr="00B26566" w:rsidRDefault="00635043">
      <w:pPr>
        <w:spacing w:line="249" w:lineRule="auto"/>
        <w:rPr>
          <w:sz w:val="24"/>
          <w:lang w:val="da-DK"/>
        </w:rPr>
        <w:sectPr w:rsidR="00635043" w:rsidRPr="00B26566">
          <w:pgSz w:w="11910" w:h="16840"/>
          <w:pgMar w:top="1320" w:right="740" w:bottom="840" w:left="740" w:header="0" w:footer="652" w:gutter="0"/>
          <w:cols w:space="708"/>
        </w:sectPr>
      </w:pPr>
    </w:p>
    <w:p w14:paraId="136831BC" w14:textId="77777777" w:rsidR="00635043" w:rsidRPr="00B26566" w:rsidRDefault="00644EC4">
      <w:pPr>
        <w:pStyle w:val="Listeafsnit"/>
        <w:numPr>
          <w:ilvl w:val="0"/>
          <w:numId w:val="114"/>
        </w:numPr>
        <w:tabs>
          <w:tab w:val="left" w:pos="510"/>
        </w:tabs>
        <w:spacing w:before="67" w:line="249" w:lineRule="auto"/>
        <w:ind w:right="108"/>
        <w:rPr>
          <w:sz w:val="24"/>
          <w:lang w:val="da-DK"/>
        </w:rPr>
      </w:pPr>
      <w:r w:rsidRPr="00B26566">
        <w:rPr>
          <w:sz w:val="24"/>
          <w:lang w:val="da-DK"/>
        </w:rPr>
        <w:lastRenderedPageBreak/>
        <w:t>Mad-</w:t>
      </w:r>
      <w:r w:rsidRPr="00B26566">
        <w:rPr>
          <w:spacing w:val="40"/>
          <w:sz w:val="24"/>
          <w:lang w:val="da-DK"/>
        </w:rPr>
        <w:t xml:space="preserve"> </w:t>
      </w:r>
      <w:r w:rsidRPr="00B26566">
        <w:rPr>
          <w:sz w:val="24"/>
          <w:lang w:val="da-DK"/>
        </w:rPr>
        <w:t>og</w:t>
      </w:r>
      <w:r w:rsidRPr="00B26566">
        <w:rPr>
          <w:spacing w:val="40"/>
          <w:sz w:val="24"/>
          <w:lang w:val="da-DK"/>
        </w:rPr>
        <w:t xml:space="preserve"> </w:t>
      </w:r>
      <w:r w:rsidRPr="00B26566">
        <w:rPr>
          <w:sz w:val="24"/>
          <w:lang w:val="da-DK"/>
        </w:rPr>
        <w:t>drikkevarekartonaffald,</w:t>
      </w:r>
      <w:r w:rsidRPr="00B26566">
        <w:rPr>
          <w:spacing w:val="40"/>
          <w:sz w:val="24"/>
          <w:lang w:val="da-DK"/>
        </w:rPr>
        <w:t xml:space="preserve"> </w:t>
      </w:r>
      <w:r w:rsidRPr="00B26566">
        <w:rPr>
          <w:sz w:val="24"/>
          <w:lang w:val="da-DK"/>
        </w:rPr>
        <w:t>der</w:t>
      </w:r>
      <w:r w:rsidRPr="00B26566">
        <w:rPr>
          <w:spacing w:val="40"/>
          <w:sz w:val="24"/>
          <w:lang w:val="da-DK"/>
        </w:rPr>
        <w:t xml:space="preserve"> </w:t>
      </w:r>
      <w:r w:rsidRPr="00B26566">
        <w:rPr>
          <w:sz w:val="24"/>
          <w:lang w:val="da-DK"/>
        </w:rPr>
        <w:t>indsamles</w:t>
      </w:r>
      <w:r w:rsidRPr="00B26566">
        <w:rPr>
          <w:spacing w:val="40"/>
          <w:sz w:val="24"/>
          <w:lang w:val="da-DK"/>
        </w:rPr>
        <w:t xml:space="preserve"> </w:t>
      </w:r>
      <w:r w:rsidRPr="00B26566">
        <w:rPr>
          <w:sz w:val="24"/>
          <w:lang w:val="da-DK"/>
        </w:rPr>
        <w:t>på</w:t>
      </w:r>
      <w:r w:rsidRPr="00B26566">
        <w:rPr>
          <w:spacing w:val="40"/>
          <w:sz w:val="24"/>
          <w:lang w:val="da-DK"/>
        </w:rPr>
        <w:t xml:space="preserve"> </w:t>
      </w:r>
      <w:r w:rsidRPr="00B26566">
        <w:rPr>
          <w:sz w:val="24"/>
          <w:lang w:val="da-DK"/>
        </w:rPr>
        <w:t>samme</w:t>
      </w:r>
      <w:r w:rsidRPr="00B26566">
        <w:rPr>
          <w:spacing w:val="40"/>
          <w:sz w:val="24"/>
          <w:lang w:val="da-DK"/>
        </w:rPr>
        <w:t xml:space="preserve"> </w:t>
      </w:r>
      <w:r w:rsidRPr="00B26566">
        <w:rPr>
          <w:sz w:val="24"/>
          <w:lang w:val="da-DK"/>
        </w:rPr>
        <w:t>måde</w:t>
      </w:r>
      <w:r w:rsidRPr="00B26566">
        <w:rPr>
          <w:spacing w:val="40"/>
          <w:sz w:val="24"/>
          <w:lang w:val="da-DK"/>
        </w:rPr>
        <w:t xml:space="preserve"> </w:t>
      </w:r>
      <w:r w:rsidRPr="00B26566">
        <w:rPr>
          <w:sz w:val="24"/>
          <w:lang w:val="da-DK"/>
        </w:rPr>
        <w:t>som</w:t>
      </w:r>
      <w:r w:rsidRPr="00B26566">
        <w:rPr>
          <w:spacing w:val="40"/>
          <w:sz w:val="24"/>
          <w:lang w:val="da-DK"/>
        </w:rPr>
        <w:t xml:space="preserve"> </w:t>
      </w:r>
      <w:r w:rsidRPr="00B26566">
        <w:rPr>
          <w:sz w:val="24"/>
          <w:lang w:val="da-DK"/>
        </w:rPr>
        <w:t>henteordninger</w:t>
      </w:r>
      <w:r w:rsidRPr="00B26566">
        <w:rPr>
          <w:spacing w:val="40"/>
          <w:sz w:val="24"/>
          <w:lang w:val="da-DK"/>
        </w:rPr>
        <w:t xml:space="preserve"> </w:t>
      </w:r>
      <w:r w:rsidRPr="00B26566">
        <w:rPr>
          <w:sz w:val="24"/>
          <w:lang w:val="da-DK"/>
        </w:rPr>
        <w:t>for</w:t>
      </w:r>
      <w:r w:rsidRPr="00B26566">
        <w:rPr>
          <w:spacing w:val="40"/>
          <w:sz w:val="24"/>
          <w:lang w:val="da-DK"/>
        </w:rPr>
        <w:t xml:space="preserve"> </w:t>
      </w:r>
      <w:r w:rsidRPr="00B26566">
        <w:rPr>
          <w:sz w:val="24"/>
          <w:lang w:val="da-DK"/>
        </w:rPr>
        <w:t>private husholdninger, jf. bekendtgørelse om affald.</w:t>
      </w:r>
    </w:p>
    <w:p w14:paraId="1F48BC96" w14:textId="77777777" w:rsidR="00635043" w:rsidRPr="00B26566" w:rsidRDefault="00644EC4">
      <w:pPr>
        <w:pStyle w:val="Brdtekst"/>
        <w:spacing w:before="2" w:line="249" w:lineRule="auto"/>
        <w:ind w:firstLine="200"/>
        <w:jc w:val="left"/>
        <w:rPr>
          <w:lang w:val="da-DK"/>
        </w:rPr>
      </w:pPr>
      <w:r w:rsidRPr="00B26566">
        <w:rPr>
          <w:i/>
          <w:lang w:val="da-DK"/>
        </w:rPr>
        <w:t>Stk.</w:t>
      </w:r>
      <w:r w:rsidRPr="00B26566">
        <w:rPr>
          <w:i/>
          <w:spacing w:val="-3"/>
          <w:lang w:val="da-DK"/>
        </w:rPr>
        <w:t xml:space="preserve"> </w:t>
      </w:r>
      <w:r w:rsidRPr="00B26566">
        <w:rPr>
          <w:i/>
          <w:lang w:val="da-DK"/>
        </w:rPr>
        <w:t xml:space="preserve">3. </w:t>
      </w:r>
      <w:r w:rsidRPr="00B26566">
        <w:rPr>
          <w:lang w:val="da-DK"/>
        </w:rPr>
        <w:t>Overdragelse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affaldsfraktioner,</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eller</w:t>
      </w:r>
      <w:r w:rsidRPr="00B26566">
        <w:rPr>
          <w:spacing w:val="-1"/>
          <w:lang w:val="da-DK"/>
        </w:rPr>
        <w:t xml:space="preserve"> </w:t>
      </w:r>
      <w:r w:rsidRPr="00B26566">
        <w:rPr>
          <w:lang w:val="da-DK"/>
        </w:rPr>
        <w:t>2,</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ske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henhold</w:t>
      </w:r>
      <w:r w:rsidRPr="00B26566">
        <w:rPr>
          <w:spacing w:val="-1"/>
          <w:lang w:val="da-DK"/>
        </w:rPr>
        <w:t xml:space="preserve"> </w:t>
      </w:r>
      <w:r w:rsidRPr="00B26566">
        <w:rPr>
          <w:lang w:val="da-DK"/>
        </w:rPr>
        <w:t>til</w:t>
      </w:r>
      <w:r w:rsidRPr="00B26566">
        <w:rPr>
          <w:spacing w:val="-1"/>
          <w:lang w:val="da-DK"/>
        </w:rPr>
        <w:t xml:space="preserve"> </w:t>
      </w:r>
      <w:r w:rsidRPr="00B26566">
        <w:rPr>
          <w:lang w:val="da-DK"/>
        </w:rPr>
        <w:t>retningslinjerne</w:t>
      </w:r>
      <w:r w:rsidRPr="00B26566">
        <w:rPr>
          <w:spacing w:val="-1"/>
          <w:lang w:val="da-DK"/>
        </w:rPr>
        <w:t xml:space="preserve"> </w:t>
      </w:r>
      <w:r w:rsidRPr="00B26566">
        <w:rPr>
          <w:lang w:val="da-DK"/>
        </w:rPr>
        <w:t>i</w:t>
      </w:r>
      <w:r w:rsidRPr="00B26566">
        <w:rPr>
          <w:spacing w:val="-1"/>
          <w:lang w:val="da-DK"/>
        </w:rPr>
        <w:t xml:space="preserve"> </w:t>
      </w:r>
      <w:r w:rsidRPr="00B26566">
        <w:rPr>
          <w:lang w:val="da-DK"/>
        </w:rPr>
        <w:t xml:space="preserve">bilag </w:t>
      </w:r>
      <w:r w:rsidRPr="00B26566">
        <w:rPr>
          <w:spacing w:val="-4"/>
          <w:lang w:val="da-DK"/>
        </w:rPr>
        <w:t>13.</w:t>
      </w:r>
    </w:p>
    <w:p w14:paraId="44777E50" w14:textId="77777777" w:rsidR="00635043" w:rsidRPr="00B26566" w:rsidRDefault="00644EC4">
      <w:pPr>
        <w:spacing w:before="162"/>
        <w:ind w:left="3018"/>
        <w:jc w:val="both"/>
        <w:rPr>
          <w:i/>
          <w:sz w:val="24"/>
          <w:lang w:val="da-DK"/>
        </w:rPr>
      </w:pPr>
      <w:bookmarkStart w:id="140" w:name="Kommunalbestyrelsens_overdragelse_af_aff"/>
      <w:bookmarkEnd w:id="140"/>
      <w:r w:rsidRPr="00B26566">
        <w:rPr>
          <w:i/>
          <w:sz w:val="24"/>
          <w:lang w:val="da-DK"/>
        </w:rPr>
        <w:t>Kommunalbestyrelsens</w:t>
      </w:r>
      <w:r w:rsidRPr="00B26566">
        <w:rPr>
          <w:i/>
          <w:spacing w:val="-15"/>
          <w:sz w:val="24"/>
          <w:lang w:val="da-DK"/>
        </w:rPr>
        <w:t xml:space="preserve"> </w:t>
      </w:r>
      <w:r w:rsidRPr="00B26566">
        <w:rPr>
          <w:i/>
          <w:sz w:val="24"/>
          <w:lang w:val="da-DK"/>
        </w:rPr>
        <w:t>overdragelse</w:t>
      </w:r>
      <w:r w:rsidRPr="00B26566">
        <w:rPr>
          <w:i/>
          <w:spacing w:val="-13"/>
          <w:sz w:val="24"/>
          <w:lang w:val="da-DK"/>
        </w:rPr>
        <w:t xml:space="preserve"> </w:t>
      </w:r>
      <w:r w:rsidRPr="00B26566">
        <w:rPr>
          <w:i/>
          <w:sz w:val="24"/>
          <w:lang w:val="da-DK"/>
        </w:rPr>
        <w:t>af</w:t>
      </w:r>
      <w:r w:rsidRPr="00B26566">
        <w:rPr>
          <w:i/>
          <w:spacing w:val="-13"/>
          <w:sz w:val="24"/>
          <w:lang w:val="da-DK"/>
        </w:rPr>
        <w:t xml:space="preserve"> </w:t>
      </w:r>
      <w:r w:rsidRPr="00B26566">
        <w:rPr>
          <w:i/>
          <w:spacing w:val="-2"/>
          <w:sz w:val="24"/>
          <w:lang w:val="da-DK"/>
        </w:rPr>
        <w:t>affald</w:t>
      </w:r>
    </w:p>
    <w:p w14:paraId="3735A944" w14:textId="77777777" w:rsidR="00635043" w:rsidRPr="00B26566" w:rsidRDefault="00644EC4">
      <w:pPr>
        <w:pStyle w:val="Brdtekst"/>
        <w:spacing w:before="132" w:line="249" w:lineRule="auto"/>
        <w:ind w:right="106" w:firstLine="200"/>
        <w:rPr>
          <w:lang w:val="da-DK"/>
        </w:rPr>
      </w:pPr>
      <w:bookmarkStart w:id="141" w:name="§_44"/>
      <w:bookmarkEnd w:id="141"/>
      <w:r w:rsidRPr="00B26566">
        <w:rPr>
          <w:b/>
          <w:lang w:val="da-DK"/>
        </w:rPr>
        <w:t xml:space="preserve">§ 44. </w:t>
      </w:r>
      <w:r w:rsidRPr="00B26566">
        <w:rPr>
          <w:lang w:val="da-DK"/>
        </w:rPr>
        <w:t>Kommunalbestyrelsen udpeger, når kommunalbestyrelsen omlaster kommunalt indsamlet affald, en plads til omlastning af affaldet, hvor kommunalbestyrelsen overdrager den pågældende indsamlede affaldsfraktion,</w:t>
      </w:r>
      <w:r w:rsidRPr="00B26566">
        <w:rPr>
          <w:spacing w:val="4"/>
          <w:lang w:val="da-DK"/>
        </w:rPr>
        <w:t xml:space="preserve"> </w:t>
      </w:r>
      <w:r w:rsidRPr="00B26566">
        <w:rPr>
          <w:lang w:val="da-DK"/>
        </w:rPr>
        <w:t>jf.</w:t>
      </w:r>
      <w:r w:rsidRPr="00B26566">
        <w:rPr>
          <w:spacing w:val="5"/>
          <w:lang w:val="da-DK"/>
        </w:rPr>
        <w:t xml:space="preserve"> </w:t>
      </w:r>
      <w:r w:rsidRPr="00B26566">
        <w:rPr>
          <w:lang w:val="da-DK"/>
        </w:rPr>
        <w:t>§</w:t>
      </w:r>
      <w:r w:rsidRPr="00B26566">
        <w:rPr>
          <w:spacing w:val="5"/>
          <w:lang w:val="da-DK"/>
        </w:rPr>
        <w:t xml:space="preserve"> </w:t>
      </w:r>
      <w:r w:rsidRPr="00B26566">
        <w:rPr>
          <w:lang w:val="da-DK"/>
        </w:rPr>
        <w:t>43,</w:t>
      </w:r>
      <w:r w:rsidRPr="00B26566">
        <w:rPr>
          <w:spacing w:val="5"/>
          <w:lang w:val="da-DK"/>
        </w:rPr>
        <w:t xml:space="preserve"> </w:t>
      </w:r>
      <w:r w:rsidRPr="00B26566">
        <w:rPr>
          <w:lang w:val="da-DK"/>
        </w:rPr>
        <w:t>til</w:t>
      </w:r>
      <w:r w:rsidRPr="00B26566">
        <w:rPr>
          <w:spacing w:val="5"/>
          <w:lang w:val="da-DK"/>
        </w:rPr>
        <w:t xml:space="preserve"> </w:t>
      </w:r>
      <w:r w:rsidRPr="00B26566">
        <w:rPr>
          <w:lang w:val="da-DK"/>
        </w:rPr>
        <w:t>den</w:t>
      </w:r>
      <w:r w:rsidRPr="00B26566">
        <w:rPr>
          <w:spacing w:val="5"/>
          <w:lang w:val="da-DK"/>
        </w:rPr>
        <w:t xml:space="preserve"> </w:t>
      </w:r>
      <w:r w:rsidRPr="00B26566">
        <w:rPr>
          <w:lang w:val="da-DK"/>
        </w:rPr>
        <w:t>eller</w:t>
      </w:r>
      <w:r w:rsidRPr="00B26566">
        <w:rPr>
          <w:spacing w:val="5"/>
          <w:lang w:val="da-DK"/>
        </w:rPr>
        <w:t xml:space="preserve"> </w:t>
      </w:r>
      <w:r w:rsidRPr="00B26566">
        <w:rPr>
          <w:lang w:val="da-DK"/>
        </w:rPr>
        <w:t>de</w:t>
      </w:r>
      <w:r w:rsidRPr="00B26566">
        <w:rPr>
          <w:spacing w:val="5"/>
          <w:lang w:val="da-DK"/>
        </w:rPr>
        <w:t xml:space="preserve"> </w:t>
      </w:r>
      <w:r w:rsidRPr="00B26566">
        <w:rPr>
          <w:lang w:val="da-DK"/>
        </w:rPr>
        <w:t>producenter,</w:t>
      </w:r>
      <w:r w:rsidRPr="00B26566">
        <w:rPr>
          <w:spacing w:val="5"/>
          <w:lang w:val="da-DK"/>
        </w:rPr>
        <w:t xml:space="preserve"> </w:t>
      </w:r>
      <w:r w:rsidRPr="00B26566">
        <w:rPr>
          <w:lang w:val="da-DK"/>
        </w:rPr>
        <w:t>der</w:t>
      </w:r>
      <w:r w:rsidRPr="00B26566">
        <w:rPr>
          <w:spacing w:val="4"/>
          <w:lang w:val="da-DK"/>
        </w:rPr>
        <w:t xml:space="preserve"> </w:t>
      </w:r>
      <w:r w:rsidRPr="00B26566">
        <w:rPr>
          <w:lang w:val="da-DK"/>
        </w:rPr>
        <w:t>har</w:t>
      </w:r>
      <w:r w:rsidRPr="00B26566">
        <w:rPr>
          <w:spacing w:val="5"/>
          <w:lang w:val="da-DK"/>
        </w:rPr>
        <w:t xml:space="preserve"> </w:t>
      </w:r>
      <w:r w:rsidRPr="00B26566">
        <w:rPr>
          <w:lang w:val="da-DK"/>
        </w:rPr>
        <w:t>fået</w:t>
      </w:r>
      <w:r w:rsidRPr="00B26566">
        <w:rPr>
          <w:spacing w:val="5"/>
          <w:lang w:val="da-DK"/>
        </w:rPr>
        <w:t xml:space="preserve"> </w:t>
      </w:r>
      <w:r w:rsidRPr="00B26566">
        <w:rPr>
          <w:lang w:val="da-DK"/>
        </w:rPr>
        <w:t>tildelt</w:t>
      </w:r>
      <w:r w:rsidRPr="00B26566">
        <w:rPr>
          <w:spacing w:val="5"/>
          <w:lang w:val="da-DK"/>
        </w:rPr>
        <w:t xml:space="preserve"> </w:t>
      </w:r>
      <w:r w:rsidRPr="00B26566">
        <w:rPr>
          <w:lang w:val="da-DK"/>
        </w:rPr>
        <w:t>affaldsfraktionen,</w:t>
      </w:r>
      <w:r w:rsidRPr="00B26566">
        <w:rPr>
          <w:spacing w:val="5"/>
          <w:lang w:val="da-DK"/>
        </w:rPr>
        <w:t xml:space="preserve"> </w:t>
      </w:r>
      <w:r w:rsidRPr="00B26566">
        <w:rPr>
          <w:lang w:val="da-DK"/>
        </w:rPr>
        <w:t>jf.</w:t>
      </w:r>
      <w:r w:rsidRPr="00B26566">
        <w:rPr>
          <w:spacing w:val="5"/>
          <w:lang w:val="da-DK"/>
        </w:rPr>
        <w:t xml:space="preserve"> </w:t>
      </w:r>
      <w:r w:rsidRPr="00B26566">
        <w:rPr>
          <w:lang w:val="da-DK"/>
        </w:rPr>
        <w:t>dog</w:t>
      </w:r>
      <w:r w:rsidRPr="00B26566">
        <w:rPr>
          <w:spacing w:val="5"/>
          <w:lang w:val="da-DK"/>
        </w:rPr>
        <w:t xml:space="preserve"> </w:t>
      </w:r>
      <w:r w:rsidRPr="00B26566">
        <w:rPr>
          <w:lang w:val="da-DK"/>
        </w:rPr>
        <w:t>§§</w:t>
      </w:r>
      <w:r w:rsidRPr="00B26566">
        <w:rPr>
          <w:spacing w:val="5"/>
          <w:lang w:val="da-DK"/>
        </w:rPr>
        <w:t xml:space="preserve"> </w:t>
      </w:r>
      <w:r w:rsidRPr="00B26566">
        <w:rPr>
          <w:lang w:val="da-DK"/>
        </w:rPr>
        <w:t>49</w:t>
      </w:r>
      <w:r w:rsidRPr="00B26566">
        <w:rPr>
          <w:spacing w:val="5"/>
          <w:lang w:val="da-DK"/>
        </w:rPr>
        <w:t xml:space="preserve"> </w:t>
      </w:r>
      <w:r w:rsidRPr="00B26566">
        <w:rPr>
          <w:spacing w:val="-5"/>
          <w:lang w:val="da-DK"/>
        </w:rPr>
        <w:t>og</w:t>
      </w:r>
    </w:p>
    <w:p w14:paraId="20AB6641" w14:textId="77777777" w:rsidR="00635043" w:rsidRPr="00B26566" w:rsidRDefault="00644EC4">
      <w:pPr>
        <w:pStyle w:val="Brdtekst"/>
        <w:spacing w:before="3"/>
        <w:rPr>
          <w:lang w:val="da-DK"/>
        </w:rPr>
      </w:pPr>
      <w:r w:rsidRPr="00B26566">
        <w:rPr>
          <w:lang w:val="da-DK"/>
        </w:rPr>
        <w:t>50.</w:t>
      </w:r>
      <w:r w:rsidRPr="00B26566">
        <w:rPr>
          <w:spacing w:val="-1"/>
          <w:lang w:val="da-DK"/>
        </w:rPr>
        <w:t xml:space="preserve"> </w:t>
      </w:r>
      <w:r w:rsidRPr="00B26566">
        <w:rPr>
          <w:lang w:val="da-DK"/>
        </w:rPr>
        <w:t>Pladsen</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være</w:t>
      </w:r>
      <w:r w:rsidRPr="00B26566">
        <w:rPr>
          <w:spacing w:val="-1"/>
          <w:lang w:val="da-DK"/>
        </w:rPr>
        <w:t xml:space="preserve"> </w:t>
      </w:r>
      <w:r w:rsidRPr="00B26566">
        <w:rPr>
          <w:lang w:val="da-DK"/>
        </w:rPr>
        <w:t>let tilgængelig</w:t>
      </w:r>
      <w:r w:rsidRPr="00B26566">
        <w:rPr>
          <w:spacing w:val="-1"/>
          <w:lang w:val="da-DK"/>
        </w:rPr>
        <w:t xml:space="preserve"> </w:t>
      </w:r>
      <w:r w:rsidRPr="00B26566">
        <w:rPr>
          <w:lang w:val="da-DK"/>
        </w:rPr>
        <w:t>for</w:t>
      </w:r>
      <w:r w:rsidRPr="00B26566">
        <w:rPr>
          <w:spacing w:val="-1"/>
          <w:lang w:val="da-DK"/>
        </w:rPr>
        <w:t xml:space="preserve"> </w:t>
      </w:r>
      <w:r w:rsidRPr="00B26566">
        <w:rPr>
          <w:lang w:val="da-DK"/>
        </w:rPr>
        <w:t>køretøjer,</w:t>
      </w:r>
      <w:r w:rsidRPr="00B26566">
        <w:rPr>
          <w:spacing w:val="-1"/>
          <w:lang w:val="da-DK"/>
        </w:rPr>
        <w:t xml:space="preserve"> </w:t>
      </w:r>
      <w:r w:rsidRPr="00B26566">
        <w:rPr>
          <w:lang w:val="da-DK"/>
        </w:rPr>
        <w:t>der kan</w:t>
      </w:r>
      <w:r w:rsidRPr="00B26566">
        <w:rPr>
          <w:spacing w:val="-1"/>
          <w:lang w:val="da-DK"/>
        </w:rPr>
        <w:t xml:space="preserve"> </w:t>
      </w:r>
      <w:r w:rsidRPr="00B26566">
        <w:rPr>
          <w:lang w:val="da-DK"/>
        </w:rPr>
        <w:t>laste</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 xml:space="preserve">losse </w:t>
      </w:r>
      <w:r w:rsidRPr="00B26566">
        <w:rPr>
          <w:spacing w:val="-2"/>
          <w:lang w:val="da-DK"/>
        </w:rPr>
        <w:t>affaldet.</w:t>
      </w:r>
    </w:p>
    <w:p w14:paraId="6A7E8934" w14:textId="77777777" w:rsidR="00635043" w:rsidRPr="00B26566" w:rsidRDefault="00644EC4">
      <w:pPr>
        <w:pStyle w:val="Brdtekst"/>
        <w:spacing w:line="249" w:lineRule="auto"/>
        <w:ind w:right="105" w:firstLine="200"/>
        <w:rPr>
          <w:lang w:val="da-DK"/>
        </w:rPr>
      </w:pPr>
      <w:r w:rsidRPr="00B26566">
        <w:rPr>
          <w:i/>
          <w:lang w:val="da-DK"/>
        </w:rPr>
        <w:t xml:space="preserve">Stk. 2. </w:t>
      </w:r>
      <w:r w:rsidRPr="00B26566">
        <w:rPr>
          <w:lang w:val="da-DK"/>
        </w:rPr>
        <w:t>Overdragelsen, efter stk. 1, skal ske under iagttagelse af kapitel 10 i bekendtgørelse om affalds- regulativer, -gebyrer og -aktører m.v. om kommunalbestyrelsens omlastning af affald.</w:t>
      </w:r>
    </w:p>
    <w:p w14:paraId="13627592" w14:textId="77777777" w:rsidR="00635043" w:rsidRPr="00B26566" w:rsidRDefault="00644EC4">
      <w:pPr>
        <w:pStyle w:val="Brdtekst"/>
        <w:spacing w:before="2" w:line="249" w:lineRule="auto"/>
        <w:ind w:right="107" w:firstLine="200"/>
        <w:rPr>
          <w:lang w:val="da-DK"/>
        </w:rPr>
      </w:pPr>
      <w:r w:rsidRPr="00B26566">
        <w:rPr>
          <w:i/>
          <w:lang w:val="da-DK"/>
        </w:rPr>
        <w:t xml:space="preserve">Stk. 3. </w:t>
      </w:r>
      <w:r w:rsidRPr="00B26566">
        <w:rPr>
          <w:lang w:val="da-DK"/>
        </w:rPr>
        <w:t>Kommunalbestyrelsen oplyser producenten om de i bilag 13 anførte informationer om den efter stk. 1 udpegede plads.</w:t>
      </w:r>
    </w:p>
    <w:p w14:paraId="4345282C" w14:textId="77777777" w:rsidR="00635043" w:rsidRPr="00B26566" w:rsidRDefault="00644EC4">
      <w:pPr>
        <w:pStyle w:val="Brdtekst"/>
        <w:spacing w:before="2" w:line="249" w:lineRule="auto"/>
        <w:ind w:right="108" w:firstLine="199"/>
        <w:rPr>
          <w:lang w:val="da-DK"/>
        </w:rPr>
      </w:pPr>
      <w:r w:rsidRPr="00B26566">
        <w:rPr>
          <w:i/>
          <w:lang w:val="da-DK"/>
        </w:rPr>
        <w:t>Stk.</w:t>
      </w:r>
      <w:r w:rsidRPr="00B26566">
        <w:rPr>
          <w:i/>
          <w:spacing w:val="-2"/>
          <w:lang w:val="da-DK"/>
        </w:rPr>
        <w:t xml:space="preserve"> </w:t>
      </w:r>
      <w:r w:rsidRPr="00B26566">
        <w:rPr>
          <w:i/>
          <w:lang w:val="da-DK"/>
        </w:rPr>
        <w:t xml:space="preserve">4. </w:t>
      </w:r>
      <w:r w:rsidRPr="00B26566">
        <w:rPr>
          <w:lang w:val="da-DK"/>
        </w:rPr>
        <w:t>Kommunalbestyrelsen</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med</w:t>
      </w:r>
      <w:r w:rsidRPr="00B26566">
        <w:rPr>
          <w:spacing w:val="-1"/>
          <w:lang w:val="da-DK"/>
        </w:rPr>
        <w:t xml:space="preserve"> </w:t>
      </w:r>
      <w:r w:rsidRPr="00B26566">
        <w:rPr>
          <w:lang w:val="da-DK"/>
        </w:rPr>
        <w:t>12</w:t>
      </w:r>
      <w:r w:rsidRPr="00B26566">
        <w:rPr>
          <w:spacing w:val="-1"/>
          <w:lang w:val="da-DK"/>
        </w:rPr>
        <w:t xml:space="preserve"> </w:t>
      </w:r>
      <w:r w:rsidRPr="00B26566">
        <w:rPr>
          <w:lang w:val="da-DK"/>
        </w:rPr>
        <w:t>måneders</w:t>
      </w:r>
      <w:r w:rsidRPr="00B26566">
        <w:rPr>
          <w:spacing w:val="-1"/>
          <w:lang w:val="da-DK"/>
        </w:rPr>
        <w:t xml:space="preserve"> </w:t>
      </w:r>
      <w:r w:rsidRPr="00B26566">
        <w:rPr>
          <w:lang w:val="da-DK"/>
        </w:rPr>
        <w:t>varsel</w:t>
      </w:r>
      <w:r w:rsidRPr="00B26566">
        <w:rPr>
          <w:spacing w:val="-1"/>
          <w:lang w:val="da-DK"/>
        </w:rPr>
        <w:t xml:space="preserve"> </w:t>
      </w:r>
      <w:r w:rsidRPr="00B26566">
        <w:rPr>
          <w:lang w:val="da-DK"/>
        </w:rPr>
        <w:t>udpege</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ny</w:t>
      </w:r>
      <w:r w:rsidRPr="00B26566">
        <w:rPr>
          <w:spacing w:val="-1"/>
          <w:lang w:val="da-DK"/>
        </w:rPr>
        <w:t xml:space="preserve"> </w:t>
      </w:r>
      <w:r w:rsidRPr="00B26566">
        <w:rPr>
          <w:lang w:val="da-DK"/>
        </w:rPr>
        <w:t>plads</w:t>
      </w:r>
      <w:r w:rsidRPr="00B26566">
        <w:rPr>
          <w:spacing w:val="-1"/>
          <w:lang w:val="da-DK"/>
        </w:rPr>
        <w:t xml:space="preserve"> </w:t>
      </w:r>
      <w:r w:rsidRPr="00B26566">
        <w:rPr>
          <w:lang w:val="da-DK"/>
        </w:rPr>
        <w:t>til</w:t>
      </w:r>
      <w:r w:rsidRPr="00B26566">
        <w:rPr>
          <w:spacing w:val="-1"/>
          <w:lang w:val="da-DK"/>
        </w:rPr>
        <w:t xml:space="preserve"> </w:t>
      </w:r>
      <w:r w:rsidRPr="00B26566">
        <w:rPr>
          <w:lang w:val="da-DK"/>
        </w:rPr>
        <w:t>overdragelse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affald, efter stk. 1.</w:t>
      </w:r>
    </w:p>
    <w:p w14:paraId="4F22FA6C" w14:textId="77777777" w:rsidR="00635043" w:rsidRPr="00B26566" w:rsidRDefault="00644EC4">
      <w:pPr>
        <w:pStyle w:val="Brdtekst"/>
        <w:spacing w:before="122" w:line="249" w:lineRule="auto"/>
        <w:ind w:right="106" w:firstLine="200"/>
        <w:rPr>
          <w:lang w:val="da-DK"/>
        </w:rPr>
      </w:pPr>
      <w:bookmarkStart w:id="142" w:name="§_45"/>
      <w:bookmarkEnd w:id="142"/>
      <w:r w:rsidRPr="00B26566">
        <w:rPr>
          <w:b/>
          <w:lang w:val="da-DK"/>
        </w:rPr>
        <w:t>§</w:t>
      </w:r>
      <w:r w:rsidRPr="00B26566">
        <w:rPr>
          <w:b/>
          <w:spacing w:val="-4"/>
          <w:lang w:val="da-DK"/>
        </w:rPr>
        <w:t xml:space="preserve"> </w:t>
      </w:r>
      <w:r w:rsidRPr="00B26566">
        <w:rPr>
          <w:b/>
          <w:lang w:val="da-DK"/>
        </w:rPr>
        <w:t xml:space="preserve">45. </w:t>
      </w:r>
      <w:r w:rsidRPr="00B26566">
        <w:rPr>
          <w:lang w:val="da-DK"/>
        </w:rPr>
        <w:t>Kommunalbestyrelsen skal, når kommunalbestyrelsen ikke omlaster affaldet inden affaldsbehand- ling, overdrage den pågældende indsamlede affaldsfraktion, jf. § 43, på det affaldsbehandlingsanlæg eller den plads, som producenten har udpeget, jf. § 48.</w:t>
      </w:r>
    </w:p>
    <w:p w14:paraId="0BEDE44B" w14:textId="77777777" w:rsidR="00635043" w:rsidRPr="00B26566" w:rsidRDefault="00644EC4">
      <w:pPr>
        <w:pStyle w:val="Brdtekst"/>
        <w:spacing w:before="3" w:line="249" w:lineRule="auto"/>
        <w:ind w:right="107" w:firstLine="200"/>
        <w:rPr>
          <w:lang w:val="da-DK"/>
        </w:rPr>
      </w:pPr>
      <w:r w:rsidRPr="00B26566">
        <w:rPr>
          <w:i/>
          <w:lang w:val="da-DK"/>
        </w:rPr>
        <w:t>Stk.</w:t>
      </w:r>
      <w:r w:rsidRPr="00B26566">
        <w:rPr>
          <w:i/>
          <w:spacing w:val="40"/>
          <w:lang w:val="da-DK"/>
        </w:rPr>
        <w:t xml:space="preserve"> </w:t>
      </w:r>
      <w:r w:rsidRPr="00B26566">
        <w:rPr>
          <w:i/>
          <w:lang w:val="da-DK"/>
        </w:rPr>
        <w:t>2.</w:t>
      </w:r>
      <w:r w:rsidRPr="00B26566">
        <w:rPr>
          <w:i/>
          <w:spacing w:val="40"/>
          <w:lang w:val="da-DK"/>
        </w:rPr>
        <w:t xml:space="preserve"> </w:t>
      </w:r>
      <w:r w:rsidRPr="00B26566">
        <w:rPr>
          <w:lang w:val="da-DK"/>
        </w:rPr>
        <w:t>Kommunalbestyrelsen</w:t>
      </w:r>
      <w:r w:rsidRPr="00B26566">
        <w:rPr>
          <w:spacing w:val="40"/>
          <w:lang w:val="da-DK"/>
        </w:rPr>
        <w:t xml:space="preserve"> </w:t>
      </w:r>
      <w:r w:rsidRPr="00B26566">
        <w:rPr>
          <w:lang w:val="da-DK"/>
        </w:rPr>
        <w:t>kan,</w:t>
      </w:r>
      <w:r w:rsidRPr="00B26566">
        <w:rPr>
          <w:spacing w:val="40"/>
          <w:lang w:val="da-DK"/>
        </w:rPr>
        <w:t xml:space="preserve"> </w:t>
      </w:r>
      <w:r w:rsidRPr="00B26566">
        <w:rPr>
          <w:lang w:val="da-DK"/>
        </w:rPr>
        <w:t>når</w:t>
      </w:r>
      <w:r w:rsidRPr="00B26566">
        <w:rPr>
          <w:spacing w:val="40"/>
          <w:lang w:val="da-DK"/>
        </w:rPr>
        <w:t xml:space="preserve"> </w:t>
      </w:r>
      <w:r w:rsidRPr="00B26566">
        <w:rPr>
          <w:lang w:val="da-DK"/>
        </w:rPr>
        <w:t>tekstilaffald</w:t>
      </w:r>
      <w:r w:rsidRPr="00B26566">
        <w:rPr>
          <w:spacing w:val="40"/>
          <w:lang w:val="da-DK"/>
        </w:rPr>
        <w:t xml:space="preserve"> </w:t>
      </w:r>
      <w:r w:rsidRPr="00B26566">
        <w:rPr>
          <w:lang w:val="da-DK"/>
        </w:rPr>
        <w:t>indsamles</w:t>
      </w:r>
      <w:r w:rsidRPr="00B26566">
        <w:rPr>
          <w:spacing w:val="40"/>
          <w:lang w:val="da-DK"/>
        </w:rPr>
        <w:t xml:space="preserve"> </w:t>
      </w:r>
      <w:r w:rsidRPr="00B26566">
        <w:rPr>
          <w:lang w:val="da-DK"/>
        </w:rPr>
        <w:t>med</w:t>
      </w:r>
      <w:r w:rsidRPr="00B26566">
        <w:rPr>
          <w:spacing w:val="40"/>
          <w:lang w:val="da-DK"/>
        </w:rPr>
        <w:t xml:space="preserve"> </w:t>
      </w:r>
      <w:r w:rsidRPr="00B26566">
        <w:rPr>
          <w:lang w:val="da-DK"/>
        </w:rPr>
        <w:t>kombineret</w:t>
      </w:r>
      <w:r w:rsidRPr="00B26566">
        <w:rPr>
          <w:spacing w:val="40"/>
          <w:lang w:val="da-DK"/>
        </w:rPr>
        <w:t xml:space="preserve"> </w:t>
      </w:r>
      <w:r w:rsidRPr="00B26566">
        <w:rPr>
          <w:lang w:val="da-DK"/>
        </w:rPr>
        <w:t>indsamling</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pap- og papiraffald, overdrage pap- og papiraffaldet på det affaldsbehandlingsanlæg eller den plads, som producenten har udpeget, jf. § 48.</w:t>
      </w:r>
    </w:p>
    <w:p w14:paraId="405BC9AB" w14:textId="77777777" w:rsidR="00635043" w:rsidRPr="00B26566" w:rsidRDefault="00644EC4">
      <w:pPr>
        <w:pStyle w:val="Brdtekst"/>
        <w:spacing w:before="123" w:line="249" w:lineRule="auto"/>
        <w:ind w:right="105" w:firstLine="200"/>
        <w:rPr>
          <w:lang w:val="da-DK"/>
        </w:rPr>
      </w:pPr>
      <w:bookmarkStart w:id="143" w:name="§_46"/>
      <w:bookmarkEnd w:id="143"/>
      <w:r w:rsidRPr="00B26566">
        <w:rPr>
          <w:b/>
          <w:lang w:val="da-DK"/>
        </w:rPr>
        <w:t xml:space="preserve">§ 46. </w:t>
      </w:r>
      <w:r w:rsidRPr="00B26566">
        <w:rPr>
          <w:lang w:val="da-DK"/>
        </w:rPr>
        <w:t>Kommunalbestyrelsen sikrer, at grove fejlsorteringer manuelt frasorteres inden overdragelsen af kommunalt</w:t>
      </w:r>
      <w:r w:rsidRPr="00B26566">
        <w:rPr>
          <w:spacing w:val="4"/>
          <w:lang w:val="da-DK"/>
        </w:rPr>
        <w:t xml:space="preserve"> </w:t>
      </w:r>
      <w:r w:rsidRPr="00B26566">
        <w:rPr>
          <w:lang w:val="da-DK"/>
        </w:rPr>
        <w:t>indsamlede</w:t>
      </w:r>
      <w:r w:rsidRPr="00B26566">
        <w:rPr>
          <w:spacing w:val="5"/>
          <w:lang w:val="da-DK"/>
        </w:rPr>
        <w:t xml:space="preserve"> </w:t>
      </w:r>
      <w:r w:rsidRPr="00B26566">
        <w:rPr>
          <w:lang w:val="da-DK"/>
        </w:rPr>
        <w:t>affaldsfraktioner,</w:t>
      </w:r>
      <w:r w:rsidRPr="00B26566">
        <w:rPr>
          <w:spacing w:val="5"/>
          <w:lang w:val="da-DK"/>
        </w:rPr>
        <w:t xml:space="preserve"> </w:t>
      </w:r>
      <w:r w:rsidRPr="00B26566">
        <w:rPr>
          <w:lang w:val="da-DK"/>
        </w:rPr>
        <w:t>efter</w:t>
      </w:r>
      <w:r w:rsidRPr="00B26566">
        <w:rPr>
          <w:spacing w:val="5"/>
          <w:lang w:val="da-DK"/>
        </w:rPr>
        <w:t xml:space="preserve"> </w:t>
      </w:r>
      <w:r w:rsidRPr="00B26566">
        <w:rPr>
          <w:lang w:val="da-DK"/>
        </w:rPr>
        <w:t>§</w:t>
      </w:r>
      <w:r w:rsidRPr="00B26566">
        <w:rPr>
          <w:spacing w:val="5"/>
          <w:lang w:val="da-DK"/>
        </w:rPr>
        <w:t xml:space="preserve"> </w:t>
      </w:r>
      <w:r w:rsidRPr="00B26566">
        <w:rPr>
          <w:lang w:val="da-DK"/>
        </w:rPr>
        <w:t>43,</w:t>
      </w:r>
      <w:r w:rsidRPr="00B26566">
        <w:rPr>
          <w:spacing w:val="5"/>
          <w:lang w:val="da-DK"/>
        </w:rPr>
        <w:t xml:space="preserve"> </w:t>
      </w:r>
      <w:r w:rsidRPr="00B26566">
        <w:rPr>
          <w:lang w:val="da-DK"/>
        </w:rPr>
        <w:t>til</w:t>
      </w:r>
      <w:r w:rsidRPr="00B26566">
        <w:rPr>
          <w:spacing w:val="5"/>
          <w:lang w:val="da-DK"/>
        </w:rPr>
        <w:t xml:space="preserve"> </w:t>
      </w:r>
      <w:r w:rsidRPr="00B26566">
        <w:rPr>
          <w:lang w:val="da-DK"/>
        </w:rPr>
        <w:t>en</w:t>
      </w:r>
      <w:r w:rsidRPr="00B26566">
        <w:rPr>
          <w:spacing w:val="5"/>
          <w:lang w:val="da-DK"/>
        </w:rPr>
        <w:t xml:space="preserve"> </w:t>
      </w:r>
      <w:r w:rsidRPr="00B26566">
        <w:rPr>
          <w:lang w:val="da-DK"/>
        </w:rPr>
        <w:t>producent,</w:t>
      </w:r>
      <w:r w:rsidRPr="00B26566">
        <w:rPr>
          <w:spacing w:val="5"/>
          <w:lang w:val="da-DK"/>
        </w:rPr>
        <w:t xml:space="preserve"> </w:t>
      </w:r>
      <w:r w:rsidRPr="00B26566">
        <w:rPr>
          <w:lang w:val="da-DK"/>
        </w:rPr>
        <w:t>der</w:t>
      </w:r>
      <w:r w:rsidRPr="00B26566">
        <w:rPr>
          <w:spacing w:val="5"/>
          <w:lang w:val="da-DK"/>
        </w:rPr>
        <w:t xml:space="preserve"> </w:t>
      </w:r>
      <w:r w:rsidRPr="00B26566">
        <w:rPr>
          <w:lang w:val="da-DK"/>
        </w:rPr>
        <w:t>har</w:t>
      </w:r>
      <w:r w:rsidRPr="00B26566">
        <w:rPr>
          <w:spacing w:val="5"/>
          <w:lang w:val="da-DK"/>
        </w:rPr>
        <w:t xml:space="preserve"> </w:t>
      </w:r>
      <w:r w:rsidRPr="00B26566">
        <w:rPr>
          <w:lang w:val="da-DK"/>
        </w:rPr>
        <w:t>fået</w:t>
      </w:r>
      <w:r w:rsidRPr="00B26566">
        <w:rPr>
          <w:spacing w:val="5"/>
          <w:lang w:val="da-DK"/>
        </w:rPr>
        <w:t xml:space="preserve"> </w:t>
      </w:r>
      <w:r w:rsidRPr="00B26566">
        <w:rPr>
          <w:lang w:val="da-DK"/>
        </w:rPr>
        <w:t>tildelt</w:t>
      </w:r>
      <w:r w:rsidRPr="00B26566">
        <w:rPr>
          <w:spacing w:val="5"/>
          <w:lang w:val="da-DK"/>
        </w:rPr>
        <w:t xml:space="preserve"> </w:t>
      </w:r>
      <w:r w:rsidRPr="00B26566">
        <w:rPr>
          <w:lang w:val="da-DK"/>
        </w:rPr>
        <w:t>forpligtelser</w:t>
      </w:r>
      <w:r w:rsidRPr="00B26566">
        <w:rPr>
          <w:spacing w:val="5"/>
          <w:lang w:val="da-DK"/>
        </w:rPr>
        <w:t xml:space="preserve"> </w:t>
      </w:r>
      <w:r w:rsidRPr="00B26566">
        <w:rPr>
          <w:spacing w:val="-2"/>
          <w:lang w:val="da-DK"/>
        </w:rPr>
        <w:t>efter</w:t>
      </w:r>
    </w:p>
    <w:p w14:paraId="1C547659" w14:textId="77777777" w:rsidR="00635043" w:rsidRPr="00B26566" w:rsidRDefault="00644EC4">
      <w:pPr>
        <w:pStyle w:val="Brdtekst"/>
        <w:spacing w:before="2"/>
        <w:rPr>
          <w:lang w:val="da-DK"/>
        </w:rPr>
      </w:pPr>
      <w:r w:rsidRPr="00B26566">
        <w:rPr>
          <w:lang w:val="da-DK"/>
        </w:rPr>
        <w:t xml:space="preserve">§ </w:t>
      </w:r>
      <w:r w:rsidRPr="00B26566">
        <w:rPr>
          <w:spacing w:val="-5"/>
          <w:lang w:val="da-DK"/>
        </w:rPr>
        <w:t>35.</w:t>
      </w:r>
    </w:p>
    <w:p w14:paraId="6F4CE3E9" w14:textId="77777777" w:rsidR="00635043" w:rsidRPr="00B26566" w:rsidRDefault="00644EC4">
      <w:pPr>
        <w:pStyle w:val="Brdtekst"/>
        <w:spacing w:before="132" w:line="249" w:lineRule="auto"/>
        <w:ind w:right="108" w:firstLine="200"/>
        <w:rPr>
          <w:lang w:val="da-DK"/>
        </w:rPr>
      </w:pPr>
      <w:bookmarkStart w:id="144" w:name="§_47"/>
      <w:bookmarkEnd w:id="144"/>
      <w:r w:rsidRPr="00B26566">
        <w:rPr>
          <w:b/>
          <w:lang w:val="da-DK"/>
        </w:rPr>
        <w:t xml:space="preserve">§ 47. </w:t>
      </w:r>
      <w:r w:rsidRPr="00B26566">
        <w:rPr>
          <w:lang w:val="da-DK"/>
        </w:rPr>
        <w:t>Kommunalbestyrelsen anmoder om afhentning af kommunalt indsamlet affald, der overdrages til producenter, efter § 43, i henhold til retningslinjerne i bilag 13.</w:t>
      </w:r>
    </w:p>
    <w:p w14:paraId="73D04898" w14:textId="77777777" w:rsidR="00635043" w:rsidRPr="00B26566" w:rsidRDefault="00644EC4">
      <w:pPr>
        <w:pStyle w:val="Brdtekst"/>
        <w:spacing w:before="2" w:line="249" w:lineRule="auto"/>
        <w:ind w:right="108" w:firstLine="200"/>
        <w:rPr>
          <w:lang w:val="da-DK"/>
        </w:rPr>
      </w:pPr>
      <w:r w:rsidRPr="00B26566">
        <w:rPr>
          <w:i/>
          <w:lang w:val="da-DK"/>
        </w:rPr>
        <w:t xml:space="preserve">Stk. 2. </w:t>
      </w:r>
      <w:r w:rsidRPr="00B26566">
        <w:rPr>
          <w:lang w:val="da-DK"/>
        </w:rPr>
        <w:t>En eventuel afbestilling af en anmodning om afhentning af affald efter stk. 1, skal foretages i henhold til retningslinjerne i bilag 13.</w:t>
      </w:r>
    </w:p>
    <w:p w14:paraId="187DDF3D" w14:textId="77777777" w:rsidR="00635043" w:rsidRPr="00B26566" w:rsidRDefault="00644EC4">
      <w:pPr>
        <w:pStyle w:val="Brdtekst"/>
        <w:spacing w:before="2" w:line="249" w:lineRule="auto"/>
        <w:ind w:right="107" w:firstLine="200"/>
        <w:rPr>
          <w:lang w:val="da-DK"/>
        </w:rPr>
      </w:pPr>
      <w:r w:rsidRPr="00B26566">
        <w:rPr>
          <w:i/>
          <w:lang w:val="da-DK"/>
        </w:rPr>
        <w:t xml:space="preserve">Stk. 3. </w:t>
      </w:r>
      <w:r w:rsidRPr="00B26566">
        <w:rPr>
          <w:lang w:val="da-DK"/>
        </w:rPr>
        <w:t>Kommunalbestyrelsen kan, i tilfælde af manglende afhentning, og når kommunalbestyrelsen har anmodet efter stk. 1, foranstalte nødafhentning efter retningslinjerne i bilag 13. Kommunalbestyrelsen orienterer Dansk Producentansvar herom efter Dansk Producentansvars anvisninger.</w:t>
      </w:r>
    </w:p>
    <w:p w14:paraId="2FE9EFEB" w14:textId="77777777" w:rsidR="00635043" w:rsidRPr="00B26566" w:rsidRDefault="00644EC4">
      <w:pPr>
        <w:pStyle w:val="Brdtekst"/>
        <w:spacing w:before="3" w:line="249" w:lineRule="auto"/>
        <w:ind w:right="106" w:firstLine="200"/>
        <w:rPr>
          <w:lang w:val="da-DK"/>
        </w:rPr>
      </w:pPr>
      <w:r w:rsidRPr="00B26566">
        <w:rPr>
          <w:i/>
          <w:lang w:val="da-DK"/>
        </w:rPr>
        <w:t xml:space="preserve">Stk. 4. </w:t>
      </w:r>
      <w:r w:rsidRPr="00B26566">
        <w:rPr>
          <w:lang w:val="da-DK"/>
        </w:rPr>
        <w:t>Kommunalbestyrelsen kan, i tilfælde af en kollektiv ordnings ophør i en gældende tildelings- periode, når den kollektive ordning varetager forpligtelser på vegne af en producent, der er tildelt kommunalt indsamlet affald i den pågældende kommune, foranstalte nødafhentning eller behandling i henhold retningslinjerne i bilag 13.</w:t>
      </w:r>
    </w:p>
    <w:p w14:paraId="3CA5CC29" w14:textId="77777777" w:rsidR="00635043" w:rsidRPr="00B26566" w:rsidRDefault="00644EC4">
      <w:pPr>
        <w:pStyle w:val="Brdtekst"/>
        <w:spacing w:before="124" w:line="249" w:lineRule="auto"/>
        <w:ind w:right="105" w:firstLine="199"/>
        <w:rPr>
          <w:lang w:val="da-DK"/>
        </w:rPr>
      </w:pPr>
      <w:bookmarkStart w:id="145" w:name="§_48"/>
      <w:bookmarkEnd w:id="145"/>
      <w:r w:rsidRPr="00B26566">
        <w:rPr>
          <w:b/>
          <w:lang w:val="da-DK"/>
        </w:rPr>
        <w:t xml:space="preserve">§ 48. </w:t>
      </w:r>
      <w:r w:rsidRPr="00B26566">
        <w:rPr>
          <w:lang w:val="da-DK"/>
        </w:rPr>
        <w:t>Producenten udpeger et affaldsbehandlingsanlæg eller en plads, hvor kommunalbestyrelsen over- drager affald, der ikke er omfattet af § 44. Anlægget eller pladsen skal være let tilgængelig for køretøjer, der kan losse affaldet.</w:t>
      </w:r>
    </w:p>
    <w:p w14:paraId="3F9606CE" w14:textId="77777777" w:rsidR="00635043" w:rsidRPr="00B26566" w:rsidRDefault="00644EC4">
      <w:pPr>
        <w:pStyle w:val="Brdtekst"/>
        <w:spacing w:before="3" w:line="249" w:lineRule="auto"/>
        <w:ind w:right="107" w:firstLine="199"/>
        <w:rPr>
          <w:lang w:val="da-DK"/>
        </w:rPr>
      </w:pPr>
      <w:r w:rsidRPr="00B26566">
        <w:rPr>
          <w:i/>
          <w:lang w:val="da-DK"/>
        </w:rPr>
        <w:t xml:space="preserve">Stk. 2. </w:t>
      </w:r>
      <w:r w:rsidRPr="00B26566">
        <w:rPr>
          <w:lang w:val="da-DK"/>
        </w:rPr>
        <w:t>Producenten oplyser kommunalbestyrelsen om de i bilag 13 anførte oplysninger om det affalds- behandlingsanlæg eller den plads, som producenten har udpeget efter stk. 1.</w:t>
      </w:r>
    </w:p>
    <w:p w14:paraId="798FD25E" w14:textId="77777777" w:rsidR="00635043" w:rsidRPr="00B26566" w:rsidRDefault="00644EC4">
      <w:pPr>
        <w:pStyle w:val="Brdtekst"/>
        <w:spacing w:before="2" w:line="249" w:lineRule="auto"/>
        <w:ind w:right="109" w:firstLine="200"/>
        <w:rPr>
          <w:lang w:val="da-DK"/>
        </w:rPr>
      </w:pPr>
      <w:r w:rsidRPr="00B26566">
        <w:rPr>
          <w:i/>
          <w:lang w:val="da-DK"/>
        </w:rPr>
        <w:t xml:space="preserve">Stk. 3. </w:t>
      </w:r>
      <w:r w:rsidRPr="00B26566">
        <w:rPr>
          <w:lang w:val="da-DK"/>
        </w:rPr>
        <w:t>Producenten kan med 12 måneders varsel udpege et nyt affaldsbehandlingsanlæg eller en ny plads til overdragelse af affald, efter stk. 1.</w:t>
      </w:r>
    </w:p>
    <w:p w14:paraId="1D864F92" w14:textId="77777777" w:rsidR="00635043" w:rsidRPr="00B26566" w:rsidRDefault="00644EC4">
      <w:pPr>
        <w:spacing w:before="162"/>
        <w:ind w:left="2959"/>
        <w:jc w:val="both"/>
        <w:rPr>
          <w:i/>
          <w:sz w:val="24"/>
          <w:lang w:val="da-DK"/>
        </w:rPr>
      </w:pPr>
      <w:bookmarkStart w:id="146" w:name="Overgangsordninger_for_overdragelse_af_a"/>
      <w:bookmarkEnd w:id="146"/>
      <w:r w:rsidRPr="00B26566">
        <w:rPr>
          <w:i/>
          <w:sz w:val="24"/>
          <w:lang w:val="da-DK"/>
        </w:rPr>
        <w:t>Overgangsordninger</w:t>
      </w:r>
      <w:r w:rsidRPr="00B26566">
        <w:rPr>
          <w:i/>
          <w:spacing w:val="-13"/>
          <w:sz w:val="24"/>
          <w:lang w:val="da-DK"/>
        </w:rPr>
        <w:t xml:space="preserve"> </w:t>
      </w:r>
      <w:r w:rsidRPr="00B26566">
        <w:rPr>
          <w:i/>
          <w:sz w:val="24"/>
          <w:lang w:val="da-DK"/>
        </w:rPr>
        <w:t>for</w:t>
      </w:r>
      <w:r w:rsidRPr="00B26566">
        <w:rPr>
          <w:i/>
          <w:spacing w:val="-13"/>
          <w:sz w:val="24"/>
          <w:lang w:val="da-DK"/>
        </w:rPr>
        <w:t xml:space="preserve"> </w:t>
      </w:r>
      <w:r w:rsidRPr="00B26566">
        <w:rPr>
          <w:i/>
          <w:sz w:val="24"/>
          <w:lang w:val="da-DK"/>
        </w:rPr>
        <w:t>overdragelse</w:t>
      </w:r>
      <w:r w:rsidRPr="00B26566">
        <w:rPr>
          <w:i/>
          <w:spacing w:val="-12"/>
          <w:sz w:val="24"/>
          <w:lang w:val="da-DK"/>
        </w:rPr>
        <w:t xml:space="preserve"> </w:t>
      </w:r>
      <w:r w:rsidRPr="00B26566">
        <w:rPr>
          <w:i/>
          <w:sz w:val="24"/>
          <w:lang w:val="da-DK"/>
        </w:rPr>
        <w:t>af</w:t>
      </w:r>
      <w:r w:rsidRPr="00B26566">
        <w:rPr>
          <w:i/>
          <w:spacing w:val="-11"/>
          <w:sz w:val="24"/>
          <w:lang w:val="da-DK"/>
        </w:rPr>
        <w:t xml:space="preserve"> </w:t>
      </w:r>
      <w:r w:rsidRPr="00B26566">
        <w:rPr>
          <w:i/>
          <w:spacing w:val="-2"/>
          <w:sz w:val="24"/>
          <w:lang w:val="da-DK"/>
        </w:rPr>
        <w:t>affald</w:t>
      </w:r>
    </w:p>
    <w:p w14:paraId="44A74B69" w14:textId="77777777" w:rsidR="00635043" w:rsidRPr="00B26566" w:rsidRDefault="00644EC4">
      <w:pPr>
        <w:pStyle w:val="Brdtekst"/>
        <w:spacing w:before="132" w:line="249" w:lineRule="auto"/>
        <w:ind w:right="107" w:firstLine="199"/>
        <w:rPr>
          <w:lang w:val="da-DK"/>
        </w:rPr>
      </w:pPr>
      <w:bookmarkStart w:id="147" w:name="§_49"/>
      <w:bookmarkEnd w:id="147"/>
      <w:r w:rsidRPr="00B26566">
        <w:rPr>
          <w:b/>
          <w:lang w:val="da-DK"/>
        </w:rPr>
        <w:t xml:space="preserve">§ 49. </w:t>
      </w:r>
      <w:r w:rsidRPr="00B26566">
        <w:rPr>
          <w:lang w:val="da-DK"/>
        </w:rPr>
        <w:t>Kommunalbestyrelsen kan undlade at overdrage affald, efter §§ 43 eller 44, i ét af følgende tilfælde, dog senest indtil udløbet af den kontraktslige forpligtelse:</w:t>
      </w:r>
    </w:p>
    <w:p w14:paraId="6104DDE6"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12C1A9D5" w14:textId="77777777" w:rsidR="00635043" w:rsidRPr="00B26566" w:rsidRDefault="00644EC4">
      <w:pPr>
        <w:pStyle w:val="Listeafsnit"/>
        <w:numPr>
          <w:ilvl w:val="0"/>
          <w:numId w:val="113"/>
        </w:numPr>
        <w:tabs>
          <w:tab w:val="left" w:pos="508"/>
          <w:tab w:val="left" w:pos="510"/>
        </w:tabs>
        <w:spacing w:before="67" w:line="249" w:lineRule="auto"/>
        <w:ind w:right="105"/>
        <w:jc w:val="both"/>
        <w:rPr>
          <w:sz w:val="24"/>
          <w:lang w:val="da-DK"/>
        </w:rPr>
      </w:pPr>
      <w:r w:rsidRPr="00B26566">
        <w:rPr>
          <w:sz w:val="24"/>
          <w:lang w:val="da-DK"/>
        </w:rPr>
        <w:lastRenderedPageBreak/>
        <w:t>Hvis kommunalbestyrelsen har indgået en kontrakt om affaldsbehandling, som er indgået før den 7. november 2024 og som udløber efter den 1. oktober 2025.</w:t>
      </w:r>
    </w:p>
    <w:p w14:paraId="2A9D0BB9" w14:textId="77777777" w:rsidR="00635043" w:rsidRPr="00B26566" w:rsidRDefault="00644EC4">
      <w:pPr>
        <w:pStyle w:val="Listeafsnit"/>
        <w:numPr>
          <w:ilvl w:val="0"/>
          <w:numId w:val="113"/>
        </w:numPr>
        <w:tabs>
          <w:tab w:val="left" w:pos="510"/>
        </w:tabs>
        <w:spacing w:before="2" w:line="249" w:lineRule="auto"/>
        <w:ind w:right="105" w:hanging="400"/>
        <w:jc w:val="both"/>
        <w:rPr>
          <w:sz w:val="24"/>
          <w:lang w:val="da-DK"/>
        </w:rPr>
      </w:pPr>
      <w:r w:rsidRPr="00B26566">
        <w:rPr>
          <w:sz w:val="24"/>
          <w:lang w:val="da-DK"/>
        </w:rPr>
        <w:t>Hvis kommunalbestyrelsen har indgået en kontrakt om affaldsbehandling, som er indgået før den 7. november 2024, som indeholder en kontraktslig forpligtelse til at udnytte en option, og som udløber efter den 1. oktober 2025.</w:t>
      </w:r>
    </w:p>
    <w:p w14:paraId="65D78CA6" w14:textId="77777777" w:rsidR="00635043" w:rsidRPr="00B26566" w:rsidRDefault="00644EC4">
      <w:pPr>
        <w:pStyle w:val="Listeafsnit"/>
        <w:numPr>
          <w:ilvl w:val="0"/>
          <w:numId w:val="113"/>
        </w:numPr>
        <w:tabs>
          <w:tab w:val="left" w:pos="508"/>
          <w:tab w:val="left" w:pos="510"/>
        </w:tabs>
        <w:spacing w:before="3" w:line="249" w:lineRule="auto"/>
        <w:ind w:right="108" w:hanging="400"/>
        <w:jc w:val="both"/>
        <w:rPr>
          <w:sz w:val="24"/>
          <w:lang w:val="da-DK"/>
        </w:rPr>
      </w:pPr>
      <w:r w:rsidRPr="00B26566">
        <w:rPr>
          <w:sz w:val="24"/>
          <w:lang w:val="da-DK"/>
        </w:rPr>
        <w:t>Hvis kommunalbestyrelsen før den 7. november 2024 har udnyttet en option om forlængelse af en kontrakt om affaldsbehandling, og som udløber efter den 1. oktober 2025.</w:t>
      </w:r>
    </w:p>
    <w:p w14:paraId="193BB158" w14:textId="77777777" w:rsidR="00635043" w:rsidRPr="00B26566" w:rsidRDefault="00644EC4">
      <w:pPr>
        <w:pStyle w:val="Brdtekst"/>
        <w:spacing w:before="2" w:line="249" w:lineRule="auto"/>
        <w:ind w:right="105" w:firstLine="200"/>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Kommunalbestyrelsen skal, hvis kommunalbestyrelsen har indgået en kontrakt, jf. stk. 1, nr. 1-3, og derfor undlader at overdrage affald fra den 1. oktober 2025, senest den 1. februar 2025 fremsende dokumentation herfor til Miljøstyrelsen, i henhold til stk. 3.</w:t>
      </w:r>
    </w:p>
    <w:p w14:paraId="220F4C2C" w14:textId="77777777" w:rsidR="00635043" w:rsidRPr="00B26566" w:rsidRDefault="00644EC4">
      <w:pPr>
        <w:pStyle w:val="Brdtekst"/>
        <w:spacing w:before="3"/>
        <w:ind w:left="310"/>
        <w:rPr>
          <w:lang w:val="da-DK"/>
        </w:rPr>
      </w:pPr>
      <w:r w:rsidRPr="00B26566">
        <w:rPr>
          <w:i/>
          <w:lang w:val="da-DK"/>
        </w:rPr>
        <w:t>Stk. 3.</w:t>
      </w:r>
      <w:r w:rsidRPr="00B26566">
        <w:rPr>
          <w:i/>
          <w:spacing w:val="-1"/>
          <w:lang w:val="da-DK"/>
        </w:rPr>
        <w:t xml:space="preserve"> </w:t>
      </w:r>
      <w:r w:rsidRPr="00B26566">
        <w:rPr>
          <w:lang w:val="da-DK"/>
        </w:rPr>
        <w:t xml:space="preserve">Dokumentationen til Miljøstyrelsen, jf. stk. 2, skal indeholde </w:t>
      </w:r>
      <w:r w:rsidRPr="00B26566">
        <w:rPr>
          <w:spacing w:val="-2"/>
          <w:lang w:val="da-DK"/>
        </w:rPr>
        <w:t>følgende:</w:t>
      </w:r>
    </w:p>
    <w:p w14:paraId="3FE9E73C" w14:textId="77777777" w:rsidR="00635043" w:rsidRDefault="00644EC4">
      <w:pPr>
        <w:pStyle w:val="Listeafsnit"/>
        <w:numPr>
          <w:ilvl w:val="0"/>
          <w:numId w:val="112"/>
        </w:numPr>
        <w:tabs>
          <w:tab w:val="left" w:pos="510"/>
        </w:tabs>
        <w:ind w:hanging="400"/>
        <w:rPr>
          <w:sz w:val="24"/>
        </w:rPr>
      </w:pPr>
      <w:r>
        <w:rPr>
          <w:sz w:val="24"/>
        </w:rPr>
        <w:t>Dokumentation</w:t>
      </w:r>
      <w:r>
        <w:rPr>
          <w:spacing w:val="-4"/>
          <w:sz w:val="24"/>
        </w:rPr>
        <w:t xml:space="preserve"> </w:t>
      </w:r>
      <w:r>
        <w:rPr>
          <w:sz w:val="24"/>
        </w:rPr>
        <w:t>for</w:t>
      </w:r>
      <w:r>
        <w:rPr>
          <w:spacing w:val="-3"/>
          <w:sz w:val="24"/>
        </w:rPr>
        <w:t xml:space="preserve"> </w:t>
      </w:r>
      <w:r>
        <w:rPr>
          <w:sz w:val="24"/>
        </w:rPr>
        <w:t>kontraktens</w:t>
      </w:r>
      <w:r>
        <w:rPr>
          <w:spacing w:val="-4"/>
          <w:sz w:val="24"/>
        </w:rPr>
        <w:t xml:space="preserve"> </w:t>
      </w:r>
      <w:r>
        <w:rPr>
          <w:spacing w:val="-2"/>
          <w:sz w:val="24"/>
        </w:rPr>
        <w:t>indgåelse.</w:t>
      </w:r>
    </w:p>
    <w:p w14:paraId="0B58CBEE" w14:textId="77777777" w:rsidR="00635043" w:rsidRDefault="00644EC4">
      <w:pPr>
        <w:pStyle w:val="Listeafsnit"/>
        <w:numPr>
          <w:ilvl w:val="0"/>
          <w:numId w:val="112"/>
        </w:numPr>
        <w:tabs>
          <w:tab w:val="left" w:pos="510"/>
        </w:tabs>
        <w:ind w:hanging="400"/>
        <w:rPr>
          <w:sz w:val="24"/>
        </w:rPr>
      </w:pPr>
      <w:r>
        <w:rPr>
          <w:sz w:val="24"/>
        </w:rPr>
        <w:t>Oplysninger</w:t>
      </w:r>
      <w:r>
        <w:rPr>
          <w:spacing w:val="-4"/>
          <w:sz w:val="24"/>
        </w:rPr>
        <w:t xml:space="preserve"> </w:t>
      </w:r>
      <w:r>
        <w:rPr>
          <w:sz w:val="24"/>
        </w:rPr>
        <w:t>om</w:t>
      </w:r>
      <w:r>
        <w:rPr>
          <w:spacing w:val="-3"/>
          <w:sz w:val="24"/>
        </w:rPr>
        <w:t xml:space="preserve"> </w:t>
      </w:r>
      <w:r>
        <w:rPr>
          <w:sz w:val="24"/>
        </w:rPr>
        <w:t>kontraktens</w:t>
      </w:r>
      <w:r>
        <w:rPr>
          <w:spacing w:val="-4"/>
          <w:sz w:val="24"/>
        </w:rPr>
        <w:t xml:space="preserve"> </w:t>
      </w:r>
      <w:r>
        <w:rPr>
          <w:spacing w:val="-2"/>
          <w:sz w:val="24"/>
        </w:rPr>
        <w:t>varighed.</w:t>
      </w:r>
    </w:p>
    <w:p w14:paraId="689428D9" w14:textId="77777777" w:rsidR="00635043" w:rsidRPr="00B26566" w:rsidRDefault="00644EC4">
      <w:pPr>
        <w:pStyle w:val="Listeafsnit"/>
        <w:numPr>
          <w:ilvl w:val="0"/>
          <w:numId w:val="112"/>
        </w:numPr>
        <w:tabs>
          <w:tab w:val="left" w:pos="510"/>
        </w:tabs>
        <w:ind w:hanging="400"/>
        <w:rPr>
          <w:sz w:val="24"/>
          <w:lang w:val="da-DK"/>
        </w:rPr>
      </w:pPr>
      <w:r w:rsidRPr="00B26566">
        <w:rPr>
          <w:sz w:val="24"/>
          <w:lang w:val="da-DK"/>
        </w:rPr>
        <w:t>Oplysninger</w:t>
      </w:r>
      <w:r w:rsidRPr="00B26566">
        <w:rPr>
          <w:spacing w:val="-2"/>
          <w:sz w:val="24"/>
          <w:lang w:val="da-DK"/>
        </w:rPr>
        <w:t xml:space="preserve"> </w:t>
      </w:r>
      <w:r w:rsidRPr="00B26566">
        <w:rPr>
          <w:sz w:val="24"/>
          <w:lang w:val="da-DK"/>
        </w:rPr>
        <w:t xml:space="preserve">om eventuelle optioner om forlængelse, herunder vilkår </w:t>
      </w:r>
      <w:r w:rsidRPr="00B26566">
        <w:rPr>
          <w:spacing w:val="-2"/>
          <w:sz w:val="24"/>
          <w:lang w:val="da-DK"/>
        </w:rPr>
        <w:t>herfor.</w:t>
      </w:r>
    </w:p>
    <w:p w14:paraId="16F0004D" w14:textId="77777777" w:rsidR="00635043" w:rsidRPr="00B26566" w:rsidRDefault="00644EC4">
      <w:pPr>
        <w:pStyle w:val="Brdtekst"/>
        <w:spacing w:before="132" w:line="249" w:lineRule="auto"/>
        <w:ind w:right="105" w:firstLine="200"/>
        <w:rPr>
          <w:lang w:val="da-DK"/>
        </w:rPr>
      </w:pPr>
      <w:bookmarkStart w:id="148" w:name="§_50"/>
      <w:bookmarkEnd w:id="148"/>
      <w:r w:rsidRPr="00B26566">
        <w:rPr>
          <w:b/>
          <w:lang w:val="da-DK"/>
        </w:rPr>
        <w:t>§</w:t>
      </w:r>
      <w:r w:rsidRPr="00B26566">
        <w:rPr>
          <w:b/>
          <w:spacing w:val="-3"/>
          <w:lang w:val="da-DK"/>
        </w:rPr>
        <w:t xml:space="preserve"> </w:t>
      </w:r>
      <w:r w:rsidRPr="00B26566">
        <w:rPr>
          <w:b/>
          <w:lang w:val="da-DK"/>
        </w:rPr>
        <w:t xml:space="preserve">50. </w:t>
      </w:r>
      <w:r w:rsidRPr="00B26566">
        <w:rPr>
          <w:lang w:val="da-DK"/>
        </w:rPr>
        <w:t>Kommunalbestyrelsen kan undlade at overdrage affald, efter §§ 43 eller 44, hvis kommunalbesty- relsen</w:t>
      </w:r>
      <w:r w:rsidRPr="00B26566">
        <w:rPr>
          <w:spacing w:val="32"/>
          <w:lang w:val="da-DK"/>
        </w:rPr>
        <w:t xml:space="preserve"> </w:t>
      </w:r>
      <w:r w:rsidRPr="00B26566">
        <w:rPr>
          <w:lang w:val="da-DK"/>
        </w:rPr>
        <w:t>har</w:t>
      </w:r>
      <w:r w:rsidRPr="00B26566">
        <w:rPr>
          <w:spacing w:val="32"/>
          <w:lang w:val="da-DK"/>
        </w:rPr>
        <w:t xml:space="preserve"> </w:t>
      </w:r>
      <w:r w:rsidRPr="00B26566">
        <w:rPr>
          <w:lang w:val="da-DK"/>
        </w:rPr>
        <w:t>modtaget</w:t>
      </w:r>
      <w:r w:rsidRPr="00B26566">
        <w:rPr>
          <w:spacing w:val="32"/>
          <w:lang w:val="da-DK"/>
        </w:rPr>
        <w:t xml:space="preserve"> </w:t>
      </w:r>
      <w:r w:rsidRPr="00B26566">
        <w:rPr>
          <w:lang w:val="da-DK"/>
        </w:rPr>
        <w:t>dispensation</w:t>
      </w:r>
      <w:r w:rsidRPr="00B26566">
        <w:rPr>
          <w:spacing w:val="32"/>
          <w:lang w:val="da-DK"/>
        </w:rPr>
        <w:t xml:space="preserve"> </w:t>
      </w:r>
      <w:r w:rsidRPr="00B26566">
        <w:rPr>
          <w:lang w:val="da-DK"/>
        </w:rPr>
        <w:t>til</w:t>
      </w:r>
      <w:r w:rsidRPr="00B26566">
        <w:rPr>
          <w:spacing w:val="32"/>
          <w:lang w:val="da-DK"/>
        </w:rPr>
        <w:t xml:space="preserve"> </w:t>
      </w:r>
      <w:r w:rsidRPr="00B26566">
        <w:rPr>
          <w:lang w:val="da-DK"/>
        </w:rPr>
        <w:t>at</w:t>
      </w:r>
      <w:r w:rsidRPr="00B26566">
        <w:rPr>
          <w:spacing w:val="32"/>
          <w:lang w:val="da-DK"/>
        </w:rPr>
        <w:t xml:space="preserve"> </w:t>
      </w:r>
      <w:r w:rsidRPr="00B26566">
        <w:rPr>
          <w:lang w:val="da-DK"/>
        </w:rPr>
        <w:t>behandle</w:t>
      </w:r>
      <w:r w:rsidRPr="00B26566">
        <w:rPr>
          <w:spacing w:val="32"/>
          <w:lang w:val="da-DK"/>
        </w:rPr>
        <w:t xml:space="preserve"> </w:t>
      </w:r>
      <w:r w:rsidRPr="00B26566">
        <w:rPr>
          <w:lang w:val="da-DK"/>
        </w:rPr>
        <w:t>visse</w:t>
      </w:r>
      <w:r w:rsidRPr="00B26566">
        <w:rPr>
          <w:spacing w:val="32"/>
          <w:lang w:val="da-DK"/>
        </w:rPr>
        <w:t xml:space="preserve"> </w:t>
      </w:r>
      <w:r w:rsidRPr="00B26566">
        <w:rPr>
          <w:lang w:val="da-DK"/>
        </w:rPr>
        <w:t>affaldsfraktioner</w:t>
      </w:r>
      <w:r w:rsidRPr="00B26566">
        <w:rPr>
          <w:spacing w:val="32"/>
          <w:lang w:val="da-DK"/>
        </w:rPr>
        <w:t xml:space="preserve"> </w:t>
      </w:r>
      <w:r w:rsidRPr="00B26566">
        <w:rPr>
          <w:lang w:val="da-DK"/>
        </w:rPr>
        <w:t>egnet</w:t>
      </w:r>
      <w:r w:rsidRPr="00B26566">
        <w:rPr>
          <w:spacing w:val="32"/>
          <w:lang w:val="da-DK"/>
        </w:rPr>
        <w:t xml:space="preserve"> </w:t>
      </w:r>
      <w:r w:rsidRPr="00B26566">
        <w:rPr>
          <w:lang w:val="da-DK"/>
        </w:rPr>
        <w:t>til</w:t>
      </w:r>
      <w:r w:rsidRPr="00B26566">
        <w:rPr>
          <w:spacing w:val="32"/>
          <w:lang w:val="da-DK"/>
        </w:rPr>
        <w:t xml:space="preserve"> </w:t>
      </w:r>
      <w:r w:rsidRPr="00B26566">
        <w:rPr>
          <w:lang w:val="da-DK"/>
        </w:rPr>
        <w:t>materialenyttiggørelse på kommunale behandlingsanlæg, jf. affaldsaktørbekendtgørelsen kapitel 10, dog senest indtil dispensa- tionens udløb.</w:t>
      </w:r>
    </w:p>
    <w:p w14:paraId="104839EE" w14:textId="77777777" w:rsidR="00635043" w:rsidRPr="00B26566" w:rsidRDefault="00644EC4">
      <w:pPr>
        <w:pStyle w:val="Overskrift2"/>
        <w:spacing w:before="164"/>
        <w:ind w:left="0"/>
        <w:jc w:val="center"/>
        <w:rPr>
          <w:lang w:val="da-DK"/>
        </w:rPr>
      </w:pPr>
      <w:bookmarkStart w:id="149" w:name="Afsnit_IV_-_Producentens_pligt_til_at_ov"/>
      <w:bookmarkEnd w:id="149"/>
      <w:r w:rsidRPr="00B26566">
        <w:rPr>
          <w:lang w:val="da-DK"/>
        </w:rPr>
        <w:t xml:space="preserve">Afsnit </w:t>
      </w:r>
      <w:r w:rsidRPr="00B26566">
        <w:rPr>
          <w:spacing w:val="-5"/>
          <w:lang w:val="da-DK"/>
        </w:rPr>
        <w:t>IV</w:t>
      </w:r>
    </w:p>
    <w:p w14:paraId="3DE31C87" w14:textId="77777777" w:rsidR="00635043" w:rsidRPr="00B26566" w:rsidRDefault="00644EC4">
      <w:pPr>
        <w:spacing w:before="92"/>
        <w:jc w:val="center"/>
        <w:rPr>
          <w:b/>
          <w:sz w:val="24"/>
          <w:lang w:val="da-DK"/>
        </w:rPr>
      </w:pPr>
      <w:r w:rsidRPr="00B26566">
        <w:rPr>
          <w:b/>
          <w:sz w:val="24"/>
          <w:lang w:val="da-DK"/>
        </w:rPr>
        <w:t>Producentens</w:t>
      </w:r>
      <w:r w:rsidRPr="00B26566">
        <w:rPr>
          <w:b/>
          <w:spacing w:val="-3"/>
          <w:sz w:val="24"/>
          <w:lang w:val="da-DK"/>
        </w:rPr>
        <w:t xml:space="preserve"> </w:t>
      </w:r>
      <w:r w:rsidRPr="00B26566">
        <w:rPr>
          <w:b/>
          <w:sz w:val="24"/>
          <w:lang w:val="da-DK"/>
        </w:rPr>
        <w:t>pligt</w:t>
      </w:r>
      <w:r w:rsidRPr="00B26566">
        <w:rPr>
          <w:b/>
          <w:spacing w:val="-2"/>
          <w:sz w:val="24"/>
          <w:lang w:val="da-DK"/>
        </w:rPr>
        <w:t xml:space="preserve"> </w:t>
      </w:r>
      <w:r w:rsidRPr="00B26566">
        <w:rPr>
          <w:b/>
          <w:sz w:val="24"/>
          <w:lang w:val="da-DK"/>
        </w:rPr>
        <w:t>til</w:t>
      </w:r>
      <w:r w:rsidRPr="00B26566">
        <w:rPr>
          <w:b/>
          <w:spacing w:val="-2"/>
          <w:sz w:val="24"/>
          <w:lang w:val="da-DK"/>
        </w:rPr>
        <w:t xml:space="preserve"> </w:t>
      </w:r>
      <w:r w:rsidRPr="00B26566">
        <w:rPr>
          <w:b/>
          <w:sz w:val="24"/>
          <w:lang w:val="da-DK"/>
        </w:rPr>
        <w:t>at</w:t>
      </w:r>
      <w:r w:rsidRPr="00B26566">
        <w:rPr>
          <w:b/>
          <w:spacing w:val="-2"/>
          <w:sz w:val="24"/>
          <w:lang w:val="da-DK"/>
        </w:rPr>
        <w:t xml:space="preserve"> </w:t>
      </w:r>
      <w:r w:rsidRPr="00B26566">
        <w:rPr>
          <w:b/>
          <w:sz w:val="24"/>
          <w:lang w:val="da-DK"/>
        </w:rPr>
        <w:t>overtage</w:t>
      </w:r>
      <w:r w:rsidRPr="00B26566">
        <w:rPr>
          <w:b/>
          <w:spacing w:val="-2"/>
          <w:sz w:val="24"/>
          <w:lang w:val="da-DK"/>
        </w:rPr>
        <w:t xml:space="preserve"> </w:t>
      </w:r>
      <w:r w:rsidRPr="00B26566">
        <w:rPr>
          <w:b/>
          <w:sz w:val="24"/>
          <w:lang w:val="da-DK"/>
        </w:rPr>
        <w:t>kommunalt</w:t>
      </w:r>
      <w:r w:rsidRPr="00B26566">
        <w:rPr>
          <w:b/>
          <w:spacing w:val="-2"/>
          <w:sz w:val="24"/>
          <w:lang w:val="da-DK"/>
        </w:rPr>
        <w:t xml:space="preserve"> </w:t>
      </w:r>
      <w:r w:rsidRPr="00B26566">
        <w:rPr>
          <w:b/>
          <w:sz w:val="24"/>
          <w:lang w:val="da-DK"/>
        </w:rPr>
        <w:t>indsamlet</w:t>
      </w:r>
      <w:r w:rsidRPr="00B26566">
        <w:rPr>
          <w:b/>
          <w:spacing w:val="-2"/>
          <w:sz w:val="24"/>
          <w:lang w:val="da-DK"/>
        </w:rPr>
        <w:t xml:space="preserve"> </w:t>
      </w:r>
      <w:r w:rsidRPr="00B26566">
        <w:rPr>
          <w:b/>
          <w:sz w:val="24"/>
          <w:lang w:val="da-DK"/>
        </w:rPr>
        <w:t>affald</w:t>
      </w:r>
      <w:r w:rsidRPr="00B26566">
        <w:rPr>
          <w:b/>
          <w:spacing w:val="-3"/>
          <w:sz w:val="24"/>
          <w:lang w:val="da-DK"/>
        </w:rPr>
        <w:t xml:space="preserve"> </w:t>
      </w:r>
      <w:r w:rsidRPr="00B26566">
        <w:rPr>
          <w:b/>
          <w:sz w:val="24"/>
          <w:lang w:val="da-DK"/>
        </w:rPr>
        <w:t>og</w:t>
      </w:r>
      <w:r w:rsidRPr="00B26566">
        <w:rPr>
          <w:b/>
          <w:spacing w:val="-2"/>
          <w:sz w:val="24"/>
          <w:lang w:val="da-DK"/>
        </w:rPr>
        <w:t xml:space="preserve"> </w:t>
      </w:r>
      <w:r w:rsidRPr="00B26566">
        <w:rPr>
          <w:b/>
          <w:sz w:val="24"/>
          <w:lang w:val="da-DK"/>
        </w:rPr>
        <w:t>opgørelse</w:t>
      </w:r>
      <w:r w:rsidRPr="00B26566">
        <w:rPr>
          <w:b/>
          <w:spacing w:val="-2"/>
          <w:sz w:val="24"/>
          <w:lang w:val="da-DK"/>
        </w:rPr>
        <w:t xml:space="preserve"> </w:t>
      </w:r>
      <w:r w:rsidRPr="00B26566">
        <w:rPr>
          <w:b/>
          <w:sz w:val="24"/>
          <w:lang w:val="da-DK"/>
        </w:rPr>
        <w:t>af</w:t>
      </w:r>
      <w:r w:rsidRPr="00B26566">
        <w:rPr>
          <w:b/>
          <w:spacing w:val="-2"/>
          <w:sz w:val="24"/>
          <w:lang w:val="da-DK"/>
        </w:rPr>
        <w:t xml:space="preserve"> </w:t>
      </w:r>
      <w:r w:rsidRPr="00B26566">
        <w:rPr>
          <w:b/>
          <w:sz w:val="24"/>
          <w:lang w:val="da-DK"/>
        </w:rPr>
        <w:t>betaling</w:t>
      </w:r>
      <w:r w:rsidRPr="00B26566">
        <w:rPr>
          <w:b/>
          <w:spacing w:val="-2"/>
          <w:sz w:val="24"/>
          <w:lang w:val="da-DK"/>
        </w:rPr>
        <w:t xml:space="preserve"> </w:t>
      </w:r>
      <w:r w:rsidRPr="00B26566">
        <w:rPr>
          <w:b/>
          <w:spacing w:val="-4"/>
          <w:sz w:val="24"/>
          <w:lang w:val="da-DK"/>
        </w:rPr>
        <w:t>m.v.</w:t>
      </w:r>
    </w:p>
    <w:p w14:paraId="4CCA424E" w14:textId="77777777" w:rsidR="00635043" w:rsidRPr="00B26566" w:rsidRDefault="00644EC4">
      <w:pPr>
        <w:pStyle w:val="Brdtekst"/>
        <w:spacing w:before="172"/>
        <w:ind w:left="0"/>
        <w:jc w:val="center"/>
        <w:rPr>
          <w:lang w:val="da-DK"/>
        </w:rPr>
      </w:pPr>
      <w:bookmarkStart w:id="150" w:name="Kapitel_9_-_Producentens_overtagelse_af_"/>
      <w:bookmarkEnd w:id="150"/>
      <w:r w:rsidRPr="00B26566">
        <w:rPr>
          <w:lang w:val="da-DK"/>
        </w:rPr>
        <w:t xml:space="preserve">Kapitel </w:t>
      </w:r>
      <w:r w:rsidRPr="00B26566">
        <w:rPr>
          <w:spacing w:val="-10"/>
          <w:lang w:val="da-DK"/>
        </w:rPr>
        <w:t>9</w:t>
      </w:r>
    </w:p>
    <w:p w14:paraId="065E8D52" w14:textId="77777777" w:rsidR="00635043" w:rsidRPr="00B26566" w:rsidRDefault="00644EC4">
      <w:pPr>
        <w:spacing w:before="92" w:line="388" w:lineRule="auto"/>
        <w:ind w:left="1146" w:right="1144"/>
        <w:jc w:val="center"/>
        <w:rPr>
          <w:i/>
          <w:sz w:val="24"/>
          <w:lang w:val="da-DK"/>
        </w:rPr>
      </w:pPr>
      <w:r w:rsidRPr="00B26566">
        <w:rPr>
          <w:i/>
          <w:sz w:val="24"/>
          <w:lang w:val="da-DK"/>
        </w:rPr>
        <w:t>Producentens</w:t>
      </w:r>
      <w:r w:rsidRPr="00B26566">
        <w:rPr>
          <w:i/>
          <w:spacing w:val="-8"/>
          <w:sz w:val="24"/>
          <w:lang w:val="da-DK"/>
        </w:rPr>
        <w:t xml:space="preserve"> </w:t>
      </w:r>
      <w:r w:rsidRPr="00B26566">
        <w:rPr>
          <w:i/>
          <w:sz w:val="24"/>
          <w:lang w:val="da-DK"/>
        </w:rPr>
        <w:t>overtagelse</w:t>
      </w:r>
      <w:r w:rsidRPr="00B26566">
        <w:rPr>
          <w:i/>
          <w:spacing w:val="-7"/>
          <w:sz w:val="24"/>
          <w:lang w:val="da-DK"/>
        </w:rPr>
        <w:t xml:space="preserve"> </w:t>
      </w:r>
      <w:r w:rsidRPr="00B26566">
        <w:rPr>
          <w:i/>
          <w:sz w:val="24"/>
          <w:lang w:val="da-DK"/>
        </w:rPr>
        <w:t>af</w:t>
      </w:r>
      <w:r w:rsidRPr="00B26566">
        <w:rPr>
          <w:i/>
          <w:spacing w:val="-7"/>
          <w:sz w:val="24"/>
          <w:lang w:val="da-DK"/>
        </w:rPr>
        <w:t xml:space="preserve"> </w:t>
      </w:r>
      <w:r w:rsidRPr="00B26566">
        <w:rPr>
          <w:i/>
          <w:sz w:val="24"/>
          <w:lang w:val="da-DK"/>
        </w:rPr>
        <w:t>kommunalt</w:t>
      </w:r>
      <w:r w:rsidRPr="00B26566">
        <w:rPr>
          <w:i/>
          <w:spacing w:val="-7"/>
          <w:sz w:val="24"/>
          <w:lang w:val="da-DK"/>
        </w:rPr>
        <w:t xml:space="preserve"> </w:t>
      </w:r>
      <w:r w:rsidRPr="00B26566">
        <w:rPr>
          <w:i/>
          <w:sz w:val="24"/>
          <w:lang w:val="da-DK"/>
        </w:rPr>
        <w:t>indsamlet</w:t>
      </w:r>
      <w:r w:rsidRPr="00B26566">
        <w:rPr>
          <w:i/>
          <w:spacing w:val="-7"/>
          <w:sz w:val="24"/>
          <w:lang w:val="da-DK"/>
        </w:rPr>
        <w:t xml:space="preserve"> </w:t>
      </w:r>
      <w:r w:rsidRPr="00B26566">
        <w:rPr>
          <w:i/>
          <w:sz w:val="24"/>
          <w:lang w:val="da-DK"/>
        </w:rPr>
        <w:t>affald</w:t>
      </w:r>
      <w:r w:rsidRPr="00B26566">
        <w:rPr>
          <w:i/>
          <w:spacing w:val="-7"/>
          <w:sz w:val="24"/>
          <w:lang w:val="da-DK"/>
        </w:rPr>
        <w:t xml:space="preserve"> </w:t>
      </w:r>
      <w:r w:rsidRPr="00B26566">
        <w:rPr>
          <w:i/>
          <w:sz w:val="24"/>
          <w:lang w:val="da-DK"/>
        </w:rPr>
        <w:t>og</w:t>
      </w:r>
      <w:r w:rsidRPr="00B26566">
        <w:rPr>
          <w:i/>
          <w:spacing w:val="-7"/>
          <w:sz w:val="24"/>
          <w:lang w:val="da-DK"/>
        </w:rPr>
        <w:t xml:space="preserve"> </w:t>
      </w:r>
      <w:r w:rsidRPr="00B26566">
        <w:rPr>
          <w:i/>
          <w:sz w:val="24"/>
          <w:lang w:val="da-DK"/>
        </w:rPr>
        <w:t>udlevere</w:t>
      </w:r>
      <w:r w:rsidRPr="00B26566">
        <w:rPr>
          <w:i/>
          <w:spacing w:val="-7"/>
          <w:sz w:val="24"/>
          <w:lang w:val="da-DK"/>
        </w:rPr>
        <w:t xml:space="preserve"> </w:t>
      </w:r>
      <w:r w:rsidRPr="00B26566">
        <w:rPr>
          <w:i/>
          <w:sz w:val="24"/>
          <w:lang w:val="da-DK"/>
        </w:rPr>
        <w:t xml:space="preserve">oplysninger </w:t>
      </w:r>
      <w:bookmarkStart w:id="151" w:name="Producentens_pligt_til_at_overtage_af_af"/>
      <w:bookmarkEnd w:id="151"/>
      <w:r w:rsidRPr="00B26566">
        <w:rPr>
          <w:i/>
          <w:sz w:val="24"/>
          <w:lang w:val="da-DK"/>
        </w:rPr>
        <w:t>Producentens pligt til at overtage af affald</w:t>
      </w:r>
    </w:p>
    <w:p w14:paraId="7460343D" w14:textId="77777777" w:rsidR="00635043" w:rsidRPr="00B26566" w:rsidRDefault="00644EC4">
      <w:pPr>
        <w:pStyle w:val="Brdtekst"/>
        <w:spacing w:before="0" w:line="238" w:lineRule="exact"/>
        <w:ind w:left="310"/>
        <w:rPr>
          <w:lang w:val="da-DK"/>
        </w:rPr>
      </w:pPr>
      <w:bookmarkStart w:id="152" w:name="§_51"/>
      <w:bookmarkEnd w:id="152"/>
      <w:r w:rsidRPr="00B26566">
        <w:rPr>
          <w:b/>
          <w:lang w:val="da-DK"/>
        </w:rPr>
        <w:t>§</w:t>
      </w:r>
      <w:r w:rsidRPr="00B26566">
        <w:rPr>
          <w:b/>
          <w:spacing w:val="24"/>
          <w:lang w:val="da-DK"/>
        </w:rPr>
        <w:t xml:space="preserve"> </w:t>
      </w:r>
      <w:r w:rsidRPr="00B26566">
        <w:rPr>
          <w:b/>
          <w:lang w:val="da-DK"/>
        </w:rPr>
        <w:t>51.</w:t>
      </w:r>
      <w:r w:rsidRPr="00B26566">
        <w:rPr>
          <w:b/>
          <w:spacing w:val="25"/>
          <w:lang w:val="da-DK"/>
        </w:rPr>
        <w:t xml:space="preserve"> </w:t>
      </w:r>
      <w:r w:rsidRPr="00B26566">
        <w:rPr>
          <w:lang w:val="da-DK"/>
        </w:rPr>
        <w:t>En</w:t>
      </w:r>
      <w:r w:rsidRPr="00B26566">
        <w:rPr>
          <w:spacing w:val="25"/>
          <w:lang w:val="da-DK"/>
        </w:rPr>
        <w:t xml:space="preserve"> </w:t>
      </w:r>
      <w:r w:rsidRPr="00B26566">
        <w:rPr>
          <w:lang w:val="da-DK"/>
        </w:rPr>
        <w:t>producent,</w:t>
      </w:r>
      <w:r w:rsidRPr="00B26566">
        <w:rPr>
          <w:spacing w:val="24"/>
          <w:lang w:val="da-DK"/>
        </w:rPr>
        <w:t xml:space="preserve"> </w:t>
      </w:r>
      <w:r w:rsidRPr="00B26566">
        <w:rPr>
          <w:lang w:val="da-DK"/>
        </w:rPr>
        <w:t>der</w:t>
      </w:r>
      <w:r w:rsidRPr="00B26566">
        <w:rPr>
          <w:spacing w:val="25"/>
          <w:lang w:val="da-DK"/>
        </w:rPr>
        <w:t xml:space="preserve"> </w:t>
      </w:r>
      <w:r w:rsidRPr="00B26566">
        <w:rPr>
          <w:lang w:val="da-DK"/>
        </w:rPr>
        <w:t>har</w:t>
      </w:r>
      <w:r w:rsidRPr="00B26566">
        <w:rPr>
          <w:spacing w:val="25"/>
          <w:lang w:val="da-DK"/>
        </w:rPr>
        <w:t xml:space="preserve"> </w:t>
      </w:r>
      <w:r w:rsidRPr="00B26566">
        <w:rPr>
          <w:lang w:val="da-DK"/>
        </w:rPr>
        <w:t>fået</w:t>
      </w:r>
      <w:r w:rsidRPr="00B26566">
        <w:rPr>
          <w:spacing w:val="25"/>
          <w:lang w:val="da-DK"/>
        </w:rPr>
        <w:t xml:space="preserve"> </w:t>
      </w:r>
      <w:r w:rsidRPr="00B26566">
        <w:rPr>
          <w:lang w:val="da-DK"/>
        </w:rPr>
        <w:t>tildelt</w:t>
      </w:r>
      <w:r w:rsidRPr="00B26566">
        <w:rPr>
          <w:spacing w:val="24"/>
          <w:lang w:val="da-DK"/>
        </w:rPr>
        <w:t xml:space="preserve"> </w:t>
      </w:r>
      <w:r w:rsidRPr="00B26566">
        <w:rPr>
          <w:lang w:val="da-DK"/>
        </w:rPr>
        <w:t>en</w:t>
      </w:r>
      <w:r w:rsidRPr="00B26566">
        <w:rPr>
          <w:spacing w:val="25"/>
          <w:lang w:val="da-DK"/>
        </w:rPr>
        <w:t xml:space="preserve"> </w:t>
      </w:r>
      <w:r w:rsidRPr="00B26566">
        <w:rPr>
          <w:lang w:val="da-DK"/>
        </w:rPr>
        <w:t>affaldsfraktion</w:t>
      </w:r>
      <w:r w:rsidRPr="00B26566">
        <w:rPr>
          <w:spacing w:val="25"/>
          <w:lang w:val="da-DK"/>
        </w:rPr>
        <w:t xml:space="preserve"> </w:t>
      </w:r>
      <w:r w:rsidRPr="00B26566">
        <w:rPr>
          <w:lang w:val="da-DK"/>
        </w:rPr>
        <w:t>fra</w:t>
      </w:r>
      <w:r w:rsidRPr="00B26566">
        <w:rPr>
          <w:spacing w:val="24"/>
          <w:lang w:val="da-DK"/>
        </w:rPr>
        <w:t xml:space="preserve"> </w:t>
      </w:r>
      <w:r w:rsidRPr="00B26566">
        <w:rPr>
          <w:lang w:val="da-DK"/>
        </w:rPr>
        <w:t>en</w:t>
      </w:r>
      <w:r w:rsidRPr="00B26566">
        <w:rPr>
          <w:spacing w:val="25"/>
          <w:lang w:val="da-DK"/>
        </w:rPr>
        <w:t xml:space="preserve"> </w:t>
      </w:r>
      <w:r w:rsidRPr="00B26566">
        <w:rPr>
          <w:lang w:val="da-DK"/>
        </w:rPr>
        <w:t>kommune,</w:t>
      </w:r>
      <w:r w:rsidRPr="00B26566">
        <w:rPr>
          <w:spacing w:val="25"/>
          <w:lang w:val="da-DK"/>
        </w:rPr>
        <w:t xml:space="preserve"> </w:t>
      </w:r>
      <w:r w:rsidRPr="00B26566">
        <w:rPr>
          <w:lang w:val="da-DK"/>
        </w:rPr>
        <w:t>jf.</w:t>
      </w:r>
      <w:r w:rsidRPr="00B26566">
        <w:rPr>
          <w:spacing w:val="25"/>
          <w:lang w:val="da-DK"/>
        </w:rPr>
        <w:t xml:space="preserve"> </w:t>
      </w:r>
      <w:r w:rsidRPr="00B26566">
        <w:rPr>
          <w:lang w:val="da-DK"/>
        </w:rPr>
        <w:t>§</w:t>
      </w:r>
      <w:r w:rsidRPr="00B26566">
        <w:rPr>
          <w:spacing w:val="24"/>
          <w:lang w:val="da-DK"/>
        </w:rPr>
        <w:t xml:space="preserve"> </w:t>
      </w:r>
      <w:r w:rsidRPr="00B26566">
        <w:rPr>
          <w:lang w:val="da-DK"/>
        </w:rPr>
        <w:t>35,</w:t>
      </w:r>
      <w:r w:rsidRPr="00B26566">
        <w:rPr>
          <w:spacing w:val="25"/>
          <w:lang w:val="da-DK"/>
        </w:rPr>
        <w:t xml:space="preserve"> </w:t>
      </w:r>
      <w:r w:rsidRPr="00B26566">
        <w:rPr>
          <w:lang w:val="da-DK"/>
        </w:rPr>
        <w:t>skal</w:t>
      </w:r>
      <w:r w:rsidRPr="00B26566">
        <w:rPr>
          <w:spacing w:val="25"/>
          <w:lang w:val="da-DK"/>
        </w:rPr>
        <w:t xml:space="preserve"> </w:t>
      </w:r>
      <w:r w:rsidRPr="00B26566">
        <w:rPr>
          <w:lang w:val="da-DK"/>
        </w:rPr>
        <w:t>overtage</w:t>
      </w:r>
      <w:r w:rsidRPr="00B26566">
        <w:rPr>
          <w:spacing w:val="25"/>
          <w:lang w:val="da-DK"/>
        </w:rPr>
        <w:t xml:space="preserve"> </w:t>
      </w:r>
      <w:r w:rsidRPr="00B26566">
        <w:rPr>
          <w:spacing w:val="-5"/>
          <w:lang w:val="da-DK"/>
        </w:rPr>
        <w:t>og</w:t>
      </w:r>
    </w:p>
    <w:p w14:paraId="29C103DE" w14:textId="77777777" w:rsidR="00635043" w:rsidRPr="00B26566" w:rsidRDefault="00644EC4">
      <w:pPr>
        <w:pStyle w:val="Brdtekst"/>
        <w:spacing w:line="249" w:lineRule="auto"/>
        <w:ind w:right="107"/>
        <w:rPr>
          <w:lang w:val="da-DK"/>
        </w:rPr>
      </w:pPr>
      <w:r w:rsidRPr="00B26566">
        <w:rPr>
          <w:lang w:val="da-DK"/>
        </w:rPr>
        <w:t>sikre affaldsbehandling af det kommunalt indsamlede affald, som kommunalbestyrelsen overdrager til producenten i medfør af § 44.</w:t>
      </w:r>
    </w:p>
    <w:p w14:paraId="6CBE314A" w14:textId="77777777" w:rsidR="00635043" w:rsidRPr="00B26566" w:rsidRDefault="00644EC4">
      <w:pPr>
        <w:pStyle w:val="Brdtekst"/>
        <w:spacing w:before="2" w:line="249" w:lineRule="auto"/>
        <w:ind w:right="105" w:firstLine="199"/>
        <w:rPr>
          <w:lang w:val="da-DK"/>
        </w:rPr>
      </w:pPr>
      <w:r w:rsidRPr="00B26566">
        <w:rPr>
          <w:i/>
          <w:lang w:val="da-DK"/>
        </w:rPr>
        <w:t xml:space="preserve">Stk. 2. </w:t>
      </w:r>
      <w:r w:rsidRPr="00B26566">
        <w:rPr>
          <w:lang w:val="da-DK"/>
        </w:rPr>
        <w:t xml:space="preserve">Producenten skal overtage det efter stk. 1 omfattede affald i henhold til retningslinjerne i bilag </w:t>
      </w:r>
      <w:r w:rsidRPr="00B26566">
        <w:rPr>
          <w:spacing w:val="-4"/>
          <w:lang w:val="da-DK"/>
        </w:rPr>
        <w:t>13.</w:t>
      </w:r>
    </w:p>
    <w:p w14:paraId="5775D553" w14:textId="77777777" w:rsidR="00635043" w:rsidRPr="00B26566" w:rsidRDefault="00644EC4">
      <w:pPr>
        <w:pStyle w:val="Brdtekst"/>
        <w:spacing w:before="2" w:line="249" w:lineRule="auto"/>
        <w:ind w:right="106" w:firstLine="200"/>
        <w:rPr>
          <w:lang w:val="da-DK"/>
        </w:rPr>
      </w:pPr>
      <w:r w:rsidRPr="00B26566">
        <w:rPr>
          <w:i/>
          <w:lang w:val="da-DK"/>
        </w:rPr>
        <w:t xml:space="preserve">Stk. 3. </w:t>
      </w:r>
      <w:r w:rsidRPr="00B26566">
        <w:rPr>
          <w:lang w:val="da-DK"/>
        </w:rPr>
        <w:t>Ansvaret for behandling af affaldet, jf. stk. 1, overgår til producenten, når affaldet enten er afhentet på den af kommunalbestyrelsen udpegede plads, jf. § 44, stk. 1, eller når kommunalbestyrelsen har afleveret affaldet på det af producenten udpegede behandlingsanlæg eller pladsen, jf. § 48, stk. 2.</w:t>
      </w:r>
    </w:p>
    <w:p w14:paraId="5E85AB4A" w14:textId="77777777" w:rsidR="00635043" w:rsidRPr="00B26566" w:rsidRDefault="00644EC4">
      <w:pPr>
        <w:spacing w:before="163"/>
        <w:ind w:left="2983"/>
        <w:jc w:val="both"/>
        <w:rPr>
          <w:i/>
          <w:sz w:val="24"/>
          <w:lang w:val="da-DK"/>
        </w:rPr>
      </w:pPr>
      <w:bookmarkStart w:id="153" w:name="Udlevering_af_oplysninger_om_overtaget_a"/>
      <w:bookmarkEnd w:id="153"/>
      <w:r w:rsidRPr="00B26566">
        <w:rPr>
          <w:i/>
          <w:sz w:val="24"/>
          <w:lang w:val="da-DK"/>
        </w:rPr>
        <w:t>Udlevering</w:t>
      </w:r>
      <w:r w:rsidRPr="00B26566">
        <w:rPr>
          <w:i/>
          <w:spacing w:val="-5"/>
          <w:sz w:val="24"/>
          <w:lang w:val="da-DK"/>
        </w:rPr>
        <w:t xml:space="preserve"> </w:t>
      </w:r>
      <w:r w:rsidRPr="00B26566">
        <w:rPr>
          <w:i/>
          <w:sz w:val="24"/>
          <w:lang w:val="da-DK"/>
        </w:rPr>
        <w:t>af</w:t>
      </w:r>
      <w:r w:rsidRPr="00B26566">
        <w:rPr>
          <w:i/>
          <w:spacing w:val="-2"/>
          <w:sz w:val="24"/>
          <w:lang w:val="da-DK"/>
        </w:rPr>
        <w:t xml:space="preserve"> </w:t>
      </w:r>
      <w:r w:rsidRPr="00B26566">
        <w:rPr>
          <w:i/>
          <w:sz w:val="24"/>
          <w:lang w:val="da-DK"/>
        </w:rPr>
        <w:t>oplysninger</w:t>
      </w:r>
      <w:r w:rsidRPr="00B26566">
        <w:rPr>
          <w:i/>
          <w:spacing w:val="-3"/>
          <w:sz w:val="24"/>
          <w:lang w:val="da-DK"/>
        </w:rPr>
        <w:t xml:space="preserve"> </w:t>
      </w:r>
      <w:r w:rsidRPr="00B26566">
        <w:rPr>
          <w:i/>
          <w:sz w:val="24"/>
          <w:lang w:val="da-DK"/>
        </w:rPr>
        <w:t>om</w:t>
      </w:r>
      <w:r w:rsidRPr="00B26566">
        <w:rPr>
          <w:i/>
          <w:spacing w:val="-3"/>
          <w:sz w:val="24"/>
          <w:lang w:val="da-DK"/>
        </w:rPr>
        <w:t xml:space="preserve"> </w:t>
      </w:r>
      <w:r w:rsidRPr="00B26566">
        <w:rPr>
          <w:i/>
          <w:sz w:val="24"/>
          <w:lang w:val="da-DK"/>
        </w:rPr>
        <w:t>overtaget</w:t>
      </w:r>
      <w:r w:rsidRPr="00B26566">
        <w:rPr>
          <w:i/>
          <w:spacing w:val="-2"/>
          <w:sz w:val="24"/>
          <w:lang w:val="da-DK"/>
        </w:rPr>
        <w:t xml:space="preserve"> affald</w:t>
      </w:r>
    </w:p>
    <w:p w14:paraId="4909236E" w14:textId="77777777" w:rsidR="00635043" w:rsidRDefault="00644EC4">
      <w:pPr>
        <w:pStyle w:val="Brdtekst"/>
        <w:spacing w:before="132" w:line="249" w:lineRule="auto"/>
        <w:ind w:right="106" w:firstLine="200"/>
      </w:pPr>
      <w:bookmarkStart w:id="154" w:name="§_52"/>
      <w:bookmarkEnd w:id="154"/>
      <w:r w:rsidRPr="00B26566">
        <w:rPr>
          <w:b/>
          <w:lang w:val="da-DK"/>
        </w:rPr>
        <w:t xml:space="preserve">§ 52. </w:t>
      </w:r>
      <w:r w:rsidRPr="00B26566">
        <w:rPr>
          <w:lang w:val="da-DK"/>
        </w:rPr>
        <w:t xml:space="preserve">Kommunalbestyrelsen kan anmode en producent, der er tildelt den pågældende kommune, om at udlevere oplysninger om det affald, som kommunalbestyrelsen har overdraget til producenten, jf. </w:t>
      </w:r>
      <w:r>
        <w:t xml:space="preserve">§ 44 </w:t>
      </w:r>
      <w:r>
        <w:rPr>
          <w:spacing w:val="-2"/>
        </w:rPr>
        <w:t>herunder</w:t>
      </w:r>
    </w:p>
    <w:p w14:paraId="7EA0FBDD" w14:textId="77777777" w:rsidR="00635043" w:rsidRDefault="00644EC4">
      <w:pPr>
        <w:pStyle w:val="Listeafsnit"/>
        <w:numPr>
          <w:ilvl w:val="0"/>
          <w:numId w:val="111"/>
        </w:numPr>
        <w:tabs>
          <w:tab w:val="left" w:pos="508"/>
        </w:tabs>
        <w:spacing w:before="3"/>
        <w:ind w:left="508" w:hanging="398"/>
        <w:rPr>
          <w:sz w:val="24"/>
        </w:rPr>
      </w:pPr>
      <w:r w:rsidRPr="00B26566">
        <w:rPr>
          <w:sz w:val="24"/>
          <w:lang w:val="da-DK"/>
        </w:rPr>
        <w:t>overdraget</w:t>
      </w:r>
      <w:r w:rsidRPr="00B26566">
        <w:rPr>
          <w:spacing w:val="-3"/>
          <w:sz w:val="24"/>
          <w:lang w:val="da-DK"/>
        </w:rPr>
        <w:t xml:space="preserve"> </w:t>
      </w:r>
      <w:r w:rsidRPr="00B26566">
        <w:rPr>
          <w:sz w:val="24"/>
          <w:lang w:val="da-DK"/>
        </w:rPr>
        <w:t>mængde</w:t>
      </w:r>
      <w:r w:rsidRPr="00B26566">
        <w:rPr>
          <w:spacing w:val="-2"/>
          <w:sz w:val="24"/>
          <w:lang w:val="da-DK"/>
        </w:rPr>
        <w:t xml:space="preserve"> </w:t>
      </w:r>
      <w:r w:rsidRPr="00B26566">
        <w:rPr>
          <w:sz w:val="24"/>
          <w:lang w:val="da-DK"/>
        </w:rPr>
        <w:t>af</w:t>
      </w:r>
      <w:r w:rsidRPr="00B26566">
        <w:rPr>
          <w:spacing w:val="-3"/>
          <w:sz w:val="24"/>
          <w:lang w:val="da-DK"/>
        </w:rPr>
        <w:t xml:space="preserve"> </w:t>
      </w:r>
      <w:r w:rsidRPr="00B26566">
        <w:rPr>
          <w:sz w:val="24"/>
          <w:lang w:val="da-DK"/>
        </w:rPr>
        <w:t>affald</w:t>
      </w:r>
      <w:r w:rsidRPr="00B26566">
        <w:rPr>
          <w:spacing w:val="-2"/>
          <w:sz w:val="24"/>
          <w:lang w:val="da-DK"/>
        </w:rPr>
        <w:t xml:space="preserve"> </w:t>
      </w:r>
      <w:r w:rsidRPr="00B26566">
        <w:rPr>
          <w:sz w:val="24"/>
          <w:lang w:val="da-DK"/>
        </w:rPr>
        <w:t>pr.</w:t>
      </w:r>
      <w:r w:rsidRPr="00B26566">
        <w:rPr>
          <w:spacing w:val="-2"/>
          <w:sz w:val="24"/>
          <w:lang w:val="da-DK"/>
        </w:rPr>
        <w:t xml:space="preserve"> </w:t>
      </w:r>
      <w:r w:rsidRPr="00B26566">
        <w:rPr>
          <w:sz w:val="24"/>
          <w:lang w:val="da-DK"/>
        </w:rPr>
        <w:t>affaldsfraktion,</w:t>
      </w:r>
      <w:r w:rsidRPr="00B26566">
        <w:rPr>
          <w:spacing w:val="-3"/>
          <w:sz w:val="24"/>
          <w:lang w:val="da-DK"/>
        </w:rPr>
        <w:t xml:space="preserve"> </w:t>
      </w:r>
      <w:r w:rsidRPr="00B26566">
        <w:rPr>
          <w:sz w:val="24"/>
          <w:lang w:val="da-DK"/>
        </w:rPr>
        <w:t>jf.</w:t>
      </w:r>
      <w:r w:rsidRPr="00B26566">
        <w:rPr>
          <w:spacing w:val="-2"/>
          <w:sz w:val="24"/>
          <w:lang w:val="da-DK"/>
        </w:rPr>
        <w:t xml:space="preserve"> </w:t>
      </w:r>
      <w:r>
        <w:rPr>
          <w:sz w:val="24"/>
        </w:rPr>
        <w:t>§§</w:t>
      </w:r>
      <w:r>
        <w:rPr>
          <w:spacing w:val="-3"/>
          <w:sz w:val="24"/>
        </w:rPr>
        <w:t xml:space="preserve"> </w:t>
      </w:r>
      <w:r>
        <w:rPr>
          <w:sz w:val="24"/>
        </w:rPr>
        <w:t>43</w:t>
      </w:r>
      <w:r>
        <w:rPr>
          <w:spacing w:val="-2"/>
          <w:sz w:val="24"/>
        </w:rPr>
        <w:t xml:space="preserve"> </w:t>
      </w:r>
      <w:r>
        <w:rPr>
          <w:sz w:val="24"/>
        </w:rPr>
        <w:t>og</w:t>
      </w:r>
      <w:r>
        <w:rPr>
          <w:spacing w:val="-2"/>
          <w:sz w:val="24"/>
        </w:rPr>
        <w:t xml:space="preserve"> </w:t>
      </w:r>
      <w:r>
        <w:rPr>
          <w:spacing w:val="-5"/>
          <w:sz w:val="24"/>
        </w:rPr>
        <w:t>44,</w:t>
      </w:r>
    </w:p>
    <w:p w14:paraId="00EB4360" w14:textId="77777777" w:rsidR="00635043" w:rsidRDefault="00644EC4">
      <w:pPr>
        <w:pStyle w:val="Listeafsnit"/>
        <w:numPr>
          <w:ilvl w:val="0"/>
          <w:numId w:val="111"/>
        </w:numPr>
        <w:tabs>
          <w:tab w:val="left" w:pos="508"/>
        </w:tabs>
        <w:ind w:left="508" w:hanging="398"/>
        <w:rPr>
          <w:sz w:val="24"/>
        </w:rPr>
      </w:pPr>
      <w:r w:rsidRPr="00B26566">
        <w:rPr>
          <w:sz w:val="24"/>
          <w:lang w:val="da-DK"/>
        </w:rPr>
        <w:t>andelen</w:t>
      </w:r>
      <w:r w:rsidRPr="00B26566">
        <w:rPr>
          <w:spacing w:val="-2"/>
          <w:sz w:val="24"/>
          <w:lang w:val="da-DK"/>
        </w:rPr>
        <w:t xml:space="preserve"> </w:t>
      </w:r>
      <w:r w:rsidRPr="00B26566">
        <w:rPr>
          <w:sz w:val="24"/>
          <w:lang w:val="da-DK"/>
        </w:rPr>
        <w:t>af</w:t>
      </w:r>
      <w:r w:rsidRPr="00B26566">
        <w:rPr>
          <w:spacing w:val="-2"/>
          <w:sz w:val="24"/>
          <w:lang w:val="da-DK"/>
        </w:rPr>
        <w:t xml:space="preserve"> </w:t>
      </w:r>
      <w:r w:rsidRPr="00B26566">
        <w:rPr>
          <w:sz w:val="24"/>
          <w:lang w:val="da-DK"/>
        </w:rPr>
        <w:t>affald</w:t>
      </w:r>
      <w:r w:rsidRPr="00B26566">
        <w:rPr>
          <w:spacing w:val="-2"/>
          <w:sz w:val="24"/>
          <w:lang w:val="da-DK"/>
        </w:rPr>
        <w:t xml:space="preserve"> </w:t>
      </w:r>
      <w:r w:rsidRPr="00B26566">
        <w:rPr>
          <w:sz w:val="24"/>
          <w:lang w:val="da-DK"/>
        </w:rPr>
        <w:t>der</w:t>
      </w:r>
      <w:r w:rsidRPr="00B26566">
        <w:rPr>
          <w:spacing w:val="-1"/>
          <w:sz w:val="24"/>
          <w:lang w:val="da-DK"/>
        </w:rPr>
        <w:t xml:space="preserve"> </w:t>
      </w:r>
      <w:r w:rsidRPr="00B26566">
        <w:rPr>
          <w:sz w:val="24"/>
          <w:lang w:val="da-DK"/>
        </w:rPr>
        <w:t>efter</w:t>
      </w:r>
      <w:r w:rsidRPr="00B26566">
        <w:rPr>
          <w:spacing w:val="-2"/>
          <w:sz w:val="24"/>
          <w:lang w:val="da-DK"/>
        </w:rPr>
        <w:t xml:space="preserve"> </w:t>
      </w:r>
      <w:r w:rsidRPr="00B26566">
        <w:rPr>
          <w:sz w:val="24"/>
          <w:lang w:val="da-DK"/>
        </w:rPr>
        <w:t>behandling</w:t>
      </w:r>
      <w:r w:rsidRPr="00B26566">
        <w:rPr>
          <w:spacing w:val="-2"/>
          <w:sz w:val="24"/>
          <w:lang w:val="da-DK"/>
        </w:rPr>
        <w:t xml:space="preserve"> </w:t>
      </w:r>
      <w:r w:rsidRPr="00B26566">
        <w:rPr>
          <w:sz w:val="24"/>
          <w:lang w:val="da-DK"/>
        </w:rPr>
        <w:t>reelt</w:t>
      </w:r>
      <w:r w:rsidRPr="00B26566">
        <w:rPr>
          <w:spacing w:val="-1"/>
          <w:sz w:val="24"/>
          <w:lang w:val="da-DK"/>
        </w:rPr>
        <w:t xml:space="preserve"> </w:t>
      </w:r>
      <w:r w:rsidRPr="00B26566">
        <w:rPr>
          <w:sz w:val="24"/>
          <w:lang w:val="da-DK"/>
        </w:rPr>
        <w:t>er</w:t>
      </w:r>
      <w:r w:rsidRPr="00B26566">
        <w:rPr>
          <w:spacing w:val="-2"/>
          <w:sz w:val="24"/>
          <w:lang w:val="da-DK"/>
        </w:rPr>
        <w:t xml:space="preserve"> </w:t>
      </w:r>
      <w:r w:rsidRPr="00B26566">
        <w:rPr>
          <w:sz w:val="24"/>
          <w:lang w:val="da-DK"/>
        </w:rPr>
        <w:t>genanvendt</w:t>
      </w:r>
      <w:r w:rsidRPr="00B26566">
        <w:rPr>
          <w:spacing w:val="-2"/>
          <w:sz w:val="24"/>
          <w:lang w:val="da-DK"/>
        </w:rPr>
        <w:t xml:space="preserve"> </w:t>
      </w:r>
      <w:r w:rsidRPr="00B26566">
        <w:rPr>
          <w:sz w:val="24"/>
          <w:lang w:val="da-DK"/>
        </w:rPr>
        <w:t>pr.</w:t>
      </w:r>
      <w:r w:rsidRPr="00B26566">
        <w:rPr>
          <w:spacing w:val="-2"/>
          <w:sz w:val="24"/>
          <w:lang w:val="da-DK"/>
        </w:rPr>
        <w:t xml:space="preserve"> </w:t>
      </w:r>
      <w:r w:rsidRPr="00B26566">
        <w:rPr>
          <w:sz w:val="24"/>
          <w:lang w:val="da-DK"/>
        </w:rPr>
        <w:t>affaldsfraktion,</w:t>
      </w:r>
      <w:r w:rsidRPr="00B26566">
        <w:rPr>
          <w:spacing w:val="-1"/>
          <w:sz w:val="24"/>
          <w:lang w:val="da-DK"/>
        </w:rPr>
        <w:t xml:space="preserve"> </w:t>
      </w:r>
      <w:r w:rsidRPr="00B26566">
        <w:rPr>
          <w:sz w:val="24"/>
          <w:lang w:val="da-DK"/>
        </w:rPr>
        <w:t>jf.</w:t>
      </w:r>
      <w:r w:rsidRPr="00B26566">
        <w:rPr>
          <w:spacing w:val="-2"/>
          <w:sz w:val="24"/>
          <w:lang w:val="da-DK"/>
        </w:rPr>
        <w:t xml:space="preserve"> </w:t>
      </w:r>
      <w:r>
        <w:rPr>
          <w:sz w:val="24"/>
        </w:rPr>
        <w:t>§</w:t>
      </w:r>
      <w:r>
        <w:rPr>
          <w:spacing w:val="-2"/>
          <w:sz w:val="24"/>
        </w:rPr>
        <w:t xml:space="preserve"> </w:t>
      </w:r>
      <w:r>
        <w:rPr>
          <w:sz w:val="24"/>
        </w:rPr>
        <w:t>7</w:t>
      </w:r>
      <w:ins w:id="155" w:author="Sofie Dam" w:date="2025-06-04T15:21:00Z">
        <w:r w:rsidR="00D569AC">
          <w:rPr>
            <w:sz w:val="24"/>
          </w:rPr>
          <w:t>8</w:t>
        </w:r>
      </w:ins>
      <w:del w:id="156" w:author="Sofie Dam" w:date="2025-06-04T15:21:00Z">
        <w:r w:rsidDel="00D569AC">
          <w:rPr>
            <w:sz w:val="24"/>
          </w:rPr>
          <w:delText>7</w:delText>
        </w:r>
      </w:del>
      <w:r>
        <w:rPr>
          <w:sz w:val="24"/>
        </w:rPr>
        <w:t>,</w:t>
      </w:r>
      <w:r>
        <w:rPr>
          <w:spacing w:val="-1"/>
          <w:sz w:val="24"/>
        </w:rPr>
        <w:t xml:space="preserve"> </w:t>
      </w:r>
      <w:r>
        <w:rPr>
          <w:spacing w:val="-5"/>
          <w:sz w:val="24"/>
        </w:rPr>
        <w:t>og</w:t>
      </w:r>
    </w:p>
    <w:p w14:paraId="5C84778A" w14:textId="77777777" w:rsidR="00635043" w:rsidRPr="00B26566" w:rsidRDefault="00644EC4">
      <w:pPr>
        <w:pStyle w:val="Listeafsnit"/>
        <w:numPr>
          <w:ilvl w:val="0"/>
          <w:numId w:val="111"/>
        </w:numPr>
        <w:tabs>
          <w:tab w:val="left" w:pos="508"/>
        </w:tabs>
        <w:ind w:left="508" w:hanging="398"/>
        <w:rPr>
          <w:sz w:val="24"/>
          <w:lang w:val="da-DK"/>
        </w:rPr>
      </w:pPr>
      <w:r w:rsidRPr="00B26566">
        <w:rPr>
          <w:sz w:val="24"/>
          <w:lang w:val="da-DK"/>
        </w:rPr>
        <w:t>hvilke</w:t>
      </w:r>
      <w:r w:rsidRPr="00B26566">
        <w:rPr>
          <w:spacing w:val="-2"/>
          <w:sz w:val="24"/>
          <w:lang w:val="da-DK"/>
        </w:rPr>
        <w:t xml:space="preserve"> </w:t>
      </w:r>
      <w:r w:rsidRPr="00B26566">
        <w:rPr>
          <w:sz w:val="24"/>
          <w:lang w:val="da-DK"/>
        </w:rPr>
        <w:t xml:space="preserve">anlæg der er anvendt til behandling af det overdragede </w:t>
      </w:r>
      <w:r w:rsidRPr="00B26566">
        <w:rPr>
          <w:spacing w:val="-2"/>
          <w:sz w:val="24"/>
          <w:lang w:val="da-DK"/>
        </w:rPr>
        <w:t>affald.</w:t>
      </w:r>
    </w:p>
    <w:p w14:paraId="60EAD5C7" w14:textId="77777777" w:rsidR="00635043" w:rsidRPr="00B26566" w:rsidRDefault="00635043">
      <w:pPr>
        <w:rPr>
          <w:sz w:val="24"/>
          <w:lang w:val="da-DK"/>
        </w:rPr>
        <w:sectPr w:rsidR="00635043" w:rsidRPr="00B26566">
          <w:pgSz w:w="11910" w:h="16840"/>
          <w:pgMar w:top="1320" w:right="740" w:bottom="840" w:left="740" w:header="0" w:footer="652" w:gutter="0"/>
          <w:cols w:space="708"/>
        </w:sectPr>
      </w:pPr>
    </w:p>
    <w:p w14:paraId="2C182722" w14:textId="77777777" w:rsidR="00635043" w:rsidRPr="00B26566" w:rsidRDefault="00644EC4">
      <w:pPr>
        <w:pStyle w:val="Brdtekst"/>
        <w:spacing w:before="67"/>
        <w:ind w:left="0"/>
        <w:jc w:val="center"/>
        <w:rPr>
          <w:lang w:val="da-DK"/>
        </w:rPr>
      </w:pPr>
      <w:bookmarkStart w:id="157" w:name="Kapitel_10_-_Betaling_for_den_videre_hån"/>
      <w:bookmarkEnd w:id="157"/>
      <w:r w:rsidRPr="00B26566">
        <w:rPr>
          <w:lang w:val="da-DK"/>
        </w:rPr>
        <w:lastRenderedPageBreak/>
        <w:t xml:space="preserve">Kapitel </w:t>
      </w:r>
      <w:r w:rsidRPr="00B26566">
        <w:rPr>
          <w:spacing w:val="-5"/>
          <w:lang w:val="da-DK"/>
        </w:rPr>
        <w:t>10</w:t>
      </w:r>
    </w:p>
    <w:p w14:paraId="35A21626" w14:textId="77777777" w:rsidR="00635043" w:rsidRPr="00B26566" w:rsidRDefault="00644EC4">
      <w:pPr>
        <w:spacing w:before="92" w:line="388" w:lineRule="auto"/>
        <w:ind w:left="1364" w:right="1362"/>
        <w:jc w:val="center"/>
        <w:rPr>
          <w:i/>
          <w:sz w:val="24"/>
          <w:lang w:val="da-DK"/>
        </w:rPr>
      </w:pPr>
      <w:r w:rsidRPr="00B26566">
        <w:rPr>
          <w:i/>
          <w:sz w:val="24"/>
          <w:lang w:val="da-DK"/>
        </w:rPr>
        <w:t>Betaling</w:t>
      </w:r>
      <w:r w:rsidRPr="00B26566">
        <w:rPr>
          <w:i/>
          <w:spacing w:val="-6"/>
          <w:sz w:val="24"/>
          <w:lang w:val="da-DK"/>
        </w:rPr>
        <w:t xml:space="preserve"> </w:t>
      </w:r>
      <w:r w:rsidRPr="00B26566">
        <w:rPr>
          <w:i/>
          <w:sz w:val="24"/>
          <w:lang w:val="da-DK"/>
        </w:rPr>
        <w:t>for</w:t>
      </w:r>
      <w:r w:rsidRPr="00B26566">
        <w:rPr>
          <w:i/>
          <w:spacing w:val="-6"/>
          <w:sz w:val="24"/>
          <w:lang w:val="da-DK"/>
        </w:rPr>
        <w:t xml:space="preserve"> </w:t>
      </w:r>
      <w:r w:rsidRPr="00B26566">
        <w:rPr>
          <w:i/>
          <w:sz w:val="24"/>
          <w:lang w:val="da-DK"/>
        </w:rPr>
        <w:t>den</w:t>
      </w:r>
      <w:r w:rsidRPr="00B26566">
        <w:rPr>
          <w:i/>
          <w:spacing w:val="-6"/>
          <w:sz w:val="24"/>
          <w:lang w:val="da-DK"/>
        </w:rPr>
        <w:t xml:space="preserve"> </w:t>
      </w:r>
      <w:r w:rsidRPr="00B26566">
        <w:rPr>
          <w:i/>
          <w:sz w:val="24"/>
          <w:lang w:val="da-DK"/>
        </w:rPr>
        <w:t>videre</w:t>
      </w:r>
      <w:r w:rsidRPr="00B26566">
        <w:rPr>
          <w:i/>
          <w:spacing w:val="-6"/>
          <w:sz w:val="24"/>
          <w:lang w:val="da-DK"/>
        </w:rPr>
        <w:t xml:space="preserve"> </w:t>
      </w:r>
      <w:r w:rsidRPr="00B26566">
        <w:rPr>
          <w:i/>
          <w:sz w:val="24"/>
          <w:lang w:val="da-DK"/>
        </w:rPr>
        <w:t>håndtering</w:t>
      </w:r>
      <w:r w:rsidRPr="00B26566">
        <w:rPr>
          <w:i/>
          <w:spacing w:val="-6"/>
          <w:sz w:val="24"/>
          <w:lang w:val="da-DK"/>
        </w:rPr>
        <w:t xml:space="preserve"> </w:t>
      </w:r>
      <w:r w:rsidRPr="00B26566">
        <w:rPr>
          <w:i/>
          <w:sz w:val="24"/>
          <w:lang w:val="da-DK"/>
        </w:rPr>
        <w:t>af</w:t>
      </w:r>
      <w:r w:rsidRPr="00B26566">
        <w:rPr>
          <w:i/>
          <w:spacing w:val="-6"/>
          <w:sz w:val="24"/>
          <w:lang w:val="da-DK"/>
        </w:rPr>
        <w:t xml:space="preserve"> </w:t>
      </w:r>
      <w:r w:rsidRPr="00B26566">
        <w:rPr>
          <w:i/>
          <w:sz w:val="24"/>
          <w:lang w:val="da-DK"/>
        </w:rPr>
        <w:t>kommunalt</w:t>
      </w:r>
      <w:r w:rsidRPr="00B26566">
        <w:rPr>
          <w:i/>
          <w:spacing w:val="-6"/>
          <w:sz w:val="24"/>
          <w:lang w:val="da-DK"/>
        </w:rPr>
        <w:t xml:space="preserve"> </w:t>
      </w:r>
      <w:r w:rsidRPr="00B26566">
        <w:rPr>
          <w:i/>
          <w:sz w:val="24"/>
          <w:lang w:val="da-DK"/>
        </w:rPr>
        <w:t>indsamlet</w:t>
      </w:r>
      <w:r w:rsidRPr="00B26566">
        <w:rPr>
          <w:i/>
          <w:spacing w:val="-6"/>
          <w:sz w:val="24"/>
          <w:lang w:val="da-DK"/>
        </w:rPr>
        <w:t xml:space="preserve"> </w:t>
      </w:r>
      <w:r w:rsidRPr="00B26566">
        <w:rPr>
          <w:i/>
          <w:sz w:val="24"/>
          <w:lang w:val="da-DK"/>
        </w:rPr>
        <w:t xml:space="preserve">ikkeemballageaffald </w:t>
      </w:r>
      <w:bookmarkStart w:id="158" w:name="Kommunalbestyrelsens_pligt_til_at_betale"/>
      <w:bookmarkEnd w:id="158"/>
      <w:r w:rsidRPr="00B26566">
        <w:rPr>
          <w:i/>
          <w:sz w:val="24"/>
          <w:lang w:val="da-DK"/>
        </w:rPr>
        <w:t>Kommunalbestyrelsens pligt til at betale for ikkeemballageaffald</w:t>
      </w:r>
    </w:p>
    <w:p w14:paraId="26387EA2" w14:textId="77777777" w:rsidR="00635043" w:rsidRPr="00B26566" w:rsidRDefault="00644EC4">
      <w:pPr>
        <w:pStyle w:val="Brdtekst"/>
        <w:spacing w:before="0" w:line="238" w:lineRule="exact"/>
        <w:ind w:left="310"/>
        <w:rPr>
          <w:lang w:val="da-DK"/>
        </w:rPr>
      </w:pPr>
      <w:bookmarkStart w:id="159" w:name="§_53"/>
      <w:bookmarkEnd w:id="159"/>
      <w:r w:rsidRPr="00B26566">
        <w:rPr>
          <w:b/>
          <w:lang w:val="da-DK"/>
        </w:rPr>
        <w:t>§</w:t>
      </w:r>
      <w:r w:rsidRPr="00B26566">
        <w:rPr>
          <w:b/>
          <w:spacing w:val="15"/>
          <w:lang w:val="da-DK"/>
        </w:rPr>
        <w:t xml:space="preserve"> </w:t>
      </w:r>
      <w:r w:rsidRPr="00B26566">
        <w:rPr>
          <w:b/>
          <w:lang w:val="da-DK"/>
        </w:rPr>
        <w:t>53.</w:t>
      </w:r>
      <w:r w:rsidRPr="00B26566">
        <w:rPr>
          <w:b/>
          <w:spacing w:val="18"/>
          <w:lang w:val="da-DK"/>
        </w:rPr>
        <w:t xml:space="preserve"> </w:t>
      </w:r>
      <w:r w:rsidRPr="00B26566">
        <w:rPr>
          <w:lang w:val="da-DK"/>
        </w:rPr>
        <w:t>Kommunalbestyrelsen</w:t>
      </w:r>
      <w:r w:rsidRPr="00B26566">
        <w:rPr>
          <w:spacing w:val="17"/>
          <w:lang w:val="da-DK"/>
        </w:rPr>
        <w:t xml:space="preserve"> </w:t>
      </w:r>
      <w:r w:rsidRPr="00B26566">
        <w:rPr>
          <w:lang w:val="da-DK"/>
        </w:rPr>
        <w:t>skal</w:t>
      </w:r>
      <w:r w:rsidRPr="00B26566">
        <w:rPr>
          <w:spacing w:val="19"/>
          <w:lang w:val="da-DK"/>
        </w:rPr>
        <w:t xml:space="preserve"> </w:t>
      </w:r>
      <w:r w:rsidRPr="00B26566">
        <w:rPr>
          <w:lang w:val="da-DK"/>
        </w:rPr>
        <w:t>betale</w:t>
      </w:r>
      <w:r w:rsidRPr="00B26566">
        <w:rPr>
          <w:spacing w:val="18"/>
          <w:lang w:val="da-DK"/>
        </w:rPr>
        <w:t xml:space="preserve"> </w:t>
      </w:r>
      <w:r w:rsidRPr="00B26566">
        <w:rPr>
          <w:lang w:val="da-DK"/>
        </w:rPr>
        <w:t>producenten</w:t>
      </w:r>
      <w:r w:rsidRPr="00B26566">
        <w:rPr>
          <w:spacing w:val="18"/>
          <w:lang w:val="da-DK"/>
        </w:rPr>
        <w:t xml:space="preserve"> </w:t>
      </w:r>
      <w:r w:rsidRPr="00B26566">
        <w:rPr>
          <w:lang w:val="da-DK"/>
        </w:rPr>
        <w:t>for</w:t>
      </w:r>
      <w:r w:rsidRPr="00B26566">
        <w:rPr>
          <w:spacing w:val="18"/>
          <w:lang w:val="da-DK"/>
        </w:rPr>
        <w:t xml:space="preserve"> </w:t>
      </w:r>
      <w:r w:rsidRPr="00B26566">
        <w:rPr>
          <w:lang w:val="da-DK"/>
        </w:rPr>
        <w:t>dennes</w:t>
      </w:r>
      <w:r w:rsidRPr="00B26566">
        <w:rPr>
          <w:spacing w:val="17"/>
          <w:lang w:val="da-DK"/>
        </w:rPr>
        <w:t xml:space="preserve"> </w:t>
      </w:r>
      <w:r w:rsidRPr="00B26566">
        <w:rPr>
          <w:lang w:val="da-DK"/>
        </w:rPr>
        <w:t>omkostninger</w:t>
      </w:r>
      <w:r w:rsidRPr="00B26566">
        <w:rPr>
          <w:spacing w:val="18"/>
          <w:lang w:val="da-DK"/>
        </w:rPr>
        <w:t xml:space="preserve"> </w:t>
      </w:r>
      <w:r w:rsidRPr="00B26566">
        <w:rPr>
          <w:lang w:val="da-DK"/>
        </w:rPr>
        <w:t>til</w:t>
      </w:r>
      <w:r w:rsidRPr="00B26566">
        <w:rPr>
          <w:spacing w:val="18"/>
          <w:lang w:val="da-DK"/>
        </w:rPr>
        <w:t xml:space="preserve"> </w:t>
      </w:r>
      <w:r w:rsidRPr="00B26566">
        <w:rPr>
          <w:lang w:val="da-DK"/>
        </w:rPr>
        <w:t>transport</w:t>
      </w:r>
      <w:r w:rsidRPr="00B26566">
        <w:rPr>
          <w:spacing w:val="19"/>
          <w:lang w:val="da-DK"/>
        </w:rPr>
        <w:t xml:space="preserve"> </w:t>
      </w:r>
      <w:r w:rsidRPr="00B26566">
        <w:rPr>
          <w:lang w:val="da-DK"/>
        </w:rPr>
        <w:t>og</w:t>
      </w:r>
      <w:r w:rsidRPr="00B26566">
        <w:rPr>
          <w:spacing w:val="18"/>
          <w:lang w:val="da-DK"/>
        </w:rPr>
        <w:t xml:space="preserve"> </w:t>
      </w:r>
      <w:r w:rsidRPr="00B26566">
        <w:rPr>
          <w:spacing w:val="-2"/>
          <w:lang w:val="da-DK"/>
        </w:rPr>
        <w:t>behand-</w:t>
      </w:r>
    </w:p>
    <w:p w14:paraId="605EC39F" w14:textId="77777777" w:rsidR="00635043" w:rsidRPr="00B26566" w:rsidRDefault="00644EC4">
      <w:pPr>
        <w:pStyle w:val="Brdtekst"/>
        <w:spacing w:line="249" w:lineRule="auto"/>
        <w:ind w:right="106" w:hanging="1"/>
        <w:rPr>
          <w:lang w:val="da-DK"/>
        </w:rPr>
      </w:pPr>
      <w:r w:rsidRPr="00B26566">
        <w:rPr>
          <w:lang w:val="da-DK"/>
        </w:rPr>
        <w:t>ling af den del af det overdragede kommunalt indsamlede affald, jf. § 51, som ikke udgør emballageaf</w:t>
      </w:r>
      <w:del w:id="160" w:author="Sofie Dam" w:date="2025-06-04T15:21:00Z">
        <w:r w:rsidRPr="00B26566" w:rsidDel="00D569AC">
          <w:rPr>
            <w:lang w:val="da-DK"/>
          </w:rPr>
          <w:delText xml:space="preserve">- </w:delText>
        </w:r>
      </w:del>
      <w:r w:rsidRPr="00B26566">
        <w:rPr>
          <w:lang w:val="da-DK"/>
        </w:rPr>
        <w:t>fald, jf. dog stk. 2.</w:t>
      </w:r>
    </w:p>
    <w:p w14:paraId="2E83A280" w14:textId="77777777" w:rsidR="00635043" w:rsidRPr="00B26566" w:rsidRDefault="00644EC4">
      <w:pPr>
        <w:pStyle w:val="Brdtekst"/>
        <w:spacing w:before="2" w:line="249" w:lineRule="auto"/>
        <w:ind w:right="105" w:firstLine="200"/>
        <w:rPr>
          <w:lang w:val="da-DK"/>
        </w:rPr>
      </w:pPr>
      <w:r w:rsidRPr="00B26566">
        <w:rPr>
          <w:i/>
          <w:lang w:val="da-DK"/>
        </w:rPr>
        <w:t xml:space="preserve">Stk. 2. </w:t>
      </w:r>
      <w:r w:rsidRPr="00B26566">
        <w:rPr>
          <w:lang w:val="da-DK"/>
        </w:rPr>
        <w:t>Kommunalbestyrelsen skal modtage en betaling fra producenten, hvis producenten opnår en samlet fortjeneste ved den videre transport og behandling af den del af det overdragede kommunalt indsamlede affald, jf. § 51, som ikke udgør emballageaffald.</w:t>
      </w:r>
    </w:p>
    <w:p w14:paraId="0AFDC605" w14:textId="77777777" w:rsidR="00635043" w:rsidRPr="00B26566" w:rsidRDefault="00644EC4">
      <w:pPr>
        <w:spacing w:before="163"/>
        <w:ind w:left="2344"/>
        <w:jc w:val="both"/>
        <w:rPr>
          <w:i/>
          <w:sz w:val="24"/>
          <w:lang w:val="da-DK"/>
        </w:rPr>
      </w:pPr>
      <w:bookmarkStart w:id="161" w:name="Opgørelse,_opkrævning_og_betaling_for_ik"/>
      <w:bookmarkEnd w:id="161"/>
      <w:r w:rsidRPr="00B26566">
        <w:rPr>
          <w:i/>
          <w:sz w:val="24"/>
          <w:lang w:val="da-DK"/>
        </w:rPr>
        <w:t>Opgørelse,</w:t>
      </w:r>
      <w:r w:rsidRPr="00B26566">
        <w:rPr>
          <w:i/>
          <w:spacing w:val="-4"/>
          <w:sz w:val="24"/>
          <w:lang w:val="da-DK"/>
        </w:rPr>
        <w:t xml:space="preserve"> </w:t>
      </w:r>
      <w:r w:rsidRPr="00B26566">
        <w:rPr>
          <w:i/>
          <w:sz w:val="24"/>
          <w:lang w:val="da-DK"/>
        </w:rPr>
        <w:t>opkrævning</w:t>
      </w:r>
      <w:r w:rsidRPr="00B26566">
        <w:rPr>
          <w:i/>
          <w:spacing w:val="-3"/>
          <w:sz w:val="24"/>
          <w:lang w:val="da-DK"/>
        </w:rPr>
        <w:t xml:space="preserve"> </w:t>
      </w:r>
      <w:r w:rsidRPr="00B26566">
        <w:rPr>
          <w:i/>
          <w:sz w:val="24"/>
          <w:lang w:val="da-DK"/>
        </w:rPr>
        <w:t>og</w:t>
      </w:r>
      <w:r w:rsidRPr="00B26566">
        <w:rPr>
          <w:i/>
          <w:spacing w:val="-3"/>
          <w:sz w:val="24"/>
          <w:lang w:val="da-DK"/>
        </w:rPr>
        <w:t xml:space="preserve"> </w:t>
      </w:r>
      <w:r w:rsidRPr="00B26566">
        <w:rPr>
          <w:i/>
          <w:sz w:val="24"/>
          <w:lang w:val="da-DK"/>
        </w:rPr>
        <w:t>betaling</w:t>
      </w:r>
      <w:r w:rsidRPr="00B26566">
        <w:rPr>
          <w:i/>
          <w:spacing w:val="-3"/>
          <w:sz w:val="24"/>
          <w:lang w:val="da-DK"/>
        </w:rPr>
        <w:t xml:space="preserve"> </w:t>
      </w:r>
      <w:r w:rsidRPr="00B26566">
        <w:rPr>
          <w:i/>
          <w:sz w:val="24"/>
          <w:lang w:val="da-DK"/>
        </w:rPr>
        <w:t>for</w:t>
      </w:r>
      <w:r w:rsidRPr="00B26566">
        <w:rPr>
          <w:i/>
          <w:spacing w:val="-3"/>
          <w:sz w:val="24"/>
          <w:lang w:val="da-DK"/>
        </w:rPr>
        <w:t xml:space="preserve"> </w:t>
      </w:r>
      <w:r w:rsidRPr="00B26566">
        <w:rPr>
          <w:i/>
          <w:spacing w:val="-2"/>
          <w:sz w:val="24"/>
          <w:lang w:val="da-DK"/>
        </w:rPr>
        <w:t>ikkeemballageaffald</w:t>
      </w:r>
    </w:p>
    <w:p w14:paraId="44A2662A" w14:textId="77777777" w:rsidR="00635043" w:rsidRPr="00B26566" w:rsidRDefault="00644EC4">
      <w:pPr>
        <w:pStyle w:val="Brdtekst"/>
        <w:spacing w:before="132" w:line="249" w:lineRule="auto"/>
        <w:ind w:right="108" w:firstLine="200"/>
        <w:rPr>
          <w:lang w:val="da-DK"/>
        </w:rPr>
      </w:pPr>
      <w:bookmarkStart w:id="162" w:name="§_54"/>
      <w:bookmarkEnd w:id="162"/>
      <w:r w:rsidRPr="00B26566">
        <w:rPr>
          <w:b/>
          <w:lang w:val="da-DK"/>
        </w:rPr>
        <w:t xml:space="preserve">§ 54. </w:t>
      </w:r>
      <w:r w:rsidRPr="00B26566">
        <w:rPr>
          <w:lang w:val="da-DK"/>
        </w:rPr>
        <w:t>Producenten skal opgøre det beløb pr. affaldsfraktion, jf. § 43, som skal betales af kommunalbe- styrelsen eller producenten, jf. § 53, i overensstemmelse med retningslinjerne og nøgletallene i bilag 11, og ved anvendelse af fordelingsnøglerne i bilag 8.</w:t>
      </w:r>
    </w:p>
    <w:p w14:paraId="25362384" w14:textId="77777777" w:rsidR="00635043" w:rsidRPr="00B26566" w:rsidRDefault="00644EC4">
      <w:pPr>
        <w:pStyle w:val="Brdtekst"/>
        <w:spacing w:before="3" w:line="249" w:lineRule="auto"/>
        <w:ind w:right="106" w:firstLine="199"/>
        <w:rPr>
          <w:lang w:val="da-DK"/>
        </w:rPr>
      </w:pPr>
      <w:r w:rsidRPr="00B26566">
        <w:rPr>
          <w:i/>
          <w:lang w:val="da-DK"/>
        </w:rPr>
        <w:t xml:space="preserve">Stk. 2. </w:t>
      </w:r>
      <w:r w:rsidRPr="00B26566">
        <w:rPr>
          <w:lang w:val="da-DK"/>
        </w:rPr>
        <w:t>Producenten skal inden for rimelig tid sende opgørelsen efter stk. 1, til kommunalbestyrelsen til brug for opkrævning af producentens tilgodehavende hos kommunalbestyrelsen eller kommunalbestyrel- sens tilgodehavende hos producenten.</w:t>
      </w:r>
    </w:p>
    <w:p w14:paraId="28FD32A8" w14:textId="77777777" w:rsidR="00635043" w:rsidRPr="00B26566" w:rsidRDefault="00644EC4">
      <w:pPr>
        <w:pStyle w:val="Brdtekst"/>
        <w:spacing w:before="3" w:line="249" w:lineRule="auto"/>
        <w:ind w:right="106" w:firstLine="200"/>
        <w:rPr>
          <w:lang w:val="da-DK"/>
        </w:rPr>
      </w:pPr>
      <w:r w:rsidRPr="00B26566">
        <w:rPr>
          <w:i/>
          <w:lang w:val="da-DK"/>
        </w:rPr>
        <w:t xml:space="preserve">Stk. 3. </w:t>
      </w:r>
      <w:r w:rsidRPr="00B26566">
        <w:rPr>
          <w:lang w:val="da-DK"/>
        </w:rPr>
        <w:t>Producenten skal på kommunalbestyrelsens eller tilsynsmyndighedens anmodning fremlægge yderligere dokumentation, der er nødvendig for at vurdere, om det samlede beløb er opgjort i overens- stemmelse med bilag 11.</w:t>
      </w:r>
    </w:p>
    <w:p w14:paraId="148D173F" w14:textId="77777777" w:rsidR="00635043" w:rsidRPr="00B26566" w:rsidRDefault="00644EC4">
      <w:pPr>
        <w:pStyle w:val="Brdtekst"/>
        <w:spacing w:before="123" w:line="249" w:lineRule="auto"/>
        <w:ind w:right="106" w:firstLine="200"/>
        <w:rPr>
          <w:lang w:val="da-DK"/>
        </w:rPr>
      </w:pPr>
      <w:bookmarkStart w:id="163" w:name="§_55"/>
      <w:bookmarkEnd w:id="163"/>
      <w:r w:rsidRPr="00B26566">
        <w:rPr>
          <w:b/>
          <w:lang w:val="da-DK"/>
        </w:rPr>
        <w:t xml:space="preserve">§ 55. </w:t>
      </w:r>
      <w:r w:rsidRPr="00B26566">
        <w:rPr>
          <w:lang w:val="da-DK"/>
        </w:rPr>
        <w:t>Producenten opkræver det opgjorte beløb, jf. § 54, hvis beregningen viser, at producenten har et tilgodehavende hos kommunalbestyrelsen, jf. dog stk. 2. Producenten kan foretage en samlet opkrævning for en periode på op til tre på hinanden følgende måneder, dog senest 6 måneder efter at affaldet er overdraget til behandling, jf. bekendtgørelse om affald.</w:t>
      </w:r>
    </w:p>
    <w:p w14:paraId="03C198EB" w14:textId="77777777" w:rsidR="00635043" w:rsidRPr="00B26566" w:rsidRDefault="00644EC4">
      <w:pPr>
        <w:pStyle w:val="Brdtekst"/>
        <w:spacing w:before="4" w:line="249" w:lineRule="auto"/>
        <w:ind w:right="107" w:firstLine="200"/>
        <w:rPr>
          <w:lang w:val="da-DK"/>
        </w:rPr>
      </w:pPr>
      <w:r w:rsidRPr="00B26566">
        <w:rPr>
          <w:i/>
          <w:lang w:val="da-DK"/>
        </w:rPr>
        <w:t xml:space="preserve">Stk. 2. </w:t>
      </w:r>
      <w:r w:rsidRPr="00B26566">
        <w:rPr>
          <w:lang w:val="da-DK"/>
        </w:rPr>
        <w:t>Kommunalbestyrelsen opkræver det opgjorte beløb, jf. § 54, hvis beregningen viser, at kom- munalbestyrelsen har et tilgodehavende hos producenten. Kommunalbestyrelsen kan foretage en samlet opkrævning for en periode af op til tre på hinanden følgende måneder, dog senest 6 måneder efter opgørelsen efter § 54 er modtaget.</w:t>
      </w:r>
    </w:p>
    <w:p w14:paraId="3514185C" w14:textId="77777777" w:rsidR="00635043" w:rsidRPr="00B26566" w:rsidRDefault="00644EC4">
      <w:pPr>
        <w:pStyle w:val="Brdtekst"/>
        <w:spacing w:before="124" w:line="249" w:lineRule="auto"/>
        <w:ind w:right="108" w:firstLine="200"/>
        <w:rPr>
          <w:lang w:val="da-DK"/>
        </w:rPr>
      </w:pPr>
      <w:bookmarkStart w:id="164" w:name="§_56"/>
      <w:bookmarkEnd w:id="164"/>
      <w:r w:rsidRPr="00B26566">
        <w:rPr>
          <w:b/>
          <w:lang w:val="da-DK"/>
        </w:rPr>
        <w:t xml:space="preserve">§ 56. </w:t>
      </w:r>
      <w:r w:rsidRPr="00B26566">
        <w:rPr>
          <w:lang w:val="da-DK"/>
        </w:rPr>
        <w:t>Kommunalbestyrelsen skal betale det beløb, som producenten opkræver, jf. § 55, stk. 1, i overensstemmelse med producentens anvisninger.</w:t>
      </w:r>
    </w:p>
    <w:p w14:paraId="5EF7429C" w14:textId="77777777" w:rsidR="00635043" w:rsidRPr="00B26566" w:rsidRDefault="00644EC4">
      <w:pPr>
        <w:pStyle w:val="Brdtekst"/>
        <w:spacing w:before="2" w:line="249" w:lineRule="auto"/>
        <w:ind w:right="107" w:firstLine="200"/>
        <w:rPr>
          <w:lang w:val="da-DK"/>
        </w:rPr>
      </w:pPr>
      <w:r w:rsidRPr="00B26566">
        <w:rPr>
          <w:i/>
          <w:lang w:val="da-DK"/>
        </w:rPr>
        <w:t xml:space="preserve">Stk. 2. </w:t>
      </w:r>
      <w:r w:rsidRPr="00B26566">
        <w:rPr>
          <w:lang w:val="da-DK"/>
        </w:rPr>
        <w:t>Producenten skal betale det beløb, som kommunalbestyrelsen opkræver, jf. § 55, stk. 2, i overensstemmelse med kommunalbestyrelsens anvisninger.</w:t>
      </w:r>
    </w:p>
    <w:p w14:paraId="4EC3358F" w14:textId="77777777" w:rsidR="00635043" w:rsidRPr="00B26566" w:rsidRDefault="00644EC4">
      <w:pPr>
        <w:spacing w:before="162"/>
        <w:ind w:left="2490"/>
        <w:rPr>
          <w:i/>
          <w:sz w:val="24"/>
          <w:lang w:val="da-DK"/>
        </w:rPr>
      </w:pPr>
      <w:bookmarkStart w:id="165" w:name="Kommunalbestyrelsens_regnskabsmæssige_re"/>
      <w:bookmarkEnd w:id="165"/>
      <w:r w:rsidRPr="00B26566">
        <w:rPr>
          <w:i/>
          <w:spacing w:val="-2"/>
          <w:sz w:val="24"/>
          <w:lang w:val="da-DK"/>
        </w:rPr>
        <w:t>Kommunalbestyrelsens</w:t>
      </w:r>
      <w:r w:rsidRPr="00B26566">
        <w:rPr>
          <w:i/>
          <w:spacing w:val="16"/>
          <w:sz w:val="24"/>
          <w:lang w:val="da-DK"/>
        </w:rPr>
        <w:t xml:space="preserve"> </w:t>
      </w:r>
      <w:r w:rsidRPr="00B26566">
        <w:rPr>
          <w:i/>
          <w:spacing w:val="-2"/>
          <w:sz w:val="24"/>
          <w:lang w:val="da-DK"/>
        </w:rPr>
        <w:t>regnskabsmæssige</w:t>
      </w:r>
      <w:r w:rsidRPr="00B26566">
        <w:rPr>
          <w:i/>
          <w:spacing w:val="19"/>
          <w:sz w:val="24"/>
          <w:lang w:val="da-DK"/>
        </w:rPr>
        <w:t xml:space="preserve"> </w:t>
      </w:r>
      <w:r w:rsidRPr="00B26566">
        <w:rPr>
          <w:i/>
          <w:spacing w:val="-2"/>
          <w:sz w:val="24"/>
          <w:lang w:val="da-DK"/>
        </w:rPr>
        <w:t>registreringer</w:t>
      </w:r>
    </w:p>
    <w:p w14:paraId="31EA9574" w14:textId="77777777" w:rsidR="00635043" w:rsidRPr="00B26566" w:rsidRDefault="00644EC4">
      <w:pPr>
        <w:pStyle w:val="Brdtekst"/>
        <w:spacing w:before="132" w:line="249" w:lineRule="auto"/>
        <w:ind w:right="105" w:firstLine="199"/>
        <w:rPr>
          <w:lang w:val="da-DK"/>
        </w:rPr>
      </w:pPr>
      <w:bookmarkStart w:id="166" w:name="§_57"/>
      <w:bookmarkEnd w:id="166"/>
      <w:r w:rsidRPr="00B26566">
        <w:rPr>
          <w:b/>
          <w:lang w:val="da-DK"/>
        </w:rPr>
        <w:t>§</w:t>
      </w:r>
      <w:r w:rsidRPr="00B26566">
        <w:rPr>
          <w:b/>
          <w:spacing w:val="-3"/>
          <w:lang w:val="da-DK"/>
        </w:rPr>
        <w:t xml:space="preserve"> </w:t>
      </w:r>
      <w:r w:rsidRPr="00B26566">
        <w:rPr>
          <w:b/>
          <w:lang w:val="da-DK"/>
        </w:rPr>
        <w:t>57.</w:t>
      </w:r>
      <w:r w:rsidRPr="00B26566">
        <w:rPr>
          <w:b/>
          <w:spacing w:val="-1"/>
          <w:lang w:val="da-DK"/>
        </w:rPr>
        <w:t xml:space="preserve"> </w:t>
      </w:r>
      <w:r w:rsidRPr="00B26566">
        <w:rPr>
          <w:lang w:val="da-DK"/>
        </w:rPr>
        <w:t>Kommunalbestyrelsen</w:t>
      </w:r>
      <w:r w:rsidRPr="00B26566">
        <w:rPr>
          <w:spacing w:val="-2"/>
          <w:lang w:val="da-DK"/>
        </w:rPr>
        <w:t xml:space="preserve"> </w:t>
      </w:r>
      <w:r w:rsidRPr="00B26566">
        <w:rPr>
          <w:lang w:val="da-DK"/>
        </w:rPr>
        <w:t>skal</w:t>
      </w:r>
      <w:r w:rsidRPr="00B26566">
        <w:rPr>
          <w:spacing w:val="-2"/>
          <w:lang w:val="da-DK"/>
        </w:rPr>
        <w:t xml:space="preserve"> </w:t>
      </w:r>
      <w:r w:rsidRPr="00B26566">
        <w:rPr>
          <w:lang w:val="da-DK"/>
        </w:rPr>
        <w:t>i</w:t>
      </w:r>
      <w:r w:rsidRPr="00B26566">
        <w:rPr>
          <w:spacing w:val="-2"/>
          <w:lang w:val="da-DK"/>
        </w:rPr>
        <w:t xml:space="preserve"> </w:t>
      </w:r>
      <w:r w:rsidRPr="00B26566">
        <w:rPr>
          <w:lang w:val="da-DK"/>
        </w:rPr>
        <w:t>regnskabet</w:t>
      </w:r>
      <w:r w:rsidRPr="00B26566">
        <w:rPr>
          <w:spacing w:val="-2"/>
          <w:lang w:val="da-DK"/>
        </w:rPr>
        <w:t xml:space="preserve"> </w:t>
      </w:r>
      <w:r w:rsidRPr="00B26566">
        <w:rPr>
          <w:lang w:val="da-DK"/>
        </w:rPr>
        <w:t>registrere</w:t>
      </w:r>
      <w:r w:rsidRPr="00B26566">
        <w:rPr>
          <w:spacing w:val="-2"/>
          <w:lang w:val="da-DK"/>
        </w:rPr>
        <w:t xml:space="preserve"> </w:t>
      </w:r>
      <w:r w:rsidRPr="00B26566">
        <w:rPr>
          <w:lang w:val="da-DK"/>
        </w:rPr>
        <w:t>omkostningerne</w:t>
      </w:r>
      <w:r w:rsidRPr="00B26566">
        <w:rPr>
          <w:spacing w:val="-2"/>
          <w:lang w:val="da-DK"/>
        </w:rPr>
        <w:t xml:space="preserve"> </w:t>
      </w:r>
      <w:r w:rsidRPr="00B26566">
        <w:rPr>
          <w:lang w:val="da-DK"/>
        </w:rPr>
        <w:t>og</w:t>
      </w:r>
      <w:r w:rsidRPr="00B26566">
        <w:rPr>
          <w:spacing w:val="-2"/>
          <w:lang w:val="da-DK"/>
        </w:rPr>
        <w:t xml:space="preserve"> </w:t>
      </w:r>
      <w:r w:rsidRPr="00B26566">
        <w:rPr>
          <w:lang w:val="da-DK"/>
        </w:rPr>
        <w:t>indtægterne</w:t>
      </w:r>
      <w:r w:rsidRPr="00B26566">
        <w:rPr>
          <w:spacing w:val="-2"/>
          <w:lang w:val="da-DK"/>
        </w:rPr>
        <w:t xml:space="preserve"> </w:t>
      </w:r>
      <w:r w:rsidRPr="00B26566">
        <w:rPr>
          <w:lang w:val="da-DK"/>
        </w:rPr>
        <w:t>særskilt</w:t>
      </w:r>
      <w:r w:rsidRPr="00B26566">
        <w:rPr>
          <w:spacing w:val="-2"/>
          <w:lang w:val="da-DK"/>
        </w:rPr>
        <w:t xml:space="preserve"> </w:t>
      </w:r>
      <w:r w:rsidRPr="00B26566">
        <w:rPr>
          <w:lang w:val="da-DK"/>
        </w:rPr>
        <w:t>for</w:t>
      </w:r>
      <w:r w:rsidRPr="00B26566">
        <w:rPr>
          <w:spacing w:val="-2"/>
          <w:lang w:val="da-DK"/>
        </w:rPr>
        <w:t xml:space="preserve"> </w:t>
      </w:r>
      <w:r w:rsidRPr="00B26566">
        <w:rPr>
          <w:lang w:val="da-DK"/>
        </w:rPr>
        <w:t>den betaling, som kommunalbestyrelsen har foretaget eller modtaget i henhold til § 54.</w:t>
      </w:r>
    </w:p>
    <w:p w14:paraId="0F744934" w14:textId="77777777" w:rsidR="00635043" w:rsidRPr="00B26566" w:rsidRDefault="00644EC4">
      <w:pPr>
        <w:spacing w:before="162"/>
        <w:ind w:left="1121"/>
        <w:jc w:val="both"/>
        <w:rPr>
          <w:i/>
          <w:sz w:val="24"/>
          <w:lang w:val="da-DK"/>
        </w:rPr>
      </w:pPr>
      <w:bookmarkStart w:id="167" w:name="Miljøstyrelsens_fastsættelse_af_nøgletal"/>
      <w:bookmarkEnd w:id="167"/>
      <w:r w:rsidRPr="00B26566">
        <w:rPr>
          <w:i/>
          <w:sz w:val="24"/>
          <w:lang w:val="da-DK"/>
        </w:rPr>
        <w:t>Miljøstyrelsens</w:t>
      </w:r>
      <w:r w:rsidRPr="00B26566">
        <w:rPr>
          <w:i/>
          <w:spacing w:val="-5"/>
          <w:sz w:val="24"/>
          <w:lang w:val="da-DK"/>
        </w:rPr>
        <w:t xml:space="preserve"> </w:t>
      </w:r>
      <w:r w:rsidRPr="00B26566">
        <w:rPr>
          <w:i/>
          <w:sz w:val="24"/>
          <w:lang w:val="da-DK"/>
        </w:rPr>
        <w:t>fastsættelse</w:t>
      </w:r>
      <w:r w:rsidRPr="00B26566">
        <w:rPr>
          <w:i/>
          <w:spacing w:val="-3"/>
          <w:sz w:val="24"/>
          <w:lang w:val="da-DK"/>
        </w:rPr>
        <w:t xml:space="preserve"> </w:t>
      </w:r>
      <w:r w:rsidRPr="00B26566">
        <w:rPr>
          <w:i/>
          <w:sz w:val="24"/>
          <w:lang w:val="da-DK"/>
        </w:rPr>
        <w:t>af</w:t>
      </w:r>
      <w:r w:rsidRPr="00B26566">
        <w:rPr>
          <w:i/>
          <w:spacing w:val="-4"/>
          <w:sz w:val="24"/>
          <w:lang w:val="da-DK"/>
        </w:rPr>
        <w:t xml:space="preserve"> </w:t>
      </w:r>
      <w:r w:rsidRPr="00B26566">
        <w:rPr>
          <w:i/>
          <w:sz w:val="24"/>
          <w:lang w:val="da-DK"/>
        </w:rPr>
        <w:t>nøgletal</w:t>
      </w:r>
      <w:r w:rsidRPr="00B26566">
        <w:rPr>
          <w:i/>
          <w:spacing w:val="-3"/>
          <w:sz w:val="24"/>
          <w:lang w:val="da-DK"/>
        </w:rPr>
        <w:t xml:space="preserve"> </w:t>
      </w:r>
      <w:r w:rsidRPr="00B26566">
        <w:rPr>
          <w:i/>
          <w:sz w:val="24"/>
          <w:lang w:val="da-DK"/>
        </w:rPr>
        <w:t>for</w:t>
      </w:r>
      <w:r w:rsidRPr="00B26566">
        <w:rPr>
          <w:i/>
          <w:spacing w:val="-5"/>
          <w:sz w:val="24"/>
          <w:lang w:val="da-DK"/>
        </w:rPr>
        <w:t xml:space="preserve"> </w:t>
      </w:r>
      <w:r w:rsidRPr="00B26566">
        <w:rPr>
          <w:i/>
          <w:sz w:val="24"/>
          <w:lang w:val="da-DK"/>
        </w:rPr>
        <w:t>kommunalt</w:t>
      </w:r>
      <w:r w:rsidRPr="00B26566">
        <w:rPr>
          <w:i/>
          <w:spacing w:val="-3"/>
          <w:sz w:val="24"/>
          <w:lang w:val="da-DK"/>
        </w:rPr>
        <w:t xml:space="preserve"> </w:t>
      </w:r>
      <w:r w:rsidRPr="00B26566">
        <w:rPr>
          <w:i/>
          <w:sz w:val="24"/>
          <w:lang w:val="da-DK"/>
        </w:rPr>
        <w:t>indsamlet</w:t>
      </w:r>
      <w:r w:rsidRPr="00B26566">
        <w:rPr>
          <w:i/>
          <w:spacing w:val="-3"/>
          <w:sz w:val="24"/>
          <w:lang w:val="da-DK"/>
        </w:rPr>
        <w:t xml:space="preserve"> </w:t>
      </w:r>
      <w:r w:rsidRPr="00B26566">
        <w:rPr>
          <w:i/>
          <w:spacing w:val="-2"/>
          <w:sz w:val="24"/>
          <w:lang w:val="da-DK"/>
        </w:rPr>
        <w:t>ikkeemballageaffald</w:t>
      </w:r>
    </w:p>
    <w:p w14:paraId="7B28FCFF" w14:textId="77777777" w:rsidR="00635043" w:rsidRPr="00B26566" w:rsidRDefault="00644EC4">
      <w:pPr>
        <w:pStyle w:val="Brdtekst"/>
        <w:spacing w:before="132" w:line="249" w:lineRule="auto"/>
        <w:ind w:right="106" w:firstLine="199"/>
        <w:rPr>
          <w:lang w:val="da-DK"/>
        </w:rPr>
      </w:pPr>
      <w:bookmarkStart w:id="168" w:name="§_58"/>
      <w:bookmarkEnd w:id="168"/>
      <w:r w:rsidRPr="00B26566">
        <w:rPr>
          <w:b/>
          <w:lang w:val="da-DK"/>
        </w:rPr>
        <w:t xml:space="preserve">§ 58. </w:t>
      </w:r>
      <w:r w:rsidRPr="00B26566">
        <w:rPr>
          <w:lang w:val="da-DK"/>
        </w:rPr>
        <w:t>Miljøstyrelsen fastsætter nøgletal til brug for producentens opgørelse af det beløb, som skal betales for den videre transport og behandling af den del af det overdragede kommunalt indsamlede</w:t>
      </w:r>
      <w:r w:rsidRPr="00B26566">
        <w:rPr>
          <w:spacing w:val="40"/>
          <w:lang w:val="da-DK"/>
        </w:rPr>
        <w:t xml:space="preserve"> </w:t>
      </w:r>
      <w:r w:rsidRPr="00B26566">
        <w:rPr>
          <w:lang w:val="da-DK"/>
        </w:rPr>
        <w:t xml:space="preserve">affald, jf. § 52, som ikke udgør emballageaffald. </w:t>
      </w:r>
      <w:del w:id="169" w:author="Sofie Dam" w:date="2025-06-04T15:22:00Z">
        <w:r w:rsidRPr="00B26566" w:rsidDel="00D569AC">
          <w:rPr>
            <w:lang w:val="da-DK"/>
          </w:rPr>
          <w:delText>Miljøstyrelsen fastsætter nøgletallene første gang senest den 1. april 2025.</w:delText>
        </w:r>
      </w:del>
    </w:p>
    <w:p w14:paraId="6E7EA9CF" w14:textId="77777777" w:rsidR="00635043" w:rsidRPr="00B26566" w:rsidRDefault="00644EC4">
      <w:pPr>
        <w:pStyle w:val="Brdtekst"/>
        <w:spacing w:before="4" w:line="249" w:lineRule="auto"/>
        <w:ind w:right="106" w:firstLine="200"/>
        <w:rPr>
          <w:lang w:val="da-DK"/>
        </w:rPr>
      </w:pPr>
      <w:r w:rsidRPr="00B26566">
        <w:rPr>
          <w:i/>
          <w:lang w:val="da-DK"/>
        </w:rPr>
        <w:t xml:space="preserve">Stk. 2. </w:t>
      </w:r>
      <w:r w:rsidRPr="00B26566">
        <w:rPr>
          <w:lang w:val="da-DK"/>
        </w:rPr>
        <w:t xml:space="preserve">Miljøstyrelsen prisregulerer nøgletallene, jf. stk. 1, mindst én gang årligt og offentliggør dem på styrelsens hjemmeside, </w:t>
      </w:r>
      <w:r w:rsidR="00622D4A">
        <w:fldChar w:fldCharType="begin"/>
      </w:r>
      <w:r w:rsidR="00622D4A" w:rsidRPr="00EA5542">
        <w:rPr>
          <w:lang w:val="da-DK"/>
          <w:rPrChange w:id="170" w:author="Djellza Fetahi" w:date="2025-09-12T12:03:00Z">
            <w:rPr/>
          </w:rPrChange>
        </w:rPr>
        <w:instrText xml:space="preserve"> HYPERLINK "http://www.mst.dk/" \h </w:instrText>
      </w:r>
      <w:r w:rsidR="00622D4A">
        <w:fldChar w:fldCharType="separate"/>
      </w:r>
      <w:r w:rsidRPr="00B26566">
        <w:rPr>
          <w:lang w:val="da-DK"/>
        </w:rPr>
        <w:t>www.mst.dk,</w:t>
      </w:r>
      <w:r w:rsidR="00622D4A">
        <w:rPr>
          <w:lang w:val="da-DK"/>
        </w:rPr>
        <w:fldChar w:fldCharType="end"/>
      </w:r>
      <w:r w:rsidRPr="00B26566">
        <w:rPr>
          <w:lang w:val="da-DK"/>
        </w:rPr>
        <w:t xml:space="preserve"> jf. bilag 11.</w:t>
      </w:r>
    </w:p>
    <w:p w14:paraId="0C456F0D"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5EC1FB25" w14:textId="77777777" w:rsidR="00635043" w:rsidRPr="00B26566" w:rsidRDefault="00644EC4">
      <w:pPr>
        <w:pStyle w:val="Brdtekst"/>
        <w:spacing w:before="67" w:line="249" w:lineRule="auto"/>
        <w:ind w:right="105" w:firstLine="199"/>
        <w:rPr>
          <w:lang w:val="da-DK"/>
        </w:rPr>
      </w:pPr>
      <w:r w:rsidRPr="00B26566">
        <w:rPr>
          <w:i/>
          <w:lang w:val="da-DK"/>
        </w:rPr>
        <w:lastRenderedPageBreak/>
        <w:t xml:space="preserve">Stk. 3. </w:t>
      </w:r>
      <w:r w:rsidRPr="00B26566">
        <w:rPr>
          <w:lang w:val="da-DK"/>
        </w:rPr>
        <w:t xml:space="preserve">Miljøstyrelsen reviderer nøgletallet, hvis det i en længere periode vurderes at have afveget fra den reelle markedspris, ved at nøgletallet korrigeres fremadrettet i en nærmere afgrænset periode, jf. bilag </w:t>
      </w:r>
      <w:r w:rsidRPr="00B26566">
        <w:rPr>
          <w:spacing w:val="-4"/>
          <w:lang w:val="da-DK"/>
        </w:rPr>
        <w:t>11.</w:t>
      </w:r>
    </w:p>
    <w:p w14:paraId="52CCA7D6" w14:textId="77777777" w:rsidR="00635043" w:rsidRPr="00B26566" w:rsidRDefault="00644EC4">
      <w:pPr>
        <w:spacing w:before="163"/>
        <w:ind w:left="1130"/>
        <w:jc w:val="both"/>
        <w:rPr>
          <w:i/>
          <w:sz w:val="24"/>
          <w:lang w:val="da-DK"/>
        </w:rPr>
      </w:pPr>
      <w:bookmarkStart w:id="171" w:name="Producentens_årlige_opgørelse_over_betal"/>
      <w:bookmarkEnd w:id="171"/>
      <w:r w:rsidRPr="00B26566">
        <w:rPr>
          <w:i/>
          <w:sz w:val="24"/>
          <w:lang w:val="da-DK"/>
        </w:rPr>
        <w:t>Producentens</w:t>
      </w:r>
      <w:r w:rsidRPr="00B26566">
        <w:rPr>
          <w:i/>
          <w:spacing w:val="-13"/>
          <w:sz w:val="24"/>
          <w:lang w:val="da-DK"/>
        </w:rPr>
        <w:t xml:space="preserve"> </w:t>
      </w:r>
      <w:r w:rsidRPr="00B26566">
        <w:rPr>
          <w:i/>
          <w:sz w:val="24"/>
          <w:lang w:val="da-DK"/>
        </w:rPr>
        <w:t>årlige</w:t>
      </w:r>
      <w:r w:rsidRPr="00B26566">
        <w:rPr>
          <w:i/>
          <w:spacing w:val="-11"/>
          <w:sz w:val="24"/>
          <w:lang w:val="da-DK"/>
        </w:rPr>
        <w:t xml:space="preserve"> </w:t>
      </w:r>
      <w:r w:rsidRPr="00B26566">
        <w:rPr>
          <w:i/>
          <w:sz w:val="24"/>
          <w:lang w:val="da-DK"/>
        </w:rPr>
        <w:t>opgørelse</w:t>
      </w:r>
      <w:r w:rsidRPr="00B26566">
        <w:rPr>
          <w:i/>
          <w:spacing w:val="-12"/>
          <w:sz w:val="24"/>
          <w:lang w:val="da-DK"/>
        </w:rPr>
        <w:t xml:space="preserve"> </w:t>
      </w:r>
      <w:r w:rsidRPr="00B26566">
        <w:rPr>
          <w:i/>
          <w:sz w:val="24"/>
          <w:lang w:val="da-DK"/>
        </w:rPr>
        <w:t>over</w:t>
      </w:r>
      <w:r w:rsidRPr="00B26566">
        <w:rPr>
          <w:i/>
          <w:spacing w:val="-12"/>
          <w:sz w:val="24"/>
          <w:lang w:val="da-DK"/>
        </w:rPr>
        <w:t xml:space="preserve"> </w:t>
      </w:r>
      <w:r w:rsidRPr="00B26566">
        <w:rPr>
          <w:i/>
          <w:sz w:val="24"/>
          <w:lang w:val="da-DK"/>
        </w:rPr>
        <w:t>betalinger,</w:t>
      </w:r>
      <w:r w:rsidRPr="00B26566">
        <w:rPr>
          <w:i/>
          <w:spacing w:val="-11"/>
          <w:sz w:val="24"/>
          <w:lang w:val="da-DK"/>
        </w:rPr>
        <w:t xml:space="preserve"> </w:t>
      </w:r>
      <w:r w:rsidRPr="00B26566">
        <w:rPr>
          <w:i/>
          <w:sz w:val="24"/>
          <w:lang w:val="da-DK"/>
        </w:rPr>
        <w:t>opkrævninger</w:t>
      </w:r>
      <w:r w:rsidRPr="00B26566">
        <w:rPr>
          <w:i/>
          <w:spacing w:val="-13"/>
          <w:sz w:val="24"/>
          <w:lang w:val="da-DK"/>
        </w:rPr>
        <w:t xml:space="preserve"> </w:t>
      </w:r>
      <w:r w:rsidRPr="00B26566">
        <w:rPr>
          <w:i/>
          <w:sz w:val="24"/>
          <w:lang w:val="da-DK"/>
        </w:rPr>
        <w:t>og</w:t>
      </w:r>
      <w:r w:rsidRPr="00B26566">
        <w:rPr>
          <w:i/>
          <w:spacing w:val="-11"/>
          <w:sz w:val="24"/>
          <w:lang w:val="da-DK"/>
        </w:rPr>
        <w:t xml:space="preserve"> </w:t>
      </w:r>
      <w:r w:rsidRPr="00B26566">
        <w:rPr>
          <w:i/>
          <w:sz w:val="24"/>
          <w:lang w:val="da-DK"/>
        </w:rPr>
        <w:t>reelle</w:t>
      </w:r>
      <w:r w:rsidRPr="00B26566">
        <w:rPr>
          <w:i/>
          <w:spacing w:val="-11"/>
          <w:sz w:val="24"/>
          <w:lang w:val="da-DK"/>
        </w:rPr>
        <w:t xml:space="preserve"> </w:t>
      </w:r>
      <w:r w:rsidRPr="00B26566">
        <w:rPr>
          <w:i/>
          <w:spacing w:val="-2"/>
          <w:sz w:val="24"/>
          <w:lang w:val="da-DK"/>
        </w:rPr>
        <w:t>omkostninger</w:t>
      </w:r>
    </w:p>
    <w:p w14:paraId="104F9E14" w14:textId="77777777" w:rsidR="00635043" w:rsidRPr="00B26566" w:rsidRDefault="00644EC4">
      <w:pPr>
        <w:pStyle w:val="Brdtekst"/>
        <w:spacing w:before="132" w:line="249" w:lineRule="auto"/>
        <w:ind w:right="106" w:firstLine="199"/>
        <w:rPr>
          <w:lang w:val="da-DK"/>
        </w:rPr>
      </w:pPr>
      <w:bookmarkStart w:id="172" w:name="§_59"/>
      <w:bookmarkEnd w:id="172"/>
      <w:r w:rsidRPr="00B26566">
        <w:rPr>
          <w:b/>
          <w:lang w:val="da-DK"/>
        </w:rPr>
        <w:t>§</w:t>
      </w:r>
      <w:r w:rsidRPr="00B26566">
        <w:rPr>
          <w:b/>
          <w:spacing w:val="-2"/>
          <w:lang w:val="da-DK"/>
        </w:rPr>
        <w:t xml:space="preserve"> </w:t>
      </w:r>
      <w:r w:rsidRPr="00B26566">
        <w:rPr>
          <w:b/>
          <w:lang w:val="da-DK"/>
        </w:rPr>
        <w:t xml:space="preserve">59. </w:t>
      </w:r>
      <w:r w:rsidRPr="00B26566">
        <w:rPr>
          <w:lang w:val="da-DK"/>
        </w:rPr>
        <w:t>Producenten udarbejder årligt, første gang i 2026, en opgørelse for det foregående kalenderår over foretagne betalinger og opkrævninger efter § 53 samt producentens reelle omkostninger og indtægter for transport</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behandling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den</w:t>
      </w:r>
      <w:r w:rsidRPr="00B26566">
        <w:rPr>
          <w:spacing w:val="-1"/>
          <w:lang w:val="da-DK"/>
        </w:rPr>
        <w:t xml:space="preserve"> </w:t>
      </w:r>
      <w:r w:rsidRPr="00B26566">
        <w:rPr>
          <w:lang w:val="da-DK"/>
        </w:rPr>
        <w:t>del</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det</w:t>
      </w:r>
      <w:r w:rsidRPr="00B26566">
        <w:rPr>
          <w:spacing w:val="-1"/>
          <w:lang w:val="da-DK"/>
        </w:rPr>
        <w:t xml:space="preserve"> </w:t>
      </w:r>
      <w:r w:rsidRPr="00B26566">
        <w:rPr>
          <w:lang w:val="da-DK"/>
        </w:rPr>
        <w:t>overdragede</w:t>
      </w:r>
      <w:r w:rsidRPr="00B26566">
        <w:rPr>
          <w:spacing w:val="-1"/>
          <w:lang w:val="da-DK"/>
        </w:rPr>
        <w:t xml:space="preserve"> </w:t>
      </w:r>
      <w:r w:rsidRPr="00B26566">
        <w:rPr>
          <w:lang w:val="da-DK"/>
        </w:rPr>
        <w:t>affald,</w:t>
      </w:r>
      <w:r w:rsidRPr="00B26566">
        <w:rPr>
          <w:spacing w:val="-1"/>
          <w:lang w:val="da-DK"/>
        </w:rPr>
        <w:t xml:space="preserve"> </w:t>
      </w:r>
      <w:r w:rsidRPr="00B26566">
        <w:rPr>
          <w:lang w:val="da-DK"/>
        </w:rPr>
        <w:t>jf.</w:t>
      </w:r>
      <w:r w:rsidRPr="00B26566">
        <w:rPr>
          <w:spacing w:val="-1"/>
          <w:lang w:val="da-DK"/>
        </w:rPr>
        <w:t xml:space="preserve"> </w:t>
      </w:r>
      <w:r w:rsidRPr="00B26566">
        <w:rPr>
          <w:lang w:val="da-DK"/>
        </w:rPr>
        <w:t>§</w:t>
      </w:r>
      <w:r w:rsidRPr="00B26566">
        <w:rPr>
          <w:spacing w:val="-1"/>
          <w:lang w:val="da-DK"/>
        </w:rPr>
        <w:t xml:space="preserve"> </w:t>
      </w:r>
      <w:r w:rsidRPr="00B26566">
        <w:rPr>
          <w:lang w:val="da-DK"/>
        </w:rPr>
        <w:t>52,</w:t>
      </w:r>
      <w:r w:rsidRPr="00B26566">
        <w:rPr>
          <w:spacing w:val="-1"/>
          <w:lang w:val="da-DK"/>
        </w:rPr>
        <w:t xml:space="preserve"> </w:t>
      </w:r>
      <w:r w:rsidRPr="00B26566">
        <w:rPr>
          <w:lang w:val="da-DK"/>
        </w:rPr>
        <w:t>der</w:t>
      </w:r>
      <w:r w:rsidRPr="00B26566">
        <w:rPr>
          <w:spacing w:val="-1"/>
          <w:lang w:val="da-DK"/>
        </w:rPr>
        <w:t xml:space="preserve"> </w:t>
      </w:r>
      <w:r w:rsidRPr="00B26566">
        <w:rPr>
          <w:lang w:val="da-DK"/>
        </w:rPr>
        <w:t>ikke</w:t>
      </w:r>
      <w:r w:rsidRPr="00B26566">
        <w:rPr>
          <w:spacing w:val="-1"/>
          <w:lang w:val="da-DK"/>
        </w:rPr>
        <w:t xml:space="preserve"> </w:t>
      </w:r>
      <w:r w:rsidRPr="00B26566">
        <w:rPr>
          <w:lang w:val="da-DK"/>
        </w:rPr>
        <w:t>udgør</w:t>
      </w:r>
      <w:r w:rsidRPr="00B26566">
        <w:rPr>
          <w:spacing w:val="-1"/>
          <w:lang w:val="da-DK"/>
        </w:rPr>
        <w:t xml:space="preserve"> </w:t>
      </w:r>
      <w:r w:rsidRPr="00B26566">
        <w:rPr>
          <w:lang w:val="da-DK"/>
        </w:rPr>
        <w:t>emballageaffald.</w:t>
      </w:r>
      <w:r w:rsidRPr="00B26566">
        <w:rPr>
          <w:spacing w:val="-1"/>
          <w:lang w:val="da-DK"/>
        </w:rPr>
        <w:t xml:space="preserve"> </w:t>
      </w:r>
      <w:r w:rsidRPr="00B26566">
        <w:rPr>
          <w:lang w:val="da-DK"/>
        </w:rPr>
        <w:t>Op- gørelsen skal udarbejdes i overensstemmelse med retningslinjerne i bilag 11.</w:t>
      </w:r>
    </w:p>
    <w:p w14:paraId="597016DE" w14:textId="77777777" w:rsidR="00635043" w:rsidRPr="00B26566" w:rsidRDefault="00644EC4">
      <w:pPr>
        <w:pStyle w:val="Brdtekst"/>
        <w:spacing w:before="4" w:line="249" w:lineRule="auto"/>
        <w:ind w:right="106" w:firstLine="199"/>
        <w:rPr>
          <w:lang w:val="da-DK"/>
        </w:rPr>
      </w:pPr>
      <w:r w:rsidRPr="00B26566">
        <w:rPr>
          <w:i/>
          <w:lang w:val="da-DK"/>
        </w:rPr>
        <w:t xml:space="preserve">Stk. 2. </w:t>
      </w:r>
      <w:r w:rsidRPr="00B26566">
        <w:rPr>
          <w:lang w:val="da-DK"/>
        </w:rPr>
        <w:t>Producenten fremsender opgørelsen, jf. stk. 1, til Miljøstyrelsen, første gang senest den 1. april 2026 og herefter årligt senest den 1. april.</w:t>
      </w:r>
    </w:p>
    <w:p w14:paraId="3C2A25EE" w14:textId="77777777" w:rsidR="00635043" w:rsidRPr="00B26566" w:rsidRDefault="00644EC4">
      <w:pPr>
        <w:pStyle w:val="Overskrift2"/>
        <w:spacing w:before="162"/>
        <w:ind w:left="0"/>
        <w:jc w:val="center"/>
        <w:rPr>
          <w:lang w:val="da-DK"/>
        </w:rPr>
      </w:pPr>
      <w:bookmarkStart w:id="173" w:name="Afsnit_V_-_Emballageaffald_fra_affaldspr"/>
      <w:bookmarkEnd w:id="173"/>
      <w:r w:rsidRPr="00B26566">
        <w:rPr>
          <w:lang w:val="da-DK"/>
        </w:rPr>
        <w:t xml:space="preserve">Afsnit </w:t>
      </w:r>
      <w:r w:rsidRPr="00B26566">
        <w:rPr>
          <w:spacing w:val="-10"/>
          <w:lang w:val="da-DK"/>
        </w:rPr>
        <w:t>V</w:t>
      </w:r>
    </w:p>
    <w:p w14:paraId="37FDE8CA" w14:textId="77777777" w:rsidR="00635043" w:rsidRPr="00B26566" w:rsidRDefault="00644EC4">
      <w:pPr>
        <w:spacing w:before="92"/>
        <w:jc w:val="center"/>
        <w:rPr>
          <w:b/>
          <w:sz w:val="24"/>
          <w:lang w:val="da-DK"/>
        </w:rPr>
      </w:pPr>
      <w:r w:rsidRPr="00B26566">
        <w:rPr>
          <w:b/>
          <w:sz w:val="24"/>
          <w:lang w:val="da-DK"/>
        </w:rPr>
        <w:t>Emballageaffald</w:t>
      </w:r>
      <w:r w:rsidRPr="00B26566">
        <w:rPr>
          <w:b/>
          <w:spacing w:val="-9"/>
          <w:sz w:val="24"/>
          <w:lang w:val="da-DK"/>
        </w:rPr>
        <w:t xml:space="preserve"> </w:t>
      </w:r>
      <w:r w:rsidRPr="00B26566">
        <w:rPr>
          <w:b/>
          <w:sz w:val="24"/>
          <w:lang w:val="da-DK"/>
        </w:rPr>
        <w:t>fra</w:t>
      </w:r>
      <w:r w:rsidRPr="00B26566">
        <w:rPr>
          <w:b/>
          <w:spacing w:val="-8"/>
          <w:sz w:val="24"/>
          <w:lang w:val="da-DK"/>
        </w:rPr>
        <w:t xml:space="preserve"> </w:t>
      </w:r>
      <w:r w:rsidRPr="00B26566">
        <w:rPr>
          <w:b/>
          <w:sz w:val="24"/>
          <w:lang w:val="da-DK"/>
        </w:rPr>
        <w:t>affaldsproducerende</w:t>
      </w:r>
      <w:r w:rsidRPr="00B26566">
        <w:rPr>
          <w:b/>
          <w:spacing w:val="-8"/>
          <w:sz w:val="24"/>
          <w:lang w:val="da-DK"/>
        </w:rPr>
        <w:t xml:space="preserve"> </w:t>
      </w:r>
      <w:r w:rsidRPr="00B26566">
        <w:rPr>
          <w:b/>
          <w:spacing w:val="-2"/>
          <w:sz w:val="24"/>
          <w:lang w:val="da-DK"/>
        </w:rPr>
        <w:t>virksomheder</w:t>
      </w:r>
    </w:p>
    <w:p w14:paraId="22D8523E" w14:textId="77777777" w:rsidR="00635043" w:rsidRPr="00B26566" w:rsidRDefault="00644EC4">
      <w:pPr>
        <w:pStyle w:val="Brdtekst"/>
        <w:spacing w:before="172"/>
        <w:ind w:left="0"/>
        <w:jc w:val="center"/>
        <w:rPr>
          <w:lang w:val="da-DK"/>
        </w:rPr>
      </w:pPr>
      <w:bookmarkStart w:id="174" w:name="Kapitel_11_-_Tildeling_af_erhvervsemball"/>
      <w:bookmarkEnd w:id="174"/>
      <w:r w:rsidRPr="00B26566">
        <w:rPr>
          <w:lang w:val="da-DK"/>
        </w:rPr>
        <w:t xml:space="preserve">Kapitel </w:t>
      </w:r>
      <w:r w:rsidRPr="00B26566">
        <w:rPr>
          <w:spacing w:val="-5"/>
          <w:lang w:val="da-DK"/>
        </w:rPr>
        <w:t>11</w:t>
      </w:r>
    </w:p>
    <w:p w14:paraId="5FD7EB97" w14:textId="77777777" w:rsidR="00635043" w:rsidRPr="00B26566" w:rsidRDefault="00644EC4">
      <w:pPr>
        <w:spacing w:before="92"/>
        <w:jc w:val="center"/>
        <w:rPr>
          <w:i/>
          <w:sz w:val="24"/>
          <w:lang w:val="da-DK"/>
        </w:rPr>
      </w:pPr>
      <w:r w:rsidRPr="00B26566">
        <w:rPr>
          <w:i/>
          <w:sz w:val="24"/>
          <w:lang w:val="da-DK"/>
        </w:rPr>
        <w:t>Tildeling</w:t>
      </w:r>
      <w:r w:rsidRPr="00B26566">
        <w:rPr>
          <w:i/>
          <w:spacing w:val="-7"/>
          <w:sz w:val="24"/>
          <w:lang w:val="da-DK"/>
        </w:rPr>
        <w:t xml:space="preserve"> </w:t>
      </w:r>
      <w:r w:rsidRPr="00B26566">
        <w:rPr>
          <w:i/>
          <w:sz w:val="24"/>
          <w:lang w:val="da-DK"/>
        </w:rPr>
        <w:t>af</w:t>
      </w:r>
      <w:r w:rsidRPr="00B26566">
        <w:rPr>
          <w:i/>
          <w:spacing w:val="-7"/>
          <w:sz w:val="24"/>
          <w:lang w:val="da-DK"/>
        </w:rPr>
        <w:t xml:space="preserve"> </w:t>
      </w:r>
      <w:r w:rsidRPr="00B26566">
        <w:rPr>
          <w:i/>
          <w:spacing w:val="-2"/>
          <w:sz w:val="24"/>
          <w:lang w:val="da-DK"/>
        </w:rPr>
        <w:t>erhvervsemballageaffald</w:t>
      </w:r>
    </w:p>
    <w:p w14:paraId="7975DC3D" w14:textId="77777777" w:rsidR="00635043" w:rsidRPr="00B26566" w:rsidRDefault="00644EC4">
      <w:pPr>
        <w:spacing w:before="172"/>
        <w:ind w:left="1526"/>
        <w:jc w:val="both"/>
        <w:rPr>
          <w:i/>
          <w:sz w:val="24"/>
          <w:lang w:val="da-DK"/>
        </w:rPr>
      </w:pPr>
      <w:bookmarkStart w:id="175" w:name="Afgørelser_om_tildeling_af_betalingsforp"/>
      <w:bookmarkEnd w:id="175"/>
      <w:r w:rsidRPr="00B26566">
        <w:rPr>
          <w:i/>
          <w:sz w:val="24"/>
          <w:lang w:val="da-DK"/>
        </w:rPr>
        <w:t>Afgørelser</w:t>
      </w:r>
      <w:r w:rsidRPr="00B26566">
        <w:rPr>
          <w:i/>
          <w:spacing w:val="-8"/>
          <w:sz w:val="24"/>
          <w:lang w:val="da-DK"/>
        </w:rPr>
        <w:t xml:space="preserve"> </w:t>
      </w:r>
      <w:r w:rsidRPr="00B26566">
        <w:rPr>
          <w:i/>
          <w:sz w:val="24"/>
          <w:lang w:val="da-DK"/>
        </w:rPr>
        <w:t>om</w:t>
      </w:r>
      <w:r w:rsidRPr="00B26566">
        <w:rPr>
          <w:i/>
          <w:spacing w:val="-8"/>
          <w:sz w:val="24"/>
          <w:lang w:val="da-DK"/>
        </w:rPr>
        <w:t xml:space="preserve"> </w:t>
      </w:r>
      <w:r w:rsidRPr="00B26566">
        <w:rPr>
          <w:i/>
          <w:sz w:val="24"/>
          <w:lang w:val="da-DK"/>
        </w:rPr>
        <w:t>tildeling</w:t>
      </w:r>
      <w:r w:rsidRPr="00B26566">
        <w:rPr>
          <w:i/>
          <w:spacing w:val="-7"/>
          <w:sz w:val="24"/>
          <w:lang w:val="da-DK"/>
        </w:rPr>
        <w:t xml:space="preserve"> </w:t>
      </w:r>
      <w:r w:rsidRPr="00B26566">
        <w:rPr>
          <w:i/>
          <w:sz w:val="24"/>
          <w:lang w:val="da-DK"/>
        </w:rPr>
        <w:t>af</w:t>
      </w:r>
      <w:r w:rsidRPr="00B26566">
        <w:rPr>
          <w:i/>
          <w:spacing w:val="-7"/>
          <w:sz w:val="24"/>
          <w:lang w:val="da-DK"/>
        </w:rPr>
        <w:t xml:space="preserve"> </w:t>
      </w:r>
      <w:r w:rsidRPr="00B26566">
        <w:rPr>
          <w:i/>
          <w:sz w:val="24"/>
          <w:lang w:val="da-DK"/>
        </w:rPr>
        <w:t>betalingsforpligtelser</w:t>
      </w:r>
      <w:r w:rsidRPr="00B26566">
        <w:rPr>
          <w:i/>
          <w:spacing w:val="-8"/>
          <w:sz w:val="24"/>
          <w:lang w:val="da-DK"/>
        </w:rPr>
        <w:t xml:space="preserve"> </w:t>
      </w:r>
      <w:r w:rsidRPr="00B26566">
        <w:rPr>
          <w:i/>
          <w:sz w:val="24"/>
          <w:lang w:val="da-DK"/>
        </w:rPr>
        <w:t>for</w:t>
      </w:r>
      <w:r w:rsidRPr="00B26566">
        <w:rPr>
          <w:i/>
          <w:spacing w:val="-7"/>
          <w:sz w:val="24"/>
          <w:lang w:val="da-DK"/>
        </w:rPr>
        <w:t xml:space="preserve"> </w:t>
      </w:r>
      <w:r w:rsidRPr="00B26566">
        <w:rPr>
          <w:i/>
          <w:spacing w:val="-2"/>
          <w:sz w:val="24"/>
          <w:lang w:val="da-DK"/>
        </w:rPr>
        <w:t>erhvervsemballageaffald</w:t>
      </w:r>
    </w:p>
    <w:p w14:paraId="398F0EF1" w14:textId="77777777" w:rsidR="00635043" w:rsidRPr="00B26566" w:rsidRDefault="00644EC4">
      <w:pPr>
        <w:pStyle w:val="Brdtekst"/>
        <w:spacing w:before="132" w:line="249" w:lineRule="auto"/>
        <w:ind w:right="106" w:firstLine="200"/>
        <w:rPr>
          <w:lang w:val="da-DK"/>
        </w:rPr>
      </w:pPr>
      <w:bookmarkStart w:id="176" w:name="§_60"/>
      <w:bookmarkEnd w:id="176"/>
      <w:r w:rsidRPr="00B26566">
        <w:rPr>
          <w:b/>
          <w:lang w:val="da-DK"/>
        </w:rPr>
        <w:t xml:space="preserve">§ 60. </w:t>
      </w:r>
      <w:r w:rsidRPr="00B26566">
        <w:rPr>
          <w:lang w:val="da-DK"/>
        </w:rPr>
        <w:t>Dansk Producentansvar træffer, på baggrund af de, efter § 27, stk. 1 og 6, og § 28, stk. 1, indberettede</w:t>
      </w:r>
      <w:r w:rsidRPr="00B26566">
        <w:rPr>
          <w:spacing w:val="40"/>
          <w:lang w:val="da-DK"/>
        </w:rPr>
        <w:t xml:space="preserve"> </w:t>
      </w:r>
      <w:r w:rsidRPr="00B26566">
        <w:rPr>
          <w:lang w:val="da-DK"/>
        </w:rPr>
        <w:t>mængder</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emballage</w:t>
      </w:r>
      <w:r w:rsidRPr="00B26566">
        <w:rPr>
          <w:spacing w:val="40"/>
          <w:lang w:val="da-DK"/>
        </w:rPr>
        <w:t xml:space="preserve"> </w:t>
      </w:r>
      <w:del w:id="177" w:author="Sofie Dam" w:date="2025-06-04T15:23:00Z">
        <w:r w:rsidRPr="00B26566" w:rsidDel="00D569AC">
          <w:rPr>
            <w:lang w:val="da-DK"/>
          </w:rPr>
          <w:delText>første</w:delText>
        </w:r>
        <w:r w:rsidRPr="00B26566" w:rsidDel="00D569AC">
          <w:rPr>
            <w:spacing w:val="40"/>
            <w:lang w:val="da-DK"/>
          </w:rPr>
          <w:delText xml:space="preserve"> </w:delText>
        </w:r>
        <w:r w:rsidRPr="00B26566" w:rsidDel="00D569AC">
          <w:rPr>
            <w:lang w:val="da-DK"/>
          </w:rPr>
          <w:delText>gang</w:delText>
        </w:r>
        <w:r w:rsidRPr="00B26566" w:rsidDel="00D569AC">
          <w:rPr>
            <w:spacing w:val="40"/>
            <w:lang w:val="da-DK"/>
          </w:rPr>
          <w:delText xml:space="preserve"> </w:delText>
        </w:r>
        <w:r w:rsidRPr="00B26566" w:rsidDel="00D569AC">
          <w:rPr>
            <w:lang w:val="da-DK"/>
          </w:rPr>
          <w:delText>den</w:delText>
        </w:r>
        <w:r w:rsidRPr="00B26566" w:rsidDel="00D569AC">
          <w:rPr>
            <w:spacing w:val="40"/>
            <w:lang w:val="da-DK"/>
          </w:rPr>
          <w:delText xml:space="preserve"> </w:delText>
        </w:r>
        <w:r w:rsidRPr="00B26566" w:rsidDel="00D569AC">
          <w:rPr>
            <w:lang w:val="da-DK"/>
          </w:rPr>
          <w:delText>1.</w:delText>
        </w:r>
        <w:r w:rsidRPr="00B26566" w:rsidDel="00D569AC">
          <w:rPr>
            <w:spacing w:val="40"/>
            <w:lang w:val="da-DK"/>
          </w:rPr>
          <w:delText xml:space="preserve"> </w:delText>
        </w:r>
        <w:r w:rsidRPr="00B26566" w:rsidDel="00D569AC">
          <w:rPr>
            <w:lang w:val="da-DK"/>
          </w:rPr>
          <w:delText>april</w:delText>
        </w:r>
        <w:r w:rsidRPr="00B26566" w:rsidDel="00D569AC">
          <w:rPr>
            <w:spacing w:val="40"/>
            <w:lang w:val="da-DK"/>
          </w:rPr>
          <w:delText xml:space="preserve"> </w:delText>
        </w:r>
        <w:r w:rsidRPr="00B26566" w:rsidDel="00D569AC">
          <w:rPr>
            <w:lang w:val="da-DK"/>
          </w:rPr>
          <w:delText>2025</w:delText>
        </w:r>
        <w:r w:rsidRPr="00B26566" w:rsidDel="00D569AC">
          <w:rPr>
            <w:spacing w:val="40"/>
            <w:lang w:val="da-DK"/>
          </w:rPr>
          <w:delText xml:space="preserve"> </w:delText>
        </w:r>
        <w:r w:rsidRPr="00B26566" w:rsidDel="00D569AC">
          <w:rPr>
            <w:lang w:val="da-DK"/>
          </w:rPr>
          <w:delText>og</w:delText>
        </w:r>
        <w:r w:rsidRPr="00B26566" w:rsidDel="00D569AC">
          <w:rPr>
            <w:spacing w:val="40"/>
            <w:lang w:val="da-DK"/>
          </w:rPr>
          <w:delText xml:space="preserve"> </w:delText>
        </w:r>
        <w:r w:rsidRPr="00B26566" w:rsidDel="00D569AC">
          <w:rPr>
            <w:lang w:val="da-DK"/>
          </w:rPr>
          <w:delText>herefter</w:delText>
        </w:r>
        <w:r w:rsidRPr="00B26566" w:rsidDel="00D569AC">
          <w:rPr>
            <w:spacing w:val="40"/>
            <w:lang w:val="da-DK"/>
          </w:rPr>
          <w:delText xml:space="preserve"> </w:delText>
        </w:r>
      </w:del>
      <w:r w:rsidRPr="00B26566">
        <w:rPr>
          <w:lang w:val="da-DK"/>
        </w:rPr>
        <w:t>den</w:t>
      </w:r>
      <w:r w:rsidRPr="00B26566">
        <w:rPr>
          <w:spacing w:val="40"/>
          <w:lang w:val="da-DK"/>
        </w:rPr>
        <w:t xml:space="preserve"> </w:t>
      </w:r>
      <w:r w:rsidRPr="00B26566">
        <w:rPr>
          <w:lang w:val="da-DK"/>
        </w:rPr>
        <w:t>1.</w:t>
      </w:r>
      <w:r w:rsidRPr="00B26566">
        <w:rPr>
          <w:spacing w:val="40"/>
          <w:lang w:val="da-DK"/>
        </w:rPr>
        <w:t xml:space="preserve"> </w:t>
      </w:r>
      <w:r w:rsidRPr="00B26566">
        <w:rPr>
          <w:lang w:val="da-DK"/>
        </w:rPr>
        <w:t>oktober</w:t>
      </w:r>
      <w:ins w:id="178" w:author="Sofie Dam" w:date="2025-06-04T15:22:00Z">
        <w:r w:rsidR="00D569AC">
          <w:rPr>
            <w:lang w:val="da-DK"/>
          </w:rPr>
          <w:t xml:space="preserve"> 2026, og herefter </w:t>
        </w:r>
      </w:ins>
      <w:r w:rsidRPr="00B26566">
        <w:rPr>
          <w:lang w:val="da-DK"/>
        </w:rPr>
        <w:t>hvert andet</w:t>
      </w:r>
      <w:r w:rsidRPr="00B26566">
        <w:rPr>
          <w:spacing w:val="35"/>
          <w:lang w:val="da-DK"/>
        </w:rPr>
        <w:t xml:space="preserve"> </w:t>
      </w:r>
      <w:r w:rsidRPr="00B26566">
        <w:rPr>
          <w:lang w:val="da-DK"/>
        </w:rPr>
        <w:t>år,</w:t>
      </w:r>
      <w:r w:rsidRPr="00B26566">
        <w:rPr>
          <w:spacing w:val="35"/>
          <w:lang w:val="da-DK"/>
        </w:rPr>
        <w:t xml:space="preserve"> </w:t>
      </w:r>
      <w:r w:rsidRPr="00B26566">
        <w:rPr>
          <w:lang w:val="da-DK"/>
        </w:rPr>
        <w:t>afgørelse</w:t>
      </w:r>
      <w:r w:rsidRPr="00B26566">
        <w:rPr>
          <w:spacing w:val="35"/>
          <w:lang w:val="da-DK"/>
        </w:rPr>
        <w:t xml:space="preserve"> </w:t>
      </w:r>
      <w:r w:rsidRPr="00B26566">
        <w:rPr>
          <w:lang w:val="da-DK"/>
        </w:rPr>
        <w:t>om</w:t>
      </w:r>
      <w:r w:rsidRPr="00B26566">
        <w:rPr>
          <w:spacing w:val="35"/>
          <w:lang w:val="da-DK"/>
        </w:rPr>
        <w:t xml:space="preserve"> </w:t>
      </w:r>
      <w:r w:rsidRPr="00B26566">
        <w:rPr>
          <w:lang w:val="da-DK"/>
        </w:rPr>
        <w:t>tildeling</w:t>
      </w:r>
      <w:r w:rsidRPr="00B26566">
        <w:rPr>
          <w:spacing w:val="35"/>
          <w:lang w:val="da-DK"/>
        </w:rPr>
        <w:t xml:space="preserve"> </w:t>
      </w:r>
      <w:r w:rsidRPr="00B26566">
        <w:rPr>
          <w:lang w:val="da-DK"/>
        </w:rPr>
        <w:t>af</w:t>
      </w:r>
      <w:r w:rsidRPr="00B26566">
        <w:rPr>
          <w:spacing w:val="35"/>
          <w:lang w:val="da-DK"/>
        </w:rPr>
        <w:t xml:space="preserve"> </w:t>
      </w:r>
      <w:r w:rsidRPr="00B26566">
        <w:rPr>
          <w:lang w:val="da-DK"/>
        </w:rPr>
        <w:t>betalingsforpligtelser</w:t>
      </w:r>
      <w:r w:rsidRPr="00B26566">
        <w:rPr>
          <w:spacing w:val="35"/>
          <w:lang w:val="da-DK"/>
        </w:rPr>
        <w:t xml:space="preserve"> </w:t>
      </w:r>
      <w:r w:rsidRPr="00B26566">
        <w:rPr>
          <w:lang w:val="da-DK"/>
        </w:rPr>
        <w:t>for</w:t>
      </w:r>
      <w:r w:rsidRPr="00B26566">
        <w:rPr>
          <w:spacing w:val="35"/>
          <w:lang w:val="da-DK"/>
        </w:rPr>
        <w:t xml:space="preserve"> </w:t>
      </w:r>
      <w:r w:rsidRPr="00B26566">
        <w:rPr>
          <w:lang w:val="da-DK"/>
        </w:rPr>
        <w:t>erhvervsemballageaffaldsfraktioner</w:t>
      </w:r>
      <w:ins w:id="179" w:author="Sofie Dam" w:date="2025-06-04T15:23:00Z">
        <w:r w:rsidR="00D569AC">
          <w:rPr>
            <w:lang w:val="da-DK"/>
          </w:rPr>
          <w:t>, som nævnt</w:t>
        </w:r>
      </w:ins>
      <w:r w:rsidRPr="00B26566">
        <w:rPr>
          <w:spacing w:val="35"/>
          <w:lang w:val="da-DK"/>
        </w:rPr>
        <w:t xml:space="preserve"> </w:t>
      </w:r>
      <w:r w:rsidRPr="00B26566">
        <w:rPr>
          <w:lang w:val="da-DK"/>
        </w:rPr>
        <w:t>i</w:t>
      </w:r>
      <w:r w:rsidRPr="00B26566">
        <w:rPr>
          <w:spacing w:val="35"/>
          <w:lang w:val="da-DK"/>
        </w:rPr>
        <w:t xml:space="preserve"> </w:t>
      </w:r>
      <w:r w:rsidRPr="00B26566">
        <w:rPr>
          <w:lang w:val="da-DK"/>
        </w:rPr>
        <w:t>bilag 7, nr. 1-8, som er håndteret i overensstemmelse med § 64, til producenter af erhvervsemballage. Dansk Producentansvar beregner tildelingerne efter retningslinjerne i bilag 10.</w:t>
      </w:r>
    </w:p>
    <w:p w14:paraId="403CF3EA" w14:textId="77777777" w:rsidR="00635043" w:rsidRPr="00B26566" w:rsidRDefault="00644EC4">
      <w:pPr>
        <w:pStyle w:val="Brdtekst"/>
        <w:spacing w:before="5" w:line="249" w:lineRule="auto"/>
        <w:ind w:right="105" w:firstLine="199"/>
        <w:rPr>
          <w:lang w:val="da-DK"/>
        </w:rPr>
      </w:pPr>
      <w:r w:rsidRPr="00B26566">
        <w:rPr>
          <w:i/>
          <w:lang w:val="da-DK"/>
        </w:rPr>
        <w:t>Stk.</w:t>
      </w:r>
      <w:r w:rsidRPr="00B26566">
        <w:rPr>
          <w:i/>
          <w:spacing w:val="35"/>
          <w:lang w:val="da-DK"/>
        </w:rPr>
        <w:t xml:space="preserve"> </w:t>
      </w:r>
      <w:r w:rsidRPr="00B26566">
        <w:rPr>
          <w:i/>
          <w:lang w:val="da-DK"/>
        </w:rPr>
        <w:t>2.</w:t>
      </w:r>
      <w:r w:rsidRPr="00B26566">
        <w:rPr>
          <w:i/>
          <w:spacing w:val="35"/>
          <w:lang w:val="da-DK"/>
        </w:rPr>
        <w:t xml:space="preserve"> </w:t>
      </w:r>
      <w:r w:rsidRPr="00B26566">
        <w:rPr>
          <w:lang w:val="da-DK"/>
        </w:rPr>
        <w:t>Dansk</w:t>
      </w:r>
      <w:r w:rsidRPr="00B26566">
        <w:rPr>
          <w:spacing w:val="35"/>
          <w:lang w:val="da-DK"/>
        </w:rPr>
        <w:t xml:space="preserve"> </w:t>
      </w:r>
      <w:r w:rsidRPr="00B26566">
        <w:rPr>
          <w:lang w:val="da-DK"/>
        </w:rPr>
        <w:t>Producentansvar</w:t>
      </w:r>
      <w:r w:rsidRPr="00B26566">
        <w:rPr>
          <w:spacing w:val="35"/>
          <w:lang w:val="da-DK"/>
        </w:rPr>
        <w:t xml:space="preserve"> </w:t>
      </w:r>
      <w:r w:rsidRPr="00B26566">
        <w:rPr>
          <w:lang w:val="da-DK"/>
        </w:rPr>
        <w:t>skal</w:t>
      </w:r>
      <w:r w:rsidRPr="00B26566">
        <w:rPr>
          <w:spacing w:val="35"/>
          <w:lang w:val="da-DK"/>
        </w:rPr>
        <w:t xml:space="preserve"> </w:t>
      </w:r>
      <w:r w:rsidRPr="00B26566">
        <w:rPr>
          <w:lang w:val="da-DK"/>
        </w:rPr>
        <w:t>ved</w:t>
      </w:r>
      <w:r w:rsidRPr="00B26566">
        <w:rPr>
          <w:spacing w:val="35"/>
          <w:lang w:val="da-DK"/>
        </w:rPr>
        <w:t xml:space="preserve"> </w:t>
      </w:r>
      <w:r w:rsidRPr="00B26566">
        <w:rPr>
          <w:lang w:val="da-DK"/>
        </w:rPr>
        <w:t>beregningen</w:t>
      </w:r>
      <w:r w:rsidRPr="00B26566">
        <w:rPr>
          <w:spacing w:val="35"/>
          <w:lang w:val="da-DK"/>
        </w:rPr>
        <w:t xml:space="preserve"> </w:t>
      </w:r>
      <w:r w:rsidRPr="00B26566">
        <w:rPr>
          <w:lang w:val="da-DK"/>
        </w:rPr>
        <w:t>af</w:t>
      </w:r>
      <w:r w:rsidRPr="00B26566">
        <w:rPr>
          <w:spacing w:val="35"/>
          <w:lang w:val="da-DK"/>
        </w:rPr>
        <w:t xml:space="preserve"> </w:t>
      </w:r>
      <w:r w:rsidRPr="00B26566">
        <w:rPr>
          <w:lang w:val="da-DK"/>
        </w:rPr>
        <w:t>tildelingerne</w:t>
      </w:r>
      <w:ins w:id="180" w:author="Sofie Dam" w:date="2025-06-04T15:23:00Z">
        <w:r w:rsidR="00D569AC">
          <w:rPr>
            <w:lang w:val="da-DK"/>
          </w:rPr>
          <w:t>, jf. stk. 1</w:t>
        </w:r>
      </w:ins>
      <w:ins w:id="181" w:author="Sofie Dam" w:date="2025-06-04T15:24:00Z">
        <w:r w:rsidR="00D569AC">
          <w:rPr>
            <w:lang w:val="da-DK"/>
          </w:rPr>
          <w:t>,</w:t>
        </w:r>
      </w:ins>
      <w:r w:rsidRPr="00B26566">
        <w:rPr>
          <w:spacing w:val="35"/>
          <w:lang w:val="da-DK"/>
        </w:rPr>
        <w:t xml:space="preserve"> </w:t>
      </w:r>
      <w:del w:id="182" w:author="Sofie Dam" w:date="2025-06-04T15:24:00Z">
        <w:r w:rsidRPr="00B26566" w:rsidDel="00D569AC">
          <w:rPr>
            <w:lang w:val="da-DK"/>
          </w:rPr>
          <w:delText>første</w:delText>
        </w:r>
        <w:r w:rsidRPr="00B26566" w:rsidDel="00D569AC">
          <w:rPr>
            <w:spacing w:val="35"/>
            <w:lang w:val="da-DK"/>
          </w:rPr>
          <w:delText xml:space="preserve"> </w:delText>
        </w:r>
        <w:r w:rsidRPr="00B26566" w:rsidDel="00D569AC">
          <w:rPr>
            <w:lang w:val="da-DK"/>
          </w:rPr>
          <w:delText>gang</w:delText>
        </w:r>
        <w:r w:rsidRPr="00B26566" w:rsidDel="00D569AC">
          <w:rPr>
            <w:spacing w:val="35"/>
            <w:lang w:val="da-DK"/>
          </w:rPr>
          <w:delText xml:space="preserve"> </w:delText>
        </w:r>
      </w:del>
      <w:r w:rsidRPr="00B26566">
        <w:rPr>
          <w:lang w:val="da-DK"/>
        </w:rPr>
        <w:t>anvende</w:t>
      </w:r>
      <w:r w:rsidRPr="00B26566">
        <w:rPr>
          <w:spacing w:val="35"/>
          <w:lang w:val="da-DK"/>
        </w:rPr>
        <w:t xml:space="preserve"> </w:t>
      </w:r>
      <w:r w:rsidRPr="00B26566">
        <w:rPr>
          <w:lang w:val="da-DK"/>
        </w:rPr>
        <w:t>data</w:t>
      </w:r>
      <w:ins w:id="183" w:author="Sofie Dam" w:date="2025-06-04T15:24:00Z">
        <w:r w:rsidR="00D569AC">
          <w:rPr>
            <w:lang w:val="da-DK"/>
          </w:rPr>
          <w:t xml:space="preserve"> om tilgængeliggjorte mængder af emballage</w:t>
        </w:r>
      </w:ins>
      <w:del w:id="184" w:author="Sofie Dam" w:date="2025-06-04T15:24:00Z">
        <w:r w:rsidRPr="00B26566" w:rsidDel="00D569AC">
          <w:rPr>
            <w:lang w:val="da-DK"/>
          </w:rPr>
          <w:delText xml:space="preserve"> er indberettet inden den 15. oktober 2024. Ved beregningen af efterfølgende tildelinger, skal Dansk Producentansvar anvende data</w:delText>
        </w:r>
      </w:del>
      <w:r w:rsidRPr="00B26566">
        <w:rPr>
          <w:lang w:val="da-DK"/>
        </w:rPr>
        <w:t>, som er indberettet inden den 1. juni</w:t>
      </w:r>
      <w:ins w:id="185" w:author="Sofie Dam" w:date="2025-06-04T15:25:00Z">
        <w:r w:rsidR="00D569AC">
          <w:rPr>
            <w:lang w:val="da-DK"/>
          </w:rPr>
          <w:t xml:space="preserve"> i det kalenderår, hvor der træffes afgørelse om tildeling efter stk. 1</w:t>
        </w:r>
      </w:ins>
      <w:r w:rsidRPr="00B26566">
        <w:rPr>
          <w:lang w:val="da-DK"/>
        </w:rPr>
        <w:t>.</w:t>
      </w:r>
    </w:p>
    <w:p w14:paraId="7D6632F8" w14:textId="77777777" w:rsidR="00635043" w:rsidRPr="00B26566" w:rsidRDefault="00644EC4">
      <w:pPr>
        <w:spacing w:before="163"/>
        <w:ind w:left="1012"/>
        <w:jc w:val="both"/>
        <w:rPr>
          <w:i/>
          <w:sz w:val="24"/>
          <w:lang w:val="da-DK"/>
        </w:rPr>
      </w:pPr>
      <w:bookmarkStart w:id="186" w:name="Øvrige_bestemmelser_om_tildeling_af_beta"/>
      <w:bookmarkEnd w:id="186"/>
      <w:r w:rsidRPr="00B26566">
        <w:rPr>
          <w:i/>
          <w:sz w:val="24"/>
          <w:lang w:val="da-DK"/>
        </w:rPr>
        <w:t>Øvrige</w:t>
      </w:r>
      <w:r w:rsidRPr="00B26566">
        <w:rPr>
          <w:i/>
          <w:spacing w:val="-8"/>
          <w:sz w:val="24"/>
          <w:lang w:val="da-DK"/>
        </w:rPr>
        <w:t xml:space="preserve"> </w:t>
      </w:r>
      <w:r w:rsidRPr="00B26566">
        <w:rPr>
          <w:i/>
          <w:sz w:val="24"/>
          <w:lang w:val="da-DK"/>
        </w:rPr>
        <w:t>bestemmelser</w:t>
      </w:r>
      <w:r w:rsidRPr="00B26566">
        <w:rPr>
          <w:i/>
          <w:spacing w:val="-6"/>
          <w:sz w:val="24"/>
          <w:lang w:val="da-DK"/>
        </w:rPr>
        <w:t xml:space="preserve"> </w:t>
      </w:r>
      <w:r w:rsidRPr="00B26566">
        <w:rPr>
          <w:i/>
          <w:sz w:val="24"/>
          <w:lang w:val="da-DK"/>
        </w:rPr>
        <w:t>om</w:t>
      </w:r>
      <w:r w:rsidRPr="00B26566">
        <w:rPr>
          <w:i/>
          <w:spacing w:val="-5"/>
          <w:sz w:val="24"/>
          <w:lang w:val="da-DK"/>
        </w:rPr>
        <w:t xml:space="preserve"> </w:t>
      </w:r>
      <w:r w:rsidRPr="00B26566">
        <w:rPr>
          <w:i/>
          <w:sz w:val="24"/>
          <w:lang w:val="da-DK"/>
        </w:rPr>
        <w:t>tildeling</w:t>
      </w:r>
      <w:r w:rsidRPr="00B26566">
        <w:rPr>
          <w:i/>
          <w:spacing w:val="-6"/>
          <w:sz w:val="24"/>
          <w:lang w:val="da-DK"/>
        </w:rPr>
        <w:t xml:space="preserve"> </w:t>
      </w:r>
      <w:r w:rsidRPr="00B26566">
        <w:rPr>
          <w:i/>
          <w:sz w:val="24"/>
          <w:lang w:val="da-DK"/>
        </w:rPr>
        <w:t>af</w:t>
      </w:r>
      <w:r w:rsidRPr="00B26566">
        <w:rPr>
          <w:i/>
          <w:spacing w:val="-5"/>
          <w:sz w:val="24"/>
          <w:lang w:val="da-DK"/>
        </w:rPr>
        <w:t xml:space="preserve"> </w:t>
      </w:r>
      <w:r w:rsidRPr="00B26566">
        <w:rPr>
          <w:i/>
          <w:sz w:val="24"/>
          <w:lang w:val="da-DK"/>
        </w:rPr>
        <w:t>betalingsforpligtelser</w:t>
      </w:r>
      <w:r w:rsidRPr="00B26566">
        <w:rPr>
          <w:i/>
          <w:spacing w:val="-6"/>
          <w:sz w:val="24"/>
          <w:lang w:val="da-DK"/>
        </w:rPr>
        <w:t xml:space="preserve"> </w:t>
      </w:r>
      <w:r w:rsidRPr="00B26566">
        <w:rPr>
          <w:i/>
          <w:sz w:val="24"/>
          <w:lang w:val="da-DK"/>
        </w:rPr>
        <w:t>for</w:t>
      </w:r>
      <w:r w:rsidRPr="00B26566">
        <w:rPr>
          <w:i/>
          <w:spacing w:val="-5"/>
          <w:sz w:val="24"/>
          <w:lang w:val="da-DK"/>
        </w:rPr>
        <w:t xml:space="preserve"> </w:t>
      </w:r>
      <w:r w:rsidRPr="00B26566">
        <w:rPr>
          <w:i/>
          <w:spacing w:val="-2"/>
          <w:sz w:val="24"/>
          <w:lang w:val="da-DK"/>
        </w:rPr>
        <w:t>erhvervsemballageaffald</w:t>
      </w:r>
    </w:p>
    <w:p w14:paraId="54BE4190" w14:textId="77777777" w:rsidR="00635043" w:rsidRPr="00B26566" w:rsidRDefault="00644EC4">
      <w:pPr>
        <w:pStyle w:val="Brdtekst"/>
        <w:spacing w:before="132" w:line="249" w:lineRule="auto"/>
        <w:ind w:right="105" w:firstLine="200"/>
        <w:rPr>
          <w:lang w:val="da-DK"/>
        </w:rPr>
      </w:pPr>
      <w:bookmarkStart w:id="187" w:name="§_61"/>
      <w:bookmarkEnd w:id="187"/>
      <w:r w:rsidRPr="00B26566">
        <w:rPr>
          <w:b/>
          <w:lang w:val="da-DK"/>
        </w:rPr>
        <w:t xml:space="preserve">§ 61. </w:t>
      </w:r>
      <w:r w:rsidRPr="00B26566">
        <w:rPr>
          <w:lang w:val="da-DK"/>
        </w:rPr>
        <w:t>Den første tildelingsperiode løber fra den 1. oktober 2025 til den 31. december 2026. Efterføl</w:t>
      </w:r>
      <w:del w:id="188" w:author="Frederikke Marie Pflug" w:date="2025-05-13T11:29:00Z">
        <w:r w:rsidRPr="00B26566" w:rsidDel="00BB4684">
          <w:rPr>
            <w:lang w:val="da-DK"/>
          </w:rPr>
          <w:delText xml:space="preserve">- </w:delText>
        </w:r>
      </w:del>
      <w:r w:rsidRPr="00B26566">
        <w:rPr>
          <w:lang w:val="da-DK"/>
        </w:rPr>
        <w:t>gende tildelingsperioder løber herefter i en to-årig periode fra den 1. januar til den 31. december i det efterfølgende kalenderår.</w:t>
      </w:r>
    </w:p>
    <w:p w14:paraId="21E619B1" w14:textId="77777777" w:rsidR="00635043" w:rsidRPr="00B26566" w:rsidRDefault="00644EC4" w:rsidP="00604464">
      <w:pPr>
        <w:pStyle w:val="Brdtekst"/>
        <w:spacing w:line="249" w:lineRule="auto"/>
        <w:ind w:right="106"/>
        <w:rPr>
          <w:lang w:val="da-DK"/>
        </w:rPr>
      </w:pPr>
      <w:bookmarkStart w:id="189" w:name="§_62"/>
      <w:bookmarkEnd w:id="189"/>
      <w:r w:rsidRPr="00B26566">
        <w:rPr>
          <w:b/>
          <w:lang w:val="da-DK"/>
        </w:rPr>
        <w:t>§</w:t>
      </w:r>
      <w:r w:rsidRPr="00B26566">
        <w:rPr>
          <w:b/>
          <w:spacing w:val="37"/>
          <w:lang w:val="da-DK"/>
        </w:rPr>
        <w:t xml:space="preserve"> </w:t>
      </w:r>
      <w:r w:rsidRPr="00B26566">
        <w:rPr>
          <w:b/>
          <w:lang w:val="da-DK"/>
        </w:rPr>
        <w:t>62.</w:t>
      </w:r>
      <w:r w:rsidRPr="00B26566">
        <w:rPr>
          <w:b/>
          <w:spacing w:val="37"/>
          <w:lang w:val="da-DK"/>
        </w:rPr>
        <w:t xml:space="preserve"> </w:t>
      </w:r>
      <w:r w:rsidRPr="00B26566">
        <w:rPr>
          <w:lang w:val="da-DK"/>
        </w:rPr>
        <w:t>Dansk Producentansvar meddeler afgørelser om tildeling hvert andet år den 1. oktober til producenter af erhvervsemballage.</w:t>
      </w:r>
    </w:p>
    <w:p w14:paraId="13744FC1" w14:textId="77777777" w:rsidR="00635043" w:rsidRPr="00B26566" w:rsidRDefault="00644EC4">
      <w:pPr>
        <w:pStyle w:val="Brdtekst"/>
        <w:spacing w:before="3" w:line="249" w:lineRule="auto"/>
        <w:ind w:right="108" w:firstLine="199"/>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 xml:space="preserve">Dansk Producentansvar offentliggør afgørelserne om tildeling på Dansk Producentansvars hjem- meside, </w:t>
      </w:r>
      <w:r w:rsidR="00622D4A">
        <w:fldChar w:fldCharType="begin"/>
      </w:r>
      <w:r w:rsidR="00622D4A" w:rsidRPr="00EA5542">
        <w:rPr>
          <w:lang w:val="da-DK"/>
          <w:rPrChange w:id="190" w:author="Djellza Fetahi" w:date="2025-09-12T12:03:00Z">
            <w:rPr/>
          </w:rPrChange>
        </w:rPr>
        <w:instrText xml:space="preserve"> HYPERLINK "http://www.producentansvar.dk/" \h </w:instrText>
      </w:r>
      <w:r w:rsidR="00622D4A">
        <w:fldChar w:fldCharType="separate"/>
      </w:r>
      <w:r w:rsidRPr="00B26566">
        <w:rPr>
          <w:lang w:val="da-DK"/>
        </w:rPr>
        <w:t>www.producentansvar.dk.</w:t>
      </w:r>
      <w:r w:rsidR="00622D4A">
        <w:rPr>
          <w:lang w:val="da-DK"/>
        </w:rPr>
        <w:fldChar w:fldCharType="end"/>
      </w:r>
    </w:p>
    <w:p w14:paraId="70245848" w14:textId="77777777" w:rsidR="00635043" w:rsidRPr="00B26566" w:rsidRDefault="00644EC4">
      <w:pPr>
        <w:pStyle w:val="Brdtekst"/>
        <w:spacing w:before="122" w:line="249" w:lineRule="auto"/>
        <w:ind w:right="106" w:firstLine="200"/>
        <w:rPr>
          <w:lang w:val="da-DK"/>
        </w:rPr>
      </w:pPr>
      <w:bookmarkStart w:id="191" w:name="§_63"/>
      <w:bookmarkEnd w:id="191"/>
      <w:r w:rsidRPr="00B26566">
        <w:rPr>
          <w:b/>
          <w:lang w:val="da-DK"/>
        </w:rPr>
        <w:t xml:space="preserve">§ 63. </w:t>
      </w:r>
      <w:r w:rsidRPr="00B26566">
        <w:rPr>
          <w:lang w:val="da-DK"/>
        </w:rPr>
        <w:t>Dansk Producentansvar skal ved beregningen af tildeling af forpligtelser, i henhold til § 60, foretage en efterregulering, der tager højde for, at de mængder, som producenten har fået tildelt i den foregående tildelingsperiode, svarer til de faktiske mængder emballageaffald, som producenten har betalt for i den foregående tildelingsperiode.</w:t>
      </w:r>
    </w:p>
    <w:p w14:paraId="3D5BB2B3" w14:textId="77777777" w:rsidR="00635043" w:rsidRPr="00B26566" w:rsidRDefault="00644EC4">
      <w:pPr>
        <w:pStyle w:val="Brdtekst"/>
        <w:spacing w:before="4" w:line="249" w:lineRule="auto"/>
        <w:ind w:right="105"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Dansk Producentansvar skal ved beregning af tildeling af forpligtelser, i henhold til § 60, foreta- ge</w:t>
      </w:r>
      <w:r w:rsidRPr="00B26566">
        <w:rPr>
          <w:spacing w:val="28"/>
          <w:lang w:val="da-DK"/>
        </w:rPr>
        <w:t xml:space="preserve"> </w:t>
      </w:r>
      <w:r w:rsidRPr="00B26566">
        <w:rPr>
          <w:lang w:val="da-DK"/>
        </w:rPr>
        <w:t>en</w:t>
      </w:r>
      <w:r w:rsidRPr="00B26566">
        <w:rPr>
          <w:spacing w:val="28"/>
          <w:lang w:val="da-DK"/>
        </w:rPr>
        <w:t xml:space="preserve"> </w:t>
      </w:r>
      <w:r w:rsidRPr="00B26566">
        <w:rPr>
          <w:lang w:val="da-DK"/>
        </w:rPr>
        <w:t>efterregulering,</w:t>
      </w:r>
      <w:r w:rsidRPr="00B26566">
        <w:rPr>
          <w:spacing w:val="28"/>
          <w:lang w:val="da-DK"/>
        </w:rPr>
        <w:t xml:space="preserve"> </w:t>
      </w:r>
      <w:r w:rsidRPr="00B26566">
        <w:rPr>
          <w:lang w:val="da-DK"/>
        </w:rPr>
        <w:t>der</w:t>
      </w:r>
      <w:r w:rsidRPr="00B26566">
        <w:rPr>
          <w:spacing w:val="28"/>
          <w:lang w:val="da-DK"/>
        </w:rPr>
        <w:t xml:space="preserve"> </w:t>
      </w:r>
      <w:r w:rsidRPr="00B26566">
        <w:rPr>
          <w:lang w:val="da-DK"/>
        </w:rPr>
        <w:t>tager</w:t>
      </w:r>
      <w:r w:rsidRPr="00B26566">
        <w:rPr>
          <w:spacing w:val="28"/>
          <w:lang w:val="da-DK"/>
        </w:rPr>
        <w:t xml:space="preserve"> </w:t>
      </w:r>
      <w:r w:rsidRPr="00B26566">
        <w:rPr>
          <w:lang w:val="da-DK"/>
        </w:rPr>
        <w:t>højde</w:t>
      </w:r>
      <w:r w:rsidRPr="00B26566">
        <w:rPr>
          <w:spacing w:val="28"/>
          <w:lang w:val="da-DK"/>
        </w:rPr>
        <w:t xml:space="preserve"> </w:t>
      </w:r>
      <w:r w:rsidRPr="00B26566">
        <w:rPr>
          <w:lang w:val="da-DK"/>
        </w:rPr>
        <w:t>for</w:t>
      </w:r>
      <w:r w:rsidRPr="00B26566">
        <w:rPr>
          <w:spacing w:val="28"/>
          <w:lang w:val="da-DK"/>
        </w:rPr>
        <w:t xml:space="preserve"> </w:t>
      </w:r>
      <w:r w:rsidRPr="00B26566">
        <w:rPr>
          <w:lang w:val="da-DK"/>
        </w:rPr>
        <w:t>eventuelle</w:t>
      </w:r>
      <w:r w:rsidRPr="00B26566">
        <w:rPr>
          <w:spacing w:val="28"/>
          <w:lang w:val="da-DK"/>
        </w:rPr>
        <w:t xml:space="preserve"> </w:t>
      </w:r>
      <w:r w:rsidRPr="00B26566">
        <w:rPr>
          <w:lang w:val="da-DK"/>
        </w:rPr>
        <w:t>fejl</w:t>
      </w:r>
      <w:r w:rsidRPr="00B26566">
        <w:rPr>
          <w:spacing w:val="28"/>
          <w:lang w:val="da-DK"/>
        </w:rPr>
        <w:t xml:space="preserve"> </w:t>
      </w:r>
      <w:r w:rsidRPr="00B26566">
        <w:rPr>
          <w:lang w:val="da-DK"/>
        </w:rPr>
        <w:t>i</w:t>
      </w:r>
      <w:r w:rsidRPr="00B26566">
        <w:rPr>
          <w:spacing w:val="28"/>
          <w:lang w:val="da-DK"/>
        </w:rPr>
        <w:t xml:space="preserve"> </w:t>
      </w:r>
      <w:r w:rsidRPr="00B26566">
        <w:rPr>
          <w:lang w:val="da-DK"/>
        </w:rPr>
        <w:t>indberetninger</w:t>
      </w:r>
      <w:r w:rsidRPr="00B26566">
        <w:rPr>
          <w:spacing w:val="28"/>
          <w:lang w:val="da-DK"/>
        </w:rPr>
        <w:t xml:space="preserve"> </w:t>
      </w:r>
      <w:r w:rsidRPr="00B26566">
        <w:rPr>
          <w:lang w:val="da-DK"/>
        </w:rPr>
        <w:t>af</w:t>
      </w:r>
      <w:r w:rsidRPr="00B26566">
        <w:rPr>
          <w:spacing w:val="28"/>
          <w:lang w:val="da-DK"/>
        </w:rPr>
        <w:t xml:space="preserve"> </w:t>
      </w:r>
      <w:r w:rsidRPr="00B26566">
        <w:rPr>
          <w:lang w:val="da-DK"/>
        </w:rPr>
        <w:t>tilgængeliggjorte</w:t>
      </w:r>
      <w:r w:rsidRPr="00B26566">
        <w:rPr>
          <w:spacing w:val="28"/>
          <w:lang w:val="da-DK"/>
        </w:rPr>
        <w:t xml:space="preserve"> </w:t>
      </w:r>
      <w:r w:rsidRPr="00B26566">
        <w:rPr>
          <w:lang w:val="da-DK"/>
        </w:rPr>
        <w:t>mængder af</w:t>
      </w:r>
      <w:r w:rsidRPr="00B26566">
        <w:rPr>
          <w:spacing w:val="25"/>
          <w:lang w:val="da-DK"/>
        </w:rPr>
        <w:t xml:space="preserve"> </w:t>
      </w:r>
      <w:r w:rsidRPr="00B26566">
        <w:rPr>
          <w:lang w:val="da-DK"/>
        </w:rPr>
        <w:t>emballage,</w:t>
      </w:r>
      <w:r w:rsidRPr="00B26566">
        <w:rPr>
          <w:spacing w:val="27"/>
          <w:lang w:val="da-DK"/>
        </w:rPr>
        <w:t xml:space="preserve"> </w:t>
      </w:r>
      <w:r w:rsidRPr="00B26566">
        <w:rPr>
          <w:lang w:val="da-DK"/>
        </w:rPr>
        <w:t>der</w:t>
      </w:r>
      <w:r w:rsidRPr="00B26566">
        <w:rPr>
          <w:spacing w:val="27"/>
          <w:lang w:val="da-DK"/>
        </w:rPr>
        <w:t xml:space="preserve"> </w:t>
      </w:r>
      <w:r w:rsidRPr="00B26566">
        <w:rPr>
          <w:lang w:val="da-DK"/>
        </w:rPr>
        <w:t>ligger</w:t>
      </w:r>
      <w:r w:rsidRPr="00B26566">
        <w:rPr>
          <w:spacing w:val="27"/>
          <w:lang w:val="da-DK"/>
        </w:rPr>
        <w:t xml:space="preserve"> </w:t>
      </w:r>
      <w:r w:rsidRPr="00B26566">
        <w:rPr>
          <w:lang w:val="da-DK"/>
        </w:rPr>
        <w:t>til</w:t>
      </w:r>
      <w:r w:rsidRPr="00B26566">
        <w:rPr>
          <w:spacing w:val="27"/>
          <w:lang w:val="da-DK"/>
        </w:rPr>
        <w:t xml:space="preserve"> </w:t>
      </w:r>
      <w:r w:rsidRPr="00B26566">
        <w:rPr>
          <w:lang w:val="da-DK"/>
        </w:rPr>
        <w:t>grund</w:t>
      </w:r>
      <w:r w:rsidRPr="00B26566">
        <w:rPr>
          <w:spacing w:val="27"/>
          <w:lang w:val="da-DK"/>
        </w:rPr>
        <w:t xml:space="preserve"> </w:t>
      </w:r>
      <w:r w:rsidRPr="00B26566">
        <w:rPr>
          <w:lang w:val="da-DK"/>
        </w:rPr>
        <w:t>for</w:t>
      </w:r>
      <w:r w:rsidRPr="00B26566">
        <w:rPr>
          <w:spacing w:val="27"/>
          <w:lang w:val="da-DK"/>
        </w:rPr>
        <w:t xml:space="preserve"> </w:t>
      </w:r>
      <w:r w:rsidRPr="00B26566">
        <w:rPr>
          <w:lang w:val="da-DK"/>
        </w:rPr>
        <w:t>den</w:t>
      </w:r>
      <w:r w:rsidRPr="00B26566">
        <w:rPr>
          <w:spacing w:val="27"/>
          <w:lang w:val="da-DK"/>
        </w:rPr>
        <w:t xml:space="preserve"> </w:t>
      </w:r>
      <w:r w:rsidRPr="00B26566">
        <w:rPr>
          <w:lang w:val="da-DK"/>
        </w:rPr>
        <w:t>gældende</w:t>
      </w:r>
      <w:r w:rsidRPr="00B26566">
        <w:rPr>
          <w:spacing w:val="27"/>
          <w:lang w:val="da-DK"/>
        </w:rPr>
        <w:t xml:space="preserve"> </w:t>
      </w:r>
      <w:r w:rsidRPr="00B26566">
        <w:rPr>
          <w:lang w:val="da-DK"/>
        </w:rPr>
        <w:t>tildelingsperiode.</w:t>
      </w:r>
      <w:r w:rsidRPr="00B26566">
        <w:rPr>
          <w:spacing w:val="27"/>
          <w:lang w:val="da-DK"/>
        </w:rPr>
        <w:t xml:space="preserve"> </w:t>
      </w:r>
      <w:r w:rsidRPr="00B26566">
        <w:rPr>
          <w:lang w:val="da-DK"/>
        </w:rPr>
        <w:t>Dette</w:t>
      </w:r>
      <w:r w:rsidRPr="00B26566">
        <w:rPr>
          <w:spacing w:val="27"/>
          <w:lang w:val="da-DK"/>
        </w:rPr>
        <w:t xml:space="preserve"> </w:t>
      </w:r>
      <w:r w:rsidRPr="00B26566">
        <w:rPr>
          <w:lang w:val="da-DK"/>
        </w:rPr>
        <w:t>gælder,</w:t>
      </w:r>
      <w:r w:rsidRPr="00B26566">
        <w:rPr>
          <w:spacing w:val="27"/>
          <w:lang w:val="da-DK"/>
        </w:rPr>
        <w:t xml:space="preserve"> </w:t>
      </w:r>
      <w:r w:rsidRPr="00B26566">
        <w:rPr>
          <w:lang w:val="da-DK"/>
        </w:rPr>
        <w:t>såfremt</w:t>
      </w:r>
      <w:r w:rsidRPr="00B26566">
        <w:rPr>
          <w:spacing w:val="27"/>
          <w:lang w:val="da-DK"/>
        </w:rPr>
        <w:t xml:space="preserve"> </w:t>
      </w:r>
      <w:r w:rsidRPr="00B26566">
        <w:rPr>
          <w:lang w:val="da-DK"/>
        </w:rPr>
        <w:t>der</w:t>
      </w:r>
      <w:r w:rsidRPr="00B26566">
        <w:rPr>
          <w:spacing w:val="27"/>
          <w:lang w:val="da-DK"/>
        </w:rPr>
        <w:t xml:space="preserve"> </w:t>
      </w:r>
      <w:r w:rsidRPr="00B26566">
        <w:rPr>
          <w:lang w:val="da-DK"/>
        </w:rPr>
        <w:t>er</w:t>
      </w:r>
      <w:r w:rsidRPr="00B26566">
        <w:rPr>
          <w:spacing w:val="27"/>
          <w:lang w:val="da-DK"/>
        </w:rPr>
        <w:t xml:space="preserve"> </w:t>
      </w:r>
      <w:r w:rsidRPr="00B26566">
        <w:rPr>
          <w:lang w:val="da-DK"/>
        </w:rPr>
        <w:t>tale om mangelfuld indberetning, manglende indberetning eller andre fejl i grundlaget for beregningen af den gældende tildeling i den indeværende tildelingsperiode, og som ikke har medført en ny afgørelse om tildeling, jf. stk. 3.</w:t>
      </w:r>
    </w:p>
    <w:p w14:paraId="01E35047"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088B5FB4" w14:textId="77777777" w:rsidR="00635043" w:rsidRPr="00B26566" w:rsidRDefault="00644EC4">
      <w:pPr>
        <w:pStyle w:val="Brdtekst"/>
        <w:spacing w:before="67" w:line="249" w:lineRule="auto"/>
        <w:ind w:right="108" w:firstLine="200"/>
        <w:rPr>
          <w:lang w:val="da-DK"/>
        </w:rPr>
      </w:pPr>
      <w:r w:rsidRPr="00B26566">
        <w:rPr>
          <w:i/>
          <w:lang w:val="da-DK"/>
        </w:rPr>
        <w:lastRenderedPageBreak/>
        <w:t xml:space="preserve">Stk. 3. </w:t>
      </w:r>
      <w:r w:rsidRPr="00B26566">
        <w:rPr>
          <w:lang w:val="da-DK"/>
        </w:rPr>
        <w:t>Dansk Producentansvar kan ændre en afgørelse om tildeling efter den i § 60 angivne dato, såfremt der konstateres fejl i indberetninger om tilgængeliggjorte mængder af emballage efter tildelings- perioden er begyndt, men inden tildelingsperiodens afslutning, og hvis Dansk Producentansvar vurderer, at fejlen har væsentlig økonomisk betydning for én eller flere producenter af erhvervsemballage. Pligten til at betale, jf. § 60, ved den nye tildeling, indtræder tre måneder efter afgørelsen efter 1. pkt. er truffet.</w:t>
      </w:r>
    </w:p>
    <w:p w14:paraId="65E340CD" w14:textId="77777777" w:rsidR="00635043" w:rsidRPr="00B26566" w:rsidRDefault="00644EC4">
      <w:pPr>
        <w:pStyle w:val="Brdtekst"/>
        <w:spacing w:before="5" w:line="249" w:lineRule="auto"/>
        <w:ind w:right="106" w:firstLine="200"/>
        <w:rPr>
          <w:lang w:val="da-DK"/>
        </w:rPr>
      </w:pPr>
      <w:r w:rsidRPr="00B26566">
        <w:rPr>
          <w:i/>
          <w:lang w:val="da-DK"/>
        </w:rPr>
        <w:t>Stk.</w:t>
      </w:r>
      <w:r w:rsidRPr="00B26566">
        <w:rPr>
          <w:i/>
          <w:spacing w:val="39"/>
          <w:lang w:val="da-DK"/>
        </w:rPr>
        <w:t xml:space="preserve"> </w:t>
      </w:r>
      <w:r w:rsidRPr="00B26566">
        <w:rPr>
          <w:i/>
          <w:lang w:val="da-DK"/>
        </w:rPr>
        <w:t>4.</w:t>
      </w:r>
      <w:r w:rsidRPr="00B26566">
        <w:rPr>
          <w:i/>
          <w:spacing w:val="39"/>
          <w:lang w:val="da-DK"/>
        </w:rPr>
        <w:t xml:space="preserve"> </w:t>
      </w:r>
      <w:r w:rsidRPr="00B26566">
        <w:rPr>
          <w:lang w:val="da-DK"/>
        </w:rPr>
        <w:t>Dansk</w:t>
      </w:r>
      <w:r w:rsidRPr="00B26566">
        <w:rPr>
          <w:spacing w:val="39"/>
          <w:lang w:val="da-DK"/>
        </w:rPr>
        <w:t xml:space="preserve"> </w:t>
      </w:r>
      <w:r w:rsidRPr="00B26566">
        <w:rPr>
          <w:lang w:val="da-DK"/>
        </w:rPr>
        <w:t>Producentansvar</w:t>
      </w:r>
      <w:r w:rsidRPr="00B26566">
        <w:rPr>
          <w:spacing w:val="39"/>
          <w:lang w:val="da-DK"/>
        </w:rPr>
        <w:t xml:space="preserve"> </w:t>
      </w:r>
      <w:r w:rsidRPr="00B26566">
        <w:rPr>
          <w:lang w:val="da-DK"/>
        </w:rPr>
        <w:t>ændrer</w:t>
      </w:r>
      <w:r w:rsidRPr="00B26566">
        <w:rPr>
          <w:spacing w:val="39"/>
          <w:lang w:val="da-DK"/>
        </w:rPr>
        <w:t xml:space="preserve"> </w:t>
      </w:r>
      <w:r w:rsidRPr="00B26566">
        <w:rPr>
          <w:lang w:val="da-DK"/>
        </w:rPr>
        <w:t>en</w:t>
      </w:r>
      <w:r w:rsidRPr="00B26566">
        <w:rPr>
          <w:spacing w:val="39"/>
          <w:lang w:val="da-DK"/>
        </w:rPr>
        <w:t xml:space="preserve"> </w:t>
      </w:r>
      <w:r w:rsidRPr="00B26566">
        <w:rPr>
          <w:lang w:val="da-DK"/>
        </w:rPr>
        <w:t>afgørelse</w:t>
      </w:r>
      <w:r w:rsidRPr="00B26566">
        <w:rPr>
          <w:spacing w:val="39"/>
          <w:lang w:val="da-DK"/>
        </w:rPr>
        <w:t xml:space="preserve"> </w:t>
      </w:r>
      <w:r w:rsidRPr="00B26566">
        <w:rPr>
          <w:lang w:val="da-DK"/>
        </w:rPr>
        <w:t>om</w:t>
      </w:r>
      <w:r w:rsidRPr="00B26566">
        <w:rPr>
          <w:spacing w:val="39"/>
          <w:lang w:val="da-DK"/>
        </w:rPr>
        <w:t xml:space="preserve"> </w:t>
      </w:r>
      <w:r w:rsidRPr="00B26566">
        <w:rPr>
          <w:lang w:val="da-DK"/>
        </w:rPr>
        <w:t>tildeling</w:t>
      </w:r>
      <w:r w:rsidRPr="00B26566">
        <w:rPr>
          <w:spacing w:val="39"/>
          <w:lang w:val="da-DK"/>
        </w:rPr>
        <w:t xml:space="preserve"> </w:t>
      </w:r>
      <w:r w:rsidRPr="00B26566">
        <w:rPr>
          <w:lang w:val="da-DK"/>
        </w:rPr>
        <w:t>efter</w:t>
      </w:r>
      <w:r w:rsidRPr="00B26566">
        <w:rPr>
          <w:spacing w:val="39"/>
          <w:lang w:val="da-DK"/>
        </w:rPr>
        <w:t xml:space="preserve"> </w:t>
      </w:r>
      <w:r w:rsidRPr="00B26566">
        <w:rPr>
          <w:lang w:val="da-DK"/>
        </w:rPr>
        <w:t>den</w:t>
      </w:r>
      <w:r w:rsidRPr="00B26566">
        <w:rPr>
          <w:spacing w:val="39"/>
          <w:lang w:val="da-DK"/>
        </w:rPr>
        <w:t xml:space="preserve"> </w:t>
      </w:r>
      <w:r w:rsidRPr="00B26566">
        <w:rPr>
          <w:lang w:val="da-DK"/>
        </w:rPr>
        <w:t>i</w:t>
      </w:r>
      <w:r w:rsidRPr="00B26566">
        <w:rPr>
          <w:spacing w:val="39"/>
          <w:lang w:val="da-DK"/>
        </w:rPr>
        <w:t xml:space="preserve"> </w:t>
      </w:r>
      <w:r w:rsidRPr="00B26566">
        <w:rPr>
          <w:lang w:val="da-DK"/>
        </w:rPr>
        <w:t>§</w:t>
      </w:r>
      <w:r w:rsidRPr="00B26566">
        <w:rPr>
          <w:spacing w:val="39"/>
          <w:lang w:val="da-DK"/>
        </w:rPr>
        <w:t xml:space="preserve"> </w:t>
      </w:r>
      <w:r w:rsidRPr="00B26566">
        <w:rPr>
          <w:lang w:val="da-DK"/>
        </w:rPr>
        <w:t>60</w:t>
      </w:r>
      <w:r w:rsidRPr="00B26566">
        <w:rPr>
          <w:spacing w:val="39"/>
          <w:lang w:val="da-DK"/>
        </w:rPr>
        <w:t xml:space="preserve"> </w:t>
      </w:r>
      <w:r w:rsidRPr="00B26566">
        <w:rPr>
          <w:lang w:val="da-DK"/>
        </w:rPr>
        <w:t>angivne</w:t>
      </w:r>
      <w:r w:rsidRPr="00B26566">
        <w:rPr>
          <w:spacing w:val="39"/>
          <w:lang w:val="da-DK"/>
        </w:rPr>
        <w:t xml:space="preserve"> </w:t>
      </w:r>
      <w:r w:rsidRPr="00B26566">
        <w:rPr>
          <w:lang w:val="da-DK"/>
        </w:rPr>
        <w:t>dato,</w:t>
      </w:r>
      <w:r w:rsidRPr="00B26566">
        <w:rPr>
          <w:spacing w:val="39"/>
          <w:lang w:val="da-DK"/>
        </w:rPr>
        <w:t xml:space="preserve"> </w:t>
      </w:r>
      <w:r w:rsidRPr="00B26566">
        <w:rPr>
          <w:lang w:val="da-DK"/>
        </w:rPr>
        <w:t>når en</w:t>
      </w:r>
      <w:r w:rsidRPr="00B26566">
        <w:rPr>
          <w:spacing w:val="40"/>
          <w:lang w:val="da-DK"/>
        </w:rPr>
        <w:t xml:space="preserve"> </w:t>
      </w:r>
      <w:r w:rsidRPr="00B26566">
        <w:rPr>
          <w:lang w:val="da-DK"/>
        </w:rPr>
        <w:t>kollektiv</w:t>
      </w:r>
      <w:r w:rsidRPr="00B26566">
        <w:rPr>
          <w:spacing w:val="40"/>
          <w:lang w:val="da-DK"/>
        </w:rPr>
        <w:t xml:space="preserve"> </w:t>
      </w:r>
      <w:r w:rsidRPr="00B26566">
        <w:rPr>
          <w:lang w:val="da-DK"/>
        </w:rPr>
        <w:t>ordning,</w:t>
      </w:r>
      <w:r w:rsidRPr="00B26566">
        <w:rPr>
          <w:spacing w:val="40"/>
          <w:lang w:val="da-DK"/>
        </w:rPr>
        <w:t xml:space="preserve"> </w:t>
      </w:r>
      <w:r w:rsidRPr="00B26566">
        <w:rPr>
          <w:lang w:val="da-DK"/>
        </w:rPr>
        <w:t>der</w:t>
      </w:r>
      <w:r w:rsidRPr="00B26566">
        <w:rPr>
          <w:spacing w:val="40"/>
          <w:lang w:val="da-DK"/>
        </w:rPr>
        <w:t xml:space="preserve"> </w:t>
      </w:r>
      <w:r w:rsidRPr="00B26566">
        <w:rPr>
          <w:lang w:val="da-DK"/>
        </w:rPr>
        <w:t>varetager</w:t>
      </w:r>
      <w:r w:rsidRPr="00B26566">
        <w:rPr>
          <w:spacing w:val="40"/>
          <w:lang w:val="da-DK"/>
        </w:rPr>
        <w:t xml:space="preserve"> </w:t>
      </w:r>
      <w:r w:rsidRPr="00B26566">
        <w:rPr>
          <w:lang w:val="da-DK"/>
        </w:rPr>
        <w:t>forpligtelser</w:t>
      </w:r>
      <w:r w:rsidRPr="00B26566">
        <w:rPr>
          <w:spacing w:val="40"/>
          <w:lang w:val="da-DK"/>
        </w:rPr>
        <w:t xml:space="preserve"> </w:t>
      </w:r>
      <w:r w:rsidRPr="00B26566">
        <w:rPr>
          <w:lang w:val="da-DK"/>
        </w:rPr>
        <w:t>på</w:t>
      </w:r>
      <w:r w:rsidRPr="00B26566">
        <w:rPr>
          <w:spacing w:val="40"/>
          <w:lang w:val="da-DK"/>
        </w:rPr>
        <w:t xml:space="preserve"> </w:t>
      </w:r>
      <w:r w:rsidRPr="00B26566">
        <w:rPr>
          <w:lang w:val="da-DK"/>
        </w:rPr>
        <w:t>vegne</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eller</w:t>
      </w:r>
      <w:r w:rsidRPr="00B26566">
        <w:rPr>
          <w:spacing w:val="40"/>
          <w:lang w:val="da-DK"/>
        </w:rPr>
        <w:t xml:space="preserve"> </w:t>
      </w:r>
      <w:r w:rsidRPr="00B26566">
        <w:rPr>
          <w:lang w:val="da-DK"/>
        </w:rPr>
        <w:t>flere</w:t>
      </w:r>
      <w:r w:rsidRPr="00B26566">
        <w:rPr>
          <w:spacing w:val="40"/>
          <w:lang w:val="da-DK"/>
        </w:rPr>
        <w:t xml:space="preserve"> </w:t>
      </w:r>
      <w:r w:rsidRPr="00B26566">
        <w:rPr>
          <w:lang w:val="da-DK"/>
        </w:rPr>
        <w:t>producenter,</w:t>
      </w:r>
      <w:r w:rsidRPr="00B26566">
        <w:rPr>
          <w:spacing w:val="40"/>
          <w:lang w:val="da-DK"/>
        </w:rPr>
        <w:t xml:space="preserve"> </w:t>
      </w:r>
      <w:r w:rsidRPr="00B26566">
        <w:rPr>
          <w:lang w:val="da-DK"/>
        </w:rPr>
        <w:t>jf.</w:t>
      </w:r>
      <w:r w:rsidRPr="00B26566">
        <w:rPr>
          <w:spacing w:val="40"/>
          <w:lang w:val="da-DK"/>
        </w:rPr>
        <w:t xml:space="preserve"> </w:t>
      </w:r>
      <w:r w:rsidRPr="00B26566">
        <w:rPr>
          <w:lang w:val="da-DK"/>
        </w:rPr>
        <w:t>§</w:t>
      </w:r>
      <w:r w:rsidRPr="00B26566">
        <w:rPr>
          <w:spacing w:val="40"/>
          <w:lang w:val="da-DK"/>
        </w:rPr>
        <w:t xml:space="preserve"> </w:t>
      </w:r>
      <w:r w:rsidRPr="00B26566">
        <w:rPr>
          <w:lang w:val="da-DK"/>
        </w:rPr>
        <w:t>8</w:t>
      </w:r>
      <w:ins w:id="192" w:author="Sofie Dam" w:date="2025-06-04T15:26:00Z">
        <w:r w:rsidR="00F37B45">
          <w:rPr>
            <w:lang w:val="da-DK"/>
          </w:rPr>
          <w:t>1</w:t>
        </w:r>
      </w:ins>
      <w:del w:id="193" w:author="Sofie Dam" w:date="2025-06-04T15:26:00Z">
        <w:r w:rsidRPr="00B26566" w:rsidDel="00F37B45">
          <w:rPr>
            <w:lang w:val="da-DK"/>
          </w:rPr>
          <w:delText>0</w:delText>
        </w:r>
      </w:del>
      <w:r w:rsidRPr="00B26566">
        <w:rPr>
          <w:lang w:val="da-DK"/>
        </w:rPr>
        <w:t>,</w:t>
      </w:r>
      <w:r w:rsidRPr="00B26566">
        <w:rPr>
          <w:spacing w:val="40"/>
          <w:lang w:val="da-DK"/>
        </w:rPr>
        <w:t xml:space="preserve"> </w:t>
      </w:r>
      <w:r w:rsidRPr="00B26566">
        <w:rPr>
          <w:lang w:val="da-DK"/>
        </w:rPr>
        <w:t>nr. 10,</w:t>
      </w:r>
      <w:r w:rsidRPr="00B26566">
        <w:rPr>
          <w:spacing w:val="28"/>
          <w:lang w:val="da-DK"/>
        </w:rPr>
        <w:t xml:space="preserve"> </w:t>
      </w:r>
      <w:r w:rsidRPr="00B26566">
        <w:rPr>
          <w:lang w:val="da-DK"/>
        </w:rPr>
        <w:t>ophører</w:t>
      </w:r>
      <w:r w:rsidRPr="00B26566">
        <w:rPr>
          <w:spacing w:val="28"/>
          <w:lang w:val="da-DK"/>
        </w:rPr>
        <w:t xml:space="preserve"> </w:t>
      </w:r>
      <w:r w:rsidRPr="00B26566">
        <w:rPr>
          <w:lang w:val="da-DK"/>
        </w:rPr>
        <w:t>i</w:t>
      </w:r>
      <w:r w:rsidRPr="00B26566">
        <w:rPr>
          <w:spacing w:val="28"/>
          <w:lang w:val="da-DK"/>
        </w:rPr>
        <w:t xml:space="preserve"> </w:t>
      </w:r>
      <w:r w:rsidRPr="00B26566">
        <w:rPr>
          <w:lang w:val="da-DK"/>
        </w:rPr>
        <w:t>en</w:t>
      </w:r>
      <w:r w:rsidRPr="00B26566">
        <w:rPr>
          <w:spacing w:val="28"/>
          <w:lang w:val="da-DK"/>
        </w:rPr>
        <w:t xml:space="preserve"> </w:t>
      </w:r>
      <w:r w:rsidRPr="00B26566">
        <w:rPr>
          <w:lang w:val="da-DK"/>
        </w:rPr>
        <w:t>gældende</w:t>
      </w:r>
      <w:r w:rsidRPr="00B26566">
        <w:rPr>
          <w:spacing w:val="28"/>
          <w:lang w:val="da-DK"/>
        </w:rPr>
        <w:t xml:space="preserve"> </w:t>
      </w:r>
      <w:r w:rsidRPr="00B26566">
        <w:rPr>
          <w:lang w:val="da-DK"/>
        </w:rPr>
        <w:t>tildelingsperiode.</w:t>
      </w:r>
      <w:r w:rsidRPr="00B26566">
        <w:rPr>
          <w:spacing w:val="28"/>
          <w:lang w:val="da-DK"/>
        </w:rPr>
        <w:t xml:space="preserve"> </w:t>
      </w:r>
      <w:r w:rsidRPr="00B26566">
        <w:rPr>
          <w:lang w:val="da-DK"/>
        </w:rPr>
        <w:t>En</w:t>
      </w:r>
      <w:r w:rsidRPr="00B26566">
        <w:rPr>
          <w:spacing w:val="28"/>
          <w:lang w:val="da-DK"/>
        </w:rPr>
        <w:t xml:space="preserve"> </w:t>
      </w:r>
      <w:r w:rsidRPr="00B26566">
        <w:rPr>
          <w:lang w:val="da-DK"/>
        </w:rPr>
        <w:t>ændring</w:t>
      </w:r>
      <w:r w:rsidRPr="00B26566">
        <w:rPr>
          <w:spacing w:val="28"/>
          <w:lang w:val="da-DK"/>
        </w:rPr>
        <w:t xml:space="preserve"> </w:t>
      </w:r>
      <w:r w:rsidRPr="00B26566">
        <w:rPr>
          <w:lang w:val="da-DK"/>
        </w:rPr>
        <w:t>af</w:t>
      </w:r>
      <w:r w:rsidRPr="00B26566">
        <w:rPr>
          <w:spacing w:val="28"/>
          <w:lang w:val="da-DK"/>
        </w:rPr>
        <w:t xml:space="preserve"> </w:t>
      </w:r>
      <w:r w:rsidRPr="00B26566">
        <w:rPr>
          <w:lang w:val="da-DK"/>
        </w:rPr>
        <w:t>en</w:t>
      </w:r>
      <w:r w:rsidRPr="00B26566">
        <w:rPr>
          <w:spacing w:val="28"/>
          <w:lang w:val="da-DK"/>
        </w:rPr>
        <w:t xml:space="preserve"> </w:t>
      </w:r>
      <w:r w:rsidRPr="00B26566">
        <w:rPr>
          <w:lang w:val="da-DK"/>
        </w:rPr>
        <w:t>afgørelse</w:t>
      </w:r>
      <w:r w:rsidRPr="00B26566">
        <w:rPr>
          <w:spacing w:val="28"/>
          <w:lang w:val="da-DK"/>
        </w:rPr>
        <w:t xml:space="preserve"> </w:t>
      </w:r>
      <w:r w:rsidRPr="00B26566">
        <w:rPr>
          <w:lang w:val="da-DK"/>
        </w:rPr>
        <w:t>om</w:t>
      </w:r>
      <w:r w:rsidRPr="00B26566">
        <w:rPr>
          <w:spacing w:val="28"/>
          <w:lang w:val="da-DK"/>
        </w:rPr>
        <w:t xml:space="preserve"> </w:t>
      </w:r>
      <w:r w:rsidRPr="00B26566">
        <w:rPr>
          <w:lang w:val="da-DK"/>
        </w:rPr>
        <w:t>tildeling</w:t>
      </w:r>
      <w:r w:rsidRPr="00B26566">
        <w:rPr>
          <w:spacing w:val="28"/>
          <w:lang w:val="da-DK"/>
        </w:rPr>
        <w:t xml:space="preserve"> </w:t>
      </w:r>
      <w:r w:rsidRPr="00B26566">
        <w:rPr>
          <w:lang w:val="da-DK"/>
        </w:rPr>
        <w:t>efter</w:t>
      </w:r>
      <w:r w:rsidRPr="00B26566">
        <w:rPr>
          <w:spacing w:val="28"/>
          <w:lang w:val="da-DK"/>
        </w:rPr>
        <w:t xml:space="preserve"> </w:t>
      </w:r>
      <w:r w:rsidRPr="00B26566">
        <w:rPr>
          <w:lang w:val="da-DK"/>
        </w:rPr>
        <w:t>1.</w:t>
      </w:r>
      <w:r w:rsidRPr="00B26566">
        <w:rPr>
          <w:spacing w:val="28"/>
          <w:lang w:val="da-DK"/>
        </w:rPr>
        <w:t xml:space="preserve"> </w:t>
      </w:r>
      <w:r w:rsidRPr="00B26566">
        <w:rPr>
          <w:lang w:val="da-DK"/>
        </w:rPr>
        <w:t>pkt.</w:t>
      </w:r>
      <w:r w:rsidRPr="00B26566">
        <w:rPr>
          <w:spacing w:val="28"/>
          <w:lang w:val="da-DK"/>
        </w:rPr>
        <w:t xml:space="preserve"> </w:t>
      </w:r>
      <w:r w:rsidRPr="00B26566">
        <w:rPr>
          <w:lang w:val="da-DK"/>
        </w:rPr>
        <w:t>skal ske</w:t>
      </w:r>
      <w:r w:rsidRPr="00B26566">
        <w:rPr>
          <w:spacing w:val="40"/>
          <w:lang w:val="da-DK"/>
        </w:rPr>
        <w:t xml:space="preserve"> </w:t>
      </w:r>
      <w:r w:rsidRPr="00B26566">
        <w:rPr>
          <w:lang w:val="da-DK"/>
        </w:rPr>
        <w:t>senest</w:t>
      </w:r>
      <w:r w:rsidRPr="00B26566">
        <w:rPr>
          <w:spacing w:val="40"/>
          <w:lang w:val="da-DK"/>
        </w:rPr>
        <w:t xml:space="preserve"> </w:t>
      </w:r>
      <w:r w:rsidRPr="00B26566">
        <w:rPr>
          <w:lang w:val="da-DK"/>
        </w:rPr>
        <w:t>4</w:t>
      </w:r>
      <w:r w:rsidRPr="00B26566">
        <w:rPr>
          <w:spacing w:val="40"/>
          <w:lang w:val="da-DK"/>
        </w:rPr>
        <w:t xml:space="preserve"> </w:t>
      </w:r>
      <w:r w:rsidRPr="00B26566">
        <w:rPr>
          <w:lang w:val="da-DK"/>
        </w:rPr>
        <w:t>uger</w:t>
      </w:r>
      <w:r w:rsidRPr="00B26566">
        <w:rPr>
          <w:spacing w:val="40"/>
          <w:lang w:val="da-DK"/>
        </w:rPr>
        <w:t xml:space="preserve"> </w:t>
      </w:r>
      <w:r w:rsidRPr="00B26566">
        <w:rPr>
          <w:lang w:val="da-DK"/>
        </w:rPr>
        <w:t>efter</w:t>
      </w:r>
      <w:r w:rsidRPr="00B26566">
        <w:rPr>
          <w:spacing w:val="40"/>
          <w:lang w:val="da-DK"/>
        </w:rPr>
        <w:t xml:space="preserve"> </w:t>
      </w:r>
      <w:r w:rsidRPr="00B26566">
        <w:rPr>
          <w:lang w:val="da-DK"/>
        </w:rPr>
        <w:t>den</w:t>
      </w:r>
      <w:r w:rsidRPr="00B26566">
        <w:rPr>
          <w:spacing w:val="40"/>
          <w:lang w:val="da-DK"/>
        </w:rPr>
        <w:t xml:space="preserve"> </w:t>
      </w:r>
      <w:r w:rsidRPr="00B26566">
        <w:rPr>
          <w:lang w:val="da-DK"/>
        </w:rPr>
        <w:t>kollektive</w:t>
      </w:r>
      <w:r w:rsidRPr="00B26566">
        <w:rPr>
          <w:spacing w:val="40"/>
          <w:lang w:val="da-DK"/>
        </w:rPr>
        <w:t xml:space="preserve"> </w:t>
      </w:r>
      <w:r w:rsidRPr="00B26566">
        <w:rPr>
          <w:lang w:val="da-DK"/>
        </w:rPr>
        <w:t>ordning</w:t>
      </w:r>
      <w:r w:rsidRPr="00B26566">
        <w:rPr>
          <w:spacing w:val="40"/>
          <w:lang w:val="da-DK"/>
        </w:rPr>
        <w:t xml:space="preserve"> </w:t>
      </w:r>
      <w:r w:rsidRPr="00B26566">
        <w:rPr>
          <w:lang w:val="da-DK"/>
        </w:rPr>
        <w:t>er</w:t>
      </w:r>
      <w:r w:rsidRPr="00B26566">
        <w:rPr>
          <w:spacing w:val="40"/>
          <w:lang w:val="da-DK"/>
        </w:rPr>
        <w:t xml:space="preserve"> </w:t>
      </w:r>
      <w:r w:rsidRPr="00B26566">
        <w:rPr>
          <w:lang w:val="da-DK"/>
        </w:rPr>
        <w:t>ophørt.</w:t>
      </w:r>
      <w:r w:rsidRPr="00B26566">
        <w:rPr>
          <w:spacing w:val="40"/>
          <w:lang w:val="da-DK"/>
        </w:rPr>
        <w:t xml:space="preserve"> </w:t>
      </w:r>
      <w:r w:rsidRPr="00B26566">
        <w:rPr>
          <w:lang w:val="da-DK"/>
        </w:rPr>
        <w:t>Pligten</w:t>
      </w:r>
      <w:r w:rsidRPr="00B26566">
        <w:rPr>
          <w:spacing w:val="40"/>
          <w:lang w:val="da-DK"/>
        </w:rPr>
        <w:t xml:space="preserve"> </w:t>
      </w:r>
      <w:r w:rsidRPr="00B26566">
        <w:rPr>
          <w:lang w:val="da-DK"/>
        </w:rPr>
        <w:t>til</w:t>
      </w:r>
      <w:r w:rsidRPr="00B26566">
        <w:rPr>
          <w:spacing w:val="40"/>
          <w:lang w:val="da-DK"/>
        </w:rPr>
        <w:t xml:space="preserve"> </w:t>
      </w:r>
      <w:r w:rsidRPr="00B26566">
        <w:rPr>
          <w:lang w:val="da-DK"/>
        </w:rPr>
        <w:t>at</w:t>
      </w:r>
      <w:r w:rsidRPr="00B26566">
        <w:rPr>
          <w:spacing w:val="40"/>
          <w:lang w:val="da-DK"/>
        </w:rPr>
        <w:t xml:space="preserve"> </w:t>
      </w:r>
      <w:r w:rsidRPr="00B26566">
        <w:rPr>
          <w:lang w:val="da-DK"/>
        </w:rPr>
        <w:t>betale,</w:t>
      </w:r>
      <w:r w:rsidRPr="00B26566">
        <w:rPr>
          <w:spacing w:val="40"/>
          <w:lang w:val="da-DK"/>
        </w:rPr>
        <w:t xml:space="preserve"> </w:t>
      </w:r>
      <w:r w:rsidRPr="00B26566">
        <w:rPr>
          <w:lang w:val="da-DK"/>
        </w:rPr>
        <w:t>jf.</w:t>
      </w:r>
      <w:r w:rsidRPr="00B26566">
        <w:rPr>
          <w:spacing w:val="40"/>
          <w:lang w:val="da-DK"/>
        </w:rPr>
        <w:t xml:space="preserve"> </w:t>
      </w:r>
      <w:r w:rsidRPr="00B26566">
        <w:rPr>
          <w:lang w:val="da-DK"/>
        </w:rPr>
        <w:t>§</w:t>
      </w:r>
      <w:r w:rsidRPr="00B26566">
        <w:rPr>
          <w:spacing w:val="40"/>
          <w:lang w:val="da-DK"/>
        </w:rPr>
        <w:t xml:space="preserve"> </w:t>
      </w:r>
      <w:r w:rsidRPr="00B26566">
        <w:rPr>
          <w:lang w:val="da-DK"/>
        </w:rPr>
        <w:t>60,</w:t>
      </w:r>
      <w:r w:rsidRPr="00B26566">
        <w:rPr>
          <w:spacing w:val="40"/>
          <w:lang w:val="da-DK"/>
        </w:rPr>
        <w:t xml:space="preserve"> </w:t>
      </w:r>
      <w:r w:rsidRPr="00B26566">
        <w:rPr>
          <w:lang w:val="da-DK"/>
        </w:rPr>
        <w:t>herunder</w:t>
      </w:r>
      <w:r w:rsidRPr="00B26566">
        <w:rPr>
          <w:spacing w:val="40"/>
          <w:lang w:val="da-DK"/>
        </w:rPr>
        <w:t xml:space="preserve"> </w:t>
      </w:r>
      <w:r w:rsidRPr="00B26566">
        <w:rPr>
          <w:lang w:val="da-DK"/>
        </w:rPr>
        <w:t>at betale eventuelt udestående betalingsforpligtelser til en affaldsproducerende virksomhed fra den forrige tildeling, ved den nye tildeling indtræder to måneder efter afgørelsen efter 1. pkt. er truffet.</w:t>
      </w:r>
    </w:p>
    <w:p w14:paraId="5A39E316" w14:textId="77777777" w:rsidR="00635043" w:rsidRPr="00B26566" w:rsidRDefault="00644EC4">
      <w:pPr>
        <w:pStyle w:val="Brdtekst"/>
        <w:spacing w:before="6" w:line="249" w:lineRule="auto"/>
        <w:ind w:right="106" w:firstLine="199"/>
        <w:rPr>
          <w:lang w:val="da-DK"/>
        </w:rPr>
      </w:pPr>
      <w:r w:rsidRPr="00B26566">
        <w:rPr>
          <w:i/>
          <w:lang w:val="da-DK"/>
        </w:rPr>
        <w:t xml:space="preserve">Stk. 5. </w:t>
      </w:r>
      <w:r w:rsidRPr="00B26566">
        <w:rPr>
          <w:lang w:val="da-DK"/>
        </w:rPr>
        <w:t>Dansk Producentansvar meddeler afgørelser om tildeling efter stk. 3 og 4 til producenter senest når</w:t>
      </w:r>
      <w:r w:rsidRPr="00B26566">
        <w:rPr>
          <w:spacing w:val="-1"/>
          <w:lang w:val="da-DK"/>
        </w:rPr>
        <w:t xml:space="preserve"> </w:t>
      </w:r>
      <w:r w:rsidRPr="00B26566">
        <w:rPr>
          <w:lang w:val="da-DK"/>
        </w:rPr>
        <w:t>afgørelsen</w:t>
      </w:r>
      <w:r w:rsidRPr="00B26566">
        <w:rPr>
          <w:spacing w:val="-1"/>
          <w:lang w:val="da-DK"/>
        </w:rPr>
        <w:t xml:space="preserve"> </w:t>
      </w:r>
      <w:r w:rsidRPr="00B26566">
        <w:rPr>
          <w:lang w:val="da-DK"/>
        </w:rPr>
        <w:t>træffes,</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offentliggør</w:t>
      </w:r>
      <w:r w:rsidRPr="00B26566">
        <w:rPr>
          <w:spacing w:val="-1"/>
          <w:lang w:val="da-DK"/>
        </w:rPr>
        <w:t xml:space="preserve"> </w:t>
      </w:r>
      <w:r w:rsidRPr="00B26566">
        <w:rPr>
          <w:lang w:val="da-DK"/>
        </w:rPr>
        <w:t>afgørelserne</w:t>
      </w:r>
      <w:r w:rsidRPr="00B26566">
        <w:rPr>
          <w:spacing w:val="-1"/>
          <w:lang w:val="da-DK"/>
        </w:rPr>
        <w:t xml:space="preserve"> </w:t>
      </w:r>
      <w:r w:rsidRPr="00B26566">
        <w:rPr>
          <w:lang w:val="da-DK"/>
        </w:rPr>
        <w:t>på</w:t>
      </w:r>
      <w:r w:rsidRPr="00B26566">
        <w:rPr>
          <w:spacing w:val="-1"/>
          <w:lang w:val="da-DK"/>
        </w:rPr>
        <w:t xml:space="preserve"> </w:t>
      </w:r>
      <w:r w:rsidRPr="00B26566">
        <w:rPr>
          <w:lang w:val="da-DK"/>
        </w:rPr>
        <w:t>Dansk</w:t>
      </w:r>
      <w:r w:rsidRPr="00B26566">
        <w:rPr>
          <w:spacing w:val="-1"/>
          <w:lang w:val="da-DK"/>
        </w:rPr>
        <w:t xml:space="preserve"> </w:t>
      </w:r>
      <w:r w:rsidRPr="00B26566">
        <w:rPr>
          <w:lang w:val="da-DK"/>
        </w:rPr>
        <w:t>Producentansvars</w:t>
      </w:r>
      <w:r w:rsidRPr="00B26566">
        <w:rPr>
          <w:spacing w:val="-1"/>
          <w:lang w:val="da-DK"/>
        </w:rPr>
        <w:t xml:space="preserve"> </w:t>
      </w:r>
      <w:r w:rsidRPr="00B26566">
        <w:rPr>
          <w:lang w:val="da-DK"/>
        </w:rPr>
        <w:t>hjemmeside,</w:t>
      </w:r>
      <w:r w:rsidRPr="00B26566">
        <w:rPr>
          <w:spacing w:val="-1"/>
          <w:lang w:val="da-DK"/>
        </w:rPr>
        <w:t xml:space="preserve"> </w:t>
      </w:r>
      <w:r w:rsidRPr="00B26566">
        <w:rPr>
          <w:lang w:val="da-DK"/>
        </w:rPr>
        <w:t xml:space="preserve">www.produ- </w:t>
      </w:r>
      <w:r w:rsidRPr="00B26566">
        <w:rPr>
          <w:spacing w:val="-2"/>
          <w:lang w:val="da-DK"/>
        </w:rPr>
        <w:t>centansvar.dk.</w:t>
      </w:r>
    </w:p>
    <w:p w14:paraId="79C99FC0" w14:textId="77777777" w:rsidR="00635043" w:rsidRPr="00B26566" w:rsidRDefault="00644EC4">
      <w:pPr>
        <w:pStyle w:val="Brdtekst"/>
        <w:spacing w:before="163"/>
        <w:ind w:left="0"/>
        <w:jc w:val="center"/>
        <w:rPr>
          <w:lang w:val="da-DK"/>
        </w:rPr>
      </w:pPr>
      <w:bookmarkStart w:id="194" w:name="Kapitel_12_-_Indsamling_og_affaldsbehand"/>
      <w:bookmarkEnd w:id="194"/>
      <w:r w:rsidRPr="00B26566">
        <w:rPr>
          <w:lang w:val="da-DK"/>
        </w:rPr>
        <w:t xml:space="preserve">Kapitel </w:t>
      </w:r>
      <w:r w:rsidRPr="00B26566">
        <w:rPr>
          <w:spacing w:val="-5"/>
          <w:lang w:val="da-DK"/>
        </w:rPr>
        <w:t>12</w:t>
      </w:r>
    </w:p>
    <w:p w14:paraId="47028402" w14:textId="77777777" w:rsidR="00635043" w:rsidRPr="00B26566" w:rsidRDefault="00644EC4">
      <w:pPr>
        <w:spacing w:before="92" w:line="388" w:lineRule="auto"/>
        <w:ind w:left="1146" w:right="1144"/>
        <w:jc w:val="center"/>
        <w:rPr>
          <w:i/>
          <w:sz w:val="24"/>
          <w:lang w:val="da-DK"/>
        </w:rPr>
      </w:pPr>
      <w:r w:rsidRPr="00B26566">
        <w:rPr>
          <w:i/>
          <w:sz w:val="24"/>
          <w:lang w:val="da-DK"/>
        </w:rPr>
        <w:t>Indsamling</w:t>
      </w:r>
      <w:r w:rsidRPr="00B26566">
        <w:rPr>
          <w:i/>
          <w:spacing w:val="-7"/>
          <w:sz w:val="24"/>
          <w:lang w:val="da-DK"/>
        </w:rPr>
        <w:t xml:space="preserve"> </w:t>
      </w:r>
      <w:r w:rsidRPr="00B26566">
        <w:rPr>
          <w:i/>
          <w:sz w:val="24"/>
          <w:lang w:val="da-DK"/>
        </w:rPr>
        <w:t>og</w:t>
      </w:r>
      <w:r w:rsidRPr="00B26566">
        <w:rPr>
          <w:i/>
          <w:spacing w:val="-7"/>
          <w:sz w:val="24"/>
          <w:lang w:val="da-DK"/>
        </w:rPr>
        <w:t xml:space="preserve"> </w:t>
      </w:r>
      <w:r w:rsidRPr="00B26566">
        <w:rPr>
          <w:i/>
          <w:sz w:val="24"/>
          <w:lang w:val="da-DK"/>
        </w:rPr>
        <w:t>affaldsbehandling</w:t>
      </w:r>
      <w:r w:rsidRPr="00B26566">
        <w:rPr>
          <w:i/>
          <w:spacing w:val="-7"/>
          <w:sz w:val="24"/>
          <w:lang w:val="da-DK"/>
        </w:rPr>
        <w:t xml:space="preserve"> </w:t>
      </w:r>
      <w:r w:rsidRPr="00B26566">
        <w:rPr>
          <w:i/>
          <w:sz w:val="24"/>
          <w:lang w:val="da-DK"/>
        </w:rPr>
        <w:t>samt</w:t>
      </w:r>
      <w:r w:rsidRPr="00B26566">
        <w:rPr>
          <w:i/>
          <w:spacing w:val="-7"/>
          <w:sz w:val="24"/>
          <w:lang w:val="da-DK"/>
        </w:rPr>
        <w:t xml:space="preserve"> </w:t>
      </w:r>
      <w:r w:rsidRPr="00B26566">
        <w:rPr>
          <w:i/>
          <w:sz w:val="24"/>
          <w:lang w:val="da-DK"/>
        </w:rPr>
        <w:t>betaling</w:t>
      </w:r>
      <w:r w:rsidRPr="00B26566">
        <w:rPr>
          <w:i/>
          <w:spacing w:val="-7"/>
          <w:sz w:val="24"/>
          <w:lang w:val="da-DK"/>
        </w:rPr>
        <w:t xml:space="preserve"> </w:t>
      </w:r>
      <w:r w:rsidRPr="00B26566">
        <w:rPr>
          <w:i/>
          <w:sz w:val="24"/>
          <w:lang w:val="da-DK"/>
        </w:rPr>
        <w:t>for</w:t>
      </w:r>
      <w:r w:rsidRPr="00B26566">
        <w:rPr>
          <w:i/>
          <w:spacing w:val="-8"/>
          <w:sz w:val="24"/>
          <w:lang w:val="da-DK"/>
        </w:rPr>
        <w:t xml:space="preserve"> </w:t>
      </w:r>
      <w:r w:rsidRPr="00B26566">
        <w:rPr>
          <w:i/>
          <w:sz w:val="24"/>
          <w:lang w:val="da-DK"/>
        </w:rPr>
        <w:t xml:space="preserve">erhvervsemballageaffald </w:t>
      </w:r>
      <w:bookmarkStart w:id="195" w:name="Indsamling_og_affaldsbehandling_af_erhve"/>
      <w:bookmarkEnd w:id="195"/>
      <w:r w:rsidRPr="00B26566">
        <w:rPr>
          <w:i/>
          <w:sz w:val="24"/>
          <w:lang w:val="da-DK"/>
        </w:rPr>
        <w:t>Indsamling og affaldsbehandling af erhvervsaffald</w:t>
      </w:r>
    </w:p>
    <w:p w14:paraId="468F12EC" w14:textId="77777777" w:rsidR="00635043" w:rsidRPr="00B26566" w:rsidRDefault="00644EC4">
      <w:pPr>
        <w:pStyle w:val="Brdtekst"/>
        <w:spacing w:before="0" w:line="238" w:lineRule="exact"/>
        <w:ind w:left="310"/>
        <w:rPr>
          <w:lang w:val="da-DK"/>
        </w:rPr>
      </w:pPr>
      <w:bookmarkStart w:id="196" w:name="§_64"/>
      <w:bookmarkEnd w:id="196"/>
      <w:r w:rsidRPr="00B26566">
        <w:rPr>
          <w:b/>
          <w:lang w:val="da-DK"/>
        </w:rPr>
        <w:t>§</w:t>
      </w:r>
      <w:r w:rsidRPr="00B26566">
        <w:rPr>
          <w:b/>
          <w:spacing w:val="29"/>
          <w:lang w:val="da-DK"/>
        </w:rPr>
        <w:t xml:space="preserve"> </w:t>
      </w:r>
      <w:r w:rsidRPr="00B26566">
        <w:rPr>
          <w:b/>
          <w:lang w:val="da-DK"/>
        </w:rPr>
        <w:t>64.</w:t>
      </w:r>
      <w:r w:rsidRPr="00B26566">
        <w:rPr>
          <w:b/>
          <w:spacing w:val="32"/>
          <w:lang w:val="da-DK"/>
        </w:rPr>
        <w:t xml:space="preserve"> </w:t>
      </w:r>
      <w:r w:rsidRPr="00B26566">
        <w:rPr>
          <w:lang w:val="da-DK"/>
        </w:rPr>
        <w:t>Affaldsproducerende</w:t>
      </w:r>
      <w:r w:rsidRPr="00B26566">
        <w:rPr>
          <w:spacing w:val="31"/>
          <w:lang w:val="da-DK"/>
        </w:rPr>
        <w:t xml:space="preserve"> </w:t>
      </w:r>
      <w:r w:rsidRPr="00B26566">
        <w:rPr>
          <w:lang w:val="da-DK"/>
        </w:rPr>
        <w:t>virksomheder</w:t>
      </w:r>
      <w:r w:rsidRPr="00B26566">
        <w:rPr>
          <w:spacing w:val="32"/>
          <w:lang w:val="da-DK"/>
        </w:rPr>
        <w:t xml:space="preserve"> </w:t>
      </w:r>
      <w:r w:rsidRPr="00B26566">
        <w:rPr>
          <w:lang w:val="da-DK"/>
        </w:rPr>
        <w:t>skal</w:t>
      </w:r>
      <w:r w:rsidRPr="00B26566">
        <w:rPr>
          <w:spacing w:val="31"/>
          <w:lang w:val="da-DK"/>
        </w:rPr>
        <w:t xml:space="preserve"> </w:t>
      </w:r>
      <w:r w:rsidRPr="00B26566">
        <w:rPr>
          <w:lang w:val="da-DK"/>
        </w:rPr>
        <w:t>foranstalte</w:t>
      </w:r>
      <w:r w:rsidRPr="00B26566">
        <w:rPr>
          <w:spacing w:val="32"/>
          <w:lang w:val="da-DK"/>
        </w:rPr>
        <w:t xml:space="preserve"> </w:t>
      </w:r>
      <w:r w:rsidRPr="00B26566">
        <w:rPr>
          <w:lang w:val="da-DK"/>
        </w:rPr>
        <w:t>særskilt</w:t>
      </w:r>
      <w:r w:rsidRPr="00B26566">
        <w:rPr>
          <w:spacing w:val="31"/>
          <w:lang w:val="da-DK"/>
        </w:rPr>
        <w:t xml:space="preserve"> </w:t>
      </w:r>
      <w:r w:rsidRPr="00B26566">
        <w:rPr>
          <w:lang w:val="da-DK"/>
        </w:rPr>
        <w:t>indsamling,</w:t>
      </w:r>
      <w:r w:rsidRPr="00B26566">
        <w:rPr>
          <w:spacing w:val="32"/>
          <w:lang w:val="da-DK"/>
        </w:rPr>
        <w:t xml:space="preserve"> </w:t>
      </w:r>
      <w:r w:rsidRPr="00B26566">
        <w:rPr>
          <w:lang w:val="da-DK"/>
        </w:rPr>
        <w:t>transport</w:t>
      </w:r>
      <w:r w:rsidRPr="00B26566">
        <w:rPr>
          <w:spacing w:val="31"/>
          <w:lang w:val="da-DK"/>
        </w:rPr>
        <w:t xml:space="preserve"> </w:t>
      </w:r>
      <w:r w:rsidRPr="00B26566">
        <w:rPr>
          <w:lang w:val="da-DK"/>
        </w:rPr>
        <w:t>og</w:t>
      </w:r>
      <w:r w:rsidRPr="00B26566">
        <w:rPr>
          <w:spacing w:val="32"/>
          <w:lang w:val="da-DK"/>
        </w:rPr>
        <w:t xml:space="preserve"> </w:t>
      </w:r>
      <w:r w:rsidRPr="00B26566">
        <w:rPr>
          <w:spacing w:val="-2"/>
          <w:lang w:val="da-DK"/>
        </w:rPr>
        <w:t>affaldsbe-</w:t>
      </w:r>
    </w:p>
    <w:p w14:paraId="79D5CB89" w14:textId="77777777" w:rsidR="00635043" w:rsidRPr="00B26566" w:rsidRDefault="00644EC4">
      <w:pPr>
        <w:pStyle w:val="Brdtekst"/>
        <w:spacing w:line="249" w:lineRule="auto"/>
        <w:ind w:right="107"/>
        <w:rPr>
          <w:lang w:val="da-DK"/>
        </w:rPr>
      </w:pPr>
      <w:r w:rsidRPr="00B26566">
        <w:rPr>
          <w:lang w:val="da-DK"/>
        </w:rPr>
        <w:t>handling af det emballageaffald, som de frembringer, jf. bekendtgørelse om affald og bekendtgørelse om affaldsregulativer, -gebyrer og -aktører m.v.</w:t>
      </w:r>
    </w:p>
    <w:p w14:paraId="19EE44E0" w14:textId="77777777" w:rsidR="00635043" w:rsidRPr="00B26566" w:rsidRDefault="00644EC4">
      <w:pPr>
        <w:spacing w:before="162"/>
        <w:ind w:left="1501"/>
        <w:jc w:val="both"/>
        <w:rPr>
          <w:i/>
          <w:sz w:val="24"/>
          <w:lang w:val="da-DK"/>
        </w:rPr>
      </w:pPr>
      <w:bookmarkStart w:id="197" w:name="Betaling_for_indsamling,_transport_og_be"/>
      <w:bookmarkEnd w:id="197"/>
      <w:r w:rsidRPr="00B26566">
        <w:rPr>
          <w:i/>
          <w:sz w:val="24"/>
          <w:lang w:val="da-DK"/>
        </w:rPr>
        <w:t>Betaling</w:t>
      </w:r>
      <w:r w:rsidRPr="00B26566">
        <w:rPr>
          <w:i/>
          <w:spacing w:val="-1"/>
          <w:sz w:val="24"/>
          <w:lang w:val="da-DK"/>
        </w:rPr>
        <w:t xml:space="preserve"> </w:t>
      </w:r>
      <w:r w:rsidRPr="00B26566">
        <w:rPr>
          <w:i/>
          <w:sz w:val="24"/>
          <w:lang w:val="da-DK"/>
        </w:rPr>
        <w:t>for</w:t>
      </w:r>
      <w:r w:rsidRPr="00B26566">
        <w:rPr>
          <w:i/>
          <w:spacing w:val="-1"/>
          <w:sz w:val="24"/>
          <w:lang w:val="da-DK"/>
        </w:rPr>
        <w:t xml:space="preserve"> </w:t>
      </w:r>
      <w:r w:rsidRPr="00B26566">
        <w:rPr>
          <w:i/>
          <w:sz w:val="24"/>
          <w:lang w:val="da-DK"/>
        </w:rPr>
        <w:t>indsamling, transport</w:t>
      </w:r>
      <w:r w:rsidRPr="00B26566">
        <w:rPr>
          <w:i/>
          <w:spacing w:val="-1"/>
          <w:sz w:val="24"/>
          <w:lang w:val="da-DK"/>
        </w:rPr>
        <w:t xml:space="preserve"> </w:t>
      </w:r>
      <w:r w:rsidRPr="00B26566">
        <w:rPr>
          <w:i/>
          <w:sz w:val="24"/>
          <w:lang w:val="da-DK"/>
        </w:rPr>
        <w:t xml:space="preserve">og behandling af </w:t>
      </w:r>
      <w:r w:rsidRPr="00B26566">
        <w:rPr>
          <w:i/>
          <w:spacing w:val="-2"/>
          <w:sz w:val="24"/>
          <w:lang w:val="da-DK"/>
        </w:rPr>
        <w:t>erhvervsemballageaffald</w:t>
      </w:r>
    </w:p>
    <w:p w14:paraId="64D513D3" w14:textId="77777777" w:rsidR="00635043" w:rsidRPr="00B26566" w:rsidRDefault="00644EC4">
      <w:pPr>
        <w:pStyle w:val="Brdtekst"/>
        <w:spacing w:before="132" w:line="249" w:lineRule="auto"/>
        <w:ind w:right="107" w:firstLine="200"/>
        <w:rPr>
          <w:lang w:val="da-DK"/>
        </w:rPr>
      </w:pPr>
      <w:bookmarkStart w:id="198" w:name="§_65"/>
      <w:bookmarkEnd w:id="198"/>
      <w:r w:rsidRPr="00B26566">
        <w:rPr>
          <w:b/>
          <w:lang w:val="da-DK"/>
        </w:rPr>
        <w:t xml:space="preserve">§ 65. </w:t>
      </w:r>
      <w:r w:rsidRPr="00B26566">
        <w:rPr>
          <w:lang w:val="da-DK"/>
        </w:rPr>
        <w:t>En affaldsproducerende virksomhed kan anmode producenter om betaling til dækning af omkost- ninger til indsamling, transport og behandling af erhvervsemballageaffald, der er affaldsbehandlet af virksomheden selv eller som er blevet overdraget til en indsamlingsvirksomhed eller et affaldsbehand- lingsanlæg i henhold til bekendtgørelse om affaldsregulativer, -gebyrer og -aktører m.v. En anmodning skal rettes til den producent, der har fået tildelt betalingsforpligtelsen for erhvervsemballageaffald af den pågældende affaldsfraktion, jf. § 60, stk. 1 og bilag 7, nr. 1-8, i den kommune, hvor den affaldsproduce- rende virksomhed er fysisk beliggende i henhold til dennes p-nummer.</w:t>
      </w:r>
    </w:p>
    <w:p w14:paraId="5D66664F" w14:textId="77777777" w:rsidR="00635043" w:rsidRPr="00B26566" w:rsidRDefault="00644EC4">
      <w:pPr>
        <w:pStyle w:val="Brdtekst"/>
        <w:spacing w:before="7" w:line="249" w:lineRule="auto"/>
        <w:ind w:right="106" w:firstLine="199"/>
        <w:rPr>
          <w:lang w:val="da-DK"/>
        </w:rPr>
      </w:pPr>
      <w:r w:rsidRPr="00B26566">
        <w:rPr>
          <w:i/>
          <w:lang w:val="da-DK"/>
        </w:rPr>
        <w:t xml:space="preserve">Stk. 2. </w:t>
      </w:r>
      <w:r w:rsidRPr="00B26566">
        <w:rPr>
          <w:lang w:val="da-DK"/>
        </w:rPr>
        <w:t>Kommunalbestyrelsen overtager retten til at kunne anmode om betaling, jf. stk. 1, fra den producent, der har fået tildelt forpligtelser efter § 60, når kommunalbestyrelsen indsamler erhvervsaffald fra</w:t>
      </w:r>
      <w:r w:rsidRPr="00B26566">
        <w:rPr>
          <w:spacing w:val="8"/>
          <w:lang w:val="da-DK"/>
        </w:rPr>
        <w:t xml:space="preserve"> </w:t>
      </w:r>
      <w:r w:rsidRPr="00B26566">
        <w:rPr>
          <w:lang w:val="da-DK"/>
        </w:rPr>
        <w:t>affaldsproducerende</w:t>
      </w:r>
      <w:r w:rsidRPr="00B26566">
        <w:rPr>
          <w:spacing w:val="8"/>
          <w:lang w:val="da-DK"/>
        </w:rPr>
        <w:t xml:space="preserve"> </w:t>
      </w:r>
      <w:r w:rsidRPr="00B26566">
        <w:rPr>
          <w:lang w:val="da-DK"/>
        </w:rPr>
        <w:t>virksomheder</w:t>
      </w:r>
      <w:r w:rsidRPr="00B26566">
        <w:rPr>
          <w:spacing w:val="8"/>
          <w:lang w:val="da-DK"/>
        </w:rPr>
        <w:t xml:space="preserve"> </w:t>
      </w:r>
      <w:r w:rsidRPr="00B26566">
        <w:rPr>
          <w:lang w:val="da-DK"/>
        </w:rPr>
        <w:t>i</w:t>
      </w:r>
      <w:r w:rsidRPr="00B26566">
        <w:rPr>
          <w:spacing w:val="8"/>
          <w:lang w:val="da-DK"/>
        </w:rPr>
        <w:t xml:space="preserve"> </w:t>
      </w:r>
      <w:r w:rsidRPr="00B26566">
        <w:rPr>
          <w:lang w:val="da-DK"/>
        </w:rPr>
        <w:t>kommunen,</w:t>
      </w:r>
      <w:r w:rsidRPr="00B26566">
        <w:rPr>
          <w:spacing w:val="8"/>
          <w:lang w:val="da-DK"/>
        </w:rPr>
        <w:t xml:space="preserve"> </w:t>
      </w:r>
      <w:r w:rsidRPr="00B26566">
        <w:rPr>
          <w:lang w:val="da-DK"/>
        </w:rPr>
        <w:t>jf.</w:t>
      </w:r>
      <w:r w:rsidRPr="00B26566">
        <w:rPr>
          <w:spacing w:val="8"/>
          <w:lang w:val="da-DK"/>
        </w:rPr>
        <w:t xml:space="preserve"> </w:t>
      </w:r>
      <w:r w:rsidRPr="00B26566">
        <w:rPr>
          <w:lang w:val="da-DK"/>
        </w:rPr>
        <w:t>bekendtgørelse</w:t>
      </w:r>
      <w:r w:rsidRPr="00B26566">
        <w:rPr>
          <w:spacing w:val="8"/>
          <w:lang w:val="da-DK"/>
        </w:rPr>
        <w:t xml:space="preserve"> </w:t>
      </w:r>
      <w:r w:rsidRPr="00B26566">
        <w:rPr>
          <w:lang w:val="da-DK"/>
        </w:rPr>
        <w:t>om</w:t>
      </w:r>
      <w:r w:rsidRPr="00B26566">
        <w:rPr>
          <w:spacing w:val="8"/>
          <w:lang w:val="da-DK"/>
        </w:rPr>
        <w:t xml:space="preserve"> </w:t>
      </w:r>
      <w:r w:rsidRPr="00B26566">
        <w:rPr>
          <w:lang w:val="da-DK"/>
        </w:rPr>
        <w:t>affaldsregulativer,</w:t>
      </w:r>
      <w:r w:rsidRPr="00B26566">
        <w:rPr>
          <w:spacing w:val="8"/>
          <w:lang w:val="da-DK"/>
        </w:rPr>
        <w:t xml:space="preserve"> </w:t>
      </w:r>
      <w:r w:rsidRPr="00B26566">
        <w:rPr>
          <w:lang w:val="da-DK"/>
        </w:rPr>
        <w:t>-gebyrer</w:t>
      </w:r>
      <w:r w:rsidRPr="00B26566">
        <w:rPr>
          <w:spacing w:val="8"/>
          <w:lang w:val="da-DK"/>
        </w:rPr>
        <w:t xml:space="preserve"> </w:t>
      </w:r>
      <w:r w:rsidRPr="00B26566">
        <w:rPr>
          <w:spacing w:val="-5"/>
          <w:lang w:val="da-DK"/>
        </w:rPr>
        <w:t>og</w:t>
      </w:r>
    </w:p>
    <w:p w14:paraId="3C6FCAAD" w14:textId="77777777" w:rsidR="00635043" w:rsidRPr="00B26566" w:rsidRDefault="00644EC4">
      <w:pPr>
        <w:pStyle w:val="Brdtekst"/>
        <w:spacing w:before="3"/>
        <w:rPr>
          <w:lang w:val="da-DK"/>
        </w:rPr>
      </w:pPr>
      <w:r w:rsidRPr="00B26566">
        <w:rPr>
          <w:lang w:val="da-DK"/>
        </w:rPr>
        <w:t>-aktører</w:t>
      </w:r>
      <w:r w:rsidRPr="00B26566">
        <w:rPr>
          <w:spacing w:val="-3"/>
          <w:lang w:val="da-DK"/>
        </w:rPr>
        <w:t xml:space="preserve"> </w:t>
      </w:r>
      <w:r w:rsidRPr="00B26566">
        <w:rPr>
          <w:lang w:val="da-DK"/>
        </w:rPr>
        <w:t>m.v.,</w:t>
      </w:r>
      <w:r w:rsidRPr="00B26566">
        <w:rPr>
          <w:spacing w:val="-3"/>
          <w:lang w:val="da-DK"/>
        </w:rPr>
        <w:t xml:space="preserve"> </w:t>
      </w:r>
      <w:r w:rsidRPr="00B26566">
        <w:rPr>
          <w:lang w:val="da-DK"/>
        </w:rPr>
        <w:t>på</w:t>
      </w:r>
      <w:r w:rsidRPr="00B26566">
        <w:rPr>
          <w:spacing w:val="-2"/>
          <w:lang w:val="da-DK"/>
        </w:rPr>
        <w:t xml:space="preserve"> </w:t>
      </w:r>
      <w:r w:rsidRPr="00B26566">
        <w:rPr>
          <w:lang w:val="da-DK"/>
        </w:rPr>
        <w:t>en</w:t>
      </w:r>
      <w:r w:rsidRPr="00B26566">
        <w:rPr>
          <w:spacing w:val="-3"/>
          <w:lang w:val="da-DK"/>
        </w:rPr>
        <w:t xml:space="preserve"> </w:t>
      </w:r>
      <w:r w:rsidRPr="00B26566">
        <w:rPr>
          <w:lang w:val="da-DK"/>
        </w:rPr>
        <w:t>sådan</w:t>
      </w:r>
      <w:r w:rsidRPr="00B26566">
        <w:rPr>
          <w:spacing w:val="-2"/>
          <w:lang w:val="da-DK"/>
        </w:rPr>
        <w:t xml:space="preserve"> </w:t>
      </w:r>
      <w:r w:rsidRPr="00B26566">
        <w:rPr>
          <w:lang w:val="da-DK"/>
        </w:rPr>
        <w:t>måde,</w:t>
      </w:r>
      <w:r w:rsidRPr="00B26566">
        <w:rPr>
          <w:spacing w:val="-3"/>
          <w:lang w:val="da-DK"/>
        </w:rPr>
        <w:t xml:space="preserve"> </w:t>
      </w:r>
      <w:r w:rsidRPr="00B26566">
        <w:rPr>
          <w:lang w:val="da-DK"/>
        </w:rPr>
        <w:t>at</w:t>
      </w:r>
      <w:r w:rsidRPr="00B26566">
        <w:rPr>
          <w:spacing w:val="-2"/>
          <w:lang w:val="da-DK"/>
        </w:rPr>
        <w:t xml:space="preserve"> </w:t>
      </w:r>
      <w:r w:rsidRPr="00B26566">
        <w:rPr>
          <w:lang w:val="da-DK"/>
        </w:rPr>
        <w:t>det</w:t>
      </w:r>
      <w:r w:rsidRPr="00B26566">
        <w:rPr>
          <w:spacing w:val="-3"/>
          <w:lang w:val="da-DK"/>
        </w:rPr>
        <w:t xml:space="preserve"> </w:t>
      </w:r>
      <w:r w:rsidRPr="00B26566">
        <w:rPr>
          <w:lang w:val="da-DK"/>
        </w:rPr>
        <w:t>ikke</w:t>
      </w:r>
      <w:r w:rsidRPr="00B26566">
        <w:rPr>
          <w:spacing w:val="-2"/>
          <w:lang w:val="da-DK"/>
        </w:rPr>
        <w:t xml:space="preserve"> </w:t>
      </w:r>
      <w:r w:rsidRPr="00B26566">
        <w:rPr>
          <w:lang w:val="da-DK"/>
        </w:rPr>
        <w:t>sammenblandes</w:t>
      </w:r>
      <w:r w:rsidRPr="00B26566">
        <w:rPr>
          <w:spacing w:val="-4"/>
          <w:lang w:val="da-DK"/>
        </w:rPr>
        <w:t xml:space="preserve"> </w:t>
      </w:r>
      <w:r w:rsidRPr="00B26566">
        <w:rPr>
          <w:lang w:val="da-DK"/>
        </w:rPr>
        <w:t>med</w:t>
      </w:r>
      <w:r w:rsidRPr="00B26566">
        <w:rPr>
          <w:spacing w:val="-2"/>
          <w:lang w:val="da-DK"/>
        </w:rPr>
        <w:t xml:space="preserve"> husholdningsaffald.</w:t>
      </w:r>
    </w:p>
    <w:p w14:paraId="27BF30DB" w14:textId="77777777" w:rsidR="00635043" w:rsidRPr="00B26566" w:rsidRDefault="00644EC4">
      <w:pPr>
        <w:pStyle w:val="Brdtekst"/>
        <w:spacing w:before="132" w:line="249" w:lineRule="auto"/>
        <w:ind w:right="107" w:firstLine="200"/>
        <w:rPr>
          <w:lang w:val="da-DK"/>
        </w:rPr>
      </w:pPr>
      <w:bookmarkStart w:id="199" w:name="§_66"/>
      <w:bookmarkEnd w:id="199"/>
      <w:r w:rsidRPr="00B26566">
        <w:rPr>
          <w:b/>
          <w:lang w:val="da-DK"/>
        </w:rPr>
        <w:t>§</w:t>
      </w:r>
      <w:r w:rsidRPr="00B26566">
        <w:rPr>
          <w:b/>
          <w:spacing w:val="-3"/>
          <w:lang w:val="da-DK"/>
        </w:rPr>
        <w:t xml:space="preserve"> </w:t>
      </w:r>
      <w:r w:rsidRPr="00B26566">
        <w:rPr>
          <w:b/>
          <w:lang w:val="da-DK"/>
        </w:rPr>
        <w:t xml:space="preserve">66. </w:t>
      </w:r>
      <w:r w:rsidRPr="00B26566">
        <w:rPr>
          <w:lang w:val="da-DK"/>
        </w:rPr>
        <w:t>Producenten anviser, hvordan en anmodning om betaling, jf. § 65, skal rettes til producenten. Pro- ducenten skal dog sikre, at anmodningen kan foretages på en let tilgængelig måde via almindeligt anvendte kommunikationsmidler.</w:t>
      </w:r>
    </w:p>
    <w:p w14:paraId="6CC20B83" w14:textId="77777777" w:rsidR="00635043" w:rsidRPr="00B26566" w:rsidRDefault="00644EC4">
      <w:pPr>
        <w:pStyle w:val="Brdtekst"/>
        <w:spacing w:before="3" w:line="249" w:lineRule="auto"/>
        <w:ind w:right="105" w:firstLine="200"/>
        <w:rPr>
          <w:lang w:val="da-DK"/>
        </w:rPr>
      </w:pPr>
      <w:r w:rsidRPr="00B26566">
        <w:rPr>
          <w:i/>
          <w:lang w:val="da-DK"/>
        </w:rPr>
        <w:t xml:space="preserve">Stk. 2. </w:t>
      </w:r>
      <w:r w:rsidRPr="00B26566">
        <w:rPr>
          <w:lang w:val="da-DK"/>
        </w:rPr>
        <w:t>En affaldsproducerende virksomhed, der anmoder om betaling, jf. § 65, stk. 1, kan anmode om betaling for en sammenhængende periode på op til tre måneder, dog senest 12 måneder efter, at affaldet</w:t>
      </w:r>
      <w:r w:rsidRPr="00B26566">
        <w:rPr>
          <w:spacing w:val="80"/>
          <w:lang w:val="da-DK"/>
        </w:rPr>
        <w:t xml:space="preserve"> </w:t>
      </w:r>
      <w:r w:rsidRPr="00B26566">
        <w:rPr>
          <w:lang w:val="da-DK"/>
        </w:rPr>
        <w:t>er affaldsbehandlet af virksomheden selv, eller er blevet overdraget til en indsamlingsvirksomhed eller et affaldsbehandlingsanlæg i henhold til bekendtgørelse om affaldsregulativer, -gebyrer og -aktører m.v.</w:t>
      </w:r>
    </w:p>
    <w:p w14:paraId="6B408524" w14:textId="77777777" w:rsidR="00635043" w:rsidRPr="00B26566" w:rsidRDefault="00644EC4">
      <w:pPr>
        <w:pStyle w:val="Brdtekst"/>
        <w:spacing w:before="4"/>
        <w:ind w:left="310"/>
        <w:rPr>
          <w:lang w:val="da-DK"/>
        </w:rPr>
      </w:pPr>
      <w:r w:rsidRPr="00B26566">
        <w:rPr>
          <w:i/>
          <w:lang w:val="da-DK"/>
        </w:rPr>
        <w:t xml:space="preserve">Stk. 3. </w:t>
      </w:r>
      <w:r w:rsidRPr="00B26566">
        <w:rPr>
          <w:lang w:val="da-DK"/>
        </w:rPr>
        <w:t xml:space="preserve">Anmodningen skal indeholde følgende </w:t>
      </w:r>
      <w:r w:rsidRPr="00B26566">
        <w:rPr>
          <w:spacing w:val="-2"/>
          <w:lang w:val="da-DK"/>
        </w:rPr>
        <w:t>oplysninger:</w:t>
      </w:r>
    </w:p>
    <w:p w14:paraId="2540AD4A" w14:textId="77777777" w:rsidR="00635043" w:rsidRPr="00B26566" w:rsidRDefault="00644EC4">
      <w:pPr>
        <w:pStyle w:val="Listeafsnit"/>
        <w:numPr>
          <w:ilvl w:val="0"/>
          <w:numId w:val="110"/>
        </w:numPr>
        <w:tabs>
          <w:tab w:val="left" w:pos="508"/>
        </w:tabs>
        <w:ind w:left="508" w:hanging="398"/>
        <w:rPr>
          <w:sz w:val="24"/>
          <w:lang w:val="da-DK"/>
        </w:rPr>
      </w:pPr>
      <w:r w:rsidRPr="00B26566">
        <w:rPr>
          <w:sz w:val="24"/>
          <w:lang w:val="da-DK"/>
        </w:rPr>
        <w:t>Virksomhedens</w:t>
      </w:r>
      <w:r w:rsidRPr="00B26566">
        <w:rPr>
          <w:spacing w:val="-7"/>
          <w:sz w:val="24"/>
          <w:lang w:val="da-DK"/>
        </w:rPr>
        <w:t xml:space="preserve"> </w:t>
      </w:r>
      <w:r w:rsidRPr="00B26566">
        <w:rPr>
          <w:sz w:val="24"/>
          <w:lang w:val="da-DK"/>
        </w:rPr>
        <w:t>navn,</w:t>
      </w:r>
      <w:r w:rsidRPr="00B26566">
        <w:rPr>
          <w:spacing w:val="-6"/>
          <w:sz w:val="24"/>
          <w:lang w:val="da-DK"/>
        </w:rPr>
        <w:t xml:space="preserve"> </w:t>
      </w:r>
      <w:r w:rsidRPr="00B26566">
        <w:rPr>
          <w:sz w:val="24"/>
          <w:lang w:val="da-DK"/>
        </w:rPr>
        <w:t>adresse,</w:t>
      </w:r>
      <w:r w:rsidRPr="00B26566">
        <w:rPr>
          <w:spacing w:val="-5"/>
          <w:sz w:val="24"/>
          <w:lang w:val="da-DK"/>
        </w:rPr>
        <w:t xml:space="preserve"> </w:t>
      </w:r>
      <w:r w:rsidRPr="00B26566">
        <w:rPr>
          <w:sz w:val="24"/>
          <w:lang w:val="da-DK"/>
        </w:rPr>
        <w:t>p-nummer,</w:t>
      </w:r>
      <w:r w:rsidRPr="00B26566">
        <w:rPr>
          <w:spacing w:val="-6"/>
          <w:sz w:val="24"/>
          <w:lang w:val="da-DK"/>
        </w:rPr>
        <w:t xml:space="preserve"> </w:t>
      </w:r>
      <w:r w:rsidRPr="00B26566">
        <w:rPr>
          <w:sz w:val="24"/>
          <w:lang w:val="da-DK"/>
        </w:rPr>
        <w:t>CVR-nr.</w:t>
      </w:r>
      <w:r w:rsidRPr="00B26566">
        <w:rPr>
          <w:spacing w:val="-5"/>
          <w:sz w:val="24"/>
          <w:lang w:val="da-DK"/>
        </w:rPr>
        <w:t xml:space="preserve"> </w:t>
      </w:r>
      <w:r w:rsidRPr="00B26566">
        <w:rPr>
          <w:sz w:val="24"/>
          <w:lang w:val="da-DK"/>
        </w:rPr>
        <w:t>og</w:t>
      </w:r>
      <w:r w:rsidRPr="00B26566">
        <w:rPr>
          <w:spacing w:val="-6"/>
          <w:sz w:val="24"/>
          <w:lang w:val="da-DK"/>
        </w:rPr>
        <w:t xml:space="preserve"> </w:t>
      </w:r>
      <w:r w:rsidRPr="00B26566">
        <w:rPr>
          <w:sz w:val="24"/>
          <w:lang w:val="da-DK"/>
        </w:rPr>
        <w:t>branchegruppe,</w:t>
      </w:r>
      <w:r w:rsidRPr="00B26566">
        <w:rPr>
          <w:spacing w:val="-5"/>
          <w:sz w:val="24"/>
          <w:lang w:val="da-DK"/>
        </w:rPr>
        <w:t xml:space="preserve"> </w:t>
      </w:r>
      <w:r w:rsidRPr="00B26566">
        <w:rPr>
          <w:sz w:val="24"/>
          <w:lang w:val="da-DK"/>
        </w:rPr>
        <w:t>jf.</w:t>
      </w:r>
      <w:r w:rsidRPr="00B26566">
        <w:rPr>
          <w:spacing w:val="-6"/>
          <w:sz w:val="24"/>
          <w:lang w:val="da-DK"/>
        </w:rPr>
        <w:t xml:space="preserve"> </w:t>
      </w:r>
      <w:r w:rsidRPr="00B26566">
        <w:rPr>
          <w:sz w:val="24"/>
          <w:lang w:val="da-DK"/>
        </w:rPr>
        <w:t>bilag</w:t>
      </w:r>
      <w:r w:rsidRPr="00B26566">
        <w:rPr>
          <w:spacing w:val="-5"/>
          <w:sz w:val="24"/>
          <w:lang w:val="da-DK"/>
        </w:rPr>
        <w:t xml:space="preserve"> 8.</w:t>
      </w:r>
    </w:p>
    <w:p w14:paraId="3D44C96C" w14:textId="77777777" w:rsidR="00635043" w:rsidRPr="00B26566" w:rsidRDefault="00644EC4">
      <w:pPr>
        <w:pStyle w:val="Listeafsnit"/>
        <w:numPr>
          <w:ilvl w:val="0"/>
          <w:numId w:val="110"/>
        </w:numPr>
        <w:tabs>
          <w:tab w:val="left" w:pos="508"/>
          <w:tab w:val="left" w:pos="510"/>
        </w:tabs>
        <w:spacing w:line="249" w:lineRule="auto"/>
        <w:ind w:right="108"/>
        <w:rPr>
          <w:sz w:val="24"/>
          <w:lang w:val="da-DK"/>
        </w:rPr>
      </w:pPr>
      <w:r w:rsidRPr="00B26566">
        <w:rPr>
          <w:sz w:val="24"/>
          <w:lang w:val="da-DK"/>
        </w:rPr>
        <w:t>Oplysning</w:t>
      </w:r>
      <w:r w:rsidRPr="00B26566">
        <w:rPr>
          <w:spacing w:val="24"/>
          <w:sz w:val="24"/>
          <w:lang w:val="da-DK"/>
        </w:rPr>
        <w:t xml:space="preserve"> </w:t>
      </w:r>
      <w:r w:rsidRPr="00B26566">
        <w:rPr>
          <w:sz w:val="24"/>
          <w:lang w:val="da-DK"/>
        </w:rPr>
        <w:t>om</w:t>
      </w:r>
      <w:r w:rsidRPr="00B26566">
        <w:rPr>
          <w:spacing w:val="24"/>
          <w:sz w:val="24"/>
          <w:lang w:val="da-DK"/>
        </w:rPr>
        <w:t xml:space="preserve"> </w:t>
      </w:r>
      <w:r w:rsidRPr="00B26566">
        <w:rPr>
          <w:sz w:val="24"/>
          <w:lang w:val="da-DK"/>
        </w:rPr>
        <w:t>mængden</w:t>
      </w:r>
      <w:r w:rsidRPr="00B26566">
        <w:rPr>
          <w:spacing w:val="24"/>
          <w:sz w:val="24"/>
          <w:lang w:val="da-DK"/>
        </w:rPr>
        <w:t xml:space="preserve"> </w:t>
      </w:r>
      <w:r w:rsidRPr="00B26566">
        <w:rPr>
          <w:sz w:val="24"/>
          <w:lang w:val="da-DK"/>
        </w:rPr>
        <w:t>af</w:t>
      </w:r>
      <w:r w:rsidRPr="00B26566">
        <w:rPr>
          <w:spacing w:val="24"/>
          <w:sz w:val="24"/>
          <w:lang w:val="da-DK"/>
        </w:rPr>
        <w:t xml:space="preserve"> </w:t>
      </w:r>
      <w:r w:rsidRPr="00B26566">
        <w:rPr>
          <w:sz w:val="24"/>
          <w:lang w:val="da-DK"/>
        </w:rPr>
        <w:t>affald,</w:t>
      </w:r>
      <w:r w:rsidRPr="00B26566">
        <w:rPr>
          <w:spacing w:val="24"/>
          <w:sz w:val="24"/>
          <w:lang w:val="da-DK"/>
        </w:rPr>
        <w:t xml:space="preserve"> </w:t>
      </w:r>
      <w:r w:rsidRPr="00B26566">
        <w:rPr>
          <w:sz w:val="24"/>
          <w:lang w:val="da-DK"/>
        </w:rPr>
        <w:t>der</w:t>
      </w:r>
      <w:r w:rsidRPr="00B26566">
        <w:rPr>
          <w:spacing w:val="24"/>
          <w:sz w:val="24"/>
          <w:lang w:val="da-DK"/>
        </w:rPr>
        <w:t xml:space="preserve"> </w:t>
      </w:r>
      <w:r w:rsidRPr="00B26566">
        <w:rPr>
          <w:sz w:val="24"/>
          <w:lang w:val="da-DK"/>
        </w:rPr>
        <w:t>anmodes</w:t>
      </w:r>
      <w:r w:rsidRPr="00B26566">
        <w:rPr>
          <w:spacing w:val="24"/>
          <w:sz w:val="24"/>
          <w:lang w:val="da-DK"/>
        </w:rPr>
        <w:t xml:space="preserve"> </w:t>
      </w:r>
      <w:r w:rsidRPr="00B26566">
        <w:rPr>
          <w:sz w:val="24"/>
          <w:lang w:val="da-DK"/>
        </w:rPr>
        <w:t>om</w:t>
      </w:r>
      <w:r w:rsidRPr="00B26566">
        <w:rPr>
          <w:spacing w:val="24"/>
          <w:sz w:val="24"/>
          <w:lang w:val="da-DK"/>
        </w:rPr>
        <w:t xml:space="preserve"> </w:t>
      </w:r>
      <w:r w:rsidRPr="00B26566">
        <w:rPr>
          <w:sz w:val="24"/>
          <w:lang w:val="da-DK"/>
        </w:rPr>
        <w:t>betaling</w:t>
      </w:r>
      <w:r w:rsidRPr="00B26566">
        <w:rPr>
          <w:spacing w:val="24"/>
          <w:sz w:val="24"/>
          <w:lang w:val="da-DK"/>
        </w:rPr>
        <w:t xml:space="preserve"> </w:t>
      </w:r>
      <w:r w:rsidRPr="00B26566">
        <w:rPr>
          <w:sz w:val="24"/>
          <w:lang w:val="da-DK"/>
        </w:rPr>
        <w:t>for</w:t>
      </w:r>
      <w:r w:rsidRPr="00B26566">
        <w:rPr>
          <w:spacing w:val="24"/>
          <w:sz w:val="24"/>
          <w:lang w:val="da-DK"/>
        </w:rPr>
        <w:t xml:space="preserve"> </w:t>
      </w:r>
      <w:r w:rsidRPr="00B26566">
        <w:rPr>
          <w:sz w:val="24"/>
          <w:lang w:val="da-DK"/>
        </w:rPr>
        <w:t>i</w:t>
      </w:r>
      <w:r w:rsidRPr="00B26566">
        <w:rPr>
          <w:spacing w:val="24"/>
          <w:sz w:val="24"/>
          <w:lang w:val="da-DK"/>
        </w:rPr>
        <w:t xml:space="preserve"> </w:t>
      </w:r>
      <w:r w:rsidRPr="00B26566">
        <w:rPr>
          <w:sz w:val="24"/>
          <w:lang w:val="da-DK"/>
        </w:rPr>
        <w:t>henhold</w:t>
      </w:r>
      <w:r w:rsidRPr="00B26566">
        <w:rPr>
          <w:spacing w:val="24"/>
          <w:sz w:val="24"/>
          <w:lang w:val="da-DK"/>
        </w:rPr>
        <w:t xml:space="preserve"> </w:t>
      </w:r>
      <w:r w:rsidRPr="00B26566">
        <w:rPr>
          <w:sz w:val="24"/>
          <w:lang w:val="da-DK"/>
        </w:rPr>
        <w:t>til</w:t>
      </w:r>
      <w:r w:rsidRPr="00B26566">
        <w:rPr>
          <w:spacing w:val="24"/>
          <w:sz w:val="24"/>
          <w:lang w:val="da-DK"/>
        </w:rPr>
        <w:t xml:space="preserve"> </w:t>
      </w:r>
      <w:r w:rsidRPr="00B26566">
        <w:rPr>
          <w:sz w:val="24"/>
          <w:lang w:val="da-DK"/>
        </w:rPr>
        <w:t>§</w:t>
      </w:r>
      <w:r w:rsidRPr="00B26566">
        <w:rPr>
          <w:spacing w:val="24"/>
          <w:sz w:val="24"/>
          <w:lang w:val="da-DK"/>
        </w:rPr>
        <w:t xml:space="preserve"> </w:t>
      </w:r>
      <w:r w:rsidRPr="00B26566">
        <w:rPr>
          <w:sz w:val="24"/>
          <w:lang w:val="da-DK"/>
        </w:rPr>
        <w:t>65,</w:t>
      </w:r>
      <w:r w:rsidRPr="00B26566">
        <w:rPr>
          <w:spacing w:val="24"/>
          <w:sz w:val="24"/>
          <w:lang w:val="da-DK"/>
        </w:rPr>
        <w:t xml:space="preserve"> </w:t>
      </w:r>
      <w:r w:rsidRPr="00B26566">
        <w:rPr>
          <w:sz w:val="24"/>
          <w:lang w:val="da-DK"/>
        </w:rPr>
        <w:t>stk.</w:t>
      </w:r>
      <w:r w:rsidRPr="00B26566">
        <w:rPr>
          <w:spacing w:val="24"/>
          <w:sz w:val="24"/>
          <w:lang w:val="da-DK"/>
        </w:rPr>
        <w:t xml:space="preserve"> </w:t>
      </w:r>
      <w:r w:rsidRPr="00B26566">
        <w:rPr>
          <w:sz w:val="24"/>
          <w:lang w:val="da-DK"/>
        </w:rPr>
        <w:t>1.</w:t>
      </w:r>
      <w:r w:rsidRPr="00B26566">
        <w:rPr>
          <w:spacing w:val="24"/>
          <w:sz w:val="24"/>
          <w:lang w:val="da-DK"/>
        </w:rPr>
        <w:t xml:space="preserve"> </w:t>
      </w:r>
      <w:r w:rsidRPr="00B26566">
        <w:rPr>
          <w:sz w:val="24"/>
          <w:lang w:val="da-DK"/>
        </w:rPr>
        <w:t>Affalds- mængden angives i kg pr. affaldsfraktion, jf. bilag 7, der indeholder emballageaffald.</w:t>
      </w:r>
    </w:p>
    <w:p w14:paraId="12F01066" w14:textId="77777777" w:rsidR="00635043" w:rsidRPr="00B26566" w:rsidRDefault="00644EC4">
      <w:pPr>
        <w:pStyle w:val="Listeafsnit"/>
        <w:numPr>
          <w:ilvl w:val="0"/>
          <w:numId w:val="110"/>
        </w:numPr>
        <w:tabs>
          <w:tab w:val="left" w:pos="510"/>
        </w:tabs>
        <w:spacing w:before="2"/>
        <w:rPr>
          <w:sz w:val="24"/>
          <w:lang w:val="da-DK"/>
        </w:rPr>
      </w:pPr>
      <w:r w:rsidRPr="00B26566">
        <w:rPr>
          <w:sz w:val="24"/>
          <w:lang w:val="da-DK"/>
        </w:rPr>
        <w:t>Dokumentation</w:t>
      </w:r>
      <w:r w:rsidRPr="00B26566">
        <w:rPr>
          <w:spacing w:val="-1"/>
          <w:sz w:val="24"/>
          <w:lang w:val="da-DK"/>
        </w:rPr>
        <w:t xml:space="preserve"> </w:t>
      </w:r>
      <w:r w:rsidRPr="00B26566">
        <w:rPr>
          <w:sz w:val="24"/>
          <w:lang w:val="da-DK"/>
        </w:rPr>
        <w:t>for</w:t>
      </w:r>
      <w:r w:rsidRPr="00B26566">
        <w:rPr>
          <w:spacing w:val="-1"/>
          <w:sz w:val="24"/>
          <w:lang w:val="da-DK"/>
        </w:rPr>
        <w:t xml:space="preserve"> </w:t>
      </w:r>
      <w:r w:rsidRPr="00B26566">
        <w:rPr>
          <w:sz w:val="24"/>
          <w:lang w:val="da-DK"/>
        </w:rPr>
        <w:t>nr.</w:t>
      </w:r>
      <w:r w:rsidRPr="00B26566">
        <w:rPr>
          <w:spacing w:val="-1"/>
          <w:sz w:val="24"/>
          <w:lang w:val="da-DK"/>
        </w:rPr>
        <w:t xml:space="preserve"> </w:t>
      </w:r>
      <w:r w:rsidRPr="00B26566">
        <w:rPr>
          <w:sz w:val="24"/>
          <w:lang w:val="da-DK"/>
        </w:rPr>
        <w:t>2</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form</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faktura,</w:t>
      </w:r>
      <w:r w:rsidRPr="00B26566">
        <w:rPr>
          <w:spacing w:val="-1"/>
          <w:sz w:val="24"/>
          <w:lang w:val="da-DK"/>
        </w:rPr>
        <w:t xml:space="preserve"> </w:t>
      </w:r>
      <w:r w:rsidRPr="00B26566">
        <w:rPr>
          <w:sz w:val="24"/>
          <w:lang w:val="da-DK"/>
        </w:rPr>
        <w:t>vejeseddel</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lignende</w:t>
      </w:r>
      <w:r w:rsidRPr="00B26566">
        <w:rPr>
          <w:spacing w:val="-1"/>
          <w:sz w:val="24"/>
          <w:lang w:val="da-DK"/>
        </w:rPr>
        <w:t xml:space="preserve"> </w:t>
      </w:r>
      <w:r w:rsidRPr="00B26566">
        <w:rPr>
          <w:sz w:val="24"/>
          <w:lang w:val="da-DK"/>
        </w:rPr>
        <w:t>for</w:t>
      </w:r>
      <w:r w:rsidRPr="00B26566">
        <w:rPr>
          <w:spacing w:val="-1"/>
          <w:sz w:val="24"/>
          <w:lang w:val="da-DK"/>
        </w:rPr>
        <w:t xml:space="preserve"> </w:t>
      </w:r>
      <w:r w:rsidRPr="00B26566">
        <w:rPr>
          <w:sz w:val="24"/>
          <w:lang w:val="da-DK"/>
        </w:rPr>
        <w:t>behandling</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pacing w:val="-2"/>
          <w:sz w:val="24"/>
          <w:lang w:val="da-DK"/>
        </w:rPr>
        <w:t>affaldet.</w:t>
      </w:r>
    </w:p>
    <w:p w14:paraId="1EB1DC91" w14:textId="77777777" w:rsidR="00635043" w:rsidRPr="00B26566" w:rsidRDefault="00635043">
      <w:pPr>
        <w:rPr>
          <w:sz w:val="24"/>
          <w:lang w:val="da-DK"/>
        </w:rPr>
        <w:sectPr w:rsidR="00635043" w:rsidRPr="00B26566">
          <w:pgSz w:w="11910" w:h="16840"/>
          <w:pgMar w:top="1320" w:right="740" w:bottom="840" w:left="740" w:header="0" w:footer="652" w:gutter="0"/>
          <w:cols w:space="708"/>
        </w:sectPr>
      </w:pPr>
    </w:p>
    <w:p w14:paraId="28677367" w14:textId="77777777" w:rsidR="00635043" w:rsidRPr="00B26566" w:rsidRDefault="00644EC4">
      <w:pPr>
        <w:pStyle w:val="Listeafsnit"/>
        <w:numPr>
          <w:ilvl w:val="0"/>
          <w:numId w:val="110"/>
        </w:numPr>
        <w:tabs>
          <w:tab w:val="left" w:pos="508"/>
          <w:tab w:val="left" w:pos="510"/>
        </w:tabs>
        <w:spacing w:before="67" w:line="249" w:lineRule="auto"/>
        <w:ind w:right="108" w:hanging="401"/>
        <w:jc w:val="both"/>
        <w:rPr>
          <w:sz w:val="24"/>
          <w:lang w:val="da-DK"/>
        </w:rPr>
      </w:pPr>
      <w:r w:rsidRPr="00B26566">
        <w:rPr>
          <w:sz w:val="24"/>
          <w:lang w:val="da-DK"/>
        </w:rPr>
        <w:lastRenderedPageBreak/>
        <w:t>Oplysning om affaldsbehandleren, jf. § 65, eller den affaldsindsamler, der har overtaget ansvaret for affaldet i henhold til bekendtgørelse om affaldsregulativer, -gebyrer og -aktører m.v.</w:t>
      </w:r>
    </w:p>
    <w:p w14:paraId="23C31042" w14:textId="77777777" w:rsidR="00635043" w:rsidRPr="00B26566" w:rsidRDefault="00644EC4">
      <w:pPr>
        <w:pStyle w:val="Brdtekst"/>
        <w:spacing w:before="2" w:line="249" w:lineRule="auto"/>
        <w:ind w:right="107" w:firstLine="199"/>
        <w:rPr>
          <w:lang w:val="da-DK"/>
        </w:rPr>
      </w:pPr>
      <w:r w:rsidRPr="00B26566">
        <w:rPr>
          <w:i/>
          <w:lang w:val="da-DK"/>
        </w:rPr>
        <w:t xml:space="preserve">Stk. 4. </w:t>
      </w:r>
      <w:r w:rsidRPr="00B26566">
        <w:rPr>
          <w:lang w:val="da-DK"/>
        </w:rPr>
        <w:t>Kommunalbestyrelsen, der overtager retten til at anmode om betaling, jf. § 65, stk. 2, kan anmode om betaling for en sammenhængende periode på op til tre måneder, dog senest 12 måneder efter affaldet er overdraget til behandling, jf. bekendtgørelse om affald. En anmodning fra kommunalbestyrel- sen skal indeholde oplysningerne i stk. 3, nr. 1-4.</w:t>
      </w:r>
    </w:p>
    <w:p w14:paraId="0D5385A7" w14:textId="77777777" w:rsidR="00635043" w:rsidRPr="00B26566" w:rsidRDefault="00644EC4">
      <w:pPr>
        <w:pStyle w:val="Brdtekst"/>
        <w:spacing w:before="124" w:line="249" w:lineRule="auto"/>
        <w:ind w:right="106" w:firstLine="199"/>
        <w:rPr>
          <w:lang w:val="da-DK"/>
        </w:rPr>
      </w:pPr>
      <w:bookmarkStart w:id="200" w:name="§_67"/>
      <w:bookmarkEnd w:id="200"/>
      <w:r w:rsidRPr="00B26566">
        <w:rPr>
          <w:b/>
          <w:lang w:val="da-DK"/>
        </w:rPr>
        <w:t xml:space="preserve">§ 67. </w:t>
      </w:r>
      <w:r w:rsidRPr="00B26566">
        <w:rPr>
          <w:lang w:val="da-DK"/>
        </w:rPr>
        <w:t>Producenten opgør det beløb, pr. affaldsfraktion, som skal betales til den affaldsproducerende virksomhed eller kommunalbestyrelsen, i henhold til § 65 og § 66, stk. 3, når den affaldsproducerende virksomhed</w:t>
      </w:r>
      <w:r w:rsidRPr="00B26566">
        <w:rPr>
          <w:spacing w:val="45"/>
          <w:lang w:val="da-DK"/>
        </w:rPr>
        <w:t xml:space="preserve"> </w:t>
      </w:r>
      <w:r w:rsidRPr="00B26566">
        <w:rPr>
          <w:lang w:val="da-DK"/>
        </w:rPr>
        <w:t>eller</w:t>
      </w:r>
      <w:r w:rsidRPr="00B26566">
        <w:rPr>
          <w:spacing w:val="45"/>
          <w:lang w:val="da-DK"/>
        </w:rPr>
        <w:t xml:space="preserve"> </w:t>
      </w:r>
      <w:r w:rsidRPr="00B26566">
        <w:rPr>
          <w:lang w:val="da-DK"/>
        </w:rPr>
        <w:t>kommunalbestyrelsen</w:t>
      </w:r>
      <w:r w:rsidRPr="00B26566">
        <w:rPr>
          <w:spacing w:val="45"/>
          <w:lang w:val="da-DK"/>
        </w:rPr>
        <w:t xml:space="preserve"> </w:t>
      </w:r>
      <w:r w:rsidRPr="00B26566">
        <w:rPr>
          <w:lang w:val="da-DK"/>
        </w:rPr>
        <w:t>har</w:t>
      </w:r>
      <w:r w:rsidRPr="00B26566">
        <w:rPr>
          <w:spacing w:val="45"/>
          <w:lang w:val="da-DK"/>
        </w:rPr>
        <w:t xml:space="preserve"> </w:t>
      </w:r>
      <w:r w:rsidRPr="00B26566">
        <w:rPr>
          <w:lang w:val="da-DK"/>
        </w:rPr>
        <w:t>anmodet</w:t>
      </w:r>
      <w:r w:rsidRPr="00B26566">
        <w:rPr>
          <w:spacing w:val="45"/>
          <w:lang w:val="da-DK"/>
        </w:rPr>
        <w:t xml:space="preserve"> </w:t>
      </w:r>
      <w:r w:rsidRPr="00B26566">
        <w:rPr>
          <w:lang w:val="da-DK"/>
        </w:rPr>
        <w:t>herom,</w:t>
      </w:r>
      <w:r w:rsidRPr="00B26566">
        <w:rPr>
          <w:spacing w:val="45"/>
          <w:lang w:val="da-DK"/>
        </w:rPr>
        <w:t xml:space="preserve"> </w:t>
      </w:r>
      <w:r w:rsidRPr="00B26566">
        <w:rPr>
          <w:lang w:val="da-DK"/>
        </w:rPr>
        <w:t>i</w:t>
      </w:r>
      <w:r w:rsidRPr="00B26566">
        <w:rPr>
          <w:spacing w:val="45"/>
          <w:lang w:val="da-DK"/>
        </w:rPr>
        <w:t xml:space="preserve"> </w:t>
      </w:r>
      <w:r w:rsidRPr="00B26566">
        <w:rPr>
          <w:lang w:val="da-DK"/>
        </w:rPr>
        <w:t>overensstemmelse</w:t>
      </w:r>
      <w:r w:rsidRPr="00B26566">
        <w:rPr>
          <w:spacing w:val="45"/>
          <w:lang w:val="da-DK"/>
        </w:rPr>
        <w:t xml:space="preserve"> </w:t>
      </w:r>
      <w:r w:rsidRPr="00B26566">
        <w:rPr>
          <w:lang w:val="da-DK"/>
        </w:rPr>
        <w:t>med</w:t>
      </w:r>
      <w:r w:rsidRPr="00B26566">
        <w:rPr>
          <w:spacing w:val="45"/>
          <w:lang w:val="da-DK"/>
        </w:rPr>
        <w:t xml:space="preserve"> </w:t>
      </w:r>
      <w:r w:rsidRPr="00B26566">
        <w:rPr>
          <w:lang w:val="da-DK"/>
        </w:rPr>
        <w:t>§</w:t>
      </w:r>
      <w:r w:rsidRPr="00B26566">
        <w:rPr>
          <w:spacing w:val="45"/>
          <w:lang w:val="da-DK"/>
        </w:rPr>
        <w:t xml:space="preserve"> </w:t>
      </w:r>
      <w:r w:rsidRPr="00B26566">
        <w:rPr>
          <w:lang w:val="da-DK"/>
        </w:rPr>
        <w:t>66,</w:t>
      </w:r>
      <w:r w:rsidRPr="00B26566">
        <w:rPr>
          <w:spacing w:val="45"/>
          <w:lang w:val="da-DK"/>
        </w:rPr>
        <w:t xml:space="preserve"> </w:t>
      </w:r>
      <w:r w:rsidRPr="00B26566">
        <w:rPr>
          <w:lang w:val="da-DK"/>
        </w:rPr>
        <w:t>stk.</w:t>
      </w:r>
      <w:r w:rsidRPr="00B26566">
        <w:rPr>
          <w:spacing w:val="45"/>
          <w:lang w:val="da-DK"/>
        </w:rPr>
        <w:t xml:space="preserve"> </w:t>
      </w:r>
      <w:r w:rsidRPr="00B26566">
        <w:rPr>
          <w:lang w:val="da-DK"/>
        </w:rPr>
        <w:t>2</w:t>
      </w:r>
      <w:r w:rsidRPr="00B26566">
        <w:rPr>
          <w:spacing w:val="45"/>
          <w:lang w:val="da-DK"/>
        </w:rPr>
        <w:t xml:space="preserve"> </w:t>
      </w:r>
      <w:r w:rsidRPr="00B26566">
        <w:rPr>
          <w:spacing w:val="-5"/>
          <w:lang w:val="da-DK"/>
        </w:rPr>
        <w:t>og</w:t>
      </w:r>
    </w:p>
    <w:p w14:paraId="583B0AB1" w14:textId="77777777" w:rsidR="00635043" w:rsidRPr="00B26566" w:rsidRDefault="00644EC4">
      <w:pPr>
        <w:pStyle w:val="Brdtekst"/>
        <w:spacing w:before="3" w:line="249" w:lineRule="auto"/>
        <w:ind w:right="108" w:hanging="1"/>
        <w:rPr>
          <w:lang w:val="da-DK"/>
        </w:rPr>
      </w:pPr>
      <w:r w:rsidRPr="00B26566">
        <w:rPr>
          <w:lang w:val="da-DK"/>
        </w:rPr>
        <w:t>3.</w:t>
      </w:r>
      <w:r w:rsidRPr="00B26566">
        <w:rPr>
          <w:spacing w:val="-2"/>
          <w:lang w:val="da-DK"/>
        </w:rPr>
        <w:t xml:space="preserve"> </w:t>
      </w:r>
      <w:r w:rsidRPr="00B26566">
        <w:rPr>
          <w:lang w:val="da-DK"/>
        </w:rPr>
        <w:t>Producentens</w:t>
      </w:r>
      <w:r w:rsidRPr="00B26566">
        <w:rPr>
          <w:spacing w:val="-2"/>
          <w:lang w:val="da-DK"/>
        </w:rPr>
        <w:t xml:space="preserve"> </w:t>
      </w:r>
      <w:r w:rsidRPr="00B26566">
        <w:rPr>
          <w:lang w:val="da-DK"/>
        </w:rPr>
        <w:t>skal</w:t>
      </w:r>
      <w:r w:rsidRPr="00B26566">
        <w:rPr>
          <w:spacing w:val="-2"/>
          <w:lang w:val="da-DK"/>
        </w:rPr>
        <w:t xml:space="preserve"> </w:t>
      </w:r>
      <w:r w:rsidRPr="00B26566">
        <w:rPr>
          <w:lang w:val="da-DK"/>
        </w:rPr>
        <w:t>foretage</w:t>
      </w:r>
      <w:r w:rsidRPr="00B26566">
        <w:rPr>
          <w:spacing w:val="-2"/>
          <w:lang w:val="da-DK"/>
        </w:rPr>
        <w:t xml:space="preserve"> </w:t>
      </w:r>
      <w:r w:rsidRPr="00B26566">
        <w:rPr>
          <w:lang w:val="da-DK"/>
        </w:rPr>
        <w:t>opgørelsen</w:t>
      </w:r>
      <w:r w:rsidRPr="00B26566">
        <w:rPr>
          <w:spacing w:val="-2"/>
          <w:lang w:val="da-DK"/>
        </w:rPr>
        <w:t xml:space="preserve"> </w:t>
      </w:r>
      <w:r w:rsidRPr="00B26566">
        <w:rPr>
          <w:lang w:val="da-DK"/>
        </w:rPr>
        <w:t>i</w:t>
      </w:r>
      <w:r w:rsidRPr="00B26566">
        <w:rPr>
          <w:spacing w:val="-2"/>
          <w:lang w:val="da-DK"/>
        </w:rPr>
        <w:t xml:space="preserve"> </w:t>
      </w:r>
      <w:r w:rsidRPr="00B26566">
        <w:rPr>
          <w:lang w:val="da-DK"/>
        </w:rPr>
        <w:t>overensstemmelse</w:t>
      </w:r>
      <w:r w:rsidRPr="00B26566">
        <w:rPr>
          <w:spacing w:val="-2"/>
          <w:lang w:val="da-DK"/>
        </w:rPr>
        <w:t xml:space="preserve"> </w:t>
      </w:r>
      <w:r w:rsidRPr="00B26566">
        <w:rPr>
          <w:lang w:val="da-DK"/>
        </w:rPr>
        <w:t>med</w:t>
      </w:r>
      <w:r w:rsidRPr="00B26566">
        <w:rPr>
          <w:spacing w:val="-2"/>
          <w:lang w:val="da-DK"/>
        </w:rPr>
        <w:t xml:space="preserve"> </w:t>
      </w:r>
      <w:r w:rsidRPr="00B26566">
        <w:rPr>
          <w:lang w:val="da-DK"/>
        </w:rPr>
        <w:t>retningslinjerne,</w:t>
      </w:r>
      <w:r w:rsidRPr="00B26566">
        <w:rPr>
          <w:spacing w:val="-2"/>
          <w:lang w:val="da-DK"/>
        </w:rPr>
        <w:t xml:space="preserve"> </w:t>
      </w:r>
      <w:r w:rsidRPr="00B26566">
        <w:rPr>
          <w:lang w:val="da-DK"/>
        </w:rPr>
        <w:t>herunder</w:t>
      </w:r>
      <w:r w:rsidRPr="00B26566">
        <w:rPr>
          <w:spacing w:val="-2"/>
          <w:lang w:val="da-DK"/>
        </w:rPr>
        <w:t xml:space="preserve"> </w:t>
      </w:r>
      <w:r w:rsidRPr="00B26566">
        <w:rPr>
          <w:lang w:val="da-DK"/>
        </w:rPr>
        <w:t>nøgletallene, i bilag 12.</w:t>
      </w:r>
    </w:p>
    <w:p w14:paraId="6C161CE3" w14:textId="77777777" w:rsidR="00635043" w:rsidRPr="00B26566" w:rsidRDefault="00644EC4">
      <w:pPr>
        <w:pStyle w:val="Brdtekst"/>
        <w:spacing w:before="2" w:line="249" w:lineRule="auto"/>
        <w:ind w:right="108" w:firstLine="199"/>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 xml:space="preserve">Producenten skal senest 30 dage efter, at anmodningen efter § 66 er modtaget, sende opgørelsen, jf. stk. 1, og betale det opgjorte beløb til den affaldsproducerende virksomhed eller til kommunalbestyrel- </w:t>
      </w:r>
      <w:r w:rsidRPr="00B26566">
        <w:rPr>
          <w:spacing w:val="-4"/>
          <w:lang w:val="da-DK"/>
        </w:rPr>
        <w:t>sen.</w:t>
      </w:r>
    </w:p>
    <w:p w14:paraId="275F2295" w14:textId="77777777" w:rsidR="00635043" w:rsidRPr="00B26566" w:rsidRDefault="00644EC4">
      <w:pPr>
        <w:spacing w:before="163"/>
        <w:ind w:left="2669"/>
        <w:jc w:val="both"/>
        <w:rPr>
          <w:i/>
          <w:sz w:val="24"/>
          <w:lang w:val="da-DK"/>
        </w:rPr>
      </w:pPr>
      <w:bookmarkStart w:id="201" w:name="Miljøstyrelsens_nøgletal_for_erhvervsemb"/>
      <w:bookmarkEnd w:id="201"/>
      <w:r w:rsidRPr="00B26566">
        <w:rPr>
          <w:i/>
          <w:sz w:val="24"/>
          <w:lang w:val="da-DK"/>
        </w:rPr>
        <w:t>Miljøstyrelsens</w:t>
      </w:r>
      <w:r w:rsidRPr="00B26566">
        <w:rPr>
          <w:i/>
          <w:spacing w:val="-9"/>
          <w:sz w:val="24"/>
          <w:lang w:val="da-DK"/>
        </w:rPr>
        <w:t xml:space="preserve"> </w:t>
      </w:r>
      <w:r w:rsidRPr="00B26566">
        <w:rPr>
          <w:i/>
          <w:sz w:val="24"/>
          <w:lang w:val="da-DK"/>
        </w:rPr>
        <w:t>nøgletal</w:t>
      </w:r>
      <w:r w:rsidRPr="00B26566">
        <w:rPr>
          <w:i/>
          <w:spacing w:val="-9"/>
          <w:sz w:val="24"/>
          <w:lang w:val="da-DK"/>
        </w:rPr>
        <w:t xml:space="preserve"> </w:t>
      </w:r>
      <w:r w:rsidRPr="00B26566">
        <w:rPr>
          <w:i/>
          <w:sz w:val="24"/>
          <w:lang w:val="da-DK"/>
        </w:rPr>
        <w:t>for</w:t>
      </w:r>
      <w:r w:rsidRPr="00B26566">
        <w:rPr>
          <w:i/>
          <w:spacing w:val="-8"/>
          <w:sz w:val="24"/>
          <w:lang w:val="da-DK"/>
        </w:rPr>
        <w:t xml:space="preserve"> </w:t>
      </w:r>
      <w:r w:rsidRPr="00B26566">
        <w:rPr>
          <w:i/>
          <w:spacing w:val="-2"/>
          <w:sz w:val="24"/>
          <w:lang w:val="da-DK"/>
        </w:rPr>
        <w:t>erhvervsemballageaffald</w:t>
      </w:r>
    </w:p>
    <w:p w14:paraId="07BE7A2F" w14:textId="77777777" w:rsidR="00635043" w:rsidRPr="00B26566" w:rsidRDefault="00644EC4">
      <w:pPr>
        <w:pStyle w:val="Brdtekst"/>
        <w:spacing w:before="132" w:line="249" w:lineRule="auto"/>
        <w:ind w:right="107" w:firstLine="200"/>
        <w:rPr>
          <w:lang w:val="da-DK"/>
        </w:rPr>
      </w:pPr>
      <w:bookmarkStart w:id="202" w:name="§_68"/>
      <w:bookmarkEnd w:id="202"/>
      <w:r w:rsidRPr="00B26566">
        <w:rPr>
          <w:b/>
          <w:lang w:val="da-DK"/>
        </w:rPr>
        <w:t xml:space="preserve">§ 68. </w:t>
      </w:r>
      <w:r w:rsidRPr="00B26566">
        <w:rPr>
          <w:lang w:val="da-DK"/>
        </w:rPr>
        <w:t xml:space="preserve">Miljøstyrelsen fastsætter nøgletal til brug for producentens opgørelse af det beløb, som produ- centen skal betale til dækning af den affaldsproducerende virksomheds omkostninger til indsamling, transport og behandling af erhvervsemballageaffald, jf. § 65. </w:t>
      </w:r>
      <w:del w:id="203" w:author="Sofie Dam" w:date="2025-06-04T15:26:00Z">
        <w:r w:rsidRPr="00B26566" w:rsidDel="00F37B45">
          <w:rPr>
            <w:lang w:val="da-DK"/>
          </w:rPr>
          <w:delText>Miljøstyrelsen fastsætter nøgletal første</w:delText>
        </w:r>
        <w:r w:rsidRPr="00B26566" w:rsidDel="00F37B45">
          <w:rPr>
            <w:spacing w:val="40"/>
            <w:lang w:val="da-DK"/>
          </w:rPr>
          <w:delText xml:space="preserve"> </w:delText>
        </w:r>
        <w:r w:rsidRPr="00B26566" w:rsidDel="00F37B45">
          <w:rPr>
            <w:lang w:val="da-DK"/>
          </w:rPr>
          <w:delText>gang senest den 1. april 2025.</w:delText>
        </w:r>
      </w:del>
    </w:p>
    <w:p w14:paraId="31621E90" w14:textId="77777777" w:rsidR="00635043" w:rsidRPr="00B26566" w:rsidRDefault="00644EC4">
      <w:pPr>
        <w:pStyle w:val="Brdtekst"/>
        <w:spacing w:before="4" w:line="249" w:lineRule="auto"/>
        <w:ind w:right="106" w:firstLine="200"/>
        <w:rPr>
          <w:lang w:val="da-DK"/>
        </w:rPr>
      </w:pPr>
      <w:r w:rsidRPr="00B26566">
        <w:rPr>
          <w:i/>
          <w:lang w:val="da-DK"/>
        </w:rPr>
        <w:t xml:space="preserve">Stk. 2. </w:t>
      </w:r>
      <w:r w:rsidRPr="00B26566">
        <w:rPr>
          <w:lang w:val="da-DK"/>
        </w:rPr>
        <w:t xml:space="preserve">Miljøstyrelsen prisregulerer nøgletallene, jf. stk. 1, mindst én gang årligt og offentliggør dem på styrelsens hjemmeside, </w:t>
      </w:r>
      <w:r w:rsidR="00622D4A">
        <w:fldChar w:fldCharType="begin"/>
      </w:r>
      <w:r w:rsidR="00622D4A" w:rsidRPr="00EA5542">
        <w:rPr>
          <w:lang w:val="da-DK"/>
          <w:rPrChange w:id="204" w:author="Djellza Fetahi" w:date="2025-09-12T12:03:00Z">
            <w:rPr/>
          </w:rPrChange>
        </w:rPr>
        <w:instrText xml:space="preserve"> HYPERLINK "http://www.mst.dk/" \h </w:instrText>
      </w:r>
      <w:r w:rsidR="00622D4A">
        <w:fldChar w:fldCharType="separate"/>
      </w:r>
      <w:r w:rsidRPr="00B26566">
        <w:rPr>
          <w:lang w:val="da-DK"/>
        </w:rPr>
        <w:t>www.mst.dk,</w:t>
      </w:r>
      <w:r w:rsidR="00622D4A">
        <w:rPr>
          <w:lang w:val="da-DK"/>
        </w:rPr>
        <w:fldChar w:fldCharType="end"/>
      </w:r>
      <w:r w:rsidRPr="00B26566">
        <w:rPr>
          <w:lang w:val="da-DK"/>
        </w:rPr>
        <w:t xml:space="preserve"> jf. bilag 12.</w:t>
      </w:r>
    </w:p>
    <w:p w14:paraId="1C3B4AB7" w14:textId="77777777" w:rsidR="00635043" w:rsidRPr="00B26566" w:rsidRDefault="00644EC4">
      <w:pPr>
        <w:pStyle w:val="Brdtekst"/>
        <w:spacing w:before="2" w:line="249" w:lineRule="auto"/>
        <w:ind w:right="105" w:firstLine="200"/>
        <w:rPr>
          <w:lang w:val="da-DK"/>
        </w:rPr>
      </w:pPr>
      <w:r w:rsidRPr="00B26566">
        <w:rPr>
          <w:i/>
          <w:lang w:val="da-DK"/>
        </w:rPr>
        <w:t xml:space="preserve">Stk. 3. </w:t>
      </w:r>
      <w:r w:rsidRPr="00B26566">
        <w:rPr>
          <w:lang w:val="da-DK"/>
        </w:rPr>
        <w:t>Miljøstyrelsen reviderer nøgletallet, hvis det i en længere periode vurderes at have afveget med over 25 % fra den reelle markedspris, ved at nøgletallet korrigeres fremadrettet i en nærmere afgrænset periode, jf. bilag 12.</w:t>
      </w:r>
    </w:p>
    <w:p w14:paraId="29ADFE23" w14:textId="77777777" w:rsidR="00635043" w:rsidRPr="00B26566" w:rsidRDefault="00644EC4">
      <w:pPr>
        <w:pStyle w:val="Overskrift2"/>
        <w:spacing w:before="163" w:line="319" w:lineRule="auto"/>
        <w:ind w:left="2712" w:right="2708" w:firstLine="2023"/>
        <w:rPr>
          <w:lang w:val="da-DK"/>
        </w:rPr>
      </w:pPr>
      <w:bookmarkStart w:id="205" w:name="Afsnit_VI_-_Genbrugsemballage_og_tilbage"/>
      <w:bookmarkEnd w:id="205"/>
      <w:r w:rsidRPr="00B26566">
        <w:rPr>
          <w:lang w:val="da-DK"/>
        </w:rPr>
        <w:t>Afsnit VI Genbrugsemballage</w:t>
      </w:r>
      <w:r w:rsidRPr="00B26566">
        <w:rPr>
          <w:spacing w:val="-15"/>
          <w:lang w:val="da-DK"/>
        </w:rPr>
        <w:t xml:space="preserve"> </w:t>
      </w:r>
      <w:r w:rsidRPr="00B26566">
        <w:rPr>
          <w:lang w:val="da-DK"/>
        </w:rPr>
        <w:t>og</w:t>
      </w:r>
      <w:r w:rsidRPr="00B26566">
        <w:rPr>
          <w:spacing w:val="-15"/>
          <w:lang w:val="da-DK"/>
        </w:rPr>
        <w:t xml:space="preserve"> </w:t>
      </w:r>
      <w:r w:rsidRPr="00B26566">
        <w:rPr>
          <w:lang w:val="da-DK"/>
        </w:rPr>
        <w:t>tilbagetagningsordninger</w:t>
      </w:r>
    </w:p>
    <w:p w14:paraId="12FB4C46" w14:textId="77777777" w:rsidR="00635043" w:rsidRPr="00B26566" w:rsidRDefault="00644EC4">
      <w:pPr>
        <w:pStyle w:val="Brdtekst"/>
        <w:spacing w:before="82"/>
        <w:ind w:left="4709"/>
        <w:jc w:val="left"/>
        <w:rPr>
          <w:lang w:val="da-DK"/>
        </w:rPr>
      </w:pPr>
      <w:bookmarkStart w:id="206" w:name="Kapitel_13_-_Genbrugsemballage_og_tilbag"/>
      <w:bookmarkEnd w:id="206"/>
      <w:r w:rsidRPr="00B26566">
        <w:rPr>
          <w:lang w:val="da-DK"/>
        </w:rPr>
        <w:t xml:space="preserve">Kapitel </w:t>
      </w:r>
      <w:r w:rsidRPr="00B26566">
        <w:rPr>
          <w:spacing w:val="-5"/>
          <w:lang w:val="da-DK"/>
        </w:rPr>
        <w:t>13</w:t>
      </w:r>
    </w:p>
    <w:p w14:paraId="4DA9DED0" w14:textId="77777777" w:rsidR="00635043" w:rsidRPr="00B26566" w:rsidRDefault="00644EC4">
      <w:pPr>
        <w:spacing w:before="92" w:line="388" w:lineRule="auto"/>
        <w:ind w:left="4239" w:right="2708" w:hanging="1403"/>
        <w:rPr>
          <w:i/>
          <w:sz w:val="24"/>
          <w:lang w:val="da-DK"/>
        </w:rPr>
      </w:pPr>
      <w:r w:rsidRPr="00B26566">
        <w:rPr>
          <w:i/>
          <w:sz w:val="24"/>
          <w:lang w:val="da-DK"/>
        </w:rPr>
        <w:t>Genbrugsemballage</w:t>
      </w:r>
      <w:r w:rsidRPr="00B26566">
        <w:rPr>
          <w:i/>
          <w:spacing w:val="-15"/>
          <w:sz w:val="24"/>
          <w:lang w:val="da-DK"/>
        </w:rPr>
        <w:t xml:space="preserve"> </w:t>
      </w:r>
      <w:r w:rsidRPr="00B26566">
        <w:rPr>
          <w:i/>
          <w:sz w:val="24"/>
          <w:lang w:val="da-DK"/>
        </w:rPr>
        <w:t>og</w:t>
      </w:r>
      <w:r w:rsidRPr="00B26566">
        <w:rPr>
          <w:i/>
          <w:spacing w:val="-15"/>
          <w:sz w:val="24"/>
          <w:lang w:val="da-DK"/>
        </w:rPr>
        <w:t xml:space="preserve"> </w:t>
      </w:r>
      <w:r w:rsidRPr="00B26566">
        <w:rPr>
          <w:i/>
          <w:sz w:val="24"/>
          <w:lang w:val="da-DK"/>
        </w:rPr>
        <w:t xml:space="preserve">tilbagetagningsordninger </w:t>
      </w:r>
      <w:bookmarkStart w:id="207" w:name="Genbrugsemballage"/>
      <w:bookmarkEnd w:id="207"/>
      <w:r w:rsidRPr="00B26566">
        <w:rPr>
          <w:i/>
          <w:spacing w:val="-2"/>
          <w:sz w:val="24"/>
          <w:lang w:val="da-DK"/>
        </w:rPr>
        <w:t>Genbrugsemballage</w:t>
      </w:r>
    </w:p>
    <w:p w14:paraId="08D5B30C" w14:textId="77777777" w:rsidR="00635043" w:rsidRPr="00B26566" w:rsidRDefault="00644EC4">
      <w:pPr>
        <w:pStyle w:val="Brdtekst"/>
        <w:spacing w:before="0" w:line="238" w:lineRule="exact"/>
        <w:ind w:left="310"/>
        <w:jc w:val="left"/>
        <w:rPr>
          <w:lang w:val="da-DK"/>
        </w:rPr>
      </w:pPr>
      <w:bookmarkStart w:id="208" w:name="§_69"/>
      <w:bookmarkEnd w:id="208"/>
      <w:r w:rsidRPr="00B26566">
        <w:rPr>
          <w:b/>
          <w:lang w:val="da-DK"/>
        </w:rPr>
        <w:t>§</w:t>
      </w:r>
      <w:r w:rsidRPr="00B26566">
        <w:rPr>
          <w:b/>
          <w:spacing w:val="51"/>
          <w:lang w:val="da-DK"/>
        </w:rPr>
        <w:t xml:space="preserve"> </w:t>
      </w:r>
      <w:r w:rsidRPr="00B26566">
        <w:rPr>
          <w:b/>
          <w:lang w:val="da-DK"/>
        </w:rPr>
        <w:t>69.</w:t>
      </w:r>
      <w:r w:rsidRPr="00B26566">
        <w:rPr>
          <w:b/>
          <w:spacing w:val="51"/>
          <w:lang w:val="da-DK"/>
        </w:rPr>
        <w:t xml:space="preserve"> </w:t>
      </w:r>
      <w:r w:rsidRPr="00B26566">
        <w:rPr>
          <w:lang w:val="da-DK"/>
        </w:rPr>
        <w:t>Producenter</w:t>
      </w:r>
      <w:r w:rsidRPr="00B26566">
        <w:rPr>
          <w:spacing w:val="51"/>
          <w:lang w:val="da-DK"/>
        </w:rPr>
        <w:t xml:space="preserve"> </w:t>
      </w:r>
      <w:r w:rsidRPr="00B26566">
        <w:rPr>
          <w:lang w:val="da-DK"/>
        </w:rPr>
        <w:t>af</w:t>
      </w:r>
      <w:r w:rsidRPr="00B26566">
        <w:rPr>
          <w:spacing w:val="52"/>
          <w:lang w:val="da-DK"/>
        </w:rPr>
        <w:t xml:space="preserve"> </w:t>
      </w:r>
      <w:r w:rsidRPr="00B26566">
        <w:rPr>
          <w:lang w:val="da-DK"/>
        </w:rPr>
        <w:t>genbrugsemballage</w:t>
      </w:r>
      <w:r w:rsidRPr="00B26566">
        <w:rPr>
          <w:spacing w:val="51"/>
          <w:lang w:val="da-DK"/>
        </w:rPr>
        <w:t xml:space="preserve"> </w:t>
      </w:r>
      <w:r w:rsidRPr="00B26566">
        <w:rPr>
          <w:lang w:val="da-DK"/>
        </w:rPr>
        <w:t>skal,</w:t>
      </w:r>
      <w:r w:rsidRPr="00B26566">
        <w:rPr>
          <w:spacing w:val="51"/>
          <w:lang w:val="da-DK"/>
        </w:rPr>
        <w:t xml:space="preserve"> </w:t>
      </w:r>
      <w:r w:rsidRPr="00B26566">
        <w:rPr>
          <w:lang w:val="da-DK"/>
        </w:rPr>
        <w:t>når</w:t>
      </w:r>
      <w:r w:rsidRPr="00B26566">
        <w:rPr>
          <w:spacing w:val="51"/>
          <w:lang w:val="da-DK"/>
        </w:rPr>
        <w:t xml:space="preserve"> </w:t>
      </w:r>
      <w:r w:rsidRPr="00B26566">
        <w:rPr>
          <w:lang w:val="da-DK"/>
        </w:rPr>
        <w:t>genbrugsemballagen</w:t>
      </w:r>
      <w:r w:rsidRPr="00B26566">
        <w:rPr>
          <w:spacing w:val="52"/>
          <w:lang w:val="da-DK"/>
        </w:rPr>
        <w:t xml:space="preserve"> </w:t>
      </w:r>
      <w:r w:rsidRPr="00B26566">
        <w:rPr>
          <w:lang w:val="da-DK"/>
        </w:rPr>
        <w:t>ikke</w:t>
      </w:r>
      <w:r w:rsidRPr="00B26566">
        <w:rPr>
          <w:spacing w:val="51"/>
          <w:lang w:val="da-DK"/>
        </w:rPr>
        <w:t xml:space="preserve"> </w:t>
      </w:r>
      <w:r w:rsidRPr="00B26566">
        <w:rPr>
          <w:lang w:val="da-DK"/>
        </w:rPr>
        <w:t>længere</w:t>
      </w:r>
      <w:r w:rsidRPr="00B26566">
        <w:rPr>
          <w:spacing w:val="51"/>
          <w:lang w:val="da-DK"/>
        </w:rPr>
        <w:t xml:space="preserve"> </w:t>
      </w:r>
      <w:r w:rsidRPr="00B26566">
        <w:rPr>
          <w:lang w:val="da-DK"/>
        </w:rPr>
        <w:t>genbruges</w:t>
      </w:r>
      <w:r w:rsidRPr="00B26566">
        <w:rPr>
          <w:spacing w:val="52"/>
          <w:lang w:val="da-DK"/>
        </w:rPr>
        <w:t xml:space="preserve"> </w:t>
      </w:r>
      <w:r w:rsidRPr="00B26566">
        <w:rPr>
          <w:spacing w:val="-5"/>
          <w:lang w:val="da-DK"/>
        </w:rPr>
        <w:t>og</w:t>
      </w:r>
    </w:p>
    <w:p w14:paraId="094292E7" w14:textId="77777777" w:rsidR="00635043" w:rsidRPr="00B26566" w:rsidRDefault="00644EC4">
      <w:pPr>
        <w:pStyle w:val="Brdtekst"/>
        <w:jc w:val="left"/>
        <w:rPr>
          <w:lang w:val="da-DK"/>
        </w:rPr>
      </w:pPr>
      <w:r w:rsidRPr="00B26566">
        <w:rPr>
          <w:lang w:val="da-DK"/>
        </w:rPr>
        <w:t>bliver</w:t>
      </w:r>
      <w:r w:rsidRPr="00B26566">
        <w:rPr>
          <w:spacing w:val="-1"/>
          <w:lang w:val="da-DK"/>
        </w:rPr>
        <w:t xml:space="preserve"> </w:t>
      </w:r>
      <w:r w:rsidRPr="00B26566">
        <w:rPr>
          <w:lang w:val="da-DK"/>
        </w:rPr>
        <w:t>til</w:t>
      </w:r>
      <w:r w:rsidRPr="00B26566">
        <w:rPr>
          <w:spacing w:val="-1"/>
          <w:lang w:val="da-DK"/>
        </w:rPr>
        <w:t xml:space="preserve"> </w:t>
      </w:r>
      <w:r w:rsidRPr="00B26566">
        <w:rPr>
          <w:lang w:val="da-DK"/>
        </w:rPr>
        <w:t>emballageaffald,</w:t>
      </w:r>
      <w:r w:rsidRPr="00B26566">
        <w:rPr>
          <w:spacing w:val="-1"/>
          <w:lang w:val="da-DK"/>
        </w:rPr>
        <w:t xml:space="preserve"> </w:t>
      </w:r>
      <w:r w:rsidRPr="00B26566">
        <w:rPr>
          <w:lang w:val="da-DK"/>
        </w:rPr>
        <w:t>foranstalte</w:t>
      </w:r>
      <w:r w:rsidRPr="00B26566">
        <w:rPr>
          <w:spacing w:val="-1"/>
          <w:lang w:val="da-DK"/>
        </w:rPr>
        <w:t xml:space="preserve"> </w:t>
      </w:r>
      <w:r w:rsidRPr="00B26566">
        <w:rPr>
          <w:lang w:val="da-DK"/>
        </w:rPr>
        <w:t>tilbagetagning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emballageaffaldet</w:t>
      </w:r>
      <w:r w:rsidRPr="00B26566">
        <w:rPr>
          <w:spacing w:val="-1"/>
          <w:lang w:val="da-DK"/>
        </w:rPr>
        <w:t xml:space="preserve"> </w:t>
      </w:r>
      <w:r w:rsidRPr="00B26566">
        <w:rPr>
          <w:lang w:val="da-DK"/>
        </w:rPr>
        <w:t>i</w:t>
      </w:r>
      <w:r w:rsidRPr="00B26566">
        <w:rPr>
          <w:spacing w:val="-1"/>
          <w:lang w:val="da-DK"/>
        </w:rPr>
        <w:t xml:space="preserve"> </w:t>
      </w:r>
      <w:r w:rsidRPr="00B26566">
        <w:rPr>
          <w:lang w:val="da-DK"/>
        </w:rPr>
        <w:t>overensstemmelse</w:t>
      </w:r>
      <w:r w:rsidRPr="00B26566">
        <w:rPr>
          <w:spacing w:val="-1"/>
          <w:lang w:val="da-DK"/>
        </w:rPr>
        <w:t xml:space="preserve"> </w:t>
      </w:r>
      <w:r w:rsidRPr="00B26566">
        <w:rPr>
          <w:lang w:val="da-DK"/>
        </w:rPr>
        <w:t>med</w:t>
      </w:r>
      <w:r w:rsidRPr="00B26566">
        <w:rPr>
          <w:spacing w:val="-1"/>
          <w:lang w:val="da-DK"/>
        </w:rPr>
        <w:t xml:space="preserve"> </w:t>
      </w:r>
      <w:r w:rsidRPr="00B26566">
        <w:rPr>
          <w:lang w:val="da-DK"/>
        </w:rPr>
        <w:t xml:space="preserve">§ </w:t>
      </w:r>
      <w:r w:rsidRPr="00B26566">
        <w:rPr>
          <w:spacing w:val="-5"/>
          <w:lang w:val="da-DK"/>
        </w:rPr>
        <w:t>70.</w:t>
      </w:r>
    </w:p>
    <w:p w14:paraId="5A0A5C97" w14:textId="77777777" w:rsidR="00635043" w:rsidRPr="00B26566" w:rsidRDefault="00644EC4">
      <w:pPr>
        <w:spacing w:before="172"/>
        <w:ind w:left="3318"/>
        <w:jc w:val="both"/>
        <w:rPr>
          <w:i/>
          <w:sz w:val="24"/>
          <w:lang w:val="da-DK"/>
        </w:rPr>
      </w:pPr>
      <w:bookmarkStart w:id="209" w:name="Producenters_tilbagetagningsordninger"/>
      <w:bookmarkEnd w:id="209"/>
      <w:r w:rsidRPr="00B26566">
        <w:rPr>
          <w:i/>
          <w:spacing w:val="-2"/>
          <w:sz w:val="24"/>
          <w:lang w:val="da-DK"/>
        </w:rPr>
        <w:t>Producenters</w:t>
      </w:r>
      <w:r w:rsidRPr="00B26566">
        <w:rPr>
          <w:i/>
          <w:spacing w:val="4"/>
          <w:sz w:val="24"/>
          <w:lang w:val="da-DK"/>
        </w:rPr>
        <w:t xml:space="preserve"> </w:t>
      </w:r>
      <w:r w:rsidRPr="00B26566">
        <w:rPr>
          <w:i/>
          <w:spacing w:val="-2"/>
          <w:sz w:val="24"/>
          <w:lang w:val="da-DK"/>
        </w:rPr>
        <w:t>tilbagetagningsordninger</w:t>
      </w:r>
    </w:p>
    <w:p w14:paraId="5A8F014B" w14:textId="77777777" w:rsidR="00635043" w:rsidRPr="00B26566" w:rsidRDefault="00644EC4">
      <w:pPr>
        <w:pStyle w:val="Brdtekst"/>
        <w:spacing w:before="132" w:line="249" w:lineRule="auto"/>
        <w:ind w:right="106" w:firstLine="200"/>
        <w:rPr>
          <w:lang w:val="da-DK"/>
        </w:rPr>
      </w:pPr>
      <w:bookmarkStart w:id="210" w:name="§_70"/>
      <w:bookmarkEnd w:id="210"/>
      <w:r w:rsidRPr="00B26566">
        <w:rPr>
          <w:b/>
          <w:lang w:val="da-DK"/>
        </w:rPr>
        <w:t>§</w:t>
      </w:r>
      <w:r w:rsidRPr="00B26566">
        <w:rPr>
          <w:b/>
          <w:spacing w:val="32"/>
          <w:lang w:val="da-DK"/>
        </w:rPr>
        <w:t xml:space="preserve"> </w:t>
      </w:r>
      <w:r w:rsidRPr="00B26566">
        <w:rPr>
          <w:b/>
          <w:lang w:val="da-DK"/>
        </w:rPr>
        <w:t>70.</w:t>
      </w:r>
      <w:r w:rsidRPr="00B26566">
        <w:rPr>
          <w:b/>
          <w:spacing w:val="32"/>
          <w:lang w:val="da-DK"/>
        </w:rPr>
        <w:t xml:space="preserve"> </w:t>
      </w:r>
      <w:r w:rsidRPr="00B26566">
        <w:rPr>
          <w:lang w:val="da-DK"/>
        </w:rPr>
        <w:t>En</w:t>
      </w:r>
      <w:r w:rsidRPr="00B26566">
        <w:rPr>
          <w:spacing w:val="32"/>
          <w:lang w:val="da-DK"/>
        </w:rPr>
        <w:t xml:space="preserve"> </w:t>
      </w:r>
      <w:r w:rsidRPr="00B26566">
        <w:rPr>
          <w:lang w:val="da-DK"/>
        </w:rPr>
        <w:t>producent</w:t>
      </w:r>
      <w:r w:rsidRPr="00B26566">
        <w:rPr>
          <w:spacing w:val="32"/>
          <w:lang w:val="da-DK"/>
        </w:rPr>
        <w:t xml:space="preserve"> </w:t>
      </w:r>
      <w:r w:rsidRPr="00B26566">
        <w:rPr>
          <w:lang w:val="da-DK"/>
        </w:rPr>
        <w:t>kan</w:t>
      </w:r>
      <w:r w:rsidRPr="00B26566">
        <w:rPr>
          <w:spacing w:val="32"/>
          <w:lang w:val="da-DK"/>
        </w:rPr>
        <w:t xml:space="preserve"> </w:t>
      </w:r>
      <w:r w:rsidRPr="00B26566">
        <w:rPr>
          <w:lang w:val="da-DK"/>
        </w:rPr>
        <w:t>for</w:t>
      </w:r>
      <w:r w:rsidRPr="00B26566">
        <w:rPr>
          <w:spacing w:val="32"/>
          <w:lang w:val="da-DK"/>
        </w:rPr>
        <w:t xml:space="preserve"> </w:t>
      </w:r>
      <w:r w:rsidRPr="00B26566">
        <w:rPr>
          <w:lang w:val="da-DK"/>
        </w:rPr>
        <w:t>egen</w:t>
      </w:r>
      <w:r w:rsidRPr="00B26566">
        <w:rPr>
          <w:spacing w:val="32"/>
          <w:lang w:val="da-DK"/>
        </w:rPr>
        <w:t xml:space="preserve"> </w:t>
      </w:r>
      <w:r w:rsidRPr="00B26566">
        <w:rPr>
          <w:lang w:val="da-DK"/>
        </w:rPr>
        <w:t>regning</w:t>
      </w:r>
      <w:r w:rsidRPr="00B26566">
        <w:rPr>
          <w:spacing w:val="32"/>
          <w:lang w:val="da-DK"/>
        </w:rPr>
        <w:t xml:space="preserve"> </w:t>
      </w:r>
      <w:r w:rsidRPr="00B26566">
        <w:rPr>
          <w:lang w:val="da-DK"/>
        </w:rPr>
        <w:t>foranstalte</w:t>
      </w:r>
      <w:r w:rsidRPr="00B26566">
        <w:rPr>
          <w:spacing w:val="32"/>
          <w:lang w:val="da-DK"/>
        </w:rPr>
        <w:t xml:space="preserve"> </w:t>
      </w:r>
      <w:r w:rsidRPr="00B26566">
        <w:rPr>
          <w:lang w:val="da-DK"/>
        </w:rPr>
        <w:t>tilbagetagning</w:t>
      </w:r>
      <w:r w:rsidRPr="00B26566">
        <w:rPr>
          <w:spacing w:val="32"/>
          <w:lang w:val="da-DK"/>
        </w:rPr>
        <w:t xml:space="preserve"> </w:t>
      </w:r>
      <w:r w:rsidRPr="00B26566">
        <w:rPr>
          <w:lang w:val="da-DK"/>
        </w:rPr>
        <w:t>af</w:t>
      </w:r>
      <w:r w:rsidRPr="00B26566">
        <w:rPr>
          <w:spacing w:val="32"/>
          <w:lang w:val="da-DK"/>
        </w:rPr>
        <w:t xml:space="preserve"> </w:t>
      </w:r>
      <w:r w:rsidRPr="00B26566">
        <w:rPr>
          <w:lang w:val="da-DK"/>
        </w:rPr>
        <w:t>emballageaffald,</w:t>
      </w:r>
      <w:r w:rsidRPr="00B26566">
        <w:rPr>
          <w:spacing w:val="32"/>
          <w:lang w:val="da-DK"/>
        </w:rPr>
        <w:t xml:space="preserve"> </w:t>
      </w:r>
      <w:r w:rsidRPr="00B26566">
        <w:rPr>
          <w:lang w:val="da-DK"/>
        </w:rPr>
        <w:t>der</w:t>
      </w:r>
      <w:r w:rsidRPr="00B26566">
        <w:rPr>
          <w:spacing w:val="32"/>
          <w:lang w:val="da-DK"/>
        </w:rPr>
        <w:t xml:space="preserve"> </w:t>
      </w:r>
      <w:r w:rsidRPr="00B26566">
        <w:rPr>
          <w:lang w:val="da-DK"/>
        </w:rPr>
        <w:t>stammer fra producentens egen tilgængeliggjorte emballage samt fra lignende emballage, og sikre, at det bliver affaldsbehandlet i overensstemmelse med § 7</w:t>
      </w:r>
      <w:ins w:id="211" w:author="Sofie Dam" w:date="2025-06-04T15:27:00Z">
        <w:r w:rsidR="00F37B45">
          <w:rPr>
            <w:lang w:val="da-DK"/>
          </w:rPr>
          <w:t>8</w:t>
        </w:r>
      </w:ins>
      <w:del w:id="212" w:author="Sofie Dam" w:date="2025-06-04T15:27:00Z">
        <w:r w:rsidRPr="00B26566" w:rsidDel="00F37B45">
          <w:rPr>
            <w:lang w:val="da-DK"/>
          </w:rPr>
          <w:delText>7</w:delText>
        </w:r>
      </w:del>
      <w:r w:rsidRPr="00B26566">
        <w:rPr>
          <w:lang w:val="da-DK"/>
        </w:rPr>
        <w:t>.</w:t>
      </w:r>
    </w:p>
    <w:p w14:paraId="3B317E6D" w14:textId="77777777" w:rsidR="00635043" w:rsidRPr="00B26566" w:rsidRDefault="00644EC4">
      <w:pPr>
        <w:pStyle w:val="Brdtekst"/>
        <w:spacing w:before="3"/>
        <w:ind w:left="310"/>
        <w:rPr>
          <w:lang w:val="da-DK"/>
        </w:rPr>
      </w:pPr>
      <w:r w:rsidRPr="00B26566">
        <w:rPr>
          <w:i/>
          <w:lang w:val="da-DK"/>
        </w:rPr>
        <w:t>Stk.</w:t>
      </w:r>
      <w:r w:rsidRPr="00B26566">
        <w:rPr>
          <w:i/>
          <w:spacing w:val="-2"/>
          <w:lang w:val="da-DK"/>
        </w:rPr>
        <w:t xml:space="preserve"> </w:t>
      </w:r>
      <w:r w:rsidRPr="00B26566">
        <w:rPr>
          <w:i/>
          <w:lang w:val="da-DK"/>
        </w:rPr>
        <w:t>2.</w:t>
      </w:r>
      <w:r w:rsidRPr="00B26566">
        <w:rPr>
          <w:i/>
          <w:spacing w:val="-1"/>
          <w:lang w:val="da-DK"/>
        </w:rPr>
        <w:t xml:space="preserve"> </w:t>
      </w:r>
      <w:r w:rsidRPr="00B26566">
        <w:rPr>
          <w:lang w:val="da-DK"/>
        </w:rPr>
        <w:t>En</w:t>
      </w:r>
      <w:r w:rsidRPr="00B26566">
        <w:rPr>
          <w:spacing w:val="-1"/>
          <w:lang w:val="da-DK"/>
        </w:rPr>
        <w:t xml:space="preserve"> </w:t>
      </w:r>
      <w:r w:rsidRPr="00B26566">
        <w:rPr>
          <w:lang w:val="da-DK"/>
        </w:rPr>
        <w:t>producents</w:t>
      </w:r>
      <w:r w:rsidRPr="00B26566">
        <w:rPr>
          <w:spacing w:val="-2"/>
          <w:lang w:val="da-DK"/>
        </w:rPr>
        <w:t xml:space="preserve"> </w:t>
      </w:r>
      <w:r w:rsidRPr="00B26566">
        <w:rPr>
          <w:lang w:val="da-DK"/>
        </w:rPr>
        <w:t>tilbagetagning</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ske</w:t>
      </w:r>
      <w:r w:rsidRPr="00B26566">
        <w:rPr>
          <w:spacing w:val="-1"/>
          <w:lang w:val="da-DK"/>
        </w:rPr>
        <w:t xml:space="preserve"> </w:t>
      </w:r>
      <w:r w:rsidRPr="00B26566">
        <w:rPr>
          <w:lang w:val="da-DK"/>
        </w:rPr>
        <w:t>på</w:t>
      </w:r>
      <w:r w:rsidRPr="00B26566">
        <w:rPr>
          <w:spacing w:val="-1"/>
          <w:lang w:val="da-DK"/>
        </w:rPr>
        <w:t xml:space="preserve"> </w:t>
      </w:r>
      <w:r w:rsidRPr="00B26566">
        <w:rPr>
          <w:lang w:val="da-DK"/>
        </w:rPr>
        <w:t>én</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følgende</w:t>
      </w:r>
      <w:r w:rsidRPr="00B26566">
        <w:rPr>
          <w:spacing w:val="-1"/>
          <w:lang w:val="da-DK"/>
        </w:rPr>
        <w:t xml:space="preserve"> </w:t>
      </w:r>
      <w:r w:rsidRPr="00B26566">
        <w:rPr>
          <w:lang w:val="da-DK"/>
        </w:rPr>
        <w:t>måder,</w:t>
      </w:r>
      <w:r w:rsidRPr="00B26566">
        <w:rPr>
          <w:spacing w:val="-1"/>
          <w:lang w:val="da-DK"/>
        </w:rPr>
        <w:t xml:space="preserve"> </w:t>
      </w:r>
      <w:r w:rsidRPr="00B26566">
        <w:rPr>
          <w:lang w:val="da-DK"/>
        </w:rPr>
        <w:t>jf.</w:t>
      </w:r>
      <w:r w:rsidRPr="00B26566">
        <w:rPr>
          <w:spacing w:val="-1"/>
          <w:lang w:val="da-DK"/>
        </w:rPr>
        <w:t xml:space="preserve"> </w:t>
      </w:r>
      <w:r w:rsidRPr="00B26566">
        <w:rPr>
          <w:lang w:val="da-DK"/>
        </w:rPr>
        <w:t>dog</w:t>
      </w:r>
      <w:r w:rsidRPr="00B26566">
        <w:rPr>
          <w:spacing w:val="-1"/>
          <w:lang w:val="da-DK"/>
        </w:rPr>
        <w:t xml:space="preserve"> </w:t>
      </w:r>
      <w:r w:rsidRPr="00B26566">
        <w:rPr>
          <w:lang w:val="da-DK"/>
        </w:rPr>
        <w:t>stk.</w:t>
      </w:r>
      <w:r w:rsidRPr="00B26566">
        <w:rPr>
          <w:spacing w:val="-1"/>
          <w:lang w:val="da-DK"/>
        </w:rPr>
        <w:t xml:space="preserve"> </w:t>
      </w:r>
      <w:r w:rsidRPr="00B26566">
        <w:rPr>
          <w:spacing w:val="-5"/>
          <w:lang w:val="da-DK"/>
        </w:rPr>
        <w:t>3:</w:t>
      </w:r>
    </w:p>
    <w:p w14:paraId="74CBEFD0" w14:textId="77777777" w:rsidR="00635043" w:rsidRPr="00B26566" w:rsidRDefault="00644EC4">
      <w:pPr>
        <w:pStyle w:val="Listeafsnit"/>
        <w:numPr>
          <w:ilvl w:val="0"/>
          <w:numId w:val="109"/>
        </w:numPr>
        <w:tabs>
          <w:tab w:val="left" w:pos="509"/>
        </w:tabs>
        <w:ind w:left="509" w:hanging="399"/>
        <w:jc w:val="both"/>
        <w:rPr>
          <w:sz w:val="24"/>
          <w:lang w:val="da-DK"/>
        </w:rPr>
      </w:pPr>
      <w:r w:rsidRPr="00B26566">
        <w:rPr>
          <w:sz w:val="24"/>
          <w:lang w:val="da-DK"/>
        </w:rPr>
        <w:t>Producenten</w:t>
      </w:r>
      <w:r w:rsidRPr="00B26566">
        <w:rPr>
          <w:spacing w:val="-4"/>
          <w:sz w:val="24"/>
          <w:lang w:val="da-DK"/>
        </w:rPr>
        <w:t xml:space="preserve"> </w:t>
      </w:r>
      <w:r w:rsidRPr="00B26566">
        <w:rPr>
          <w:sz w:val="24"/>
          <w:lang w:val="da-DK"/>
        </w:rPr>
        <w:t>afhenter</w:t>
      </w:r>
      <w:r w:rsidRPr="00B26566">
        <w:rPr>
          <w:spacing w:val="-2"/>
          <w:sz w:val="24"/>
          <w:lang w:val="da-DK"/>
        </w:rPr>
        <w:t xml:space="preserve"> </w:t>
      </w:r>
      <w:r w:rsidRPr="00B26566">
        <w:rPr>
          <w:sz w:val="24"/>
          <w:lang w:val="da-DK"/>
        </w:rPr>
        <w:t>emballageaffaldet</w:t>
      </w:r>
      <w:r w:rsidRPr="00B26566">
        <w:rPr>
          <w:spacing w:val="-2"/>
          <w:sz w:val="24"/>
          <w:lang w:val="da-DK"/>
        </w:rPr>
        <w:t xml:space="preserve"> </w:t>
      </w:r>
      <w:r w:rsidRPr="00B26566">
        <w:rPr>
          <w:sz w:val="24"/>
          <w:lang w:val="da-DK"/>
        </w:rPr>
        <w:t>hos</w:t>
      </w:r>
      <w:r w:rsidRPr="00B26566">
        <w:rPr>
          <w:spacing w:val="-2"/>
          <w:sz w:val="24"/>
          <w:lang w:val="da-DK"/>
        </w:rPr>
        <w:t xml:space="preserve"> slutbrugeren.</w:t>
      </w:r>
    </w:p>
    <w:p w14:paraId="4EBC050F" w14:textId="77777777" w:rsidR="00635043" w:rsidRPr="00B26566" w:rsidRDefault="00644EC4">
      <w:pPr>
        <w:pStyle w:val="Listeafsnit"/>
        <w:numPr>
          <w:ilvl w:val="0"/>
          <w:numId w:val="109"/>
        </w:numPr>
        <w:tabs>
          <w:tab w:val="left" w:pos="510"/>
        </w:tabs>
        <w:spacing w:line="249" w:lineRule="auto"/>
        <w:ind w:right="108" w:hanging="400"/>
        <w:jc w:val="both"/>
        <w:rPr>
          <w:sz w:val="24"/>
          <w:lang w:val="da-DK"/>
        </w:rPr>
      </w:pPr>
      <w:r w:rsidRPr="00B26566">
        <w:rPr>
          <w:sz w:val="24"/>
          <w:lang w:val="da-DK"/>
        </w:rPr>
        <w:t>Slutbrugeren afleverer emballageaffaldet hos producenten eller på et af producenten udpeget sted</w:t>
      </w:r>
      <w:r w:rsidRPr="00B26566">
        <w:rPr>
          <w:spacing w:val="40"/>
          <w:sz w:val="24"/>
          <w:lang w:val="da-DK"/>
        </w:rPr>
        <w:t xml:space="preserve"> </w:t>
      </w:r>
      <w:r w:rsidRPr="00B26566">
        <w:rPr>
          <w:sz w:val="24"/>
          <w:lang w:val="da-DK"/>
        </w:rPr>
        <w:t>eller område.</w:t>
      </w:r>
    </w:p>
    <w:p w14:paraId="1E1AEC17" w14:textId="77777777" w:rsidR="00635043" w:rsidRPr="00B26566" w:rsidRDefault="00644EC4">
      <w:pPr>
        <w:pStyle w:val="Brdtekst"/>
        <w:spacing w:before="2" w:line="249" w:lineRule="auto"/>
        <w:ind w:right="107" w:firstLine="200"/>
        <w:rPr>
          <w:lang w:val="da-DK"/>
        </w:rPr>
      </w:pPr>
      <w:r w:rsidRPr="00B26566">
        <w:rPr>
          <w:i/>
          <w:lang w:val="da-DK"/>
        </w:rPr>
        <w:t xml:space="preserve">Stk. 3. </w:t>
      </w:r>
      <w:r w:rsidRPr="00B26566">
        <w:rPr>
          <w:lang w:val="da-DK"/>
        </w:rPr>
        <w:t>Producenter af engangsemballage, som etablerer en tilbagetagningsordning, kan alene afhente emballageaffald</w:t>
      </w:r>
      <w:r w:rsidRPr="00B26566">
        <w:rPr>
          <w:spacing w:val="-3"/>
          <w:lang w:val="da-DK"/>
        </w:rPr>
        <w:t xml:space="preserve"> </w:t>
      </w:r>
      <w:r w:rsidRPr="00B26566">
        <w:rPr>
          <w:lang w:val="da-DK"/>
        </w:rPr>
        <w:t>omfattet</w:t>
      </w:r>
      <w:r w:rsidRPr="00B26566">
        <w:rPr>
          <w:spacing w:val="-3"/>
          <w:lang w:val="da-DK"/>
        </w:rPr>
        <w:t xml:space="preserve"> </w:t>
      </w:r>
      <w:r w:rsidRPr="00B26566">
        <w:rPr>
          <w:lang w:val="da-DK"/>
        </w:rPr>
        <w:t>af</w:t>
      </w:r>
      <w:r w:rsidRPr="00B26566">
        <w:rPr>
          <w:spacing w:val="-3"/>
          <w:lang w:val="da-DK"/>
        </w:rPr>
        <w:t xml:space="preserve"> </w:t>
      </w:r>
      <w:r w:rsidRPr="00B26566">
        <w:rPr>
          <w:lang w:val="da-DK"/>
        </w:rPr>
        <w:t>en</w:t>
      </w:r>
      <w:r w:rsidRPr="00B26566">
        <w:rPr>
          <w:spacing w:val="-3"/>
          <w:lang w:val="da-DK"/>
        </w:rPr>
        <w:t xml:space="preserve"> </w:t>
      </w:r>
      <w:r w:rsidRPr="00B26566">
        <w:rPr>
          <w:lang w:val="da-DK"/>
        </w:rPr>
        <w:t>tilbagetagningsordning</w:t>
      </w:r>
      <w:r w:rsidRPr="00B26566">
        <w:rPr>
          <w:spacing w:val="-3"/>
          <w:lang w:val="da-DK"/>
        </w:rPr>
        <w:t xml:space="preserve"> </w:t>
      </w:r>
      <w:r w:rsidRPr="00B26566">
        <w:rPr>
          <w:lang w:val="da-DK"/>
        </w:rPr>
        <w:t>ved</w:t>
      </w:r>
      <w:r w:rsidRPr="00B26566">
        <w:rPr>
          <w:spacing w:val="-3"/>
          <w:lang w:val="da-DK"/>
        </w:rPr>
        <w:t xml:space="preserve"> </w:t>
      </w:r>
      <w:r w:rsidRPr="00B26566">
        <w:rPr>
          <w:lang w:val="da-DK"/>
        </w:rPr>
        <w:t>husholdninger,</w:t>
      </w:r>
      <w:r w:rsidRPr="00B26566">
        <w:rPr>
          <w:spacing w:val="-3"/>
          <w:lang w:val="da-DK"/>
        </w:rPr>
        <w:t xml:space="preserve"> </w:t>
      </w:r>
      <w:r w:rsidRPr="00B26566">
        <w:rPr>
          <w:lang w:val="da-DK"/>
        </w:rPr>
        <w:t>når</w:t>
      </w:r>
      <w:r w:rsidRPr="00B26566">
        <w:rPr>
          <w:spacing w:val="-3"/>
          <w:lang w:val="da-DK"/>
        </w:rPr>
        <w:t xml:space="preserve"> </w:t>
      </w:r>
      <w:r w:rsidRPr="00B26566">
        <w:rPr>
          <w:lang w:val="da-DK"/>
        </w:rPr>
        <w:t>dette</w:t>
      </w:r>
      <w:r w:rsidRPr="00B26566">
        <w:rPr>
          <w:spacing w:val="-3"/>
          <w:lang w:val="da-DK"/>
        </w:rPr>
        <w:t xml:space="preserve"> </w:t>
      </w:r>
      <w:r w:rsidRPr="00B26566">
        <w:rPr>
          <w:lang w:val="da-DK"/>
        </w:rPr>
        <w:t>sker</w:t>
      </w:r>
      <w:r w:rsidRPr="00B26566">
        <w:rPr>
          <w:spacing w:val="-3"/>
          <w:lang w:val="da-DK"/>
        </w:rPr>
        <w:t xml:space="preserve"> </w:t>
      </w:r>
      <w:r w:rsidRPr="00B26566">
        <w:rPr>
          <w:lang w:val="da-DK"/>
        </w:rPr>
        <w:t>i</w:t>
      </w:r>
      <w:r w:rsidRPr="00B26566">
        <w:rPr>
          <w:spacing w:val="-3"/>
          <w:lang w:val="da-DK"/>
        </w:rPr>
        <w:t xml:space="preserve"> </w:t>
      </w:r>
      <w:r w:rsidRPr="00B26566">
        <w:rPr>
          <w:lang w:val="da-DK"/>
        </w:rPr>
        <w:t>forbindelse</w:t>
      </w:r>
      <w:r w:rsidRPr="00B26566">
        <w:rPr>
          <w:spacing w:val="-3"/>
          <w:lang w:val="da-DK"/>
        </w:rPr>
        <w:t xml:space="preserve"> </w:t>
      </w:r>
      <w:r w:rsidRPr="00B26566">
        <w:rPr>
          <w:lang w:val="da-DK"/>
        </w:rPr>
        <w:t>med levering af et nyt produkt.</w:t>
      </w:r>
    </w:p>
    <w:p w14:paraId="09DFE774"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6DBF1059" w14:textId="77777777" w:rsidR="00635043" w:rsidRPr="00B26566" w:rsidRDefault="00644EC4">
      <w:pPr>
        <w:pStyle w:val="Brdtekst"/>
        <w:spacing w:before="67" w:line="249" w:lineRule="auto"/>
        <w:ind w:right="109" w:firstLine="199"/>
        <w:rPr>
          <w:lang w:val="da-DK"/>
        </w:rPr>
      </w:pPr>
      <w:r w:rsidRPr="00B26566">
        <w:rPr>
          <w:i/>
          <w:lang w:val="da-DK"/>
        </w:rPr>
        <w:lastRenderedPageBreak/>
        <w:t xml:space="preserve">Stk. 4. </w:t>
      </w:r>
      <w:r w:rsidRPr="00B26566">
        <w:rPr>
          <w:lang w:val="da-DK"/>
        </w:rPr>
        <w:t>En producent, der tilbagetager emballageaffald, jf. stk. 1, kan alene tilbagetage mængder af emballageaffald svarende til producentens tilgængeliggjorte mængder for det pågældende kalenderår.</w:t>
      </w:r>
    </w:p>
    <w:p w14:paraId="55E323E9" w14:textId="77777777" w:rsidR="00635043" w:rsidRPr="00B26566" w:rsidRDefault="00644EC4">
      <w:pPr>
        <w:pStyle w:val="Brdtekst"/>
        <w:spacing w:before="2" w:line="249" w:lineRule="auto"/>
        <w:ind w:right="107" w:firstLine="200"/>
        <w:rPr>
          <w:lang w:val="da-DK"/>
        </w:rPr>
      </w:pPr>
      <w:r w:rsidRPr="00B26566">
        <w:rPr>
          <w:i/>
          <w:lang w:val="da-DK"/>
        </w:rPr>
        <w:t xml:space="preserve">Stk. 5. </w:t>
      </w:r>
      <w:r w:rsidRPr="00B26566">
        <w:rPr>
          <w:lang w:val="da-DK"/>
        </w:rPr>
        <w:t xml:space="preserve">En producent, som har tilbagetaget emballageaffald, kan ikke søge om betaling for indsamling, transport og behandling af erhvervsemballageaffald, der stammer fra producentens tilgængeliggjorte </w:t>
      </w:r>
      <w:r w:rsidRPr="00B26566">
        <w:rPr>
          <w:spacing w:val="-2"/>
          <w:lang w:val="da-DK"/>
        </w:rPr>
        <w:t>emballager.</w:t>
      </w:r>
    </w:p>
    <w:p w14:paraId="05E58BF9" w14:textId="77777777" w:rsidR="00635043" w:rsidRPr="00B26566" w:rsidRDefault="00644EC4">
      <w:pPr>
        <w:pStyle w:val="Brdtekst"/>
        <w:spacing w:before="123" w:line="249" w:lineRule="auto"/>
        <w:ind w:right="108" w:firstLine="200"/>
        <w:rPr>
          <w:lang w:val="da-DK"/>
        </w:rPr>
      </w:pPr>
      <w:bookmarkStart w:id="213" w:name="§_71"/>
      <w:bookmarkEnd w:id="213"/>
      <w:r w:rsidRPr="00B26566">
        <w:rPr>
          <w:b/>
          <w:lang w:val="da-DK"/>
        </w:rPr>
        <w:t xml:space="preserve">§ 71. </w:t>
      </w:r>
      <w:r w:rsidRPr="00B26566">
        <w:rPr>
          <w:lang w:val="da-DK"/>
        </w:rPr>
        <w:t xml:space="preserve">En producent, som har etableret en tilbagetagningsordning, jf. § 70, skal sikre, at slutbrugere af producentens emballage oplyses i salgs- og informationsmateriale, herunder i brugsanvisninger eller på salgsstedet, om hvor og hvordan slutbrugeren kan skille sig af med emballageaffaldet i tilbagetagnings- </w:t>
      </w:r>
      <w:r w:rsidRPr="00B26566">
        <w:rPr>
          <w:spacing w:val="-2"/>
          <w:lang w:val="da-DK"/>
        </w:rPr>
        <w:t>ordningen.</w:t>
      </w:r>
    </w:p>
    <w:p w14:paraId="52377944" w14:textId="77777777" w:rsidR="00635043" w:rsidRPr="00B26566" w:rsidRDefault="00644EC4">
      <w:pPr>
        <w:pStyle w:val="Overskrift2"/>
        <w:spacing w:before="164"/>
        <w:ind w:left="4689"/>
        <w:jc w:val="both"/>
        <w:rPr>
          <w:lang w:val="da-DK"/>
        </w:rPr>
      </w:pPr>
      <w:bookmarkStart w:id="214" w:name="Afsnit_VII_-_Sikkerhed_for_finansiering_"/>
      <w:bookmarkEnd w:id="214"/>
      <w:r w:rsidRPr="00B26566">
        <w:rPr>
          <w:lang w:val="da-DK"/>
        </w:rPr>
        <w:t xml:space="preserve">Afsnit </w:t>
      </w:r>
      <w:r w:rsidRPr="00B26566">
        <w:rPr>
          <w:spacing w:val="-5"/>
          <w:lang w:val="da-DK"/>
        </w:rPr>
        <w:t>VII</w:t>
      </w:r>
    </w:p>
    <w:p w14:paraId="35340D2E" w14:textId="77777777" w:rsidR="00635043" w:rsidRPr="00B26566" w:rsidRDefault="00644EC4">
      <w:pPr>
        <w:spacing w:before="92"/>
        <w:ind w:left="325"/>
        <w:jc w:val="both"/>
        <w:rPr>
          <w:b/>
          <w:sz w:val="24"/>
          <w:lang w:val="da-DK"/>
        </w:rPr>
      </w:pPr>
      <w:r w:rsidRPr="00B26566">
        <w:rPr>
          <w:b/>
          <w:sz w:val="24"/>
          <w:lang w:val="da-DK"/>
        </w:rPr>
        <w:t>Sikkerhed</w:t>
      </w:r>
      <w:r w:rsidRPr="00B26566">
        <w:rPr>
          <w:b/>
          <w:spacing w:val="-2"/>
          <w:sz w:val="24"/>
          <w:lang w:val="da-DK"/>
        </w:rPr>
        <w:t xml:space="preserve"> </w:t>
      </w:r>
      <w:r w:rsidRPr="00B26566">
        <w:rPr>
          <w:b/>
          <w:sz w:val="24"/>
          <w:lang w:val="da-DK"/>
        </w:rPr>
        <w:t>for</w:t>
      </w:r>
      <w:r w:rsidRPr="00B26566">
        <w:rPr>
          <w:b/>
          <w:spacing w:val="-1"/>
          <w:sz w:val="24"/>
          <w:lang w:val="da-DK"/>
        </w:rPr>
        <w:t xml:space="preserve"> </w:t>
      </w:r>
      <w:r w:rsidRPr="00B26566">
        <w:rPr>
          <w:b/>
          <w:sz w:val="24"/>
          <w:lang w:val="da-DK"/>
        </w:rPr>
        <w:t>finansiering</w:t>
      </w:r>
      <w:r w:rsidRPr="00B26566">
        <w:rPr>
          <w:b/>
          <w:spacing w:val="-1"/>
          <w:sz w:val="24"/>
          <w:lang w:val="da-DK"/>
        </w:rPr>
        <w:t xml:space="preserve"> </w:t>
      </w:r>
      <w:r w:rsidRPr="00B26566">
        <w:rPr>
          <w:b/>
          <w:sz w:val="24"/>
          <w:lang w:val="da-DK"/>
        </w:rPr>
        <w:t>af</w:t>
      </w:r>
      <w:r w:rsidRPr="00B26566">
        <w:rPr>
          <w:b/>
          <w:spacing w:val="-1"/>
          <w:sz w:val="24"/>
          <w:lang w:val="da-DK"/>
        </w:rPr>
        <w:t xml:space="preserve"> </w:t>
      </w:r>
      <w:r w:rsidRPr="00B26566">
        <w:rPr>
          <w:b/>
          <w:sz w:val="24"/>
          <w:lang w:val="da-DK"/>
        </w:rPr>
        <w:t>transport og</w:t>
      </w:r>
      <w:r w:rsidRPr="00B26566">
        <w:rPr>
          <w:b/>
          <w:spacing w:val="-1"/>
          <w:sz w:val="24"/>
          <w:lang w:val="da-DK"/>
        </w:rPr>
        <w:t xml:space="preserve"> </w:t>
      </w:r>
      <w:r w:rsidRPr="00B26566">
        <w:rPr>
          <w:b/>
          <w:sz w:val="24"/>
          <w:lang w:val="da-DK"/>
        </w:rPr>
        <w:t>behandling</w:t>
      </w:r>
      <w:r w:rsidRPr="00B26566">
        <w:rPr>
          <w:b/>
          <w:spacing w:val="-1"/>
          <w:sz w:val="24"/>
          <w:lang w:val="da-DK"/>
        </w:rPr>
        <w:t xml:space="preserve"> </w:t>
      </w:r>
      <w:r w:rsidRPr="00B26566">
        <w:rPr>
          <w:b/>
          <w:sz w:val="24"/>
          <w:lang w:val="da-DK"/>
        </w:rPr>
        <w:t>af</w:t>
      </w:r>
      <w:r w:rsidRPr="00B26566">
        <w:rPr>
          <w:b/>
          <w:spacing w:val="-1"/>
          <w:sz w:val="24"/>
          <w:lang w:val="da-DK"/>
        </w:rPr>
        <w:t xml:space="preserve"> </w:t>
      </w:r>
      <w:r w:rsidRPr="00B26566">
        <w:rPr>
          <w:b/>
          <w:sz w:val="24"/>
          <w:lang w:val="da-DK"/>
        </w:rPr>
        <w:t>kommunalt</w:t>
      </w:r>
      <w:r w:rsidRPr="00B26566">
        <w:rPr>
          <w:b/>
          <w:spacing w:val="-1"/>
          <w:sz w:val="24"/>
          <w:lang w:val="da-DK"/>
        </w:rPr>
        <w:t xml:space="preserve"> </w:t>
      </w:r>
      <w:r w:rsidRPr="00B26566">
        <w:rPr>
          <w:b/>
          <w:sz w:val="24"/>
          <w:lang w:val="da-DK"/>
        </w:rPr>
        <w:t xml:space="preserve">indsamlet </w:t>
      </w:r>
      <w:r w:rsidRPr="00B26566">
        <w:rPr>
          <w:b/>
          <w:spacing w:val="-2"/>
          <w:sz w:val="24"/>
          <w:lang w:val="da-DK"/>
        </w:rPr>
        <w:t>emballageaffald</w:t>
      </w:r>
    </w:p>
    <w:p w14:paraId="28EA71A2" w14:textId="77777777" w:rsidR="00635043" w:rsidRPr="00B26566" w:rsidRDefault="00644EC4">
      <w:pPr>
        <w:pStyle w:val="Brdtekst"/>
        <w:spacing w:before="172"/>
        <w:ind w:left="4709"/>
        <w:rPr>
          <w:lang w:val="da-DK"/>
        </w:rPr>
      </w:pPr>
      <w:bookmarkStart w:id="215" w:name="Kapitel_14_-_Sikkerhedsstillelse"/>
      <w:bookmarkEnd w:id="215"/>
      <w:r w:rsidRPr="00B26566">
        <w:rPr>
          <w:lang w:val="da-DK"/>
        </w:rPr>
        <w:t xml:space="preserve">Kapitel </w:t>
      </w:r>
      <w:r w:rsidRPr="00B26566">
        <w:rPr>
          <w:spacing w:val="-5"/>
          <w:lang w:val="da-DK"/>
        </w:rPr>
        <w:t>14</w:t>
      </w:r>
    </w:p>
    <w:p w14:paraId="4516181C" w14:textId="77777777" w:rsidR="00635043" w:rsidRPr="00B26566" w:rsidRDefault="00644EC4">
      <w:pPr>
        <w:spacing w:before="92" w:line="388" w:lineRule="auto"/>
        <w:ind w:left="3316" w:right="3314" w:firstLine="1012"/>
        <w:jc w:val="both"/>
        <w:rPr>
          <w:i/>
          <w:sz w:val="24"/>
          <w:lang w:val="da-DK"/>
        </w:rPr>
      </w:pPr>
      <w:r w:rsidRPr="00B26566">
        <w:rPr>
          <w:i/>
          <w:spacing w:val="-2"/>
          <w:sz w:val="24"/>
          <w:lang w:val="da-DK"/>
        </w:rPr>
        <w:t xml:space="preserve">Sikkerhedsstillelse </w:t>
      </w:r>
      <w:bookmarkStart w:id="216" w:name="Producenters_pligt_til_at_stille_sikkerh"/>
      <w:bookmarkEnd w:id="216"/>
      <w:r w:rsidRPr="00B26566">
        <w:rPr>
          <w:i/>
          <w:sz w:val="24"/>
          <w:lang w:val="da-DK"/>
        </w:rPr>
        <w:t>Producenters</w:t>
      </w:r>
      <w:r w:rsidRPr="00B26566">
        <w:rPr>
          <w:i/>
          <w:spacing w:val="-10"/>
          <w:sz w:val="24"/>
          <w:lang w:val="da-DK"/>
        </w:rPr>
        <w:t xml:space="preserve"> </w:t>
      </w:r>
      <w:r w:rsidRPr="00B26566">
        <w:rPr>
          <w:i/>
          <w:sz w:val="24"/>
          <w:lang w:val="da-DK"/>
        </w:rPr>
        <w:t>pligt</w:t>
      </w:r>
      <w:r w:rsidRPr="00B26566">
        <w:rPr>
          <w:i/>
          <w:spacing w:val="-10"/>
          <w:sz w:val="24"/>
          <w:lang w:val="da-DK"/>
        </w:rPr>
        <w:t xml:space="preserve"> </w:t>
      </w:r>
      <w:r w:rsidRPr="00B26566">
        <w:rPr>
          <w:i/>
          <w:sz w:val="24"/>
          <w:lang w:val="da-DK"/>
        </w:rPr>
        <w:t>til</w:t>
      </w:r>
      <w:r w:rsidRPr="00B26566">
        <w:rPr>
          <w:i/>
          <w:spacing w:val="-10"/>
          <w:sz w:val="24"/>
          <w:lang w:val="da-DK"/>
        </w:rPr>
        <w:t xml:space="preserve"> </w:t>
      </w:r>
      <w:r w:rsidRPr="00B26566">
        <w:rPr>
          <w:i/>
          <w:sz w:val="24"/>
          <w:lang w:val="da-DK"/>
        </w:rPr>
        <w:t>at</w:t>
      </w:r>
      <w:r w:rsidRPr="00B26566">
        <w:rPr>
          <w:i/>
          <w:spacing w:val="-10"/>
          <w:sz w:val="24"/>
          <w:lang w:val="da-DK"/>
        </w:rPr>
        <w:t xml:space="preserve"> </w:t>
      </w:r>
      <w:r w:rsidRPr="00B26566">
        <w:rPr>
          <w:i/>
          <w:sz w:val="24"/>
          <w:lang w:val="da-DK"/>
        </w:rPr>
        <w:t>stille</w:t>
      </w:r>
      <w:r w:rsidRPr="00B26566">
        <w:rPr>
          <w:i/>
          <w:spacing w:val="-10"/>
          <w:sz w:val="24"/>
          <w:lang w:val="da-DK"/>
        </w:rPr>
        <w:t xml:space="preserve"> </w:t>
      </w:r>
      <w:r w:rsidRPr="00B26566">
        <w:rPr>
          <w:i/>
          <w:sz w:val="24"/>
          <w:lang w:val="da-DK"/>
        </w:rPr>
        <w:t>sikkerhed</w:t>
      </w:r>
    </w:p>
    <w:p w14:paraId="7BA7D637" w14:textId="77777777" w:rsidR="00635043" w:rsidRPr="00B26566" w:rsidRDefault="00644EC4">
      <w:pPr>
        <w:pStyle w:val="Brdtekst"/>
        <w:spacing w:before="0" w:line="238" w:lineRule="exact"/>
        <w:ind w:left="310"/>
        <w:rPr>
          <w:lang w:val="da-DK"/>
        </w:rPr>
      </w:pPr>
      <w:bookmarkStart w:id="217" w:name="§_72"/>
      <w:bookmarkEnd w:id="217"/>
      <w:r w:rsidRPr="00B26566">
        <w:rPr>
          <w:b/>
          <w:lang w:val="da-DK"/>
        </w:rPr>
        <w:t>§</w:t>
      </w:r>
      <w:r w:rsidRPr="00B26566">
        <w:rPr>
          <w:b/>
          <w:spacing w:val="35"/>
          <w:lang w:val="da-DK"/>
        </w:rPr>
        <w:t xml:space="preserve"> </w:t>
      </w:r>
      <w:r w:rsidRPr="00B26566">
        <w:rPr>
          <w:b/>
          <w:lang w:val="da-DK"/>
        </w:rPr>
        <w:t>72.</w:t>
      </w:r>
      <w:r w:rsidRPr="00B26566">
        <w:rPr>
          <w:b/>
          <w:spacing w:val="36"/>
          <w:lang w:val="da-DK"/>
        </w:rPr>
        <w:t xml:space="preserve"> </w:t>
      </w:r>
      <w:r w:rsidRPr="00B26566">
        <w:rPr>
          <w:lang w:val="da-DK"/>
        </w:rPr>
        <w:t>En</w:t>
      </w:r>
      <w:r w:rsidRPr="00B26566">
        <w:rPr>
          <w:spacing w:val="36"/>
          <w:lang w:val="da-DK"/>
        </w:rPr>
        <w:t xml:space="preserve"> </w:t>
      </w:r>
      <w:r w:rsidRPr="00B26566">
        <w:rPr>
          <w:lang w:val="da-DK"/>
        </w:rPr>
        <w:t>producent,</w:t>
      </w:r>
      <w:r w:rsidRPr="00B26566">
        <w:rPr>
          <w:spacing w:val="35"/>
          <w:lang w:val="da-DK"/>
        </w:rPr>
        <w:t xml:space="preserve"> </w:t>
      </w:r>
      <w:r w:rsidRPr="00B26566">
        <w:rPr>
          <w:lang w:val="da-DK"/>
        </w:rPr>
        <w:t>som</w:t>
      </w:r>
      <w:r w:rsidRPr="00B26566">
        <w:rPr>
          <w:spacing w:val="36"/>
          <w:lang w:val="da-DK"/>
        </w:rPr>
        <w:t xml:space="preserve"> </w:t>
      </w:r>
      <w:r w:rsidRPr="00B26566">
        <w:rPr>
          <w:lang w:val="da-DK"/>
        </w:rPr>
        <w:t>får</w:t>
      </w:r>
      <w:r w:rsidRPr="00B26566">
        <w:rPr>
          <w:spacing w:val="36"/>
          <w:lang w:val="da-DK"/>
        </w:rPr>
        <w:t xml:space="preserve"> </w:t>
      </w:r>
      <w:r w:rsidRPr="00B26566">
        <w:rPr>
          <w:lang w:val="da-DK"/>
        </w:rPr>
        <w:t>tildelt</w:t>
      </w:r>
      <w:r w:rsidRPr="00B26566">
        <w:rPr>
          <w:spacing w:val="35"/>
          <w:lang w:val="da-DK"/>
        </w:rPr>
        <w:t xml:space="preserve"> </w:t>
      </w:r>
      <w:r w:rsidRPr="00B26566">
        <w:rPr>
          <w:lang w:val="da-DK"/>
        </w:rPr>
        <w:t>forpligtelser</w:t>
      </w:r>
      <w:r w:rsidRPr="00B26566">
        <w:rPr>
          <w:spacing w:val="36"/>
          <w:lang w:val="da-DK"/>
        </w:rPr>
        <w:t xml:space="preserve"> </w:t>
      </w:r>
      <w:r w:rsidRPr="00B26566">
        <w:rPr>
          <w:lang w:val="da-DK"/>
        </w:rPr>
        <w:t>for</w:t>
      </w:r>
      <w:r w:rsidRPr="00B26566">
        <w:rPr>
          <w:spacing w:val="36"/>
          <w:lang w:val="da-DK"/>
        </w:rPr>
        <w:t xml:space="preserve"> </w:t>
      </w:r>
      <w:r w:rsidRPr="00B26566">
        <w:rPr>
          <w:lang w:val="da-DK"/>
        </w:rPr>
        <w:t>emballageaffald,</w:t>
      </w:r>
      <w:r w:rsidRPr="00B26566">
        <w:rPr>
          <w:spacing w:val="36"/>
          <w:lang w:val="da-DK"/>
        </w:rPr>
        <w:t xml:space="preserve"> </w:t>
      </w:r>
      <w:r w:rsidRPr="00B26566">
        <w:rPr>
          <w:lang w:val="da-DK"/>
        </w:rPr>
        <w:t>jf.</w:t>
      </w:r>
      <w:r w:rsidRPr="00B26566">
        <w:rPr>
          <w:spacing w:val="35"/>
          <w:lang w:val="da-DK"/>
        </w:rPr>
        <w:t xml:space="preserve"> </w:t>
      </w:r>
      <w:r w:rsidRPr="00B26566">
        <w:rPr>
          <w:lang w:val="da-DK"/>
        </w:rPr>
        <w:t>§§</w:t>
      </w:r>
      <w:r w:rsidRPr="00B26566">
        <w:rPr>
          <w:spacing w:val="36"/>
          <w:lang w:val="da-DK"/>
        </w:rPr>
        <w:t xml:space="preserve"> </w:t>
      </w:r>
      <w:r w:rsidRPr="00B26566">
        <w:rPr>
          <w:lang w:val="da-DK"/>
        </w:rPr>
        <w:t>35</w:t>
      </w:r>
      <w:r w:rsidRPr="00B26566">
        <w:rPr>
          <w:spacing w:val="36"/>
          <w:lang w:val="da-DK"/>
        </w:rPr>
        <w:t xml:space="preserve"> </w:t>
      </w:r>
      <w:r w:rsidRPr="00B26566">
        <w:rPr>
          <w:lang w:val="da-DK"/>
        </w:rPr>
        <w:t>og</w:t>
      </w:r>
      <w:r w:rsidRPr="00B26566">
        <w:rPr>
          <w:spacing w:val="35"/>
          <w:lang w:val="da-DK"/>
        </w:rPr>
        <w:t xml:space="preserve"> </w:t>
      </w:r>
      <w:r w:rsidRPr="00B26566">
        <w:rPr>
          <w:lang w:val="da-DK"/>
        </w:rPr>
        <w:t>36,</w:t>
      </w:r>
      <w:r w:rsidRPr="00B26566">
        <w:rPr>
          <w:spacing w:val="36"/>
          <w:lang w:val="da-DK"/>
        </w:rPr>
        <w:t xml:space="preserve"> </w:t>
      </w:r>
      <w:r w:rsidRPr="00B26566">
        <w:rPr>
          <w:lang w:val="da-DK"/>
        </w:rPr>
        <w:t>skal,</w:t>
      </w:r>
      <w:r w:rsidRPr="00B26566">
        <w:rPr>
          <w:spacing w:val="36"/>
          <w:lang w:val="da-DK"/>
        </w:rPr>
        <w:t xml:space="preserve"> </w:t>
      </w:r>
      <w:r w:rsidRPr="00B26566">
        <w:rPr>
          <w:lang w:val="da-DK"/>
        </w:rPr>
        <w:t>senest</w:t>
      </w:r>
      <w:r w:rsidRPr="00B26566">
        <w:rPr>
          <w:spacing w:val="36"/>
          <w:lang w:val="da-DK"/>
        </w:rPr>
        <w:t xml:space="preserve"> </w:t>
      </w:r>
      <w:r w:rsidRPr="00B26566">
        <w:rPr>
          <w:spacing w:val="-10"/>
          <w:lang w:val="da-DK"/>
        </w:rPr>
        <w:t>4</w:t>
      </w:r>
    </w:p>
    <w:p w14:paraId="70D1F955" w14:textId="77777777" w:rsidR="00635043" w:rsidRPr="00B26566" w:rsidRDefault="00644EC4">
      <w:pPr>
        <w:pStyle w:val="Brdtekst"/>
        <w:spacing w:line="249" w:lineRule="auto"/>
        <w:ind w:right="106" w:hanging="1"/>
        <w:rPr>
          <w:lang w:val="da-DK"/>
        </w:rPr>
      </w:pPr>
      <w:r w:rsidRPr="00B26566">
        <w:rPr>
          <w:lang w:val="da-DK"/>
        </w:rPr>
        <w:t>uger inden en tildelingsperiode begynder, stille sikkerhed for finansiering af transport og behandling af kommunalt indsamlet emballageaffald. Sikkerheden skal stilles i hele den pågældende tildelingsperiode, jf. § 37.</w:t>
      </w:r>
    </w:p>
    <w:p w14:paraId="42572DBC" w14:textId="77777777" w:rsidR="00635043" w:rsidRPr="00B26566" w:rsidRDefault="00644EC4">
      <w:pPr>
        <w:spacing w:before="163"/>
        <w:ind w:left="3633"/>
        <w:jc w:val="both"/>
        <w:rPr>
          <w:i/>
          <w:sz w:val="24"/>
          <w:lang w:val="da-DK"/>
        </w:rPr>
      </w:pPr>
      <w:bookmarkStart w:id="218" w:name="Afgørelser_om_sikkerhedsstillelse"/>
      <w:bookmarkEnd w:id="218"/>
      <w:r w:rsidRPr="00B26566">
        <w:rPr>
          <w:i/>
          <w:sz w:val="24"/>
          <w:lang w:val="da-DK"/>
        </w:rPr>
        <w:t>Afgørelser</w:t>
      </w:r>
      <w:r w:rsidRPr="00B26566">
        <w:rPr>
          <w:i/>
          <w:spacing w:val="-10"/>
          <w:sz w:val="24"/>
          <w:lang w:val="da-DK"/>
        </w:rPr>
        <w:t xml:space="preserve"> </w:t>
      </w:r>
      <w:r w:rsidRPr="00B26566">
        <w:rPr>
          <w:i/>
          <w:sz w:val="24"/>
          <w:lang w:val="da-DK"/>
        </w:rPr>
        <w:t>om</w:t>
      </w:r>
      <w:r w:rsidRPr="00B26566">
        <w:rPr>
          <w:i/>
          <w:spacing w:val="-10"/>
          <w:sz w:val="24"/>
          <w:lang w:val="da-DK"/>
        </w:rPr>
        <w:t xml:space="preserve"> </w:t>
      </w:r>
      <w:r w:rsidRPr="00B26566">
        <w:rPr>
          <w:i/>
          <w:spacing w:val="-2"/>
          <w:sz w:val="24"/>
          <w:lang w:val="da-DK"/>
        </w:rPr>
        <w:t>sikkerhedsstillelse</w:t>
      </w:r>
    </w:p>
    <w:p w14:paraId="258268E1" w14:textId="77777777" w:rsidR="00635043" w:rsidRPr="00B26566" w:rsidRDefault="00644EC4">
      <w:pPr>
        <w:pStyle w:val="Brdtekst"/>
        <w:spacing w:before="132"/>
        <w:ind w:left="310"/>
        <w:rPr>
          <w:lang w:val="da-DK"/>
        </w:rPr>
      </w:pPr>
      <w:bookmarkStart w:id="219" w:name="§_73"/>
      <w:bookmarkEnd w:id="219"/>
      <w:r w:rsidRPr="00B26566">
        <w:rPr>
          <w:b/>
          <w:lang w:val="da-DK"/>
        </w:rPr>
        <w:t>§</w:t>
      </w:r>
      <w:r w:rsidRPr="00B26566">
        <w:rPr>
          <w:b/>
          <w:spacing w:val="39"/>
          <w:lang w:val="da-DK"/>
        </w:rPr>
        <w:t xml:space="preserve"> </w:t>
      </w:r>
      <w:r w:rsidRPr="00B26566">
        <w:rPr>
          <w:b/>
          <w:lang w:val="da-DK"/>
        </w:rPr>
        <w:t>73.</w:t>
      </w:r>
      <w:r w:rsidRPr="00B26566">
        <w:rPr>
          <w:b/>
          <w:spacing w:val="40"/>
          <w:lang w:val="da-DK"/>
        </w:rPr>
        <w:t xml:space="preserve"> </w:t>
      </w:r>
      <w:r w:rsidRPr="00B26566">
        <w:rPr>
          <w:lang w:val="da-DK"/>
        </w:rPr>
        <w:t>Dansk</w:t>
      </w:r>
      <w:r w:rsidRPr="00B26566">
        <w:rPr>
          <w:spacing w:val="39"/>
          <w:lang w:val="da-DK"/>
        </w:rPr>
        <w:t xml:space="preserve"> </w:t>
      </w:r>
      <w:r w:rsidRPr="00B26566">
        <w:rPr>
          <w:lang w:val="da-DK"/>
        </w:rPr>
        <w:t>Producentansvar</w:t>
      </w:r>
      <w:r w:rsidRPr="00B26566">
        <w:rPr>
          <w:spacing w:val="40"/>
          <w:lang w:val="da-DK"/>
        </w:rPr>
        <w:t xml:space="preserve"> </w:t>
      </w:r>
      <w:r w:rsidRPr="00B26566">
        <w:rPr>
          <w:lang w:val="da-DK"/>
        </w:rPr>
        <w:t>træffer</w:t>
      </w:r>
      <w:r w:rsidRPr="00B26566">
        <w:rPr>
          <w:spacing w:val="39"/>
          <w:lang w:val="da-DK"/>
        </w:rPr>
        <w:t xml:space="preserve"> </w:t>
      </w:r>
      <w:r w:rsidRPr="00B26566">
        <w:rPr>
          <w:lang w:val="da-DK"/>
        </w:rPr>
        <w:t>afgørelse</w:t>
      </w:r>
      <w:r w:rsidRPr="00B26566">
        <w:rPr>
          <w:spacing w:val="40"/>
          <w:lang w:val="da-DK"/>
        </w:rPr>
        <w:t xml:space="preserve"> </w:t>
      </w:r>
      <w:r w:rsidRPr="00B26566">
        <w:rPr>
          <w:lang w:val="da-DK"/>
        </w:rPr>
        <w:t>om</w:t>
      </w:r>
      <w:r w:rsidRPr="00B26566">
        <w:rPr>
          <w:spacing w:val="39"/>
          <w:lang w:val="da-DK"/>
        </w:rPr>
        <w:t xml:space="preserve"> </w:t>
      </w:r>
      <w:r w:rsidRPr="00B26566">
        <w:rPr>
          <w:lang w:val="da-DK"/>
        </w:rPr>
        <w:t>størrelsen</w:t>
      </w:r>
      <w:r w:rsidRPr="00B26566">
        <w:rPr>
          <w:spacing w:val="40"/>
          <w:lang w:val="da-DK"/>
        </w:rPr>
        <w:t xml:space="preserve"> </w:t>
      </w:r>
      <w:r w:rsidRPr="00B26566">
        <w:rPr>
          <w:lang w:val="da-DK"/>
        </w:rPr>
        <w:t>af</w:t>
      </w:r>
      <w:r w:rsidRPr="00B26566">
        <w:rPr>
          <w:spacing w:val="39"/>
          <w:lang w:val="da-DK"/>
        </w:rPr>
        <w:t xml:space="preserve"> </w:t>
      </w:r>
      <w:r w:rsidRPr="00B26566">
        <w:rPr>
          <w:lang w:val="da-DK"/>
        </w:rPr>
        <w:t>producentens</w:t>
      </w:r>
      <w:r w:rsidRPr="00B26566">
        <w:rPr>
          <w:spacing w:val="40"/>
          <w:lang w:val="da-DK"/>
        </w:rPr>
        <w:t xml:space="preserve"> </w:t>
      </w:r>
      <w:r w:rsidRPr="00B26566">
        <w:rPr>
          <w:lang w:val="da-DK"/>
        </w:rPr>
        <w:t>sikkerhedsstillelse,</w:t>
      </w:r>
      <w:r w:rsidRPr="00B26566">
        <w:rPr>
          <w:spacing w:val="40"/>
          <w:lang w:val="da-DK"/>
        </w:rPr>
        <w:t xml:space="preserve"> </w:t>
      </w:r>
      <w:r w:rsidRPr="00B26566">
        <w:rPr>
          <w:spacing w:val="-5"/>
          <w:lang w:val="da-DK"/>
        </w:rPr>
        <w:t>jf.</w:t>
      </w:r>
    </w:p>
    <w:p w14:paraId="16FE4294" w14:textId="77777777" w:rsidR="00635043" w:rsidRPr="00B26566" w:rsidRDefault="00644EC4">
      <w:pPr>
        <w:pStyle w:val="Brdtekst"/>
        <w:spacing w:line="249" w:lineRule="auto"/>
        <w:ind w:right="105" w:hanging="1"/>
        <w:rPr>
          <w:lang w:val="da-DK"/>
        </w:rPr>
      </w:pPr>
      <w:r w:rsidRPr="00B26566">
        <w:rPr>
          <w:lang w:val="da-DK"/>
        </w:rPr>
        <w:t>§ 72. Sikkerhedsstillelsen skal svare til de for en periode på tre måneder kendte eller forventede omkost- ninger til transport og behandling af det kommunalt indsamlede emballageaffald, som producenten skal overtage eller betale for, jf. §§ 35 og 36.</w:t>
      </w:r>
    </w:p>
    <w:p w14:paraId="334CDC24" w14:textId="77777777" w:rsidR="00635043" w:rsidRPr="00B26566" w:rsidRDefault="00644EC4">
      <w:pPr>
        <w:pStyle w:val="Brdtekst"/>
        <w:spacing w:before="3" w:line="249" w:lineRule="auto"/>
        <w:ind w:right="106" w:firstLine="200"/>
        <w:rPr>
          <w:lang w:val="da-DK"/>
        </w:rPr>
      </w:pPr>
      <w:r w:rsidRPr="00B26566">
        <w:rPr>
          <w:i/>
          <w:lang w:val="da-DK"/>
        </w:rPr>
        <w:t xml:space="preserve">Stk. 2. </w:t>
      </w:r>
      <w:r w:rsidRPr="00B26566">
        <w:rPr>
          <w:lang w:val="da-DK"/>
        </w:rPr>
        <w:t>Forpligtelsen til at stille sikkerhed, efter § 72, ophører med udløbet af en tildelingsperiode, jf. § 37, når en producent har dokumenteret, at det for den pågældende tildelingsperiode tildelte emballageaf- fald er håndteret, jf. § 51</w:t>
      </w:r>
      <w:ins w:id="220" w:author="Sofie Dam" w:date="2025-05-09T13:46:00Z">
        <w:r w:rsidR="00B86372">
          <w:rPr>
            <w:lang w:val="da-DK"/>
          </w:rPr>
          <w:t>,</w:t>
        </w:r>
      </w:ins>
      <w:r w:rsidRPr="00B26566">
        <w:rPr>
          <w:lang w:val="da-DK"/>
        </w:rPr>
        <w:t xml:space="preserve"> eller at den for den pågældende periode tildelte betalingsforpligtelse er opfyldt, jf. § 56, stk. 2 og § 10</w:t>
      </w:r>
      <w:ins w:id="221" w:author="Klara Leona Funch" w:date="2025-05-08T13:46:00Z">
        <w:r w:rsidR="00B23E1C">
          <w:rPr>
            <w:lang w:val="da-DK"/>
          </w:rPr>
          <w:t>6</w:t>
        </w:r>
      </w:ins>
      <w:del w:id="222" w:author="Klara Leona Funch" w:date="2025-05-08T13:46:00Z">
        <w:r w:rsidRPr="00B26566" w:rsidDel="00B23E1C">
          <w:rPr>
            <w:lang w:val="da-DK"/>
          </w:rPr>
          <w:delText>5</w:delText>
        </w:r>
      </w:del>
      <w:r w:rsidRPr="00B26566">
        <w:rPr>
          <w:lang w:val="da-DK"/>
        </w:rPr>
        <w:t>.</w:t>
      </w:r>
    </w:p>
    <w:p w14:paraId="26A629A5" w14:textId="77777777" w:rsidR="00635043" w:rsidRPr="00B26566" w:rsidRDefault="00644EC4">
      <w:pPr>
        <w:pStyle w:val="Brdtekst"/>
        <w:spacing w:before="124" w:line="249" w:lineRule="auto"/>
        <w:ind w:right="106" w:firstLine="199"/>
        <w:rPr>
          <w:lang w:val="da-DK"/>
        </w:rPr>
      </w:pPr>
      <w:bookmarkStart w:id="223" w:name="§_74"/>
      <w:bookmarkEnd w:id="223"/>
      <w:r w:rsidRPr="00B26566">
        <w:rPr>
          <w:b/>
          <w:lang w:val="da-DK"/>
        </w:rPr>
        <w:t xml:space="preserve">§ 74. </w:t>
      </w:r>
      <w:r w:rsidRPr="00B26566">
        <w:rPr>
          <w:lang w:val="da-DK"/>
        </w:rPr>
        <w:t>Dansk Producentansvar træffer afgørelse om tidspunktet for, hvornår sikkerheden, jf. § 73, skal stilles, jf. dog § 72.</w:t>
      </w:r>
    </w:p>
    <w:p w14:paraId="4F986D3E" w14:textId="77777777" w:rsidR="00635043" w:rsidRPr="00B26566" w:rsidRDefault="00644EC4">
      <w:pPr>
        <w:pStyle w:val="Brdtekst"/>
        <w:spacing w:before="2" w:line="249" w:lineRule="auto"/>
        <w:ind w:right="107" w:firstLine="200"/>
        <w:rPr>
          <w:lang w:val="da-DK"/>
        </w:rPr>
      </w:pPr>
      <w:r w:rsidRPr="00B26566">
        <w:rPr>
          <w:i/>
          <w:lang w:val="da-DK"/>
        </w:rPr>
        <w:t xml:space="preserve">Stk. 2. </w:t>
      </w:r>
      <w:r w:rsidRPr="00B26566">
        <w:rPr>
          <w:lang w:val="da-DK"/>
        </w:rPr>
        <w:t xml:space="preserve">Producenten skal stille sikkerheden i overensstemmelse med Dansk Producentansvars anvisnin- ger og fremsende dokumentation for, at sikkerheden er stillet korrekt efter Dansk Producentansvars </w:t>
      </w:r>
      <w:r w:rsidRPr="00B26566">
        <w:rPr>
          <w:spacing w:val="-2"/>
          <w:lang w:val="da-DK"/>
        </w:rPr>
        <w:t>anvisninger.</w:t>
      </w:r>
    </w:p>
    <w:p w14:paraId="25A3B63F" w14:textId="77777777" w:rsidR="00635043" w:rsidRPr="00B26566" w:rsidRDefault="00644EC4">
      <w:pPr>
        <w:spacing w:before="163"/>
        <w:ind w:left="3702"/>
        <w:jc w:val="both"/>
        <w:rPr>
          <w:i/>
          <w:sz w:val="24"/>
          <w:lang w:val="da-DK"/>
        </w:rPr>
      </w:pPr>
      <w:bookmarkStart w:id="224" w:name="Frigivelse_af_sikkerhedsstillelse"/>
      <w:bookmarkEnd w:id="224"/>
      <w:r w:rsidRPr="00B26566">
        <w:rPr>
          <w:i/>
          <w:sz w:val="24"/>
          <w:lang w:val="da-DK"/>
        </w:rPr>
        <w:t xml:space="preserve">Frigivelse af </w:t>
      </w:r>
      <w:r w:rsidRPr="00B26566">
        <w:rPr>
          <w:i/>
          <w:spacing w:val="-2"/>
          <w:sz w:val="24"/>
          <w:lang w:val="da-DK"/>
        </w:rPr>
        <w:t>sikkerhedsstillelse</w:t>
      </w:r>
    </w:p>
    <w:p w14:paraId="149356BF" w14:textId="77777777" w:rsidR="00635043" w:rsidRPr="00B26566" w:rsidRDefault="00644EC4">
      <w:pPr>
        <w:pStyle w:val="Brdtekst"/>
        <w:spacing w:before="132" w:line="249" w:lineRule="auto"/>
        <w:ind w:right="106" w:firstLine="200"/>
        <w:rPr>
          <w:lang w:val="da-DK"/>
        </w:rPr>
      </w:pPr>
      <w:bookmarkStart w:id="225" w:name="§_75"/>
      <w:bookmarkEnd w:id="225"/>
      <w:r w:rsidRPr="00B26566">
        <w:rPr>
          <w:b/>
          <w:lang w:val="da-DK"/>
        </w:rPr>
        <w:t xml:space="preserve">§ 75. </w:t>
      </w:r>
      <w:r w:rsidRPr="00B26566">
        <w:rPr>
          <w:lang w:val="da-DK"/>
        </w:rPr>
        <w:t>Kommunalbestyrelsen kan</w:t>
      </w:r>
      <w:ins w:id="226" w:author="Sofie Dam" w:date="2025-06-04T15:27:00Z">
        <w:r w:rsidR="00F37B45">
          <w:rPr>
            <w:lang w:val="da-DK"/>
          </w:rPr>
          <w:t xml:space="preserve"> få dækket sine faktiske, dokumenterede omkostninger til nødafhentning og behandling af det kommunalt indsamlede emballageaffald</w:t>
        </w:r>
      </w:ins>
      <w:r w:rsidRPr="00B26566">
        <w:rPr>
          <w:lang w:val="da-DK"/>
        </w:rPr>
        <w:t>, når en kollektiv ordning, der på vegne af en producent har fået tildelt kommunalt indsamlet emballageaffald, jf. § 8</w:t>
      </w:r>
      <w:ins w:id="227" w:author="Sofie Dam" w:date="2025-06-04T15:28:00Z">
        <w:r w:rsidR="00F37B45">
          <w:rPr>
            <w:lang w:val="da-DK"/>
          </w:rPr>
          <w:t>1</w:t>
        </w:r>
      </w:ins>
      <w:del w:id="228" w:author="Sofie Dam" w:date="2025-06-04T15:28:00Z">
        <w:r w:rsidRPr="00B26566" w:rsidDel="00F37B45">
          <w:rPr>
            <w:lang w:val="da-DK"/>
          </w:rPr>
          <w:delText>0</w:delText>
        </w:r>
      </w:del>
      <w:r w:rsidRPr="00B26566">
        <w:rPr>
          <w:lang w:val="da-DK"/>
        </w:rPr>
        <w:t xml:space="preserve">, nr. 6, ikke afhenter affald på den af kommunalbestyrelsen udpegede overdragelsesplads, jf. § 44, eller ikke sikrer, at kommunalbestyrelsen kan overdrage affald på et af producenten udpeget affaldsbehandlingsanlæg, jf. § 48, stk. 2, </w:t>
      </w:r>
      <w:del w:id="229" w:author="Sofie Dam" w:date="2025-06-04T15:29:00Z">
        <w:r w:rsidRPr="00B26566" w:rsidDel="00F37B45">
          <w:rPr>
            <w:lang w:val="da-DK"/>
          </w:rPr>
          <w:delText>få dækket sine faktiske, dokumenterede omkostninger til nødafhentning og behandling af det kommunalt indsamlede emballageaffald</w:delText>
        </w:r>
      </w:del>
      <w:r w:rsidRPr="00B26566">
        <w:rPr>
          <w:lang w:val="da-DK"/>
        </w:rPr>
        <w:t>, ved at rette et krav om betaling herfor direkte mod den kollektive ordning.</w:t>
      </w:r>
    </w:p>
    <w:p w14:paraId="73739847" w14:textId="77777777" w:rsidR="00635043" w:rsidRPr="00B26566" w:rsidRDefault="00644EC4">
      <w:pPr>
        <w:pStyle w:val="Brdtekst"/>
        <w:spacing w:before="6" w:line="249" w:lineRule="auto"/>
        <w:ind w:right="107" w:firstLine="200"/>
        <w:rPr>
          <w:lang w:val="da-DK"/>
        </w:rPr>
      </w:pPr>
      <w:r w:rsidRPr="00B26566">
        <w:rPr>
          <w:i/>
          <w:lang w:val="da-DK"/>
        </w:rPr>
        <w:t xml:space="preserve">Stk. 2. </w:t>
      </w:r>
      <w:r w:rsidRPr="00B26566">
        <w:rPr>
          <w:lang w:val="da-DK"/>
        </w:rPr>
        <w:t>Kommunalbestyrelsen kan</w:t>
      </w:r>
      <w:moveFromRangeStart w:id="230" w:author="Sofie Dam" w:date="2025-06-04T15:30:00Z" w:name="move199943463"/>
      <w:moveFrom w:id="231" w:author="Sofie Dam" w:date="2025-06-04T15:30:00Z">
        <w:r w:rsidRPr="00B26566" w:rsidDel="00F37B45">
          <w:rPr>
            <w:lang w:val="da-DK"/>
          </w:rPr>
          <w:t>, når den kollektive ordning ikke betaler, jf. stk. 1</w:t>
        </w:r>
      </w:moveFrom>
      <w:moveFromRangeEnd w:id="230"/>
      <w:del w:id="232" w:author="Sofie Dam" w:date="2025-06-04T15:30:00Z">
        <w:r w:rsidRPr="00B26566" w:rsidDel="00F37B45">
          <w:rPr>
            <w:lang w:val="da-DK"/>
          </w:rPr>
          <w:delText>,</w:delText>
        </w:r>
      </w:del>
      <w:r w:rsidRPr="00B26566">
        <w:rPr>
          <w:lang w:val="da-DK"/>
        </w:rPr>
        <w:t xml:space="preserve"> anmode Dansk Producentansvar om frigivelse af sikkerheden</w:t>
      </w:r>
      <w:moveToRangeStart w:id="233" w:author="Sofie Dam" w:date="2025-06-04T15:30:00Z" w:name="move199943463"/>
      <w:moveTo w:id="234" w:author="Sofie Dam" w:date="2025-06-04T15:30:00Z">
        <w:r w:rsidR="00F37B45" w:rsidRPr="00B26566" w:rsidDel="00AC6721">
          <w:rPr>
            <w:lang w:val="da-DK"/>
          </w:rPr>
          <w:t>, når den kollektive ordning ikke betaler, jf. stk. 1</w:t>
        </w:r>
      </w:moveTo>
      <w:moveToRangeEnd w:id="233"/>
      <w:r w:rsidRPr="00B26566">
        <w:rPr>
          <w:lang w:val="da-DK"/>
        </w:rPr>
        <w:t>. Dansk Producentansvar frigiver</w:t>
      </w:r>
      <w:ins w:id="235" w:author="Sofie Dam" w:date="2025-06-04T15:31:00Z">
        <w:r w:rsidR="00F37B45">
          <w:rPr>
            <w:lang w:val="da-DK"/>
          </w:rPr>
          <w:t xml:space="preserve"> forholdsmæssigt, efter de i stk. 1 dokumenterede omkostninger, sikkerheden til kommunalbestyrelsen</w:t>
        </w:r>
      </w:ins>
      <w:r w:rsidRPr="00B26566">
        <w:rPr>
          <w:lang w:val="da-DK"/>
        </w:rPr>
        <w:t>,</w:t>
      </w:r>
      <w:ins w:id="236" w:author="Sofie Dam" w:date="2025-06-04T15:32:00Z">
        <w:r w:rsidR="00F37B45">
          <w:rPr>
            <w:lang w:val="da-DK"/>
          </w:rPr>
          <w:t xml:space="preserve"> på</w:t>
        </w:r>
      </w:ins>
      <w:del w:id="237" w:author="Sofie Dam" w:date="2025-06-04T15:32:00Z">
        <w:r w:rsidRPr="00B26566" w:rsidDel="00F37B45">
          <w:rPr>
            <w:lang w:val="da-DK"/>
          </w:rPr>
          <w:delText xml:space="preserve"> når</w:delText>
        </w:r>
      </w:del>
      <w:r w:rsidRPr="00B26566">
        <w:rPr>
          <w:lang w:val="da-DK"/>
        </w:rPr>
        <w:t xml:space="preserve"> kommunalbestyrelsen</w:t>
      </w:r>
      <w:ins w:id="238" w:author="Sofie Dam" w:date="2025-06-04T15:32:00Z">
        <w:r w:rsidR="00F37B45">
          <w:rPr>
            <w:lang w:val="da-DK"/>
          </w:rPr>
          <w:t>s</w:t>
        </w:r>
      </w:ins>
      <w:r w:rsidRPr="00B26566">
        <w:rPr>
          <w:lang w:val="da-DK"/>
        </w:rPr>
        <w:t xml:space="preserve"> anmod</w:t>
      </w:r>
      <w:ins w:id="239" w:author="Sofie Dam" w:date="2025-06-04T15:32:00Z">
        <w:r w:rsidR="00F37B45">
          <w:rPr>
            <w:lang w:val="da-DK"/>
          </w:rPr>
          <w:t>ning</w:t>
        </w:r>
      </w:ins>
      <w:del w:id="240" w:author="Sofie Dam" w:date="2025-06-04T15:32:00Z">
        <w:r w:rsidRPr="00B26566" w:rsidDel="00F37B45">
          <w:rPr>
            <w:lang w:val="da-DK"/>
          </w:rPr>
          <w:delText>er</w:delText>
        </w:r>
        <w:r w:rsidRPr="00B26566" w:rsidDel="00F37B45">
          <w:rPr>
            <w:spacing w:val="4"/>
            <w:lang w:val="da-DK"/>
          </w:rPr>
          <w:delText xml:space="preserve"> </w:delText>
        </w:r>
        <w:r w:rsidRPr="00B26566" w:rsidDel="00F37B45">
          <w:rPr>
            <w:lang w:val="da-DK"/>
          </w:rPr>
          <w:delText>herom</w:delText>
        </w:r>
      </w:del>
      <w:r w:rsidRPr="00B26566">
        <w:rPr>
          <w:lang w:val="da-DK"/>
        </w:rPr>
        <w:t>,</w:t>
      </w:r>
      <w:r w:rsidRPr="00B26566">
        <w:rPr>
          <w:spacing w:val="7"/>
          <w:lang w:val="da-DK"/>
        </w:rPr>
        <w:t xml:space="preserve"> </w:t>
      </w:r>
      <w:r w:rsidRPr="00B26566">
        <w:rPr>
          <w:lang w:val="da-DK"/>
        </w:rPr>
        <w:t>og</w:t>
      </w:r>
      <w:r w:rsidRPr="00B26566">
        <w:rPr>
          <w:spacing w:val="6"/>
          <w:lang w:val="da-DK"/>
        </w:rPr>
        <w:t xml:space="preserve"> </w:t>
      </w:r>
      <w:r w:rsidRPr="00B26566">
        <w:rPr>
          <w:lang w:val="da-DK"/>
        </w:rPr>
        <w:t>når</w:t>
      </w:r>
      <w:r w:rsidRPr="00B26566">
        <w:rPr>
          <w:spacing w:val="7"/>
          <w:lang w:val="da-DK"/>
        </w:rPr>
        <w:t xml:space="preserve"> </w:t>
      </w:r>
      <w:r w:rsidRPr="00B26566">
        <w:rPr>
          <w:lang w:val="da-DK"/>
        </w:rPr>
        <w:t>den</w:t>
      </w:r>
      <w:r w:rsidRPr="00B26566">
        <w:rPr>
          <w:spacing w:val="6"/>
          <w:lang w:val="da-DK"/>
        </w:rPr>
        <w:t xml:space="preserve"> </w:t>
      </w:r>
      <w:r w:rsidRPr="00B26566">
        <w:rPr>
          <w:lang w:val="da-DK"/>
        </w:rPr>
        <w:t>kollektive</w:t>
      </w:r>
      <w:r w:rsidRPr="00B26566">
        <w:rPr>
          <w:spacing w:val="7"/>
          <w:lang w:val="da-DK"/>
        </w:rPr>
        <w:t xml:space="preserve"> </w:t>
      </w:r>
      <w:r w:rsidRPr="00B26566">
        <w:rPr>
          <w:lang w:val="da-DK"/>
        </w:rPr>
        <w:t>ordning</w:t>
      </w:r>
      <w:r w:rsidRPr="00B26566">
        <w:rPr>
          <w:spacing w:val="6"/>
          <w:lang w:val="da-DK"/>
        </w:rPr>
        <w:t xml:space="preserve"> </w:t>
      </w:r>
      <w:r w:rsidRPr="00B26566">
        <w:rPr>
          <w:lang w:val="da-DK"/>
        </w:rPr>
        <w:t>en</w:t>
      </w:r>
      <w:r w:rsidRPr="00B26566">
        <w:rPr>
          <w:spacing w:val="7"/>
          <w:lang w:val="da-DK"/>
        </w:rPr>
        <w:t xml:space="preserve"> </w:t>
      </w:r>
      <w:r w:rsidRPr="00B26566">
        <w:rPr>
          <w:lang w:val="da-DK"/>
        </w:rPr>
        <w:t>måned</w:t>
      </w:r>
      <w:r w:rsidRPr="00B26566">
        <w:rPr>
          <w:spacing w:val="6"/>
          <w:lang w:val="da-DK"/>
        </w:rPr>
        <w:t xml:space="preserve"> </w:t>
      </w:r>
      <w:r w:rsidRPr="00B26566">
        <w:rPr>
          <w:lang w:val="da-DK"/>
        </w:rPr>
        <w:t>efter</w:t>
      </w:r>
      <w:r w:rsidRPr="00B26566">
        <w:rPr>
          <w:spacing w:val="7"/>
          <w:lang w:val="da-DK"/>
        </w:rPr>
        <w:t xml:space="preserve"> </w:t>
      </w:r>
      <w:r w:rsidRPr="00B26566">
        <w:rPr>
          <w:lang w:val="da-DK"/>
        </w:rPr>
        <w:t>den</w:t>
      </w:r>
      <w:r w:rsidRPr="00B26566">
        <w:rPr>
          <w:spacing w:val="6"/>
          <w:lang w:val="da-DK"/>
        </w:rPr>
        <w:t xml:space="preserve"> </w:t>
      </w:r>
      <w:r w:rsidRPr="00B26566">
        <w:rPr>
          <w:lang w:val="da-DK"/>
        </w:rPr>
        <w:t>oprindelige</w:t>
      </w:r>
      <w:r w:rsidRPr="00B26566">
        <w:rPr>
          <w:spacing w:val="7"/>
          <w:lang w:val="da-DK"/>
        </w:rPr>
        <w:t xml:space="preserve"> </w:t>
      </w:r>
      <w:r w:rsidRPr="00B26566">
        <w:rPr>
          <w:lang w:val="da-DK"/>
        </w:rPr>
        <w:t>fakturas</w:t>
      </w:r>
      <w:r w:rsidRPr="00B26566">
        <w:rPr>
          <w:spacing w:val="6"/>
          <w:lang w:val="da-DK"/>
        </w:rPr>
        <w:t xml:space="preserve"> </w:t>
      </w:r>
      <w:r w:rsidRPr="00B26566">
        <w:rPr>
          <w:lang w:val="da-DK"/>
        </w:rPr>
        <w:t>forfaldsdato,</w:t>
      </w:r>
      <w:r w:rsidRPr="00B26566">
        <w:rPr>
          <w:spacing w:val="7"/>
          <w:lang w:val="da-DK"/>
        </w:rPr>
        <w:t xml:space="preserve"> </w:t>
      </w:r>
      <w:r w:rsidRPr="00B26566">
        <w:rPr>
          <w:spacing w:val="-4"/>
          <w:lang w:val="da-DK"/>
        </w:rPr>
        <w:t>ikke</w:t>
      </w:r>
    </w:p>
    <w:p w14:paraId="34A5D328" w14:textId="77777777" w:rsidR="00635043" w:rsidRPr="00B26566" w:rsidDel="00F37B45" w:rsidRDefault="00635043">
      <w:pPr>
        <w:spacing w:line="249" w:lineRule="auto"/>
        <w:rPr>
          <w:del w:id="241" w:author="Sofie Dam" w:date="2025-06-04T15:32:00Z"/>
          <w:lang w:val="da-DK"/>
        </w:rPr>
        <w:sectPr w:rsidR="00635043" w:rsidRPr="00B26566" w:rsidDel="00F37B45">
          <w:pgSz w:w="11910" w:h="16840"/>
          <w:pgMar w:top="1320" w:right="740" w:bottom="840" w:left="740" w:header="0" w:footer="652" w:gutter="0"/>
          <w:cols w:space="708"/>
        </w:sectPr>
      </w:pPr>
    </w:p>
    <w:p w14:paraId="58A266A5" w14:textId="77777777" w:rsidR="00635043" w:rsidRPr="00B26566" w:rsidRDefault="00644EC4">
      <w:pPr>
        <w:pStyle w:val="Brdtekst"/>
        <w:spacing w:before="67" w:line="249" w:lineRule="auto"/>
        <w:ind w:right="106"/>
        <w:rPr>
          <w:lang w:val="da-DK"/>
        </w:rPr>
      </w:pPr>
      <w:r w:rsidRPr="00B26566">
        <w:rPr>
          <w:lang w:val="da-DK"/>
        </w:rPr>
        <w:lastRenderedPageBreak/>
        <w:t>har opfyldt betalingsforpligtelsen efter stk. 1</w:t>
      </w:r>
      <w:del w:id="242" w:author="Sofie Dam" w:date="2025-06-04T15:32:00Z">
        <w:r w:rsidRPr="00B26566" w:rsidDel="00F37B45">
          <w:rPr>
            <w:lang w:val="da-DK"/>
          </w:rPr>
          <w:delText xml:space="preserve">, forholdsmæssigt hertil, sikkerheden til kommunalbestyrel- </w:delText>
        </w:r>
        <w:r w:rsidRPr="00B26566" w:rsidDel="00F37B45">
          <w:rPr>
            <w:spacing w:val="-4"/>
            <w:lang w:val="da-DK"/>
          </w:rPr>
          <w:delText>sen</w:delText>
        </w:r>
      </w:del>
      <w:r w:rsidRPr="00B26566">
        <w:rPr>
          <w:spacing w:val="-4"/>
          <w:lang w:val="da-DK"/>
        </w:rPr>
        <w:t>.</w:t>
      </w:r>
    </w:p>
    <w:p w14:paraId="69489BDC" w14:textId="77777777" w:rsidR="00635043" w:rsidRPr="00B26566" w:rsidRDefault="00644EC4">
      <w:pPr>
        <w:pStyle w:val="Brdtekst"/>
        <w:spacing w:before="122" w:line="249" w:lineRule="auto"/>
        <w:ind w:right="106" w:firstLine="200"/>
        <w:rPr>
          <w:lang w:val="da-DK"/>
        </w:rPr>
      </w:pPr>
      <w:bookmarkStart w:id="243" w:name="§_76"/>
      <w:bookmarkEnd w:id="243"/>
      <w:r w:rsidRPr="00B26566">
        <w:rPr>
          <w:b/>
          <w:lang w:val="da-DK"/>
        </w:rPr>
        <w:t>§</w:t>
      </w:r>
      <w:r w:rsidRPr="00B26566">
        <w:rPr>
          <w:b/>
          <w:spacing w:val="40"/>
          <w:lang w:val="da-DK"/>
        </w:rPr>
        <w:t xml:space="preserve"> </w:t>
      </w:r>
      <w:r w:rsidRPr="00B26566">
        <w:rPr>
          <w:b/>
          <w:lang w:val="da-DK"/>
        </w:rPr>
        <w:t>76.</w:t>
      </w:r>
      <w:r w:rsidRPr="00B26566">
        <w:rPr>
          <w:b/>
          <w:spacing w:val="40"/>
          <w:lang w:val="da-DK"/>
        </w:rPr>
        <w:t xml:space="preserve"> </w:t>
      </w:r>
      <w:r w:rsidRPr="00B26566">
        <w:rPr>
          <w:lang w:val="da-DK"/>
        </w:rPr>
        <w:t>Kommunalbestyrelsen</w:t>
      </w:r>
      <w:r w:rsidRPr="00B26566">
        <w:rPr>
          <w:spacing w:val="40"/>
          <w:lang w:val="da-DK"/>
        </w:rPr>
        <w:t xml:space="preserve"> </w:t>
      </w:r>
      <w:r w:rsidRPr="00B26566">
        <w:rPr>
          <w:lang w:val="da-DK"/>
        </w:rPr>
        <w:t>kan</w:t>
      </w:r>
      <w:ins w:id="244" w:author="Sofie Dam" w:date="2025-06-04T15:33:00Z">
        <w:r w:rsidR="00F37B45">
          <w:rPr>
            <w:lang w:val="da-DK"/>
          </w:rPr>
          <w:t xml:space="preserve"> få dækket sine faktis</w:t>
        </w:r>
      </w:ins>
      <w:ins w:id="245" w:author="Sofie Dam" w:date="2025-06-04T15:34:00Z">
        <w:r w:rsidR="00F37B45">
          <w:rPr>
            <w:lang w:val="da-DK"/>
          </w:rPr>
          <w:t>k</w:t>
        </w:r>
      </w:ins>
      <w:ins w:id="246" w:author="Sofie Dam" w:date="2025-06-04T15:33:00Z">
        <w:r w:rsidR="00F37B45">
          <w:rPr>
            <w:lang w:val="da-DK"/>
          </w:rPr>
          <w:t>e, dokumenterede omkostninger til transport og behandling af kommunalt indsamlet emballageaffald indtil en nødtildeling indtræder, jf. § 39</w:t>
        </w:r>
      </w:ins>
      <w:ins w:id="247" w:author="Sofie Dam" w:date="2025-06-04T15:34:00Z">
        <w:r w:rsidR="00F37B45">
          <w:rPr>
            <w:lang w:val="da-DK"/>
          </w:rPr>
          <w:t>, stk. 5</w:t>
        </w:r>
      </w:ins>
      <w:r w:rsidRPr="00B26566">
        <w:rPr>
          <w:lang w:val="da-DK"/>
        </w:rPr>
        <w:t>,</w:t>
      </w:r>
      <w:r w:rsidRPr="00B26566">
        <w:rPr>
          <w:spacing w:val="40"/>
          <w:lang w:val="da-DK"/>
        </w:rPr>
        <w:t xml:space="preserve"> </w:t>
      </w:r>
      <w:r w:rsidRPr="00B26566">
        <w:rPr>
          <w:lang w:val="da-DK"/>
        </w:rPr>
        <w:t>når</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kollektiv</w:t>
      </w:r>
      <w:r w:rsidRPr="00B26566">
        <w:rPr>
          <w:spacing w:val="40"/>
          <w:lang w:val="da-DK"/>
        </w:rPr>
        <w:t xml:space="preserve"> </w:t>
      </w:r>
      <w:r w:rsidRPr="00B26566">
        <w:rPr>
          <w:lang w:val="da-DK"/>
        </w:rPr>
        <w:t>ordning,</w:t>
      </w:r>
      <w:r w:rsidRPr="00B26566">
        <w:rPr>
          <w:spacing w:val="40"/>
          <w:lang w:val="da-DK"/>
        </w:rPr>
        <w:t xml:space="preserve"> </w:t>
      </w:r>
      <w:r w:rsidRPr="00B26566">
        <w:rPr>
          <w:lang w:val="da-DK"/>
        </w:rPr>
        <w:t>der</w:t>
      </w:r>
      <w:r w:rsidRPr="00B26566">
        <w:rPr>
          <w:spacing w:val="40"/>
          <w:lang w:val="da-DK"/>
        </w:rPr>
        <w:t xml:space="preserve"> </w:t>
      </w:r>
      <w:r w:rsidRPr="00B26566">
        <w:rPr>
          <w:lang w:val="da-DK"/>
        </w:rPr>
        <w:t>varetager</w:t>
      </w:r>
      <w:r w:rsidRPr="00B26566">
        <w:rPr>
          <w:spacing w:val="40"/>
          <w:lang w:val="da-DK"/>
        </w:rPr>
        <w:t xml:space="preserve"> </w:t>
      </w:r>
      <w:r w:rsidRPr="00B26566">
        <w:rPr>
          <w:lang w:val="da-DK"/>
        </w:rPr>
        <w:t>forpligtelser</w:t>
      </w:r>
      <w:r w:rsidRPr="00B26566">
        <w:rPr>
          <w:spacing w:val="40"/>
          <w:lang w:val="da-DK"/>
        </w:rPr>
        <w:t xml:space="preserve"> </w:t>
      </w:r>
      <w:r w:rsidRPr="00B26566">
        <w:rPr>
          <w:lang w:val="da-DK"/>
        </w:rPr>
        <w:t>på</w:t>
      </w:r>
      <w:r w:rsidRPr="00B26566">
        <w:rPr>
          <w:spacing w:val="40"/>
          <w:lang w:val="da-DK"/>
        </w:rPr>
        <w:t xml:space="preserve"> </w:t>
      </w:r>
      <w:r w:rsidRPr="00B26566">
        <w:rPr>
          <w:lang w:val="da-DK"/>
        </w:rPr>
        <w:t>vegne</w:t>
      </w:r>
      <w:r w:rsidRPr="00B26566">
        <w:rPr>
          <w:spacing w:val="40"/>
          <w:lang w:val="da-DK"/>
        </w:rPr>
        <w:t xml:space="preserve"> </w:t>
      </w:r>
      <w:r w:rsidRPr="00B26566">
        <w:rPr>
          <w:lang w:val="da-DK"/>
        </w:rPr>
        <w:t>af en</w:t>
      </w:r>
      <w:r w:rsidRPr="00B26566">
        <w:rPr>
          <w:spacing w:val="38"/>
          <w:lang w:val="da-DK"/>
        </w:rPr>
        <w:t xml:space="preserve"> </w:t>
      </w:r>
      <w:r w:rsidRPr="00B26566">
        <w:rPr>
          <w:lang w:val="da-DK"/>
        </w:rPr>
        <w:t>producent,</w:t>
      </w:r>
      <w:r w:rsidRPr="00B26566">
        <w:rPr>
          <w:spacing w:val="38"/>
          <w:lang w:val="da-DK"/>
        </w:rPr>
        <w:t xml:space="preserve"> </w:t>
      </w:r>
      <w:r w:rsidRPr="00B26566">
        <w:rPr>
          <w:lang w:val="da-DK"/>
        </w:rPr>
        <w:t>der</w:t>
      </w:r>
      <w:r w:rsidRPr="00B26566">
        <w:rPr>
          <w:spacing w:val="38"/>
          <w:lang w:val="da-DK"/>
        </w:rPr>
        <w:t xml:space="preserve"> </w:t>
      </w:r>
      <w:r w:rsidRPr="00B26566">
        <w:rPr>
          <w:lang w:val="da-DK"/>
        </w:rPr>
        <w:t>har</w:t>
      </w:r>
      <w:r w:rsidRPr="00B26566">
        <w:rPr>
          <w:spacing w:val="38"/>
          <w:lang w:val="da-DK"/>
        </w:rPr>
        <w:t xml:space="preserve"> </w:t>
      </w:r>
      <w:r w:rsidRPr="00B26566">
        <w:rPr>
          <w:lang w:val="da-DK"/>
        </w:rPr>
        <w:t>fået</w:t>
      </w:r>
      <w:r w:rsidRPr="00B26566">
        <w:rPr>
          <w:spacing w:val="38"/>
          <w:lang w:val="da-DK"/>
        </w:rPr>
        <w:t xml:space="preserve"> </w:t>
      </w:r>
      <w:r w:rsidRPr="00B26566">
        <w:rPr>
          <w:lang w:val="da-DK"/>
        </w:rPr>
        <w:t>tildelt</w:t>
      </w:r>
      <w:r w:rsidRPr="00B26566">
        <w:rPr>
          <w:spacing w:val="38"/>
          <w:lang w:val="da-DK"/>
        </w:rPr>
        <w:t xml:space="preserve"> </w:t>
      </w:r>
      <w:r w:rsidRPr="00B26566">
        <w:rPr>
          <w:lang w:val="da-DK"/>
        </w:rPr>
        <w:t>kommunalt</w:t>
      </w:r>
      <w:r w:rsidRPr="00B26566">
        <w:rPr>
          <w:spacing w:val="38"/>
          <w:lang w:val="da-DK"/>
        </w:rPr>
        <w:t xml:space="preserve"> </w:t>
      </w:r>
      <w:r w:rsidRPr="00B26566">
        <w:rPr>
          <w:lang w:val="da-DK"/>
        </w:rPr>
        <w:t>indsamlet</w:t>
      </w:r>
      <w:r w:rsidRPr="00B26566">
        <w:rPr>
          <w:spacing w:val="38"/>
          <w:lang w:val="da-DK"/>
        </w:rPr>
        <w:t xml:space="preserve"> </w:t>
      </w:r>
      <w:r w:rsidRPr="00B26566">
        <w:rPr>
          <w:lang w:val="da-DK"/>
        </w:rPr>
        <w:t>affald</w:t>
      </w:r>
      <w:r w:rsidRPr="00B26566">
        <w:rPr>
          <w:spacing w:val="38"/>
          <w:lang w:val="da-DK"/>
        </w:rPr>
        <w:t xml:space="preserve"> </w:t>
      </w:r>
      <w:r w:rsidRPr="00B26566">
        <w:rPr>
          <w:lang w:val="da-DK"/>
        </w:rPr>
        <w:t>fra</w:t>
      </w:r>
      <w:r w:rsidRPr="00B26566">
        <w:rPr>
          <w:spacing w:val="38"/>
          <w:lang w:val="da-DK"/>
        </w:rPr>
        <w:t xml:space="preserve"> </w:t>
      </w:r>
      <w:r w:rsidRPr="00B26566">
        <w:rPr>
          <w:lang w:val="da-DK"/>
        </w:rPr>
        <w:t>den</w:t>
      </w:r>
      <w:r w:rsidRPr="00B26566">
        <w:rPr>
          <w:spacing w:val="38"/>
          <w:lang w:val="da-DK"/>
        </w:rPr>
        <w:t xml:space="preserve"> </w:t>
      </w:r>
      <w:r w:rsidRPr="00B26566">
        <w:rPr>
          <w:lang w:val="da-DK"/>
        </w:rPr>
        <w:t>pågældende</w:t>
      </w:r>
      <w:r w:rsidRPr="00B26566">
        <w:rPr>
          <w:spacing w:val="38"/>
          <w:lang w:val="da-DK"/>
        </w:rPr>
        <w:t xml:space="preserve"> </w:t>
      </w:r>
      <w:r w:rsidRPr="00B26566">
        <w:rPr>
          <w:lang w:val="da-DK"/>
        </w:rPr>
        <w:t>kommune,</w:t>
      </w:r>
      <w:r w:rsidRPr="00B26566">
        <w:rPr>
          <w:spacing w:val="38"/>
          <w:lang w:val="da-DK"/>
        </w:rPr>
        <w:t xml:space="preserve"> </w:t>
      </w:r>
      <w:r w:rsidRPr="00B26566">
        <w:rPr>
          <w:lang w:val="da-DK"/>
        </w:rPr>
        <w:t>ophører i en gældende tildelingsperiode</w:t>
      </w:r>
      <w:del w:id="248" w:author="Sofie Dam" w:date="2025-06-04T15:34:00Z">
        <w:r w:rsidRPr="00B26566" w:rsidDel="00F37B45">
          <w:rPr>
            <w:lang w:val="da-DK"/>
          </w:rPr>
          <w:delText>, få dækket sine faktiske, dokumenterede omkostninger til transport og behandling af kommunalt indsamlet affald indtil en nødtildeling, jf. § 39, stk. 5, indtræder</w:delText>
        </w:r>
      </w:del>
      <w:r w:rsidRPr="00B26566">
        <w:rPr>
          <w:lang w:val="da-DK"/>
        </w:rPr>
        <w:t>, ved at anmode Dansk Producentansvar om frigivelse af sikkerheden forholdsmæssigt hertil.</w:t>
      </w:r>
    </w:p>
    <w:p w14:paraId="2190318C" w14:textId="77777777" w:rsidR="00635043" w:rsidRDefault="00644EC4">
      <w:pPr>
        <w:pStyle w:val="Brdtekst"/>
        <w:spacing w:before="5" w:line="249" w:lineRule="auto"/>
        <w:ind w:right="107" w:firstLine="200"/>
        <w:rPr>
          <w:ins w:id="249" w:author="Anna Marie Nørhave Vestergård" w:date="2025-05-13T10:56:00Z"/>
          <w:lang w:val="da-DK"/>
        </w:rPr>
      </w:pPr>
      <w:r w:rsidRPr="00B26566">
        <w:rPr>
          <w:i/>
          <w:lang w:val="da-DK"/>
        </w:rPr>
        <w:t xml:space="preserve">Stk. 2. </w:t>
      </w:r>
      <w:r w:rsidRPr="00B26566">
        <w:rPr>
          <w:lang w:val="da-DK"/>
        </w:rPr>
        <w:t>Dansk Producentansvar frigiver</w:t>
      </w:r>
      <w:ins w:id="250" w:author="Sofie Dam" w:date="2025-06-04T15:34:00Z">
        <w:r w:rsidR="00F37B45">
          <w:rPr>
            <w:lang w:val="da-DK"/>
          </w:rPr>
          <w:t xml:space="preserve"> forholdsmæssigt,</w:t>
        </w:r>
      </w:ins>
      <w:ins w:id="251" w:author="Sofie Dam" w:date="2025-06-04T15:35:00Z">
        <w:r w:rsidR="00F37B45">
          <w:rPr>
            <w:lang w:val="da-DK"/>
          </w:rPr>
          <w:t xml:space="preserve"> efter de i stk. 1 dokumenterede omkostninger</w:t>
        </w:r>
      </w:ins>
      <w:ins w:id="252" w:author="Sofie Dam" w:date="2025-06-06T13:17:00Z">
        <w:r w:rsidR="00EE4D4A">
          <w:rPr>
            <w:lang w:val="da-DK"/>
          </w:rPr>
          <w:t>, sikkerheden til kommunalbestyrelsen</w:t>
        </w:r>
      </w:ins>
      <w:r w:rsidRPr="00B26566">
        <w:rPr>
          <w:lang w:val="da-DK"/>
        </w:rPr>
        <w:t>, på kommunalbestyrelsens anmodning, og når den kollektive ordning er ophørt i en gældende tildelingsperiode</w:t>
      </w:r>
      <w:del w:id="253" w:author="Sofie Dam" w:date="2025-06-06T13:17:00Z">
        <w:r w:rsidRPr="00B26566" w:rsidDel="00EE4D4A">
          <w:rPr>
            <w:lang w:val="da-DK"/>
          </w:rPr>
          <w:delText xml:space="preserve">, forholdsmæssigt, efter de efter </w:delText>
        </w:r>
      </w:del>
      <w:ins w:id="254" w:author="Anne Louise Jarulf" w:date="2025-05-27T14:59:00Z">
        <w:del w:id="255" w:author="Sofie Dam" w:date="2025-06-06T13:17:00Z">
          <w:r w:rsidR="00692442" w:rsidDel="00EE4D4A">
            <w:rPr>
              <w:lang w:val="da-DK"/>
            </w:rPr>
            <w:delText>i</w:delText>
          </w:r>
          <w:r w:rsidR="00692442" w:rsidRPr="00B26566" w:rsidDel="00EE4D4A">
            <w:rPr>
              <w:lang w:val="da-DK"/>
            </w:rPr>
            <w:delText xml:space="preserve"> </w:delText>
          </w:r>
        </w:del>
      </w:ins>
      <w:del w:id="256" w:author="Sofie Dam" w:date="2025-06-06T13:17:00Z">
        <w:r w:rsidRPr="00B26566" w:rsidDel="00EE4D4A">
          <w:rPr>
            <w:lang w:val="da-DK"/>
          </w:rPr>
          <w:delText>stk. 1 dokumenterede omkostninger, sikkerheden til kommunalbestyrelsen</w:delText>
        </w:r>
      </w:del>
      <w:r w:rsidRPr="00B26566">
        <w:rPr>
          <w:lang w:val="da-DK"/>
        </w:rPr>
        <w:t>.</w:t>
      </w:r>
    </w:p>
    <w:p w14:paraId="33C98D8B" w14:textId="77777777" w:rsidR="00042F59" w:rsidRPr="00B26566" w:rsidRDefault="00042F59">
      <w:pPr>
        <w:pStyle w:val="Brdtekst"/>
        <w:spacing w:before="5" w:line="249" w:lineRule="auto"/>
        <w:ind w:right="107" w:firstLine="200"/>
        <w:rPr>
          <w:lang w:val="da-DK"/>
        </w:rPr>
      </w:pPr>
    </w:p>
    <w:p w14:paraId="5647E47D" w14:textId="77777777" w:rsidR="00644EC4" w:rsidRDefault="00EE4D4A" w:rsidP="003C6F8B">
      <w:pPr>
        <w:pStyle w:val="Brdtekst"/>
        <w:spacing w:before="0" w:line="249" w:lineRule="auto"/>
        <w:ind w:right="105" w:firstLine="200"/>
        <w:rPr>
          <w:ins w:id="257" w:author="Klara Leona Funch" w:date="2025-05-08T12:57:00Z"/>
          <w:lang w:val="da-DK"/>
        </w:rPr>
      </w:pPr>
      <w:ins w:id="258" w:author="Sofie Dam" w:date="2025-06-06T13:17:00Z">
        <w:r>
          <w:rPr>
            <w:b/>
            <w:lang w:val="da-DK"/>
          </w:rPr>
          <w:t>§ 77</w:t>
        </w:r>
      </w:ins>
      <w:ins w:id="259" w:author="Sofie Dam" w:date="2025-06-06T13:18:00Z">
        <w:r>
          <w:rPr>
            <w:b/>
            <w:lang w:val="da-DK"/>
          </w:rPr>
          <w:t xml:space="preserve">. </w:t>
        </w:r>
        <w:r>
          <w:rPr>
            <w:lang w:val="da-DK"/>
          </w:rPr>
          <w:t>En kollektiv ordning kan få dækket sine faktiske, dokumenterede omkostninger til transport og behandling af det kommunalt indsamlede emballageaffald, indtil en ny afgørelse</w:t>
        </w:r>
      </w:ins>
      <w:ins w:id="260" w:author="Sofie Dam" w:date="2025-06-06T13:19:00Z">
        <w:r>
          <w:rPr>
            <w:lang w:val="da-DK"/>
          </w:rPr>
          <w:t xml:space="preserve"> om tildeling indtræder, jf. § 39, stk. 4, når den kollektive ordning har fået tildelt forpligtelser til at overtage </w:t>
        </w:r>
        <w:r w:rsidR="00144C1C">
          <w:rPr>
            <w:lang w:val="da-DK"/>
          </w:rPr>
          <w:t>affald ved en</w:t>
        </w:r>
      </w:ins>
      <w:ins w:id="261" w:author="Sofie Dam" w:date="2025-06-06T13:20:00Z">
        <w:r w:rsidR="00144C1C">
          <w:rPr>
            <w:lang w:val="da-DK"/>
          </w:rPr>
          <w:t xml:space="preserve"> nødtildeling, jf. § 39, stk. 5</w:t>
        </w:r>
      </w:ins>
      <w:ins w:id="262" w:author="Sofie Dam" w:date="2025-06-06T13:25:00Z">
        <w:r w:rsidR="00144C1C">
          <w:rPr>
            <w:lang w:val="da-DK"/>
          </w:rPr>
          <w:t>,</w:t>
        </w:r>
      </w:ins>
      <w:ins w:id="263" w:author="Sofie Dam" w:date="2025-06-06T13:20:00Z">
        <w:r w:rsidR="00144C1C">
          <w:rPr>
            <w:lang w:val="da-DK"/>
          </w:rPr>
          <w:t xml:space="preserve"> ved at anmode Dansk </w:t>
        </w:r>
      </w:ins>
      <w:ins w:id="264" w:author="Sofie Dam" w:date="2025-06-06T13:25:00Z">
        <w:r w:rsidR="00144C1C">
          <w:rPr>
            <w:lang w:val="da-DK"/>
          </w:rPr>
          <w:t>P</w:t>
        </w:r>
      </w:ins>
      <w:ins w:id="265" w:author="Sofie Dam" w:date="2025-06-06T13:20:00Z">
        <w:r w:rsidR="00144C1C">
          <w:rPr>
            <w:lang w:val="da-DK"/>
          </w:rPr>
          <w:t>rod</w:t>
        </w:r>
      </w:ins>
      <w:ins w:id="266" w:author="Sofie Dam" w:date="2025-06-06T13:21:00Z">
        <w:r w:rsidR="00144C1C">
          <w:rPr>
            <w:lang w:val="da-DK"/>
          </w:rPr>
          <w:t xml:space="preserve">ucentansvar om frigivelse af sikkerheden forholdsmæssigt hertil. </w:t>
        </w:r>
      </w:ins>
    </w:p>
    <w:p w14:paraId="1F1564D5" w14:textId="77777777" w:rsidR="00644EC4" w:rsidRDefault="00144C1C" w:rsidP="003C6F8B">
      <w:pPr>
        <w:pStyle w:val="Brdtekst"/>
        <w:spacing w:before="0" w:line="249" w:lineRule="auto"/>
        <w:ind w:right="105" w:firstLine="200"/>
        <w:rPr>
          <w:ins w:id="267" w:author="Klara Leona Funch" w:date="2025-05-08T12:57:00Z"/>
          <w:lang w:val="da-DK"/>
        </w:rPr>
      </w:pPr>
      <w:ins w:id="268" w:author="Sofie Dam" w:date="2025-06-06T13:23:00Z">
        <w:r>
          <w:rPr>
            <w:i/>
            <w:lang w:val="da-DK"/>
          </w:rPr>
          <w:t xml:space="preserve">Stk. 2. </w:t>
        </w:r>
        <w:r w:rsidRPr="00144C1C">
          <w:rPr>
            <w:lang w:val="da-DK"/>
          </w:rPr>
          <w:t>Dansk Producentansvar</w:t>
        </w:r>
        <w:r>
          <w:rPr>
            <w:i/>
            <w:lang w:val="da-DK"/>
          </w:rPr>
          <w:t xml:space="preserve"> </w:t>
        </w:r>
        <w:r w:rsidRPr="00144C1C">
          <w:rPr>
            <w:lang w:val="da-DK"/>
          </w:rPr>
          <w:t>frigiver forholdsmæssigt, efter de i stk. 1 dokumenterede omkostninger, sikkerheden til den kollektive ordning, på den koll</w:t>
        </w:r>
      </w:ins>
      <w:ins w:id="269" w:author="Sofie Dam" w:date="2025-06-06T13:24:00Z">
        <w:r w:rsidRPr="00144C1C">
          <w:rPr>
            <w:lang w:val="da-DK"/>
          </w:rPr>
          <w:t>ektive ordnings anmodning, og når den kollektive ordning har fået tildelt forpligtelser til at overtage affald ved en nødtildeling, jf. § 39, stk. 5.</w:t>
        </w:r>
        <w:r>
          <w:rPr>
            <w:i/>
            <w:lang w:val="da-DK"/>
          </w:rPr>
          <w:t xml:space="preserve"> </w:t>
        </w:r>
      </w:ins>
      <w:ins w:id="270" w:author="Sofie Dam" w:date="2025-06-06T13:23:00Z">
        <w:r>
          <w:rPr>
            <w:i/>
            <w:lang w:val="da-DK"/>
          </w:rPr>
          <w:t xml:space="preserve"> </w:t>
        </w:r>
      </w:ins>
    </w:p>
    <w:p w14:paraId="12C9F58E" w14:textId="77777777" w:rsidR="00644EC4" w:rsidRPr="00B26566" w:rsidRDefault="00644EC4">
      <w:pPr>
        <w:pStyle w:val="Brdtekst"/>
        <w:spacing w:before="5" w:line="249" w:lineRule="auto"/>
        <w:ind w:right="107" w:firstLine="200"/>
        <w:rPr>
          <w:lang w:val="da-DK"/>
        </w:rPr>
      </w:pPr>
    </w:p>
    <w:p w14:paraId="68DE0893" w14:textId="77777777" w:rsidR="00635043" w:rsidRPr="00B26566" w:rsidRDefault="00644EC4">
      <w:pPr>
        <w:pStyle w:val="Overskrift2"/>
        <w:spacing w:before="163" w:line="319" w:lineRule="auto"/>
        <w:ind w:left="4265" w:right="4263" w:hanging="1"/>
        <w:jc w:val="center"/>
        <w:rPr>
          <w:lang w:val="da-DK"/>
        </w:rPr>
      </w:pPr>
      <w:bookmarkStart w:id="271" w:name="Afsnit_VIII_-_Affaldsbehandling"/>
      <w:bookmarkEnd w:id="271"/>
      <w:r w:rsidRPr="00B26566">
        <w:rPr>
          <w:lang w:val="da-DK"/>
        </w:rPr>
        <w:t xml:space="preserve">Afsnit VIII </w:t>
      </w:r>
      <w:r w:rsidRPr="00B26566">
        <w:rPr>
          <w:spacing w:val="-2"/>
          <w:lang w:val="da-DK"/>
        </w:rPr>
        <w:t>Affaldsbehandling</w:t>
      </w:r>
    </w:p>
    <w:p w14:paraId="28FBCDE3" w14:textId="77777777" w:rsidR="00635043" w:rsidRPr="00B26566" w:rsidRDefault="00644EC4">
      <w:pPr>
        <w:pStyle w:val="Brdtekst"/>
        <w:spacing w:before="82"/>
        <w:ind w:left="0"/>
        <w:jc w:val="center"/>
        <w:rPr>
          <w:lang w:val="da-DK"/>
        </w:rPr>
      </w:pPr>
      <w:bookmarkStart w:id="272" w:name="Kapitel_15_-_Affaldsbehandling"/>
      <w:bookmarkEnd w:id="272"/>
      <w:r w:rsidRPr="00B26566">
        <w:rPr>
          <w:lang w:val="da-DK"/>
        </w:rPr>
        <w:t xml:space="preserve">Kapitel </w:t>
      </w:r>
      <w:r w:rsidRPr="00B26566">
        <w:rPr>
          <w:spacing w:val="-5"/>
          <w:lang w:val="da-DK"/>
        </w:rPr>
        <w:t>15</w:t>
      </w:r>
    </w:p>
    <w:p w14:paraId="5F16592D" w14:textId="77777777" w:rsidR="00635043" w:rsidRPr="00B26566" w:rsidRDefault="00644EC4">
      <w:pPr>
        <w:spacing w:before="92"/>
        <w:jc w:val="center"/>
        <w:rPr>
          <w:i/>
          <w:sz w:val="24"/>
          <w:lang w:val="da-DK"/>
        </w:rPr>
      </w:pPr>
      <w:r w:rsidRPr="00B26566">
        <w:rPr>
          <w:i/>
          <w:spacing w:val="-2"/>
          <w:sz w:val="24"/>
          <w:lang w:val="da-DK"/>
        </w:rPr>
        <w:t>Affaldsbehandling</w:t>
      </w:r>
    </w:p>
    <w:p w14:paraId="7767F9C6" w14:textId="77777777" w:rsidR="00635043" w:rsidRPr="00B26566" w:rsidRDefault="00644EC4">
      <w:pPr>
        <w:spacing w:before="172"/>
        <w:ind w:left="2205"/>
        <w:rPr>
          <w:i/>
          <w:sz w:val="24"/>
          <w:lang w:val="da-DK"/>
        </w:rPr>
      </w:pPr>
      <w:bookmarkStart w:id="273" w:name="Producenters_pligt_til_høj_reel_genanven"/>
      <w:bookmarkEnd w:id="273"/>
      <w:r w:rsidRPr="00B26566">
        <w:rPr>
          <w:i/>
          <w:sz w:val="24"/>
          <w:lang w:val="da-DK"/>
        </w:rPr>
        <w:t>Producenters</w:t>
      </w:r>
      <w:r w:rsidRPr="00B26566">
        <w:rPr>
          <w:i/>
          <w:spacing w:val="-5"/>
          <w:sz w:val="24"/>
          <w:lang w:val="da-DK"/>
        </w:rPr>
        <w:t xml:space="preserve"> </w:t>
      </w:r>
      <w:r w:rsidRPr="00B26566">
        <w:rPr>
          <w:i/>
          <w:sz w:val="24"/>
          <w:lang w:val="da-DK"/>
        </w:rPr>
        <w:t>pligt</w:t>
      </w:r>
      <w:r w:rsidRPr="00B26566">
        <w:rPr>
          <w:i/>
          <w:spacing w:val="-4"/>
          <w:sz w:val="24"/>
          <w:lang w:val="da-DK"/>
        </w:rPr>
        <w:t xml:space="preserve"> </w:t>
      </w:r>
      <w:r w:rsidRPr="00B26566">
        <w:rPr>
          <w:i/>
          <w:sz w:val="24"/>
          <w:lang w:val="da-DK"/>
        </w:rPr>
        <w:t>til</w:t>
      </w:r>
      <w:r w:rsidRPr="00B26566">
        <w:rPr>
          <w:i/>
          <w:spacing w:val="-4"/>
          <w:sz w:val="24"/>
          <w:lang w:val="da-DK"/>
        </w:rPr>
        <w:t xml:space="preserve"> </w:t>
      </w:r>
      <w:r w:rsidRPr="00B26566">
        <w:rPr>
          <w:i/>
          <w:sz w:val="24"/>
          <w:lang w:val="da-DK"/>
        </w:rPr>
        <w:t>høj</w:t>
      </w:r>
      <w:r w:rsidRPr="00B26566">
        <w:rPr>
          <w:i/>
          <w:spacing w:val="-4"/>
          <w:sz w:val="24"/>
          <w:lang w:val="da-DK"/>
        </w:rPr>
        <w:t xml:space="preserve"> </w:t>
      </w:r>
      <w:r w:rsidRPr="00B26566">
        <w:rPr>
          <w:i/>
          <w:sz w:val="24"/>
          <w:lang w:val="da-DK"/>
        </w:rPr>
        <w:t>reel</w:t>
      </w:r>
      <w:r w:rsidRPr="00B26566">
        <w:rPr>
          <w:i/>
          <w:spacing w:val="-4"/>
          <w:sz w:val="24"/>
          <w:lang w:val="da-DK"/>
        </w:rPr>
        <w:t xml:space="preserve"> </w:t>
      </w:r>
      <w:r w:rsidRPr="00B26566">
        <w:rPr>
          <w:i/>
          <w:sz w:val="24"/>
          <w:lang w:val="da-DK"/>
        </w:rPr>
        <w:t>genanvendelse</w:t>
      </w:r>
      <w:r w:rsidRPr="00B26566">
        <w:rPr>
          <w:i/>
          <w:spacing w:val="-4"/>
          <w:sz w:val="24"/>
          <w:lang w:val="da-DK"/>
        </w:rPr>
        <w:t xml:space="preserve"> </w:t>
      </w:r>
      <w:r w:rsidRPr="00B26566">
        <w:rPr>
          <w:i/>
          <w:sz w:val="24"/>
          <w:lang w:val="da-DK"/>
        </w:rPr>
        <w:t>og</w:t>
      </w:r>
      <w:r w:rsidRPr="00B26566">
        <w:rPr>
          <w:i/>
          <w:spacing w:val="-4"/>
          <w:sz w:val="24"/>
          <w:lang w:val="da-DK"/>
        </w:rPr>
        <w:t xml:space="preserve"> </w:t>
      </w:r>
      <w:r w:rsidRPr="00B26566">
        <w:rPr>
          <w:i/>
          <w:spacing w:val="-2"/>
          <w:sz w:val="24"/>
          <w:lang w:val="da-DK"/>
        </w:rPr>
        <w:t>minimumsmål</w:t>
      </w:r>
    </w:p>
    <w:p w14:paraId="6AE60661" w14:textId="77777777" w:rsidR="00635043" w:rsidRPr="00B26566" w:rsidRDefault="00644EC4">
      <w:pPr>
        <w:pStyle w:val="Brdtekst"/>
        <w:spacing w:before="132" w:line="249" w:lineRule="auto"/>
        <w:ind w:right="123" w:firstLine="199"/>
        <w:jc w:val="left"/>
        <w:rPr>
          <w:lang w:val="da-DK"/>
        </w:rPr>
      </w:pPr>
      <w:bookmarkStart w:id="274" w:name="§_77"/>
      <w:bookmarkEnd w:id="274"/>
      <w:r w:rsidRPr="00B26566">
        <w:rPr>
          <w:b/>
          <w:lang w:val="da-DK"/>
        </w:rPr>
        <w:t>§ 7</w:t>
      </w:r>
      <w:ins w:id="275" w:author="Sofie Dam" w:date="2025-06-06T13:25:00Z">
        <w:r w:rsidR="00144C1C">
          <w:rPr>
            <w:b/>
            <w:lang w:val="da-DK"/>
          </w:rPr>
          <w:t>8</w:t>
        </w:r>
      </w:ins>
      <w:del w:id="276" w:author="Sofie Dam" w:date="2025-06-06T13:26:00Z">
        <w:r w:rsidRPr="00B26566" w:rsidDel="00144C1C">
          <w:rPr>
            <w:b/>
            <w:lang w:val="da-DK"/>
          </w:rPr>
          <w:delText>7</w:delText>
        </w:r>
      </w:del>
      <w:r w:rsidRPr="00B26566">
        <w:rPr>
          <w:b/>
          <w:lang w:val="da-DK"/>
        </w:rPr>
        <w:t xml:space="preserve">. </w:t>
      </w:r>
      <w:r w:rsidRPr="00B26566">
        <w:rPr>
          <w:lang w:val="da-DK"/>
        </w:rPr>
        <w:t>Producenten, eller den til enhver tid ansvarlige for behandlingen af emballageaffaldet, skal sikre høj reel genanvendelse af emballageaffald, således at der som minimum sikres følgende, jf. dog § 42:</w:t>
      </w:r>
    </w:p>
    <w:p w14:paraId="158FB558" w14:textId="77777777" w:rsidR="00635043" w:rsidRPr="00B26566" w:rsidRDefault="00644EC4">
      <w:pPr>
        <w:pStyle w:val="Listeafsnit"/>
        <w:numPr>
          <w:ilvl w:val="0"/>
          <w:numId w:val="108"/>
        </w:numPr>
        <w:tabs>
          <w:tab w:val="left" w:pos="510"/>
        </w:tabs>
        <w:spacing w:before="2" w:line="249" w:lineRule="auto"/>
        <w:ind w:right="107"/>
        <w:rPr>
          <w:sz w:val="24"/>
          <w:lang w:val="da-DK"/>
        </w:rPr>
      </w:pPr>
      <w:r w:rsidRPr="00B26566">
        <w:rPr>
          <w:sz w:val="24"/>
          <w:lang w:val="da-DK"/>
        </w:rPr>
        <w:t>Reel</w:t>
      </w:r>
      <w:r w:rsidRPr="00B26566">
        <w:rPr>
          <w:spacing w:val="38"/>
          <w:sz w:val="24"/>
          <w:lang w:val="da-DK"/>
        </w:rPr>
        <w:t xml:space="preserve"> </w:t>
      </w:r>
      <w:r w:rsidRPr="00B26566">
        <w:rPr>
          <w:sz w:val="24"/>
          <w:lang w:val="da-DK"/>
        </w:rPr>
        <w:t>genanvendelse</w:t>
      </w:r>
      <w:r w:rsidRPr="00B26566">
        <w:rPr>
          <w:spacing w:val="38"/>
          <w:sz w:val="24"/>
          <w:lang w:val="da-DK"/>
        </w:rPr>
        <w:t xml:space="preserve"> </w:t>
      </w:r>
      <w:r w:rsidRPr="00B26566">
        <w:rPr>
          <w:sz w:val="24"/>
          <w:lang w:val="da-DK"/>
        </w:rPr>
        <w:t>af</w:t>
      </w:r>
      <w:r w:rsidRPr="00B26566">
        <w:rPr>
          <w:spacing w:val="38"/>
          <w:sz w:val="24"/>
          <w:lang w:val="da-DK"/>
        </w:rPr>
        <w:t xml:space="preserve"> </w:t>
      </w:r>
      <w:r w:rsidRPr="00B26566">
        <w:rPr>
          <w:sz w:val="24"/>
          <w:lang w:val="da-DK"/>
        </w:rPr>
        <w:t>papiremballageaffald</w:t>
      </w:r>
      <w:r w:rsidRPr="00B26566">
        <w:rPr>
          <w:spacing w:val="38"/>
          <w:sz w:val="24"/>
          <w:lang w:val="da-DK"/>
        </w:rPr>
        <w:t xml:space="preserve"> </w:t>
      </w:r>
      <w:r w:rsidRPr="00B26566">
        <w:rPr>
          <w:sz w:val="24"/>
          <w:lang w:val="da-DK"/>
        </w:rPr>
        <w:t>på</w:t>
      </w:r>
      <w:r w:rsidRPr="00B26566">
        <w:rPr>
          <w:spacing w:val="38"/>
          <w:sz w:val="24"/>
          <w:lang w:val="da-DK"/>
        </w:rPr>
        <w:t xml:space="preserve"> </w:t>
      </w:r>
      <w:r w:rsidRPr="00B26566">
        <w:rPr>
          <w:sz w:val="24"/>
          <w:lang w:val="da-DK"/>
        </w:rPr>
        <w:t>75</w:t>
      </w:r>
      <w:r w:rsidRPr="00B26566">
        <w:rPr>
          <w:spacing w:val="38"/>
          <w:sz w:val="24"/>
          <w:lang w:val="da-DK"/>
        </w:rPr>
        <w:t xml:space="preserve"> </w:t>
      </w:r>
      <w:r w:rsidRPr="00B26566">
        <w:rPr>
          <w:sz w:val="24"/>
          <w:lang w:val="da-DK"/>
        </w:rPr>
        <w:t>%</w:t>
      </w:r>
      <w:r w:rsidRPr="00B26566">
        <w:rPr>
          <w:spacing w:val="38"/>
          <w:sz w:val="24"/>
          <w:lang w:val="da-DK"/>
        </w:rPr>
        <w:t xml:space="preserve"> </w:t>
      </w:r>
      <w:r w:rsidRPr="00B26566">
        <w:rPr>
          <w:sz w:val="24"/>
          <w:lang w:val="da-DK"/>
        </w:rPr>
        <w:t>senest</w:t>
      </w:r>
      <w:r w:rsidRPr="00B26566">
        <w:rPr>
          <w:spacing w:val="38"/>
          <w:sz w:val="24"/>
          <w:lang w:val="da-DK"/>
        </w:rPr>
        <w:t xml:space="preserve"> </w:t>
      </w:r>
      <w:r w:rsidRPr="00B26566">
        <w:rPr>
          <w:sz w:val="24"/>
          <w:lang w:val="da-DK"/>
        </w:rPr>
        <w:t>den</w:t>
      </w:r>
      <w:r w:rsidRPr="00B26566">
        <w:rPr>
          <w:spacing w:val="38"/>
          <w:sz w:val="24"/>
          <w:lang w:val="da-DK"/>
        </w:rPr>
        <w:t xml:space="preserve"> </w:t>
      </w:r>
      <w:r w:rsidRPr="00B26566">
        <w:rPr>
          <w:sz w:val="24"/>
          <w:lang w:val="da-DK"/>
        </w:rPr>
        <w:t>31.</w:t>
      </w:r>
      <w:r w:rsidRPr="00B26566">
        <w:rPr>
          <w:spacing w:val="38"/>
          <w:sz w:val="24"/>
          <w:lang w:val="da-DK"/>
        </w:rPr>
        <w:t xml:space="preserve"> </w:t>
      </w:r>
      <w:r w:rsidRPr="00B26566">
        <w:rPr>
          <w:sz w:val="24"/>
          <w:lang w:val="da-DK"/>
        </w:rPr>
        <w:t>december</w:t>
      </w:r>
      <w:r w:rsidRPr="00B26566">
        <w:rPr>
          <w:spacing w:val="38"/>
          <w:sz w:val="24"/>
          <w:lang w:val="da-DK"/>
        </w:rPr>
        <w:t xml:space="preserve"> </w:t>
      </w:r>
      <w:r w:rsidRPr="00B26566">
        <w:rPr>
          <w:sz w:val="24"/>
          <w:lang w:val="da-DK"/>
        </w:rPr>
        <w:t>2025</w:t>
      </w:r>
      <w:r w:rsidRPr="00B26566">
        <w:rPr>
          <w:spacing w:val="38"/>
          <w:sz w:val="24"/>
          <w:lang w:val="da-DK"/>
        </w:rPr>
        <w:t xml:space="preserve"> </w:t>
      </w:r>
      <w:r w:rsidRPr="00B26566">
        <w:rPr>
          <w:sz w:val="24"/>
          <w:lang w:val="da-DK"/>
        </w:rPr>
        <w:t>og</w:t>
      </w:r>
      <w:r w:rsidRPr="00B26566">
        <w:rPr>
          <w:spacing w:val="38"/>
          <w:sz w:val="24"/>
          <w:lang w:val="da-DK"/>
        </w:rPr>
        <w:t xml:space="preserve"> </w:t>
      </w:r>
      <w:r w:rsidRPr="00B26566">
        <w:rPr>
          <w:sz w:val="24"/>
          <w:lang w:val="da-DK"/>
        </w:rPr>
        <w:t>på</w:t>
      </w:r>
      <w:r w:rsidRPr="00B26566">
        <w:rPr>
          <w:spacing w:val="38"/>
          <w:sz w:val="24"/>
          <w:lang w:val="da-DK"/>
        </w:rPr>
        <w:t xml:space="preserve"> </w:t>
      </w:r>
      <w:r w:rsidRPr="00B26566">
        <w:rPr>
          <w:sz w:val="24"/>
          <w:lang w:val="da-DK"/>
        </w:rPr>
        <w:t>85</w:t>
      </w:r>
      <w:r w:rsidRPr="00B26566">
        <w:rPr>
          <w:spacing w:val="38"/>
          <w:sz w:val="24"/>
          <w:lang w:val="da-DK"/>
        </w:rPr>
        <w:t xml:space="preserve"> </w:t>
      </w:r>
      <w:r w:rsidRPr="00B26566">
        <w:rPr>
          <w:sz w:val="24"/>
          <w:lang w:val="da-DK"/>
        </w:rPr>
        <w:t>% senest den 31. december 2030.</w:t>
      </w:r>
    </w:p>
    <w:p w14:paraId="452CBF6B" w14:textId="77777777" w:rsidR="00635043" w:rsidRPr="00B26566" w:rsidRDefault="00644EC4">
      <w:pPr>
        <w:pStyle w:val="Listeafsnit"/>
        <w:numPr>
          <w:ilvl w:val="0"/>
          <w:numId w:val="108"/>
        </w:numPr>
        <w:tabs>
          <w:tab w:val="left" w:pos="510"/>
        </w:tabs>
        <w:spacing w:before="2" w:line="249" w:lineRule="auto"/>
        <w:ind w:right="108"/>
        <w:rPr>
          <w:sz w:val="24"/>
          <w:lang w:val="da-DK"/>
        </w:rPr>
      </w:pPr>
      <w:r w:rsidRPr="00B26566">
        <w:rPr>
          <w:sz w:val="24"/>
          <w:lang w:val="da-DK"/>
        </w:rPr>
        <w:t>Reel genanvendelse af papemballageaffald på 75 % senest den 31. december 2025 og på 85 % senest den 31. december 2030.</w:t>
      </w:r>
    </w:p>
    <w:p w14:paraId="60B84C87" w14:textId="77777777" w:rsidR="00635043" w:rsidRPr="00B26566" w:rsidRDefault="00644EC4">
      <w:pPr>
        <w:pStyle w:val="Listeafsnit"/>
        <w:numPr>
          <w:ilvl w:val="0"/>
          <w:numId w:val="108"/>
        </w:numPr>
        <w:tabs>
          <w:tab w:val="left" w:pos="510"/>
        </w:tabs>
        <w:spacing w:before="2"/>
        <w:ind w:hanging="400"/>
        <w:rPr>
          <w:sz w:val="24"/>
          <w:lang w:val="da-DK"/>
        </w:rPr>
      </w:pPr>
      <w:r w:rsidRPr="00B26566">
        <w:rPr>
          <w:sz w:val="24"/>
          <w:lang w:val="da-DK"/>
        </w:rPr>
        <w:t>Reel</w:t>
      </w:r>
      <w:r w:rsidRPr="00B26566">
        <w:rPr>
          <w:spacing w:val="-1"/>
          <w:sz w:val="24"/>
          <w:lang w:val="da-DK"/>
        </w:rPr>
        <w:t xml:space="preserve"> </w:t>
      </w:r>
      <w:r w:rsidRPr="00B26566">
        <w:rPr>
          <w:sz w:val="24"/>
          <w:lang w:val="da-DK"/>
        </w:rPr>
        <w:t>genanvendelse af</w:t>
      </w:r>
      <w:r w:rsidRPr="00B26566">
        <w:rPr>
          <w:spacing w:val="-1"/>
          <w:sz w:val="24"/>
          <w:lang w:val="da-DK"/>
        </w:rPr>
        <w:t xml:space="preserve"> </w:t>
      </w:r>
      <w:r w:rsidRPr="00B26566">
        <w:rPr>
          <w:sz w:val="24"/>
          <w:lang w:val="da-DK"/>
        </w:rPr>
        <w:t>plastemballageaffald på</w:t>
      </w:r>
      <w:r w:rsidRPr="00B26566">
        <w:rPr>
          <w:spacing w:val="-1"/>
          <w:sz w:val="24"/>
          <w:lang w:val="da-DK"/>
        </w:rPr>
        <w:t xml:space="preserve"> </w:t>
      </w:r>
      <w:r w:rsidRPr="00B26566">
        <w:rPr>
          <w:sz w:val="24"/>
          <w:lang w:val="da-DK"/>
        </w:rPr>
        <w:t>60 %</w:t>
      </w:r>
      <w:r w:rsidRPr="00B26566">
        <w:rPr>
          <w:spacing w:val="-1"/>
          <w:sz w:val="24"/>
          <w:lang w:val="da-DK"/>
        </w:rPr>
        <w:t xml:space="preserve"> </w:t>
      </w:r>
      <w:r w:rsidRPr="00B26566">
        <w:rPr>
          <w:sz w:val="24"/>
          <w:lang w:val="da-DK"/>
        </w:rPr>
        <w:t>senest den</w:t>
      </w:r>
      <w:r w:rsidRPr="00B26566">
        <w:rPr>
          <w:spacing w:val="-1"/>
          <w:sz w:val="24"/>
          <w:lang w:val="da-DK"/>
        </w:rPr>
        <w:t xml:space="preserve"> </w:t>
      </w:r>
      <w:r w:rsidRPr="00B26566">
        <w:rPr>
          <w:sz w:val="24"/>
          <w:lang w:val="da-DK"/>
        </w:rPr>
        <w:t xml:space="preserve">31. december </w:t>
      </w:r>
      <w:r w:rsidRPr="00B26566">
        <w:rPr>
          <w:spacing w:val="-2"/>
          <w:sz w:val="24"/>
          <w:lang w:val="da-DK"/>
        </w:rPr>
        <w:t>2025.</w:t>
      </w:r>
    </w:p>
    <w:p w14:paraId="195CBD06" w14:textId="77777777" w:rsidR="00635043" w:rsidRPr="00B26566" w:rsidRDefault="00644EC4">
      <w:pPr>
        <w:pStyle w:val="Listeafsnit"/>
        <w:numPr>
          <w:ilvl w:val="0"/>
          <w:numId w:val="108"/>
        </w:numPr>
        <w:tabs>
          <w:tab w:val="left" w:pos="510"/>
        </w:tabs>
        <w:spacing w:line="249" w:lineRule="auto"/>
        <w:ind w:right="106"/>
        <w:rPr>
          <w:sz w:val="24"/>
          <w:lang w:val="da-DK"/>
        </w:rPr>
      </w:pPr>
      <w:r w:rsidRPr="00B26566">
        <w:rPr>
          <w:sz w:val="24"/>
          <w:lang w:val="da-DK"/>
        </w:rPr>
        <w:t>Reel</w:t>
      </w:r>
      <w:r w:rsidRPr="00B26566">
        <w:rPr>
          <w:spacing w:val="-2"/>
          <w:sz w:val="24"/>
          <w:lang w:val="da-DK"/>
        </w:rPr>
        <w:t xml:space="preserve"> </w:t>
      </w:r>
      <w:r w:rsidRPr="00B26566">
        <w:rPr>
          <w:sz w:val="24"/>
          <w:lang w:val="da-DK"/>
        </w:rPr>
        <w:t>genanvendelse</w:t>
      </w:r>
      <w:r w:rsidRPr="00B26566">
        <w:rPr>
          <w:spacing w:val="-2"/>
          <w:sz w:val="24"/>
          <w:lang w:val="da-DK"/>
        </w:rPr>
        <w:t xml:space="preserve"> </w:t>
      </w:r>
      <w:r w:rsidRPr="00B26566">
        <w:rPr>
          <w:sz w:val="24"/>
          <w:lang w:val="da-DK"/>
        </w:rPr>
        <w:t>af</w:t>
      </w:r>
      <w:r w:rsidRPr="00B26566">
        <w:rPr>
          <w:spacing w:val="-2"/>
          <w:sz w:val="24"/>
          <w:lang w:val="da-DK"/>
        </w:rPr>
        <w:t xml:space="preserve"> </w:t>
      </w:r>
      <w:r w:rsidRPr="00B26566">
        <w:rPr>
          <w:sz w:val="24"/>
          <w:lang w:val="da-DK"/>
        </w:rPr>
        <w:t>jernholdigt</w:t>
      </w:r>
      <w:r w:rsidRPr="00B26566">
        <w:rPr>
          <w:spacing w:val="-2"/>
          <w:sz w:val="24"/>
          <w:lang w:val="da-DK"/>
        </w:rPr>
        <w:t xml:space="preserve"> </w:t>
      </w:r>
      <w:r w:rsidRPr="00B26566">
        <w:rPr>
          <w:sz w:val="24"/>
          <w:lang w:val="da-DK"/>
        </w:rPr>
        <w:t>metalemballageaffald</w:t>
      </w:r>
      <w:r w:rsidRPr="00B26566">
        <w:rPr>
          <w:spacing w:val="-2"/>
          <w:sz w:val="24"/>
          <w:lang w:val="da-DK"/>
        </w:rPr>
        <w:t xml:space="preserve"> </w:t>
      </w:r>
      <w:r w:rsidRPr="00B26566">
        <w:rPr>
          <w:sz w:val="24"/>
          <w:lang w:val="da-DK"/>
        </w:rPr>
        <w:t>på</w:t>
      </w:r>
      <w:r w:rsidRPr="00B26566">
        <w:rPr>
          <w:spacing w:val="-2"/>
          <w:sz w:val="24"/>
          <w:lang w:val="da-DK"/>
        </w:rPr>
        <w:t xml:space="preserve"> </w:t>
      </w:r>
      <w:r w:rsidRPr="00B26566">
        <w:rPr>
          <w:sz w:val="24"/>
          <w:lang w:val="da-DK"/>
        </w:rPr>
        <w:t>70</w:t>
      </w:r>
      <w:r w:rsidRPr="00B26566">
        <w:rPr>
          <w:spacing w:val="-2"/>
          <w:sz w:val="24"/>
          <w:lang w:val="da-DK"/>
        </w:rPr>
        <w:t xml:space="preserve"> </w:t>
      </w:r>
      <w:r w:rsidRPr="00B26566">
        <w:rPr>
          <w:sz w:val="24"/>
          <w:lang w:val="da-DK"/>
        </w:rPr>
        <w:t>%</w:t>
      </w:r>
      <w:r w:rsidRPr="00B26566">
        <w:rPr>
          <w:spacing w:val="-2"/>
          <w:sz w:val="24"/>
          <w:lang w:val="da-DK"/>
        </w:rPr>
        <w:t xml:space="preserve"> </w:t>
      </w:r>
      <w:r w:rsidRPr="00B26566">
        <w:rPr>
          <w:sz w:val="24"/>
          <w:lang w:val="da-DK"/>
        </w:rPr>
        <w:t>senest</w:t>
      </w:r>
      <w:r w:rsidRPr="00B26566">
        <w:rPr>
          <w:spacing w:val="-2"/>
          <w:sz w:val="24"/>
          <w:lang w:val="da-DK"/>
        </w:rPr>
        <w:t xml:space="preserve"> </w:t>
      </w:r>
      <w:r w:rsidRPr="00B26566">
        <w:rPr>
          <w:sz w:val="24"/>
          <w:lang w:val="da-DK"/>
        </w:rPr>
        <w:t>den</w:t>
      </w:r>
      <w:r w:rsidRPr="00B26566">
        <w:rPr>
          <w:spacing w:val="-2"/>
          <w:sz w:val="24"/>
          <w:lang w:val="da-DK"/>
        </w:rPr>
        <w:t xml:space="preserve"> </w:t>
      </w:r>
      <w:r w:rsidRPr="00B26566">
        <w:rPr>
          <w:sz w:val="24"/>
          <w:lang w:val="da-DK"/>
        </w:rPr>
        <w:t>31.</w:t>
      </w:r>
      <w:r w:rsidRPr="00B26566">
        <w:rPr>
          <w:spacing w:val="-2"/>
          <w:sz w:val="24"/>
          <w:lang w:val="da-DK"/>
        </w:rPr>
        <w:t xml:space="preserve"> </w:t>
      </w:r>
      <w:r w:rsidRPr="00B26566">
        <w:rPr>
          <w:sz w:val="24"/>
          <w:lang w:val="da-DK"/>
        </w:rPr>
        <w:t>december</w:t>
      </w:r>
      <w:r w:rsidRPr="00B26566">
        <w:rPr>
          <w:spacing w:val="-2"/>
          <w:sz w:val="24"/>
          <w:lang w:val="da-DK"/>
        </w:rPr>
        <w:t xml:space="preserve"> </w:t>
      </w:r>
      <w:r w:rsidRPr="00B26566">
        <w:rPr>
          <w:sz w:val="24"/>
          <w:lang w:val="da-DK"/>
        </w:rPr>
        <w:t>2025</w:t>
      </w:r>
      <w:r w:rsidRPr="00B26566">
        <w:rPr>
          <w:spacing w:val="-2"/>
          <w:sz w:val="24"/>
          <w:lang w:val="da-DK"/>
        </w:rPr>
        <w:t xml:space="preserve"> </w:t>
      </w:r>
      <w:r w:rsidRPr="00B26566">
        <w:rPr>
          <w:sz w:val="24"/>
          <w:lang w:val="da-DK"/>
        </w:rPr>
        <w:t>og</w:t>
      </w:r>
      <w:r w:rsidRPr="00B26566">
        <w:rPr>
          <w:spacing w:val="-2"/>
          <w:sz w:val="24"/>
          <w:lang w:val="da-DK"/>
        </w:rPr>
        <w:t xml:space="preserve"> </w:t>
      </w:r>
      <w:r w:rsidRPr="00B26566">
        <w:rPr>
          <w:sz w:val="24"/>
          <w:lang w:val="da-DK"/>
        </w:rPr>
        <w:t>på 80 % senest den 31. december 2030.</w:t>
      </w:r>
    </w:p>
    <w:p w14:paraId="15CC4AD3" w14:textId="77777777" w:rsidR="00635043" w:rsidRPr="00B26566" w:rsidRDefault="00644EC4">
      <w:pPr>
        <w:pStyle w:val="Listeafsnit"/>
        <w:numPr>
          <w:ilvl w:val="0"/>
          <w:numId w:val="108"/>
        </w:numPr>
        <w:tabs>
          <w:tab w:val="left" w:pos="510"/>
        </w:tabs>
        <w:spacing w:before="2" w:line="249" w:lineRule="auto"/>
        <w:ind w:right="108"/>
        <w:rPr>
          <w:sz w:val="24"/>
          <w:lang w:val="da-DK"/>
        </w:rPr>
      </w:pPr>
      <w:r w:rsidRPr="00B26566">
        <w:rPr>
          <w:sz w:val="24"/>
          <w:lang w:val="da-DK"/>
        </w:rPr>
        <w:t>Reel genanvendelse af aluminiumemballageaffald på 50 % senest den 31. december 2025 og på 60 % senest den 31. december 2030.</w:t>
      </w:r>
    </w:p>
    <w:p w14:paraId="595F4A9B" w14:textId="77777777" w:rsidR="00635043" w:rsidRPr="00B26566" w:rsidRDefault="00644EC4">
      <w:pPr>
        <w:pStyle w:val="Listeafsnit"/>
        <w:numPr>
          <w:ilvl w:val="0"/>
          <w:numId w:val="108"/>
        </w:numPr>
        <w:tabs>
          <w:tab w:val="left" w:pos="510"/>
        </w:tabs>
        <w:spacing w:before="2" w:line="249" w:lineRule="auto"/>
        <w:ind w:right="106" w:hanging="400"/>
        <w:rPr>
          <w:sz w:val="24"/>
          <w:lang w:val="da-DK"/>
        </w:rPr>
      </w:pPr>
      <w:r w:rsidRPr="00B26566">
        <w:rPr>
          <w:sz w:val="24"/>
          <w:lang w:val="da-DK"/>
        </w:rPr>
        <w:t>Reel genanvendelse af glasemballageaffald på 70 % senest den 31. december 2025 og på 75 % senest den 31. december 2030.</w:t>
      </w:r>
    </w:p>
    <w:p w14:paraId="37BE00DD" w14:textId="77777777" w:rsidR="00635043" w:rsidRPr="00B26566" w:rsidRDefault="00644EC4">
      <w:pPr>
        <w:pStyle w:val="Listeafsnit"/>
        <w:numPr>
          <w:ilvl w:val="0"/>
          <w:numId w:val="108"/>
        </w:numPr>
        <w:tabs>
          <w:tab w:val="left" w:pos="508"/>
          <w:tab w:val="left" w:pos="510"/>
        </w:tabs>
        <w:spacing w:before="2" w:line="249" w:lineRule="auto"/>
        <w:ind w:right="106" w:hanging="400"/>
        <w:rPr>
          <w:sz w:val="24"/>
          <w:lang w:val="da-DK"/>
        </w:rPr>
      </w:pPr>
      <w:r w:rsidRPr="00B26566">
        <w:rPr>
          <w:sz w:val="24"/>
          <w:lang w:val="da-DK"/>
        </w:rPr>
        <w:t>Reel genanvendelse af træemballageaffald på 25 % senest den 31. december 2025 og på 30 % senest den 31. december 2030.</w:t>
      </w:r>
    </w:p>
    <w:p w14:paraId="0F33EEFC" w14:textId="77777777" w:rsidR="00635043" w:rsidRPr="00B26566" w:rsidRDefault="00644EC4">
      <w:pPr>
        <w:pStyle w:val="Brdtekst"/>
        <w:spacing w:before="2" w:line="249" w:lineRule="auto"/>
        <w:ind w:right="106" w:firstLine="200"/>
        <w:rPr>
          <w:lang w:val="da-DK"/>
        </w:rPr>
      </w:pPr>
      <w:r w:rsidRPr="00B26566">
        <w:rPr>
          <w:i/>
          <w:lang w:val="da-DK"/>
        </w:rPr>
        <w:t xml:space="preserve">Stk. 2. </w:t>
      </w:r>
      <w:r w:rsidRPr="00B26566">
        <w:rPr>
          <w:lang w:val="da-DK"/>
        </w:rPr>
        <w:t>For øvrige emballageaffaldsfraktioner, der ikke er angivet i stk. 1, nr. 1-7, og øvrigt affald ind- samlet sammen med emballageaffald skal producenten, eller den til enhver tid ansvarlige for behandling af emballageaffaldet, sikre høj reel genanvendelse, jf. dog § 42.</w:t>
      </w:r>
    </w:p>
    <w:p w14:paraId="56640513" w14:textId="77777777" w:rsidR="00635043" w:rsidRPr="00B26566" w:rsidRDefault="00644EC4">
      <w:pPr>
        <w:pStyle w:val="Brdtekst"/>
        <w:spacing w:before="3" w:line="249" w:lineRule="auto"/>
        <w:ind w:right="106" w:firstLine="199"/>
        <w:rPr>
          <w:lang w:val="da-DK"/>
        </w:rPr>
      </w:pPr>
      <w:r w:rsidRPr="00B26566">
        <w:rPr>
          <w:i/>
          <w:lang w:val="da-DK"/>
        </w:rPr>
        <w:t>Stk.</w:t>
      </w:r>
      <w:r w:rsidRPr="00B26566">
        <w:rPr>
          <w:i/>
          <w:spacing w:val="-2"/>
          <w:lang w:val="da-DK"/>
        </w:rPr>
        <w:t xml:space="preserve"> </w:t>
      </w:r>
      <w:r w:rsidRPr="00B26566">
        <w:rPr>
          <w:i/>
          <w:lang w:val="da-DK"/>
        </w:rPr>
        <w:t xml:space="preserve">3. </w:t>
      </w:r>
      <w:r w:rsidRPr="00B26566">
        <w:rPr>
          <w:lang w:val="da-DK"/>
        </w:rPr>
        <w:t>Producenten,</w:t>
      </w:r>
      <w:r w:rsidRPr="00B26566">
        <w:rPr>
          <w:spacing w:val="-2"/>
          <w:lang w:val="da-DK"/>
        </w:rPr>
        <w:t xml:space="preserve"> </w:t>
      </w:r>
      <w:r w:rsidRPr="00B26566">
        <w:rPr>
          <w:lang w:val="da-DK"/>
        </w:rPr>
        <w:t>eller</w:t>
      </w:r>
      <w:r w:rsidRPr="00B26566">
        <w:rPr>
          <w:spacing w:val="-2"/>
          <w:lang w:val="da-DK"/>
        </w:rPr>
        <w:t xml:space="preserve"> </w:t>
      </w:r>
      <w:r w:rsidRPr="00B26566">
        <w:rPr>
          <w:lang w:val="da-DK"/>
        </w:rPr>
        <w:t>den</w:t>
      </w:r>
      <w:r w:rsidRPr="00B26566">
        <w:rPr>
          <w:spacing w:val="-2"/>
          <w:lang w:val="da-DK"/>
        </w:rPr>
        <w:t xml:space="preserve"> </w:t>
      </w:r>
      <w:r w:rsidRPr="00B26566">
        <w:rPr>
          <w:lang w:val="da-DK"/>
        </w:rPr>
        <w:t>til</w:t>
      </w:r>
      <w:r w:rsidRPr="00B26566">
        <w:rPr>
          <w:spacing w:val="-1"/>
          <w:lang w:val="da-DK"/>
        </w:rPr>
        <w:t xml:space="preserve"> </w:t>
      </w:r>
      <w:r w:rsidRPr="00B26566">
        <w:rPr>
          <w:lang w:val="da-DK"/>
        </w:rPr>
        <w:t>enhver</w:t>
      </w:r>
      <w:r w:rsidRPr="00B26566">
        <w:rPr>
          <w:spacing w:val="-2"/>
          <w:lang w:val="da-DK"/>
        </w:rPr>
        <w:t xml:space="preserve"> </w:t>
      </w:r>
      <w:r w:rsidRPr="00B26566">
        <w:rPr>
          <w:lang w:val="da-DK"/>
        </w:rPr>
        <w:t>tid</w:t>
      </w:r>
      <w:r w:rsidRPr="00B26566">
        <w:rPr>
          <w:spacing w:val="-2"/>
          <w:lang w:val="da-DK"/>
        </w:rPr>
        <w:t xml:space="preserve"> </w:t>
      </w:r>
      <w:r w:rsidRPr="00B26566">
        <w:rPr>
          <w:lang w:val="da-DK"/>
        </w:rPr>
        <w:t>ansvarlige</w:t>
      </w:r>
      <w:r w:rsidRPr="00B26566">
        <w:rPr>
          <w:spacing w:val="-1"/>
          <w:lang w:val="da-DK"/>
        </w:rPr>
        <w:t xml:space="preserve"> </w:t>
      </w:r>
      <w:r w:rsidRPr="00B26566">
        <w:rPr>
          <w:lang w:val="da-DK"/>
        </w:rPr>
        <w:t>for</w:t>
      </w:r>
      <w:r w:rsidRPr="00B26566">
        <w:rPr>
          <w:spacing w:val="-2"/>
          <w:lang w:val="da-DK"/>
        </w:rPr>
        <w:t xml:space="preserve"> </w:t>
      </w:r>
      <w:r w:rsidRPr="00B26566">
        <w:rPr>
          <w:lang w:val="da-DK"/>
        </w:rPr>
        <w:t>behandling</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emballageaffald,</w:t>
      </w:r>
      <w:r w:rsidRPr="00B26566">
        <w:rPr>
          <w:spacing w:val="-2"/>
          <w:lang w:val="da-DK"/>
        </w:rPr>
        <w:t xml:space="preserve"> </w:t>
      </w:r>
      <w:r w:rsidRPr="00B26566">
        <w:rPr>
          <w:lang w:val="da-DK"/>
        </w:rPr>
        <w:t>skal</w:t>
      </w:r>
      <w:r w:rsidRPr="00B26566">
        <w:rPr>
          <w:spacing w:val="-1"/>
          <w:lang w:val="da-DK"/>
        </w:rPr>
        <w:t xml:space="preserve"> </w:t>
      </w:r>
      <w:r w:rsidRPr="00B26566">
        <w:rPr>
          <w:lang w:val="da-DK"/>
        </w:rPr>
        <w:t xml:space="preserve">dokumen- tere, at det pågældende affald afleveres på anlæg, som kan genanvende affaldet, samt dokumentere, hvor </w:t>
      </w:r>
      <w:r w:rsidRPr="00B26566">
        <w:rPr>
          <w:lang w:val="da-DK"/>
        </w:rPr>
        <w:lastRenderedPageBreak/>
        <w:t>meget af affaldet, der efter behandling reelt er genanvendt.</w:t>
      </w:r>
    </w:p>
    <w:p w14:paraId="56238756" w14:textId="77777777" w:rsidR="00635043" w:rsidRPr="00B26566" w:rsidRDefault="00644EC4">
      <w:pPr>
        <w:spacing w:before="163"/>
        <w:ind w:left="2592"/>
        <w:jc w:val="both"/>
        <w:rPr>
          <w:i/>
          <w:sz w:val="24"/>
          <w:lang w:val="da-DK"/>
        </w:rPr>
      </w:pPr>
      <w:bookmarkStart w:id="277" w:name="Kommunalbestyrelsens_pligt_til_høj_reel_"/>
      <w:bookmarkEnd w:id="277"/>
      <w:r w:rsidRPr="00B26566">
        <w:rPr>
          <w:i/>
          <w:sz w:val="24"/>
          <w:lang w:val="da-DK"/>
        </w:rPr>
        <w:t>Kommunalbestyrelsens</w:t>
      </w:r>
      <w:r w:rsidRPr="00B26566">
        <w:rPr>
          <w:i/>
          <w:spacing w:val="-9"/>
          <w:sz w:val="24"/>
          <w:lang w:val="da-DK"/>
        </w:rPr>
        <w:t xml:space="preserve"> </w:t>
      </w:r>
      <w:r w:rsidRPr="00B26566">
        <w:rPr>
          <w:i/>
          <w:sz w:val="24"/>
          <w:lang w:val="da-DK"/>
        </w:rPr>
        <w:t>pligt</w:t>
      </w:r>
      <w:r w:rsidRPr="00B26566">
        <w:rPr>
          <w:i/>
          <w:spacing w:val="-7"/>
          <w:sz w:val="24"/>
          <w:lang w:val="da-DK"/>
        </w:rPr>
        <w:t xml:space="preserve"> </w:t>
      </w:r>
      <w:r w:rsidRPr="00B26566">
        <w:rPr>
          <w:i/>
          <w:sz w:val="24"/>
          <w:lang w:val="da-DK"/>
        </w:rPr>
        <w:t>til</w:t>
      </w:r>
      <w:r w:rsidRPr="00B26566">
        <w:rPr>
          <w:i/>
          <w:spacing w:val="-7"/>
          <w:sz w:val="24"/>
          <w:lang w:val="da-DK"/>
        </w:rPr>
        <w:t xml:space="preserve"> </w:t>
      </w:r>
      <w:r w:rsidRPr="00B26566">
        <w:rPr>
          <w:i/>
          <w:sz w:val="24"/>
          <w:lang w:val="da-DK"/>
        </w:rPr>
        <w:t>høj</w:t>
      </w:r>
      <w:r w:rsidRPr="00B26566">
        <w:rPr>
          <w:i/>
          <w:spacing w:val="-7"/>
          <w:sz w:val="24"/>
          <w:lang w:val="da-DK"/>
        </w:rPr>
        <w:t xml:space="preserve"> </w:t>
      </w:r>
      <w:r w:rsidRPr="00B26566">
        <w:rPr>
          <w:i/>
          <w:sz w:val="24"/>
          <w:lang w:val="da-DK"/>
        </w:rPr>
        <w:t>reel</w:t>
      </w:r>
      <w:r w:rsidRPr="00B26566">
        <w:rPr>
          <w:i/>
          <w:spacing w:val="-7"/>
          <w:sz w:val="24"/>
          <w:lang w:val="da-DK"/>
        </w:rPr>
        <w:t xml:space="preserve"> </w:t>
      </w:r>
      <w:r w:rsidRPr="00B26566">
        <w:rPr>
          <w:i/>
          <w:spacing w:val="-2"/>
          <w:sz w:val="24"/>
          <w:lang w:val="da-DK"/>
        </w:rPr>
        <w:t>genanvendelse</w:t>
      </w:r>
    </w:p>
    <w:p w14:paraId="2C0BDB7D" w14:textId="77777777" w:rsidR="00635043" w:rsidRPr="00B26566" w:rsidRDefault="00644EC4">
      <w:pPr>
        <w:pStyle w:val="Brdtekst"/>
        <w:spacing w:before="132" w:line="249" w:lineRule="auto"/>
        <w:ind w:right="105" w:firstLine="200"/>
        <w:rPr>
          <w:lang w:val="da-DK"/>
        </w:rPr>
      </w:pPr>
      <w:bookmarkStart w:id="278" w:name="§_78"/>
      <w:bookmarkEnd w:id="278"/>
      <w:r w:rsidRPr="00B26566">
        <w:rPr>
          <w:b/>
          <w:lang w:val="da-DK"/>
        </w:rPr>
        <w:t>§ 7</w:t>
      </w:r>
      <w:ins w:id="279" w:author="Sofie Dam" w:date="2025-06-06T13:26:00Z">
        <w:r w:rsidR="00144C1C">
          <w:rPr>
            <w:b/>
            <w:lang w:val="da-DK"/>
          </w:rPr>
          <w:t>9</w:t>
        </w:r>
      </w:ins>
      <w:del w:id="280" w:author="Sofie Dam" w:date="2025-06-06T13:26:00Z">
        <w:r w:rsidRPr="00B26566" w:rsidDel="00144C1C">
          <w:rPr>
            <w:b/>
            <w:lang w:val="da-DK"/>
          </w:rPr>
          <w:delText>8</w:delText>
        </w:r>
      </w:del>
      <w:r w:rsidRPr="00B26566">
        <w:rPr>
          <w:b/>
          <w:lang w:val="da-DK"/>
        </w:rPr>
        <w:t xml:space="preserve">. </w:t>
      </w:r>
      <w:r w:rsidRPr="00B26566">
        <w:rPr>
          <w:lang w:val="da-DK"/>
        </w:rPr>
        <w:t>Kommunalbestyrelsen skal sikre høj reel genanvendelse i overensstemmelse med § 7</w:t>
      </w:r>
      <w:ins w:id="281" w:author="Sofie Dam" w:date="2025-06-06T13:26:00Z">
        <w:r w:rsidR="00144C1C">
          <w:rPr>
            <w:lang w:val="da-DK"/>
          </w:rPr>
          <w:t>8</w:t>
        </w:r>
      </w:ins>
      <w:del w:id="282" w:author="Sofie Dam" w:date="2025-06-06T13:26:00Z">
        <w:r w:rsidRPr="00B26566" w:rsidDel="00144C1C">
          <w:rPr>
            <w:lang w:val="da-DK"/>
          </w:rPr>
          <w:delText>7</w:delText>
        </w:r>
      </w:del>
      <w:r w:rsidRPr="00B26566">
        <w:rPr>
          <w:lang w:val="da-DK"/>
        </w:rPr>
        <w:t>, når kommunalbestyrelsen er ansvarlig for affaldsbehandlingen, jf. § 47, stk. 3, § 49, stk. 1 og 2 og § 50 samt for affaldsbehandlingen af emballageaffald, som kommunalbestyrelsen ikke overdrager.</w:t>
      </w:r>
    </w:p>
    <w:p w14:paraId="5DF01DCE" w14:textId="77777777" w:rsidR="00635043" w:rsidRPr="00B26566" w:rsidRDefault="00644EC4">
      <w:pPr>
        <w:pStyle w:val="Brdtekst"/>
        <w:spacing w:before="3"/>
        <w:ind w:left="310"/>
        <w:rPr>
          <w:lang w:val="da-DK"/>
        </w:rPr>
      </w:pPr>
      <w:r w:rsidRPr="00B26566">
        <w:rPr>
          <w:i/>
          <w:lang w:val="da-DK"/>
        </w:rPr>
        <w:t>Stk.</w:t>
      </w:r>
      <w:r w:rsidRPr="00B26566">
        <w:rPr>
          <w:i/>
          <w:spacing w:val="-1"/>
          <w:lang w:val="da-DK"/>
        </w:rPr>
        <w:t xml:space="preserve"> </w:t>
      </w:r>
      <w:r w:rsidRPr="00B26566">
        <w:rPr>
          <w:i/>
          <w:lang w:val="da-DK"/>
        </w:rPr>
        <w:t>2.</w:t>
      </w:r>
      <w:r w:rsidRPr="00B26566">
        <w:rPr>
          <w:i/>
          <w:spacing w:val="-1"/>
          <w:lang w:val="da-DK"/>
        </w:rPr>
        <w:t xml:space="preserve"> </w:t>
      </w:r>
      <w:r w:rsidRPr="00B26566">
        <w:rPr>
          <w:lang w:val="da-DK"/>
        </w:rPr>
        <w:t>Kommunalbestyrelsen sikrer</w:t>
      </w:r>
      <w:r w:rsidRPr="00B26566">
        <w:rPr>
          <w:spacing w:val="-1"/>
          <w:lang w:val="da-DK"/>
        </w:rPr>
        <w:t xml:space="preserve"> </w:t>
      </w:r>
      <w:r w:rsidRPr="00B26566">
        <w:rPr>
          <w:lang w:val="da-DK"/>
        </w:rPr>
        <w:t>dokumentation for</w:t>
      </w:r>
      <w:r w:rsidRPr="00B26566">
        <w:rPr>
          <w:spacing w:val="-1"/>
          <w:lang w:val="da-DK"/>
        </w:rPr>
        <w:t xml:space="preserve"> </w:t>
      </w:r>
      <w:r w:rsidRPr="00B26566">
        <w:rPr>
          <w:lang w:val="da-DK"/>
        </w:rPr>
        <w:t>affaldsbehandlingen efter</w:t>
      </w:r>
      <w:r w:rsidRPr="00B26566">
        <w:rPr>
          <w:spacing w:val="-1"/>
          <w:lang w:val="da-DK"/>
        </w:rPr>
        <w:t xml:space="preserve"> </w:t>
      </w:r>
      <w:r w:rsidRPr="00B26566">
        <w:rPr>
          <w:lang w:val="da-DK"/>
        </w:rPr>
        <w:t xml:space="preserve">stk. </w:t>
      </w:r>
      <w:r w:rsidRPr="00B26566">
        <w:rPr>
          <w:spacing w:val="-5"/>
          <w:lang w:val="da-DK"/>
        </w:rPr>
        <w:t>1.</w:t>
      </w:r>
    </w:p>
    <w:p w14:paraId="5FB4480B" w14:textId="77777777" w:rsidR="00635043" w:rsidRPr="00B26566" w:rsidDel="0096501F" w:rsidRDefault="00635043">
      <w:pPr>
        <w:rPr>
          <w:del w:id="283" w:author="Sofie Dam" w:date="2025-05-09T14:18:00Z"/>
          <w:lang w:val="da-DK"/>
        </w:rPr>
        <w:sectPr w:rsidR="00635043" w:rsidRPr="00B26566" w:rsidDel="0096501F">
          <w:pgSz w:w="11910" w:h="16840"/>
          <w:pgMar w:top="1320" w:right="740" w:bottom="840" w:left="740" w:header="0" w:footer="652" w:gutter="0"/>
          <w:cols w:space="708"/>
        </w:sectPr>
      </w:pPr>
    </w:p>
    <w:p w14:paraId="223CB087" w14:textId="77777777" w:rsidR="00635043" w:rsidRPr="00B26566" w:rsidRDefault="00644EC4">
      <w:pPr>
        <w:pStyle w:val="Overskrift2"/>
        <w:spacing w:before="67" w:line="319" w:lineRule="auto"/>
        <w:ind w:left="4142" w:right="3708" w:firstLine="593"/>
        <w:rPr>
          <w:lang w:val="da-DK"/>
        </w:rPr>
      </w:pPr>
      <w:bookmarkStart w:id="284" w:name="Afsnit_IX_-_Kollektive_ordninger"/>
      <w:bookmarkEnd w:id="284"/>
      <w:r w:rsidRPr="00B26566">
        <w:rPr>
          <w:lang w:val="da-DK"/>
        </w:rPr>
        <w:lastRenderedPageBreak/>
        <w:t>Afsnit IX Kollektive</w:t>
      </w:r>
      <w:r w:rsidRPr="00B26566">
        <w:rPr>
          <w:spacing w:val="-15"/>
          <w:lang w:val="da-DK"/>
        </w:rPr>
        <w:t xml:space="preserve"> </w:t>
      </w:r>
      <w:r w:rsidRPr="00B26566">
        <w:rPr>
          <w:lang w:val="da-DK"/>
        </w:rPr>
        <w:t>ordninger</w:t>
      </w:r>
    </w:p>
    <w:p w14:paraId="0D4CFF6A" w14:textId="77777777" w:rsidR="00635043" w:rsidRPr="00B26566" w:rsidRDefault="00644EC4">
      <w:pPr>
        <w:pStyle w:val="Brdtekst"/>
        <w:spacing w:before="82"/>
        <w:ind w:left="4709"/>
        <w:jc w:val="left"/>
        <w:rPr>
          <w:lang w:val="da-DK"/>
        </w:rPr>
      </w:pPr>
      <w:bookmarkStart w:id="285" w:name="Kapitel_16_-_Kollektive_ordningers_varet"/>
      <w:bookmarkEnd w:id="285"/>
      <w:r w:rsidRPr="00B26566">
        <w:rPr>
          <w:lang w:val="da-DK"/>
        </w:rPr>
        <w:t xml:space="preserve">Kapitel </w:t>
      </w:r>
      <w:r w:rsidRPr="00B26566">
        <w:rPr>
          <w:spacing w:val="-5"/>
          <w:lang w:val="da-DK"/>
        </w:rPr>
        <w:t>16</w:t>
      </w:r>
    </w:p>
    <w:p w14:paraId="5DEF4D36" w14:textId="77777777" w:rsidR="00635043" w:rsidRPr="00B26566" w:rsidRDefault="00644EC4">
      <w:pPr>
        <w:spacing w:before="92" w:line="388" w:lineRule="auto"/>
        <w:ind w:left="3117" w:right="1784" w:hanging="928"/>
        <w:rPr>
          <w:i/>
          <w:sz w:val="24"/>
          <w:lang w:val="da-DK"/>
        </w:rPr>
      </w:pPr>
      <w:r w:rsidRPr="00B26566">
        <w:rPr>
          <w:i/>
          <w:sz w:val="24"/>
          <w:lang w:val="da-DK"/>
        </w:rPr>
        <w:t>Kollektive</w:t>
      </w:r>
      <w:r w:rsidRPr="00B26566">
        <w:rPr>
          <w:i/>
          <w:spacing w:val="-12"/>
          <w:sz w:val="24"/>
          <w:lang w:val="da-DK"/>
        </w:rPr>
        <w:t xml:space="preserve"> </w:t>
      </w:r>
      <w:r w:rsidRPr="00B26566">
        <w:rPr>
          <w:i/>
          <w:sz w:val="24"/>
          <w:lang w:val="da-DK"/>
        </w:rPr>
        <w:t>ordningers</w:t>
      </w:r>
      <w:r w:rsidRPr="00B26566">
        <w:rPr>
          <w:i/>
          <w:spacing w:val="-13"/>
          <w:sz w:val="24"/>
          <w:lang w:val="da-DK"/>
        </w:rPr>
        <w:t xml:space="preserve"> </w:t>
      </w:r>
      <w:r w:rsidRPr="00B26566">
        <w:rPr>
          <w:i/>
          <w:sz w:val="24"/>
          <w:lang w:val="da-DK"/>
        </w:rPr>
        <w:t>varetagelse</w:t>
      </w:r>
      <w:r w:rsidRPr="00B26566">
        <w:rPr>
          <w:i/>
          <w:spacing w:val="-12"/>
          <w:sz w:val="24"/>
          <w:lang w:val="da-DK"/>
        </w:rPr>
        <w:t xml:space="preserve"> </w:t>
      </w:r>
      <w:r w:rsidRPr="00B26566">
        <w:rPr>
          <w:i/>
          <w:sz w:val="24"/>
          <w:lang w:val="da-DK"/>
        </w:rPr>
        <w:t>af</w:t>
      </w:r>
      <w:r w:rsidRPr="00B26566">
        <w:rPr>
          <w:i/>
          <w:spacing w:val="-12"/>
          <w:sz w:val="24"/>
          <w:lang w:val="da-DK"/>
        </w:rPr>
        <w:t xml:space="preserve"> </w:t>
      </w:r>
      <w:r w:rsidRPr="00B26566">
        <w:rPr>
          <w:i/>
          <w:sz w:val="24"/>
          <w:lang w:val="da-DK"/>
        </w:rPr>
        <w:t>producenters</w:t>
      </w:r>
      <w:r w:rsidRPr="00B26566">
        <w:rPr>
          <w:i/>
          <w:spacing w:val="-13"/>
          <w:sz w:val="24"/>
          <w:lang w:val="da-DK"/>
        </w:rPr>
        <w:t xml:space="preserve"> </w:t>
      </w:r>
      <w:r w:rsidRPr="00B26566">
        <w:rPr>
          <w:i/>
          <w:sz w:val="24"/>
          <w:lang w:val="da-DK"/>
        </w:rPr>
        <w:t xml:space="preserve">forpligtelser </w:t>
      </w:r>
      <w:bookmarkStart w:id="286" w:name="Pligt_til_medlemskab_af_en_kollektiv_ord"/>
      <w:bookmarkEnd w:id="286"/>
      <w:r w:rsidRPr="00B26566">
        <w:rPr>
          <w:i/>
          <w:sz w:val="24"/>
          <w:lang w:val="da-DK"/>
        </w:rPr>
        <w:t>Pligt til medlemskab af en kollektiv ordning</w:t>
      </w:r>
    </w:p>
    <w:p w14:paraId="40720A4D" w14:textId="77777777" w:rsidR="00635043" w:rsidRPr="00B26566" w:rsidRDefault="00644EC4">
      <w:pPr>
        <w:pStyle w:val="Brdtekst"/>
        <w:spacing w:before="0" w:line="238" w:lineRule="exact"/>
        <w:ind w:left="310"/>
        <w:jc w:val="left"/>
        <w:rPr>
          <w:lang w:val="da-DK"/>
        </w:rPr>
      </w:pPr>
      <w:bookmarkStart w:id="287" w:name="§_79"/>
      <w:bookmarkEnd w:id="287"/>
      <w:r w:rsidRPr="00B26566">
        <w:rPr>
          <w:b/>
          <w:lang w:val="da-DK"/>
        </w:rPr>
        <w:t>§</w:t>
      </w:r>
      <w:r w:rsidRPr="00B26566">
        <w:rPr>
          <w:b/>
          <w:spacing w:val="51"/>
          <w:lang w:val="da-DK"/>
        </w:rPr>
        <w:t xml:space="preserve"> </w:t>
      </w:r>
      <w:ins w:id="288" w:author="Sofie Dam" w:date="2025-06-06T13:27:00Z">
        <w:r w:rsidR="00144C1C">
          <w:rPr>
            <w:b/>
            <w:spacing w:val="51"/>
            <w:lang w:val="da-DK"/>
          </w:rPr>
          <w:t>80</w:t>
        </w:r>
      </w:ins>
      <w:del w:id="289" w:author="Sofie Dam" w:date="2025-06-06T13:27:00Z">
        <w:r w:rsidRPr="00B26566" w:rsidDel="00144C1C">
          <w:rPr>
            <w:b/>
            <w:lang w:val="da-DK"/>
          </w:rPr>
          <w:delText>79</w:delText>
        </w:r>
      </w:del>
      <w:r w:rsidRPr="00B26566">
        <w:rPr>
          <w:b/>
          <w:lang w:val="da-DK"/>
        </w:rPr>
        <w:t>.</w:t>
      </w:r>
      <w:r w:rsidRPr="00B26566">
        <w:rPr>
          <w:b/>
          <w:spacing w:val="51"/>
          <w:lang w:val="da-DK"/>
        </w:rPr>
        <w:t xml:space="preserve"> </w:t>
      </w:r>
      <w:r w:rsidRPr="00B26566">
        <w:rPr>
          <w:lang w:val="da-DK"/>
        </w:rPr>
        <w:t>En</w:t>
      </w:r>
      <w:r w:rsidRPr="00B26566">
        <w:rPr>
          <w:spacing w:val="51"/>
          <w:lang w:val="da-DK"/>
        </w:rPr>
        <w:t xml:space="preserve"> </w:t>
      </w:r>
      <w:r w:rsidRPr="00B26566">
        <w:rPr>
          <w:lang w:val="da-DK"/>
        </w:rPr>
        <w:t>producent,</w:t>
      </w:r>
      <w:r w:rsidRPr="00B26566">
        <w:rPr>
          <w:spacing w:val="51"/>
          <w:lang w:val="da-DK"/>
        </w:rPr>
        <w:t xml:space="preserve"> </w:t>
      </w:r>
      <w:r w:rsidRPr="00B26566">
        <w:rPr>
          <w:lang w:val="da-DK"/>
        </w:rPr>
        <w:t>der</w:t>
      </w:r>
      <w:r w:rsidRPr="00B26566">
        <w:rPr>
          <w:spacing w:val="51"/>
          <w:lang w:val="da-DK"/>
        </w:rPr>
        <w:t xml:space="preserve"> </w:t>
      </w:r>
      <w:r w:rsidRPr="00B26566">
        <w:rPr>
          <w:lang w:val="da-DK"/>
        </w:rPr>
        <w:t>tilgængeliggør</w:t>
      </w:r>
      <w:r w:rsidRPr="00B26566">
        <w:rPr>
          <w:spacing w:val="51"/>
          <w:lang w:val="da-DK"/>
        </w:rPr>
        <w:t xml:space="preserve"> </w:t>
      </w:r>
      <w:r w:rsidRPr="00B26566">
        <w:rPr>
          <w:lang w:val="da-DK"/>
        </w:rPr>
        <w:t>engangsemballage,</w:t>
      </w:r>
      <w:r w:rsidRPr="00B26566">
        <w:rPr>
          <w:spacing w:val="51"/>
          <w:lang w:val="da-DK"/>
        </w:rPr>
        <w:t xml:space="preserve"> </w:t>
      </w:r>
      <w:r w:rsidRPr="00B26566">
        <w:rPr>
          <w:lang w:val="da-DK"/>
        </w:rPr>
        <w:t>skal</w:t>
      </w:r>
      <w:r w:rsidRPr="00B26566">
        <w:rPr>
          <w:spacing w:val="51"/>
          <w:lang w:val="da-DK"/>
        </w:rPr>
        <w:t xml:space="preserve"> </w:t>
      </w:r>
      <w:r w:rsidRPr="00B26566">
        <w:rPr>
          <w:lang w:val="da-DK"/>
        </w:rPr>
        <w:t>være</w:t>
      </w:r>
      <w:r w:rsidRPr="00B26566">
        <w:rPr>
          <w:spacing w:val="51"/>
          <w:lang w:val="da-DK"/>
        </w:rPr>
        <w:t xml:space="preserve"> </w:t>
      </w:r>
      <w:r w:rsidRPr="00B26566">
        <w:rPr>
          <w:lang w:val="da-DK"/>
        </w:rPr>
        <w:t>tilmeldt</w:t>
      </w:r>
      <w:r w:rsidRPr="00B26566">
        <w:rPr>
          <w:spacing w:val="51"/>
          <w:lang w:val="da-DK"/>
        </w:rPr>
        <w:t xml:space="preserve"> </w:t>
      </w:r>
      <w:r w:rsidRPr="00B26566">
        <w:rPr>
          <w:lang w:val="da-DK"/>
        </w:rPr>
        <w:t>en</w:t>
      </w:r>
      <w:r w:rsidRPr="00B26566">
        <w:rPr>
          <w:spacing w:val="51"/>
          <w:lang w:val="da-DK"/>
        </w:rPr>
        <w:t xml:space="preserve"> </w:t>
      </w:r>
      <w:r w:rsidRPr="00B26566">
        <w:rPr>
          <w:lang w:val="da-DK"/>
        </w:rPr>
        <w:t>kollektiv</w:t>
      </w:r>
      <w:r w:rsidRPr="00B26566">
        <w:rPr>
          <w:spacing w:val="51"/>
          <w:lang w:val="da-DK"/>
        </w:rPr>
        <w:t xml:space="preserve"> </w:t>
      </w:r>
      <w:r w:rsidRPr="00B26566">
        <w:rPr>
          <w:spacing w:val="-2"/>
          <w:lang w:val="da-DK"/>
        </w:rPr>
        <w:t>ordning</w:t>
      </w:r>
    </w:p>
    <w:p w14:paraId="72020536" w14:textId="77777777" w:rsidR="00635043" w:rsidRPr="00B26566" w:rsidRDefault="00644EC4">
      <w:pPr>
        <w:pStyle w:val="Brdtekst"/>
        <w:jc w:val="left"/>
        <w:rPr>
          <w:lang w:val="da-DK"/>
        </w:rPr>
      </w:pPr>
      <w:r w:rsidRPr="00B26566">
        <w:rPr>
          <w:lang w:val="da-DK"/>
        </w:rPr>
        <w:t xml:space="preserve">senest samtidig med registreringen i producentregistret, jf. § </w:t>
      </w:r>
      <w:r w:rsidRPr="00B26566">
        <w:rPr>
          <w:spacing w:val="-5"/>
          <w:lang w:val="da-DK"/>
        </w:rPr>
        <w:t>21.</w:t>
      </w:r>
    </w:p>
    <w:p w14:paraId="528ECF45" w14:textId="77777777" w:rsidR="00635043" w:rsidRPr="00B26566" w:rsidRDefault="00644EC4">
      <w:pPr>
        <w:pStyle w:val="Brdtekst"/>
        <w:spacing w:line="249" w:lineRule="auto"/>
        <w:ind w:firstLine="200"/>
        <w:jc w:val="left"/>
        <w:rPr>
          <w:lang w:val="da-DK"/>
        </w:rPr>
      </w:pPr>
      <w:r w:rsidRPr="00B26566">
        <w:rPr>
          <w:i/>
          <w:lang w:val="da-DK"/>
        </w:rPr>
        <w:t>Stk.</w:t>
      </w:r>
      <w:r w:rsidRPr="00B26566">
        <w:rPr>
          <w:i/>
          <w:spacing w:val="-3"/>
          <w:lang w:val="da-DK"/>
        </w:rPr>
        <w:t xml:space="preserve"> </w:t>
      </w:r>
      <w:r w:rsidRPr="00B26566">
        <w:rPr>
          <w:i/>
          <w:lang w:val="da-DK"/>
        </w:rPr>
        <w:t>2.</w:t>
      </w:r>
      <w:r w:rsidRPr="00B26566">
        <w:rPr>
          <w:i/>
          <w:spacing w:val="-1"/>
          <w:lang w:val="da-DK"/>
        </w:rPr>
        <w:t xml:space="preserve"> </w:t>
      </w:r>
      <w:r w:rsidRPr="00B26566">
        <w:rPr>
          <w:lang w:val="da-DK"/>
        </w:rPr>
        <w:t>En</w:t>
      </w:r>
      <w:r w:rsidRPr="00B26566">
        <w:rPr>
          <w:spacing w:val="-2"/>
          <w:lang w:val="da-DK"/>
        </w:rPr>
        <w:t xml:space="preserve"> </w:t>
      </w:r>
      <w:r w:rsidRPr="00B26566">
        <w:rPr>
          <w:lang w:val="da-DK"/>
        </w:rPr>
        <w:t>producent,</w:t>
      </w:r>
      <w:r w:rsidRPr="00B26566">
        <w:rPr>
          <w:spacing w:val="-2"/>
          <w:lang w:val="da-DK"/>
        </w:rPr>
        <w:t xml:space="preserve"> </w:t>
      </w:r>
      <w:r w:rsidRPr="00B26566">
        <w:rPr>
          <w:lang w:val="da-DK"/>
        </w:rPr>
        <w:t>der</w:t>
      </w:r>
      <w:r w:rsidRPr="00B26566">
        <w:rPr>
          <w:spacing w:val="-2"/>
          <w:lang w:val="da-DK"/>
        </w:rPr>
        <w:t xml:space="preserve"> </w:t>
      </w:r>
      <w:r w:rsidRPr="00B26566">
        <w:rPr>
          <w:lang w:val="da-DK"/>
        </w:rPr>
        <w:t>tilgængeliggør</w:t>
      </w:r>
      <w:r w:rsidRPr="00B26566">
        <w:rPr>
          <w:spacing w:val="-2"/>
          <w:lang w:val="da-DK"/>
        </w:rPr>
        <w:t xml:space="preserve"> </w:t>
      </w:r>
      <w:r w:rsidRPr="00B26566">
        <w:rPr>
          <w:lang w:val="da-DK"/>
        </w:rPr>
        <w:t>engangsemballage,</w:t>
      </w:r>
      <w:r w:rsidRPr="00B26566">
        <w:rPr>
          <w:spacing w:val="-2"/>
          <w:lang w:val="da-DK"/>
        </w:rPr>
        <w:t xml:space="preserve"> </w:t>
      </w:r>
      <w:r w:rsidRPr="00B26566">
        <w:rPr>
          <w:lang w:val="da-DK"/>
        </w:rPr>
        <w:t>og</w:t>
      </w:r>
      <w:r w:rsidRPr="00B26566">
        <w:rPr>
          <w:spacing w:val="-2"/>
          <w:lang w:val="da-DK"/>
        </w:rPr>
        <w:t xml:space="preserve"> </w:t>
      </w:r>
      <w:r w:rsidRPr="00B26566">
        <w:rPr>
          <w:lang w:val="da-DK"/>
        </w:rPr>
        <w:t>som</w:t>
      </w:r>
      <w:r w:rsidRPr="00B26566">
        <w:rPr>
          <w:spacing w:val="-2"/>
          <w:lang w:val="da-DK"/>
        </w:rPr>
        <w:t xml:space="preserve"> </w:t>
      </w:r>
      <w:r w:rsidRPr="00B26566">
        <w:rPr>
          <w:lang w:val="da-DK"/>
        </w:rPr>
        <w:t>allerede</w:t>
      </w:r>
      <w:r w:rsidRPr="00B26566">
        <w:rPr>
          <w:spacing w:val="-2"/>
          <w:lang w:val="da-DK"/>
        </w:rPr>
        <w:t xml:space="preserve"> </w:t>
      </w:r>
      <w:r w:rsidRPr="00B26566">
        <w:rPr>
          <w:lang w:val="da-DK"/>
        </w:rPr>
        <w:t>er</w:t>
      </w:r>
      <w:r w:rsidRPr="00B26566">
        <w:rPr>
          <w:spacing w:val="-2"/>
          <w:lang w:val="da-DK"/>
        </w:rPr>
        <w:t xml:space="preserve"> </w:t>
      </w:r>
      <w:r w:rsidRPr="00B26566">
        <w:rPr>
          <w:lang w:val="da-DK"/>
        </w:rPr>
        <w:t>registreret</w:t>
      </w:r>
      <w:r w:rsidRPr="00B26566">
        <w:rPr>
          <w:spacing w:val="-2"/>
          <w:lang w:val="da-DK"/>
        </w:rPr>
        <w:t xml:space="preserve"> </w:t>
      </w:r>
      <w:r w:rsidRPr="00B26566">
        <w:rPr>
          <w:lang w:val="da-DK"/>
        </w:rPr>
        <w:t>i</w:t>
      </w:r>
      <w:r w:rsidRPr="00B26566">
        <w:rPr>
          <w:spacing w:val="-2"/>
          <w:lang w:val="da-DK"/>
        </w:rPr>
        <w:t xml:space="preserve"> </w:t>
      </w:r>
      <w:r w:rsidRPr="00B26566">
        <w:rPr>
          <w:lang w:val="da-DK"/>
        </w:rPr>
        <w:t>producentre- gistret, jf. § 21, skal være tilmeldt en kollektiv ordning senest den 14. januar 2025.</w:t>
      </w:r>
    </w:p>
    <w:p w14:paraId="4BB25E36" w14:textId="77777777" w:rsidR="00635043" w:rsidRPr="00B26566" w:rsidRDefault="00644EC4">
      <w:pPr>
        <w:pStyle w:val="Brdtekst"/>
        <w:spacing w:before="2" w:line="249" w:lineRule="auto"/>
        <w:ind w:firstLine="200"/>
        <w:jc w:val="left"/>
        <w:rPr>
          <w:lang w:val="da-DK"/>
        </w:rPr>
      </w:pPr>
      <w:r w:rsidRPr="00B26566">
        <w:rPr>
          <w:i/>
          <w:lang w:val="da-DK"/>
        </w:rPr>
        <w:t>Stk.</w:t>
      </w:r>
      <w:r w:rsidRPr="00B26566">
        <w:rPr>
          <w:i/>
          <w:spacing w:val="29"/>
          <w:lang w:val="da-DK"/>
        </w:rPr>
        <w:t xml:space="preserve"> </w:t>
      </w:r>
      <w:r w:rsidRPr="00B26566">
        <w:rPr>
          <w:i/>
          <w:lang w:val="da-DK"/>
        </w:rPr>
        <w:t>3.</w:t>
      </w:r>
      <w:r w:rsidRPr="00B26566">
        <w:rPr>
          <w:i/>
          <w:spacing w:val="29"/>
          <w:lang w:val="da-DK"/>
        </w:rPr>
        <w:t xml:space="preserve"> </w:t>
      </w:r>
      <w:r w:rsidRPr="00B26566">
        <w:rPr>
          <w:lang w:val="da-DK"/>
        </w:rPr>
        <w:t>Hvis</w:t>
      </w:r>
      <w:r w:rsidRPr="00B26566">
        <w:rPr>
          <w:spacing w:val="29"/>
          <w:lang w:val="da-DK"/>
        </w:rPr>
        <w:t xml:space="preserve"> </w:t>
      </w:r>
      <w:r w:rsidRPr="00B26566">
        <w:rPr>
          <w:lang w:val="da-DK"/>
        </w:rPr>
        <w:t>en</w:t>
      </w:r>
      <w:r w:rsidRPr="00B26566">
        <w:rPr>
          <w:spacing w:val="29"/>
          <w:lang w:val="da-DK"/>
        </w:rPr>
        <w:t xml:space="preserve"> </w:t>
      </w:r>
      <w:r w:rsidRPr="00B26566">
        <w:rPr>
          <w:lang w:val="da-DK"/>
        </w:rPr>
        <w:t>kollektiv</w:t>
      </w:r>
      <w:r w:rsidRPr="00B26566">
        <w:rPr>
          <w:spacing w:val="29"/>
          <w:lang w:val="da-DK"/>
        </w:rPr>
        <w:t xml:space="preserve"> </w:t>
      </w:r>
      <w:r w:rsidRPr="00B26566">
        <w:rPr>
          <w:lang w:val="da-DK"/>
        </w:rPr>
        <w:t>ordning</w:t>
      </w:r>
      <w:r w:rsidRPr="00B26566">
        <w:rPr>
          <w:spacing w:val="29"/>
          <w:lang w:val="da-DK"/>
        </w:rPr>
        <w:t xml:space="preserve"> </w:t>
      </w:r>
      <w:r w:rsidRPr="00B26566">
        <w:rPr>
          <w:lang w:val="da-DK"/>
        </w:rPr>
        <w:t>ophører</w:t>
      </w:r>
      <w:r w:rsidRPr="00B26566">
        <w:rPr>
          <w:spacing w:val="29"/>
          <w:lang w:val="da-DK"/>
        </w:rPr>
        <w:t xml:space="preserve"> </w:t>
      </w:r>
      <w:r w:rsidRPr="00B26566">
        <w:rPr>
          <w:lang w:val="da-DK"/>
        </w:rPr>
        <w:t>i</w:t>
      </w:r>
      <w:r w:rsidRPr="00B26566">
        <w:rPr>
          <w:spacing w:val="29"/>
          <w:lang w:val="da-DK"/>
        </w:rPr>
        <w:t xml:space="preserve"> </w:t>
      </w:r>
      <w:r w:rsidRPr="00B26566">
        <w:rPr>
          <w:lang w:val="da-DK"/>
        </w:rPr>
        <w:t>en</w:t>
      </w:r>
      <w:r w:rsidRPr="00B26566">
        <w:rPr>
          <w:spacing w:val="29"/>
          <w:lang w:val="da-DK"/>
        </w:rPr>
        <w:t xml:space="preserve"> </w:t>
      </w:r>
      <w:r w:rsidRPr="00B26566">
        <w:rPr>
          <w:lang w:val="da-DK"/>
        </w:rPr>
        <w:t>tildelingsperiode,</w:t>
      </w:r>
      <w:r w:rsidRPr="00B26566">
        <w:rPr>
          <w:spacing w:val="29"/>
          <w:lang w:val="da-DK"/>
        </w:rPr>
        <w:t xml:space="preserve"> </w:t>
      </w:r>
      <w:r w:rsidRPr="00B26566">
        <w:rPr>
          <w:lang w:val="da-DK"/>
        </w:rPr>
        <w:t>skal</w:t>
      </w:r>
      <w:r w:rsidRPr="00B26566">
        <w:rPr>
          <w:spacing w:val="29"/>
          <w:lang w:val="da-DK"/>
        </w:rPr>
        <w:t xml:space="preserve"> </w:t>
      </w:r>
      <w:r w:rsidRPr="00B26566">
        <w:rPr>
          <w:lang w:val="da-DK"/>
        </w:rPr>
        <w:t>producenten</w:t>
      </w:r>
      <w:r w:rsidRPr="00B26566">
        <w:rPr>
          <w:spacing w:val="29"/>
          <w:lang w:val="da-DK"/>
        </w:rPr>
        <w:t xml:space="preserve"> </w:t>
      </w:r>
      <w:r w:rsidRPr="00B26566">
        <w:rPr>
          <w:lang w:val="da-DK"/>
        </w:rPr>
        <w:t>tilmelde</w:t>
      </w:r>
      <w:r w:rsidRPr="00B26566">
        <w:rPr>
          <w:spacing w:val="29"/>
          <w:lang w:val="da-DK"/>
        </w:rPr>
        <w:t xml:space="preserve"> </w:t>
      </w:r>
      <w:r w:rsidRPr="00B26566">
        <w:rPr>
          <w:lang w:val="da-DK"/>
        </w:rPr>
        <w:t>sig</w:t>
      </w:r>
      <w:r w:rsidRPr="00B26566">
        <w:rPr>
          <w:spacing w:val="29"/>
          <w:lang w:val="da-DK"/>
        </w:rPr>
        <w:t xml:space="preserve"> </w:t>
      </w:r>
      <w:r w:rsidRPr="00B26566">
        <w:rPr>
          <w:lang w:val="da-DK"/>
        </w:rPr>
        <w:t>en</w:t>
      </w:r>
      <w:r w:rsidRPr="00B26566">
        <w:rPr>
          <w:spacing w:val="29"/>
          <w:lang w:val="da-DK"/>
        </w:rPr>
        <w:t xml:space="preserve"> </w:t>
      </w:r>
      <w:r w:rsidRPr="00B26566">
        <w:rPr>
          <w:lang w:val="da-DK"/>
        </w:rPr>
        <w:t>ny kollektiv ordning senest 7 dage efter den kollektive ordnings ophør.</w:t>
      </w:r>
    </w:p>
    <w:p w14:paraId="14D516C9" w14:textId="77777777" w:rsidR="00635043" w:rsidRPr="00B26566" w:rsidRDefault="00644EC4">
      <w:pPr>
        <w:spacing w:before="162"/>
        <w:ind w:left="2075"/>
        <w:rPr>
          <w:i/>
          <w:sz w:val="24"/>
          <w:lang w:val="da-DK"/>
        </w:rPr>
      </w:pPr>
      <w:r w:rsidRPr="00B26566">
        <w:rPr>
          <w:i/>
          <w:sz w:val="24"/>
          <w:lang w:val="da-DK"/>
        </w:rPr>
        <w:t>Varetagelse</w:t>
      </w:r>
      <w:r w:rsidRPr="00B26566">
        <w:rPr>
          <w:i/>
          <w:spacing w:val="-12"/>
          <w:sz w:val="24"/>
          <w:lang w:val="da-DK"/>
        </w:rPr>
        <w:t xml:space="preserve"> </w:t>
      </w:r>
      <w:r w:rsidRPr="00B26566">
        <w:rPr>
          <w:i/>
          <w:sz w:val="24"/>
          <w:lang w:val="da-DK"/>
        </w:rPr>
        <w:t>af</w:t>
      </w:r>
      <w:r w:rsidRPr="00B26566">
        <w:rPr>
          <w:i/>
          <w:spacing w:val="-12"/>
          <w:sz w:val="24"/>
          <w:lang w:val="da-DK"/>
        </w:rPr>
        <w:t xml:space="preserve"> </w:t>
      </w:r>
      <w:r w:rsidRPr="00B26566">
        <w:rPr>
          <w:i/>
          <w:sz w:val="24"/>
          <w:lang w:val="da-DK"/>
        </w:rPr>
        <w:t>forpligtelser</w:t>
      </w:r>
      <w:r w:rsidRPr="00B26566">
        <w:rPr>
          <w:i/>
          <w:spacing w:val="-12"/>
          <w:sz w:val="24"/>
          <w:lang w:val="da-DK"/>
        </w:rPr>
        <w:t xml:space="preserve"> </w:t>
      </w:r>
      <w:r w:rsidRPr="00B26566">
        <w:rPr>
          <w:i/>
          <w:sz w:val="24"/>
          <w:lang w:val="da-DK"/>
        </w:rPr>
        <w:t>for</w:t>
      </w:r>
      <w:r w:rsidRPr="00B26566">
        <w:rPr>
          <w:i/>
          <w:spacing w:val="-12"/>
          <w:sz w:val="24"/>
          <w:lang w:val="da-DK"/>
        </w:rPr>
        <w:t xml:space="preserve"> </w:t>
      </w:r>
      <w:r w:rsidRPr="00B26566">
        <w:rPr>
          <w:i/>
          <w:sz w:val="24"/>
          <w:lang w:val="da-DK"/>
        </w:rPr>
        <w:t>producenter</w:t>
      </w:r>
      <w:r w:rsidRPr="00B26566">
        <w:rPr>
          <w:i/>
          <w:spacing w:val="-13"/>
          <w:sz w:val="24"/>
          <w:lang w:val="da-DK"/>
        </w:rPr>
        <w:t xml:space="preserve"> </w:t>
      </w:r>
      <w:r w:rsidRPr="00B26566">
        <w:rPr>
          <w:i/>
          <w:sz w:val="24"/>
          <w:lang w:val="da-DK"/>
        </w:rPr>
        <w:t>af</w:t>
      </w:r>
      <w:r w:rsidRPr="00B26566">
        <w:rPr>
          <w:i/>
          <w:spacing w:val="-11"/>
          <w:sz w:val="24"/>
          <w:lang w:val="da-DK"/>
        </w:rPr>
        <w:t xml:space="preserve"> </w:t>
      </w:r>
      <w:r w:rsidRPr="00B26566">
        <w:rPr>
          <w:i/>
          <w:spacing w:val="-2"/>
          <w:sz w:val="24"/>
          <w:lang w:val="da-DK"/>
        </w:rPr>
        <w:t>engangsemballage</w:t>
      </w:r>
    </w:p>
    <w:p w14:paraId="4DD7D657" w14:textId="77777777" w:rsidR="00635043" w:rsidRPr="00B26566" w:rsidRDefault="00644EC4">
      <w:pPr>
        <w:pStyle w:val="Brdtekst"/>
        <w:spacing w:before="132" w:line="249" w:lineRule="auto"/>
        <w:ind w:right="123" w:firstLine="200"/>
        <w:jc w:val="left"/>
        <w:rPr>
          <w:lang w:val="da-DK"/>
        </w:rPr>
      </w:pPr>
      <w:bookmarkStart w:id="290" w:name="§_80"/>
      <w:bookmarkEnd w:id="290"/>
      <w:r w:rsidRPr="00B26566">
        <w:rPr>
          <w:b/>
          <w:lang w:val="da-DK"/>
        </w:rPr>
        <w:t>§ 8</w:t>
      </w:r>
      <w:ins w:id="291" w:author="Sofie Dam" w:date="2025-06-06T13:27:00Z">
        <w:r w:rsidR="00144C1C">
          <w:rPr>
            <w:b/>
            <w:lang w:val="da-DK"/>
          </w:rPr>
          <w:t>1</w:t>
        </w:r>
      </w:ins>
      <w:del w:id="292" w:author="Sofie Dam" w:date="2025-06-06T13:27:00Z">
        <w:r w:rsidRPr="00B26566" w:rsidDel="00144C1C">
          <w:rPr>
            <w:b/>
            <w:lang w:val="da-DK"/>
          </w:rPr>
          <w:delText>0</w:delText>
        </w:r>
      </w:del>
      <w:r w:rsidRPr="00B26566">
        <w:rPr>
          <w:b/>
          <w:lang w:val="da-DK"/>
        </w:rPr>
        <w:t xml:space="preserve">. </w:t>
      </w:r>
      <w:r w:rsidRPr="00B26566">
        <w:rPr>
          <w:lang w:val="da-DK"/>
        </w:rPr>
        <w:t>En kollektiv ordning skal på vegne af producenter, der er tilmeldt den kollektive ordning efter §</w:t>
      </w:r>
      <w:r w:rsidRPr="00B26566">
        <w:rPr>
          <w:spacing w:val="40"/>
          <w:lang w:val="da-DK"/>
        </w:rPr>
        <w:t xml:space="preserve"> </w:t>
      </w:r>
      <w:ins w:id="293" w:author="Sofie Dam" w:date="2025-06-06T13:27:00Z">
        <w:r w:rsidR="00144C1C">
          <w:rPr>
            <w:lang w:val="da-DK"/>
          </w:rPr>
          <w:t>80</w:t>
        </w:r>
      </w:ins>
      <w:del w:id="294" w:author="Sofie Dam" w:date="2025-06-06T13:27:00Z">
        <w:r w:rsidRPr="00B26566" w:rsidDel="00144C1C">
          <w:rPr>
            <w:lang w:val="da-DK"/>
          </w:rPr>
          <w:delText>79</w:delText>
        </w:r>
      </w:del>
      <w:r w:rsidRPr="00B26566">
        <w:rPr>
          <w:lang w:val="da-DK"/>
        </w:rPr>
        <w:t>, stk. 1 og 2, varetage følgende forpligtelser:</w:t>
      </w:r>
    </w:p>
    <w:p w14:paraId="6C469FB8" w14:textId="77777777" w:rsidR="00635043" w:rsidRPr="00B26566" w:rsidRDefault="00644EC4">
      <w:pPr>
        <w:pStyle w:val="Listeafsnit"/>
        <w:numPr>
          <w:ilvl w:val="0"/>
          <w:numId w:val="107"/>
        </w:numPr>
        <w:tabs>
          <w:tab w:val="left" w:pos="610"/>
        </w:tabs>
        <w:spacing w:before="2" w:line="249" w:lineRule="auto"/>
        <w:ind w:right="107"/>
        <w:rPr>
          <w:sz w:val="24"/>
          <w:lang w:val="da-DK"/>
        </w:rPr>
      </w:pPr>
      <w:r w:rsidRPr="00B26566">
        <w:rPr>
          <w:sz w:val="24"/>
          <w:lang w:val="da-DK"/>
        </w:rPr>
        <w:t>Forholdsmæssigt i forhold til producentens markedsandel af emballage for egen regning foranstalte særskilt indsamling, transport og behandling af emballageaffald, jf. lovens § 9 p, stk. 1.</w:t>
      </w:r>
    </w:p>
    <w:p w14:paraId="6C6A470F" w14:textId="77777777" w:rsidR="00635043" w:rsidRDefault="00644EC4">
      <w:pPr>
        <w:pStyle w:val="Listeafsnit"/>
        <w:numPr>
          <w:ilvl w:val="0"/>
          <w:numId w:val="107"/>
        </w:numPr>
        <w:tabs>
          <w:tab w:val="left" w:pos="610"/>
        </w:tabs>
        <w:spacing w:before="2"/>
        <w:ind w:hanging="500"/>
        <w:rPr>
          <w:sz w:val="24"/>
        </w:rPr>
      </w:pPr>
      <w:r>
        <w:rPr>
          <w:sz w:val="24"/>
        </w:rPr>
        <w:t>Indberette</w:t>
      </w:r>
      <w:r>
        <w:rPr>
          <w:spacing w:val="-2"/>
          <w:sz w:val="24"/>
        </w:rPr>
        <w:t xml:space="preserve"> </w:t>
      </w:r>
      <w:r>
        <w:rPr>
          <w:sz w:val="24"/>
        </w:rPr>
        <w:t>oplysninger,</w:t>
      </w:r>
      <w:r>
        <w:rPr>
          <w:spacing w:val="-2"/>
          <w:sz w:val="24"/>
        </w:rPr>
        <w:t xml:space="preserve"> </w:t>
      </w:r>
      <w:r>
        <w:rPr>
          <w:sz w:val="24"/>
        </w:rPr>
        <w:t>jf.</w:t>
      </w:r>
      <w:r>
        <w:rPr>
          <w:spacing w:val="-1"/>
          <w:sz w:val="24"/>
        </w:rPr>
        <w:t xml:space="preserve"> </w:t>
      </w:r>
      <w:r>
        <w:rPr>
          <w:sz w:val="24"/>
        </w:rPr>
        <w:t>§§</w:t>
      </w:r>
      <w:r>
        <w:rPr>
          <w:spacing w:val="-2"/>
          <w:sz w:val="24"/>
        </w:rPr>
        <w:t xml:space="preserve"> </w:t>
      </w:r>
      <w:r>
        <w:rPr>
          <w:sz w:val="24"/>
        </w:rPr>
        <w:t>30</w:t>
      </w:r>
      <w:r>
        <w:rPr>
          <w:spacing w:val="-2"/>
          <w:sz w:val="24"/>
        </w:rPr>
        <w:t xml:space="preserve"> </w:t>
      </w:r>
      <w:r>
        <w:rPr>
          <w:sz w:val="24"/>
        </w:rPr>
        <w:t>og</w:t>
      </w:r>
      <w:r>
        <w:rPr>
          <w:spacing w:val="-1"/>
          <w:sz w:val="24"/>
        </w:rPr>
        <w:t xml:space="preserve"> </w:t>
      </w:r>
      <w:r>
        <w:rPr>
          <w:spacing w:val="-5"/>
          <w:sz w:val="24"/>
        </w:rPr>
        <w:t>31.</w:t>
      </w:r>
    </w:p>
    <w:p w14:paraId="4434F5F9" w14:textId="77777777" w:rsidR="00635043" w:rsidRDefault="00644EC4">
      <w:pPr>
        <w:pStyle w:val="Listeafsnit"/>
        <w:numPr>
          <w:ilvl w:val="0"/>
          <w:numId w:val="107"/>
        </w:numPr>
        <w:tabs>
          <w:tab w:val="left" w:pos="610"/>
        </w:tabs>
        <w:ind w:hanging="500"/>
        <w:rPr>
          <w:sz w:val="24"/>
        </w:rPr>
      </w:pPr>
      <w:r w:rsidRPr="00B26566">
        <w:rPr>
          <w:sz w:val="24"/>
          <w:lang w:val="da-DK"/>
        </w:rPr>
        <w:t>Indberette</w:t>
      </w:r>
      <w:r w:rsidRPr="00B26566">
        <w:rPr>
          <w:spacing w:val="-3"/>
          <w:sz w:val="24"/>
          <w:lang w:val="da-DK"/>
        </w:rPr>
        <w:t xml:space="preserve"> </w:t>
      </w:r>
      <w:r w:rsidRPr="00B26566">
        <w:rPr>
          <w:sz w:val="24"/>
          <w:lang w:val="da-DK"/>
        </w:rPr>
        <w:t>oplysninger</w:t>
      </w:r>
      <w:r w:rsidRPr="00B26566">
        <w:rPr>
          <w:spacing w:val="-2"/>
          <w:sz w:val="24"/>
          <w:lang w:val="da-DK"/>
        </w:rPr>
        <w:t xml:space="preserve"> </w:t>
      </w:r>
      <w:r w:rsidRPr="00B26566">
        <w:rPr>
          <w:sz w:val="24"/>
          <w:lang w:val="da-DK"/>
        </w:rPr>
        <w:t>digitalt</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efter</w:t>
      </w:r>
      <w:r w:rsidRPr="00B26566">
        <w:rPr>
          <w:spacing w:val="-2"/>
          <w:sz w:val="24"/>
          <w:lang w:val="da-DK"/>
        </w:rPr>
        <w:t xml:space="preserve"> </w:t>
      </w:r>
      <w:r w:rsidRPr="00B26566">
        <w:rPr>
          <w:sz w:val="24"/>
          <w:lang w:val="da-DK"/>
        </w:rPr>
        <w:t>Dansk</w:t>
      </w:r>
      <w:r w:rsidRPr="00B26566">
        <w:rPr>
          <w:spacing w:val="-3"/>
          <w:sz w:val="24"/>
          <w:lang w:val="da-DK"/>
        </w:rPr>
        <w:t xml:space="preserve"> </w:t>
      </w:r>
      <w:r w:rsidRPr="00B26566">
        <w:rPr>
          <w:sz w:val="24"/>
          <w:lang w:val="da-DK"/>
        </w:rPr>
        <w:t>Producentansvars</w:t>
      </w:r>
      <w:r w:rsidRPr="00B26566">
        <w:rPr>
          <w:spacing w:val="-3"/>
          <w:sz w:val="24"/>
          <w:lang w:val="da-DK"/>
        </w:rPr>
        <w:t xml:space="preserve"> </w:t>
      </w:r>
      <w:r w:rsidRPr="00B26566">
        <w:rPr>
          <w:sz w:val="24"/>
          <w:lang w:val="da-DK"/>
        </w:rPr>
        <w:t>anvisninger,</w:t>
      </w:r>
      <w:r w:rsidRPr="00B26566">
        <w:rPr>
          <w:spacing w:val="-2"/>
          <w:sz w:val="24"/>
          <w:lang w:val="da-DK"/>
        </w:rPr>
        <w:t xml:space="preserve"> </w:t>
      </w:r>
      <w:r w:rsidRPr="00B26566">
        <w:rPr>
          <w:sz w:val="24"/>
          <w:lang w:val="da-DK"/>
        </w:rPr>
        <w:t>jf.</w:t>
      </w:r>
      <w:r w:rsidRPr="00B26566">
        <w:rPr>
          <w:spacing w:val="-3"/>
          <w:sz w:val="24"/>
          <w:lang w:val="da-DK"/>
        </w:rPr>
        <w:t xml:space="preserve"> </w:t>
      </w:r>
      <w:r>
        <w:rPr>
          <w:sz w:val="24"/>
        </w:rPr>
        <w:t>§</w:t>
      </w:r>
      <w:r>
        <w:rPr>
          <w:spacing w:val="-2"/>
          <w:sz w:val="24"/>
        </w:rPr>
        <w:t xml:space="preserve"> </w:t>
      </w:r>
      <w:r>
        <w:rPr>
          <w:spacing w:val="-5"/>
          <w:sz w:val="24"/>
        </w:rPr>
        <w:t>34.</w:t>
      </w:r>
    </w:p>
    <w:p w14:paraId="3ECD1E1C" w14:textId="77777777" w:rsidR="00635043" w:rsidRDefault="00644EC4">
      <w:pPr>
        <w:pStyle w:val="Listeafsnit"/>
        <w:numPr>
          <w:ilvl w:val="0"/>
          <w:numId w:val="107"/>
        </w:numPr>
        <w:tabs>
          <w:tab w:val="left" w:pos="610"/>
        </w:tabs>
        <w:ind w:hanging="500"/>
        <w:rPr>
          <w:sz w:val="24"/>
        </w:rPr>
      </w:pPr>
      <w:r w:rsidRPr="00B26566">
        <w:rPr>
          <w:sz w:val="24"/>
          <w:lang w:val="da-DK"/>
        </w:rPr>
        <w:t>Udpege</w:t>
      </w:r>
      <w:r w:rsidRPr="00B26566">
        <w:rPr>
          <w:spacing w:val="-1"/>
          <w:sz w:val="24"/>
          <w:lang w:val="da-DK"/>
        </w:rPr>
        <w:t xml:space="preserve"> </w:t>
      </w:r>
      <w:r w:rsidRPr="00B26566">
        <w:rPr>
          <w:sz w:val="24"/>
          <w:lang w:val="da-DK"/>
        </w:rPr>
        <w:t>et</w:t>
      </w:r>
      <w:r w:rsidRPr="00B26566">
        <w:rPr>
          <w:spacing w:val="-1"/>
          <w:sz w:val="24"/>
          <w:lang w:val="da-DK"/>
        </w:rPr>
        <w:t xml:space="preserve"> </w:t>
      </w:r>
      <w:r w:rsidRPr="00B26566">
        <w:rPr>
          <w:sz w:val="24"/>
          <w:lang w:val="da-DK"/>
        </w:rPr>
        <w:t>affaldsbehandlingsanlæg</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en</w:t>
      </w:r>
      <w:r w:rsidRPr="00B26566">
        <w:rPr>
          <w:spacing w:val="-1"/>
          <w:sz w:val="24"/>
          <w:lang w:val="da-DK"/>
        </w:rPr>
        <w:t xml:space="preserve"> </w:t>
      </w:r>
      <w:r w:rsidRPr="00B26566">
        <w:rPr>
          <w:sz w:val="24"/>
          <w:lang w:val="da-DK"/>
        </w:rPr>
        <w:t>plads</w:t>
      </w:r>
      <w:r w:rsidRPr="00B26566">
        <w:rPr>
          <w:spacing w:val="-2"/>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overdragelse</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affald,</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z w:val="24"/>
        </w:rPr>
        <w:t>48,</w:t>
      </w:r>
      <w:r>
        <w:rPr>
          <w:spacing w:val="-1"/>
          <w:sz w:val="24"/>
        </w:rPr>
        <w:t xml:space="preserve"> </w:t>
      </w:r>
      <w:r>
        <w:rPr>
          <w:sz w:val="24"/>
        </w:rPr>
        <w:t>stk.</w:t>
      </w:r>
      <w:r>
        <w:rPr>
          <w:spacing w:val="-1"/>
          <w:sz w:val="24"/>
        </w:rPr>
        <w:t xml:space="preserve"> </w:t>
      </w:r>
      <w:r>
        <w:rPr>
          <w:spacing w:val="-5"/>
          <w:sz w:val="24"/>
        </w:rPr>
        <w:t>1.</w:t>
      </w:r>
    </w:p>
    <w:p w14:paraId="5E08EB0B" w14:textId="77777777" w:rsidR="00635043" w:rsidRDefault="00644EC4">
      <w:pPr>
        <w:pStyle w:val="Listeafsnit"/>
        <w:numPr>
          <w:ilvl w:val="0"/>
          <w:numId w:val="107"/>
        </w:numPr>
        <w:tabs>
          <w:tab w:val="left" w:pos="610"/>
        </w:tabs>
        <w:ind w:hanging="500"/>
        <w:rPr>
          <w:sz w:val="24"/>
        </w:rPr>
      </w:pPr>
      <w:r w:rsidRPr="00B26566">
        <w:rPr>
          <w:sz w:val="24"/>
          <w:lang w:val="da-DK"/>
        </w:rPr>
        <w:t>Oplyse</w:t>
      </w:r>
      <w:r w:rsidRPr="00B26566">
        <w:rPr>
          <w:spacing w:val="-1"/>
          <w:sz w:val="24"/>
          <w:lang w:val="da-DK"/>
        </w:rPr>
        <w:t xml:space="preserve"> </w:t>
      </w:r>
      <w:r w:rsidRPr="00B26566">
        <w:rPr>
          <w:sz w:val="24"/>
          <w:lang w:val="da-DK"/>
        </w:rPr>
        <w:t>kommunalbestyrelsen</w:t>
      </w:r>
      <w:r w:rsidRPr="00B26566">
        <w:rPr>
          <w:spacing w:val="-1"/>
          <w:sz w:val="24"/>
          <w:lang w:val="da-DK"/>
        </w:rPr>
        <w:t xml:space="preserve"> </w:t>
      </w:r>
      <w:r w:rsidRPr="00B26566">
        <w:rPr>
          <w:sz w:val="24"/>
          <w:lang w:val="da-DK"/>
        </w:rPr>
        <w:t>om</w:t>
      </w:r>
      <w:r w:rsidRPr="00B26566">
        <w:rPr>
          <w:spacing w:val="-1"/>
          <w:sz w:val="24"/>
          <w:lang w:val="da-DK"/>
        </w:rPr>
        <w:t xml:space="preserve"> </w:t>
      </w:r>
      <w:r w:rsidRPr="00B26566">
        <w:rPr>
          <w:sz w:val="24"/>
          <w:lang w:val="da-DK"/>
        </w:rPr>
        <w:t>de</w:t>
      </w:r>
      <w:r w:rsidRPr="00B26566">
        <w:rPr>
          <w:spacing w:val="-1"/>
          <w:sz w:val="24"/>
          <w:lang w:val="da-DK"/>
        </w:rPr>
        <w:t xml:space="preserve"> </w:t>
      </w:r>
      <w:r w:rsidRPr="00B26566">
        <w:rPr>
          <w:sz w:val="24"/>
          <w:lang w:val="da-DK"/>
        </w:rPr>
        <w:t>i bilag</w:t>
      </w:r>
      <w:r w:rsidRPr="00B26566">
        <w:rPr>
          <w:spacing w:val="-1"/>
          <w:sz w:val="24"/>
          <w:lang w:val="da-DK"/>
        </w:rPr>
        <w:t xml:space="preserve"> </w:t>
      </w:r>
      <w:r w:rsidRPr="00B26566">
        <w:rPr>
          <w:sz w:val="24"/>
          <w:lang w:val="da-DK"/>
        </w:rPr>
        <w:t>13</w:t>
      </w:r>
      <w:r w:rsidRPr="00B26566">
        <w:rPr>
          <w:spacing w:val="-1"/>
          <w:sz w:val="24"/>
          <w:lang w:val="da-DK"/>
        </w:rPr>
        <w:t xml:space="preserve"> </w:t>
      </w:r>
      <w:r w:rsidRPr="00B26566">
        <w:rPr>
          <w:sz w:val="24"/>
          <w:lang w:val="da-DK"/>
        </w:rPr>
        <w:t>anførte</w:t>
      </w:r>
      <w:r w:rsidRPr="00B26566">
        <w:rPr>
          <w:spacing w:val="-1"/>
          <w:sz w:val="24"/>
          <w:lang w:val="da-DK"/>
        </w:rPr>
        <w:t xml:space="preserve"> </w:t>
      </w:r>
      <w:r w:rsidRPr="00B26566">
        <w:rPr>
          <w:sz w:val="24"/>
          <w:lang w:val="da-DK"/>
        </w:rPr>
        <w:t>oplysninger, jf.</w:t>
      </w:r>
      <w:r w:rsidRPr="00B26566">
        <w:rPr>
          <w:spacing w:val="-1"/>
          <w:sz w:val="24"/>
          <w:lang w:val="da-DK"/>
        </w:rPr>
        <w:t xml:space="preserve"> </w:t>
      </w:r>
      <w:r>
        <w:rPr>
          <w:sz w:val="24"/>
        </w:rPr>
        <w:t>§</w:t>
      </w:r>
      <w:r>
        <w:rPr>
          <w:spacing w:val="-1"/>
          <w:sz w:val="24"/>
        </w:rPr>
        <w:t xml:space="preserve"> </w:t>
      </w:r>
      <w:r>
        <w:rPr>
          <w:sz w:val="24"/>
        </w:rPr>
        <w:t>48,</w:t>
      </w:r>
      <w:r>
        <w:rPr>
          <w:spacing w:val="-1"/>
          <w:sz w:val="24"/>
        </w:rPr>
        <w:t xml:space="preserve"> </w:t>
      </w:r>
      <w:r>
        <w:rPr>
          <w:sz w:val="24"/>
        </w:rPr>
        <w:t xml:space="preserve">stk. </w:t>
      </w:r>
      <w:r>
        <w:rPr>
          <w:spacing w:val="-5"/>
          <w:sz w:val="24"/>
        </w:rPr>
        <w:t>2.</w:t>
      </w:r>
    </w:p>
    <w:p w14:paraId="172DDACB" w14:textId="77777777" w:rsidR="00635043" w:rsidRDefault="00644EC4">
      <w:pPr>
        <w:pStyle w:val="Listeafsnit"/>
        <w:numPr>
          <w:ilvl w:val="0"/>
          <w:numId w:val="107"/>
        </w:numPr>
        <w:tabs>
          <w:tab w:val="left" w:pos="610"/>
        </w:tabs>
        <w:ind w:hanging="500"/>
        <w:rPr>
          <w:sz w:val="24"/>
        </w:rPr>
      </w:pPr>
      <w:r w:rsidRPr="00B26566">
        <w:rPr>
          <w:sz w:val="24"/>
          <w:lang w:val="da-DK"/>
        </w:rPr>
        <w:t>Overtage</w:t>
      </w:r>
      <w:r w:rsidRPr="00B26566">
        <w:rPr>
          <w:spacing w:val="-2"/>
          <w:sz w:val="24"/>
          <w:lang w:val="da-DK"/>
        </w:rPr>
        <w:t xml:space="preserve"> </w:t>
      </w:r>
      <w:r w:rsidRPr="00B26566">
        <w:rPr>
          <w:sz w:val="24"/>
          <w:lang w:val="da-DK"/>
        </w:rPr>
        <w:t>kommunalt</w:t>
      </w:r>
      <w:r w:rsidRPr="00B26566">
        <w:rPr>
          <w:spacing w:val="-1"/>
          <w:sz w:val="24"/>
          <w:lang w:val="da-DK"/>
        </w:rPr>
        <w:t xml:space="preserve"> </w:t>
      </w:r>
      <w:r w:rsidRPr="00B26566">
        <w:rPr>
          <w:sz w:val="24"/>
          <w:lang w:val="da-DK"/>
        </w:rPr>
        <w:t>indsamlet</w:t>
      </w:r>
      <w:r w:rsidRPr="00B26566">
        <w:rPr>
          <w:spacing w:val="-2"/>
          <w:sz w:val="24"/>
          <w:lang w:val="da-DK"/>
        </w:rPr>
        <w:t xml:space="preserve"> </w:t>
      </w:r>
      <w:r w:rsidRPr="00B26566">
        <w:rPr>
          <w:sz w:val="24"/>
          <w:lang w:val="da-DK"/>
        </w:rPr>
        <w:t>affald,</w:t>
      </w:r>
      <w:r w:rsidRPr="00B26566">
        <w:rPr>
          <w:spacing w:val="-1"/>
          <w:sz w:val="24"/>
          <w:lang w:val="da-DK"/>
        </w:rPr>
        <w:t xml:space="preserve"> </w:t>
      </w:r>
      <w:r w:rsidRPr="00B26566">
        <w:rPr>
          <w:sz w:val="24"/>
          <w:lang w:val="da-DK"/>
        </w:rPr>
        <w:t>der</w:t>
      </w:r>
      <w:r w:rsidRPr="00B26566">
        <w:rPr>
          <w:spacing w:val="-2"/>
          <w:sz w:val="24"/>
          <w:lang w:val="da-DK"/>
        </w:rPr>
        <w:t xml:space="preserve"> </w:t>
      </w:r>
      <w:r w:rsidRPr="00B26566">
        <w:rPr>
          <w:sz w:val="24"/>
          <w:lang w:val="da-DK"/>
        </w:rPr>
        <w:t>overdrages</w:t>
      </w:r>
      <w:r w:rsidRPr="00B26566">
        <w:rPr>
          <w:spacing w:val="-2"/>
          <w:sz w:val="24"/>
          <w:lang w:val="da-DK"/>
        </w:rPr>
        <w:t xml:space="preserve"> </w:t>
      </w:r>
      <w:r w:rsidRPr="00B26566">
        <w:rPr>
          <w:sz w:val="24"/>
          <w:lang w:val="da-DK"/>
        </w:rPr>
        <w:t>af</w:t>
      </w:r>
      <w:r w:rsidRPr="00B26566">
        <w:rPr>
          <w:spacing w:val="-1"/>
          <w:sz w:val="24"/>
          <w:lang w:val="da-DK"/>
        </w:rPr>
        <w:t xml:space="preserve"> </w:t>
      </w:r>
      <w:r w:rsidRPr="00B26566">
        <w:rPr>
          <w:sz w:val="24"/>
          <w:lang w:val="da-DK"/>
        </w:rPr>
        <w:t>kommunalbestyrelsen,</w:t>
      </w:r>
      <w:r w:rsidRPr="00B26566">
        <w:rPr>
          <w:spacing w:val="-2"/>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pacing w:val="-5"/>
          <w:sz w:val="24"/>
        </w:rPr>
        <w:t>51.</w:t>
      </w:r>
    </w:p>
    <w:p w14:paraId="552F5066" w14:textId="77777777" w:rsidR="00635043" w:rsidRDefault="00644EC4">
      <w:pPr>
        <w:pStyle w:val="Listeafsnit"/>
        <w:numPr>
          <w:ilvl w:val="0"/>
          <w:numId w:val="107"/>
        </w:numPr>
        <w:tabs>
          <w:tab w:val="left" w:pos="610"/>
        </w:tabs>
        <w:spacing w:line="249" w:lineRule="auto"/>
        <w:ind w:right="108" w:hanging="500"/>
        <w:rPr>
          <w:sz w:val="24"/>
        </w:rPr>
      </w:pPr>
      <w:r w:rsidRPr="00B26566">
        <w:rPr>
          <w:sz w:val="24"/>
          <w:lang w:val="da-DK"/>
        </w:rPr>
        <w:t xml:space="preserve">Udlevere oplysninger om indsamlede affaldsmængder på anmodning fra kommunalbestyrelsen, jf. </w:t>
      </w:r>
      <w:r>
        <w:rPr>
          <w:sz w:val="24"/>
        </w:rPr>
        <w:t xml:space="preserve">§ </w:t>
      </w:r>
      <w:r>
        <w:rPr>
          <w:spacing w:val="-4"/>
          <w:sz w:val="24"/>
        </w:rPr>
        <w:t>52.</w:t>
      </w:r>
    </w:p>
    <w:p w14:paraId="132C2ACE" w14:textId="77777777" w:rsidR="00635043" w:rsidRPr="00B26566" w:rsidRDefault="00644EC4">
      <w:pPr>
        <w:pStyle w:val="Listeafsnit"/>
        <w:numPr>
          <w:ilvl w:val="0"/>
          <w:numId w:val="107"/>
        </w:numPr>
        <w:tabs>
          <w:tab w:val="left" w:pos="610"/>
        </w:tabs>
        <w:spacing w:before="2"/>
        <w:ind w:hanging="500"/>
        <w:rPr>
          <w:sz w:val="24"/>
          <w:lang w:val="da-DK"/>
        </w:rPr>
      </w:pPr>
      <w:r w:rsidRPr="00B26566">
        <w:rPr>
          <w:sz w:val="24"/>
          <w:lang w:val="da-DK"/>
        </w:rPr>
        <w:t xml:space="preserve">Opgøre beløb og sende opgørelsen i overensstemmelse med § 54, stk. 1 og </w:t>
      </w:r>
      <w:r w:rsidRPr="00B26566">
        <w:rPr>
          <w:spacing w:val="-5"/>
          <w:sz w:val="24"/>
          <w:lang w:val="da-DK"/>
        </w:rPr>
        <w:t>2.</w:t>
      </w:r>
    </w:p>
    <w:p w14:paraId="2072DAD5" w14:textId="77777777" w:rsidR="00635043" w:rsidRPr="00B26566" w:rsidRDefault="00644EC4">
      <w:pPr>
        <w:pStyle w:val="Listeafsnit"/>
        <w:numPr>
          <w:ilvl w:val="0"/>
          <w:numId w:val="107"/>
        </w:numPr>
        <w:tabs>
          <w:tab w:val="left" w:pos="610"/>
        </w:tabs>
        <w:ind w:hanging="500"/>
        <w:rPr>
          <w:sz w:val="24"/>
          <w:lang w:val="da-DK"/>
        </w:rPr>
      </w:pPr>
      <w:r w:rsidRPr="00B26566">
        <w:rPr>
          <w:sz w:val="24"/>
          <w:lang w:val="da-DK"/>
        </w:rPr>
        <w:t xml:space="preserve">Fremlægge dokumentation i overensstemmelse med § 54, stk. </w:t>
      </w:r>
      <w:r w:rsidRPr="00B26566">
        <w:rPr>
          <w:spacing w:val="-5"/>
          <w:sz w:val="24"/>
          <w:lang w:val="da-DK"/>
        </w:rPr>
        <w:t>3.</w:t>
      </w:r>
    </w:p>
    <w:p w14:paraId="7141E77B" w14:textId="77777777" w:rsidR="00635043" w:rsidRDefault="00644EC4">
      <w:pPr>
        <w:pStyle w:val="Listeafsnit"/>
        <w:numPr>
          <w:ilvl w:val="0"/>
          <w:numId w:val="107"/>
        </w:numPr>
        <w:tabs>
          <w:tab w:val="left" w:pos="609"/>
        </w:tabs>
        <w:ind w:left="609" w:hanging="499"/>
        <w:rPr>
          <w:sz w:val="24"/>
        </w:rPr>
      </w:pPr>
      <w:r w:rsidRPr="00B26566">
        <w:rPr>
          <w:sz w:val="24"/>
          <w:lang w:val="da-DK"/>
        </w:rPr>
        <w:t xml:space="preserve">Opkræve det opgjorte beløb, jf. </w:t>
      </w:r>
      <w:r>
        <w:rPr>
          <w:sz w:val="24"/>
        </w:rPr>
        <w:t xml:space="preserve">§ 55, stk. </w:t>
      </w:r>
      <w:r>
        <w:rPr>
          <w:spacing w:val="-5"/>
          <w:sz w:val="24"/>
        </w:rPr>
        <w:t>1.</w:t>
      </w:r>
    </w:p>
    <w:p w14:paraId="085A4C2E" w14:textId="77777777" w:rsidR="00635043" w:rsidRDefault="00644EC4">
      <w:pPr>
        <w:pStyle w:val="Listeafsnit"/>
        <w:numPr>
          <w:ilvl w:val="0"/>
          <w:numId w:val="107"/>
        </w:numPr>
        <w:tabs>
          <w:tab w:val="left" w:pos="608"/>
          <w:tab w:val="left" w:pos="610"/>
        </w:tabs>
        <w:spacing w:line="249" w:lineRule="auto"/>
        <w:ind w:right="107" w:hanging="500"/>
        <w:rPr>
          <w:sz w:val="24"/>
        </w:rPr>
      </w:pPr>
      <w:r w:rsidRPr="00B26566">
        <w:rPr>
          <w:sz w:val="24"/>
          <w:lang w:val="da-DK"/>
        </w:rPr>
        <w:t xml:space="preserve">Betale det beløb som kommunalbestyrelsen opkræver i overensstemmelse med kommunalbestyrel- sens anvisninger, jf. </w:t>
      </w:r>
      <w:r>
        <w:rPr>
          <w:sz w:val="24"/>
        </w:rPr>
        <w:t>§ 56, stk. 2.</w:t>
      </w:r>
    </w:p>
    <w:p w14:paraId="0B2922CF" w14:textId="77777777" w:rsidR="00635043" w:rsidRDefault="00644EC4">
      <w:pPr>
        <w:pStyle w:val="Listeafsnit"/>
        <w:numPr>
          <w:ilvl w:val="0"/>
          <w:numId w:val="107"/>
        </w:numPr>
        <w:tabs>
          <w:tab w:val="left" w:pos="609"/>
        </w:tabs>
        <w:spacing w:before="2"/>
        <w:ind w:left="609" w:hanging="499"/>
        <w:rPr>
          <w:sz w:val="24"/>
        </w:rPr>
      </w:pPr>
      <w:r w:rsidRPr="00B26566">
        <w:rPr>
          <w:sz w:val="24"/>
          <w:lang w:val="da-DK"/>
        </w:rPr>
        <w:t>Udarbejde</w:t>
      </w:r>
      <w:r w:rsidRPr="00B26566">
        <w:rPr>
          <w:spacing w:val="-1"/>
          <w:sz w:val="24"/>
          <w:lang w:val="da-DK"/>
        </w:rPr>
        <w:t xml:space="preserve"> </w:t>
      </w:r>
      <w:r w:rsidRPr="00B26566">
        <w:rPr>
          <w:sz w:val="24"/>
          <w:lang w:val="da-DK"/>
        </w:rPr>
        <w:t>årlig</w:t>
      </w:r>
      <w:r w:rsidRPr="00B26566">
        <w:rPr>
          <w:spacing w:val="-1"/>
          <w:sz w:val="24"/>
          <w:lang w:val="da-DK"/>
        </w:rPr>
        <w:t xml:space="preserve"> </w:t>
      </w:r>
      <w:r w:rsidRPr="00B26566">
        <w:rPr>
          <w:sz w:val="24"/>
          <w:lang w:val="da-DK"/>
        </w:rPr>
        <w:t>opgørelse</w:t>
      </w:r>
      <w:r w:rsidRPr="00B26566">
        <w:rPr>
          <w:spacing w:val="-1"/>
          <w:sz w:val="24"/>
          <w:lang w:val="da-DK"/>
        </w:rPr>
        <w:t xml:space="preserve"> </w:t>
      </w:r>
      <w:r w:rsidRPr="00B26566">
        <w:rPr>
          <w:sz w:val="24"/>
          <w:lang w:val="da-DK"/>
        </w:rPr>
        <w:t>over</w:t>
      </w:r>
      <w:r w:rsidRPr="00B26566">
        <w:rPr>
          <w:spacing w:val="-1"/>
          <w:sz w:val="24"/>
          <w:lang w:val="da-DK"/>
        </w:rPr>
        <w:t xml:space="preserve"> </w:t>
      </w:r>
      <w:r w:rsidRPr="00B26566">
        <w:rPr>
          <w:sz w:val="24"/>
          <w:lang w:val="da-DK"/>
        </w:rPr>
        <w:t>betalinger</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omkostninger,</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z w:val="24"/>
        </w:rPr>
        <w:t>59,</w:t>
      </w:r>
      <w:r>
        <w:rPr>
          <w:spacing w:val="-1"/>
          <w:sz w:val="24"/>
        </w:rPr>
        <w:t xml:space="preserve"> </w:t>
      </w:r>
      <w:r>
        <w:rPr>
          <w:sz w:val="24"/>
        </w:rPr>
        <w:t xml:space="preserve">stk. </w:t>
      </w:r>
      <w:r>
        <w:rPr>
          <w:spacing w:val="-5"/>
          <w:sz w:val="24"/>
        </w:rPr>
        <w:t>1.</w:t>
      </w:r>
    </w:p>
    <w:p w14:paraId="4429051D" w14:textId="77777777" w:rsidR="00635043" w:rsidRDefault="00644EC4">
      <w:pPr>
        <w:pStyle w:val="Listeafsnit"/>
        <w:numPr>
          <w:ilvl w:val="0"/>
          <w:numId w:val="107"/>
        </w:numPr>
        <w:tabs>
          <w:tab w:val="left" w:pos="610"/>
        </w:tabs>
        <w:spacing w:line="249" w:lineRule="auto"/>
        <w:ind w:right="105" w:hanging="500"/>
        <w:jc w:val="both"/>
        <w:rPr>
          <w:sz w:val="24"/>
        </w:rPr>
      </w:pPr>
      <w:r w:rsidRPr="00B26566">
        <w:rPr>
          <w:sz w:val="24"/>
          <w:lang w:val="da-DK"/>
        </w:rPr>
        <w:t xml:space="preserve">Fremsende årlig opgørelse til Miljøstyrelsen, jf. § 59, stk. 2, 1. pkt., og fremsende den for den årlige opgørelse relevante dokumentation til Miljøstyrelsen efter styrelsens anmodning, jf. </w:t>
      </w:r>
      <w:r>
        <w:rPr>
          <w:sz w:val="24"/>
        </w:rPr>
        <w:t xml:space="preserve">§ 59, stk. 2, 2. </w:t>
      </w:r>
      <w:r>
        <w:rPr>
          <w:spacing w:val="-4"/>
          <w:sz w:val="24"/>
        </w:rPr>
        <w:t>pkt.</w:t>
      </w:r>
    </w:p>
    <w:p w14:paraId="74B5FFED" w14:textId="77777777" w:rsidR="00635043" w:rsidRDefault="00644EC4">
      <w:pPr>
        <w:pStyle w:val="Listeafsnit"/>
        <w:numPr>
          <w:ilvl w:val="0"/>
          <w:numId w:val="107"/>
        </w:numPr>
        <w:tabs>
          <w:tab w:val="left" w:pos="610"/>
        </w:tabs>
        <w:spacing w:before="3" w:line="249" w:lineRule="auto"/>
        <w:ind w:right="108" w:hanging="500"/>
        <w:jc w:val="both"/>
        <w:rPr>
          <w:sz w:val="24"/>
        </w:rPr>
      </w:pPr>
      <w:r w:rsidRPr="00B26566">
        <w:rPr>
          <w:sz w:val="24"/>
          <w:lang w:val="da-DK"/>
        </w:rPr>
        <w:t>Anvise hvordan en anmodning om betaling skal rettes til producenten, og sikre at anmodning kan</w:t>
      </w:r>
      <w:r w:rsidRPr="00B26566">
        <w:rPr>
          <w:spacing w:val="40"/>
          <w:sz w:val="24"/>
          <w:lang w:val="da-DK"/>
        </w:rPr>
        <w:t xml:space="preserve"> </w:t>
      </w:r>
      <w:r w:rsidRPr="00B26566">
        <w:rPr>
          <w:sz w:val="24"/>
          <w:lang w:val="da-DK"/>
        </w:rPr>
        <w:t xml:space="preserve">ske på en let tilgængelig måde via almindeligt anvendte kommunikationsmidler, jf. </w:t>
      </w:r>
      <w:r>
        <w:rPr>
          <w:sz w:val="24"/>
        </w:rPr>
        <w:t>§ 66, stk. 1.</w:t>
      </w:r>
    </w:p>
    <w:p w14:paraId="05281180" w14:textId="77777777" w:rsidR="00635043" w:rsidRDefault="00644EC4">
      <w:pPr>
        <w:pStyle w:val="Listeafsnit"/>
        <w:numPr>
          <w:ilvl w:val="0"/>
          <w:numId w:val="107"/>
        </w:numPr>
        <w:tabs>
          <w:tab w:val="left" w:pos="608"/>
          <w:tab w:val="left" w:pos="610"/>
        </w:tabs>
        <w:spacing w:before="2" w:line="249" w:lineRule="auto"/>
        <w:ind w:right="108"/>
        <w:jc w:val="both"/>
        <w:rPr>
          <w:sz w:val="24"/>
        </w:rPr>
      </w:pPr>
      <w:r w:rsidRPr="00B26566">
        <w:rPr>
          <w:sz w:val="24"/>
          <w:lang w:val="da-DK"/>
        </w:rPr>
        <w:t xml:space="preserve">Opgøre det beløb, som skal betales til den affaldsproducerende virksomhed eller kommunalbestyrel- sen, jf. </w:t>
      </w:r>
      <w:r>
        <w:rPr>
          <w:sz w:val="24"/>
        </w:rPr>
        <w:t>§ 67, stk. 1.</w:t>
      </w:r>
    </w:p>
    <w:p w14:paraId="6D340C47" w14:textId="77777777" w:rsidR="00635043" w:rsidRPr="00B26566" w:rsidRDefault="00644EC4">
      <w:pPr>
        <w:pStyle w:val="Listeafsnit"/>
        <w:numPr>
          <w:ilvl w:val="0"/>
          <w:numId w:val="107"/>
        </w:numPr>
        <w:tabs>
          <w:tab w:val="left" w:pos="609"/>
        </w:tabs>
        <w:spacing w:before="2"/>
        <w:ind w:left="609" w:hanging="499"/>
        <w:jc w:val="both"/>
        <w:rPr>
          <w:sz w:val="24"/>
          <w:lang w:val="da-DK"/>
        </w:rPr>
      </w:pPr>
      <w:r w:rsidRPr="00B26566">
        <w:rPr>
          <w:sz w:val="24"/>
          <w:lang w:val="da-DK"/>
        </w:rPr>
        <w:t xml:space="preserve">Sende opgørelsen og betale det opgjorte beløb i overensstemmelse med § 67, stk. </w:t>
      </w:r>
      <w:r w:rsidRPr="00B26566">
        <w:rPr>
          <w:spacing w:val="-5"/>
          <w:sz w:val="24"/>
          <w:lang w:val="da-DK"/>
        </w:rPr>
        <w:t>2.</w:t>
      </w:r>
    </w:p>
    <w:p w14:paraId="00C7E327" w14:textId="77777777" w:rsidR="00635043" w:rsidRDefault="00644EC4">
      <w:pPr>
        <w:pStyle w:val="Listeafsnit"/>
        <w:numPr>
          <w:ilvl w:val="0"/>
          <w:numId w:val="107"/>
        </w:numPr>
        <w:tabs>
          <w:tab w:val="left" w:pos="610"/>
        </w:tabs>
        <w:spacing w:line="249" w:lineRule="auto"/>
        <w:ind w:right="108" w:hanging="500"/>
        <w:rPr>
          <w:sz w:val="24"/>
        </w:rPr>
      </w:pPr>
      <w:r w:rsidRPr="00B26566">
        <w:rPr>
          <w:sz w:val="24"/>
          <w:lang w:val="da-DK"/>
        </w:rPr>
        <w:t xml:space="preserve">Stille sikkerhed til sikring af finansiering af transport og behandling af kommunalt indsamlet embal- lageaffald, jf. </w:t>
      </w:r>
      <w:r>
        <w:rPr>
          <w:sz w:val="24"/>
        </w:rPr>
        <w:t>§ 72.</w:t>
      </w:r>
    </w:p>
    <w:p w14:paraId="0F61FD41" w14:textId="77777777" w:rsidR="00635043" w:rsidRDefault="00644EC4">
      <w:pPr>
        <w:pStyle w:val="Listeafsnit"/>
        <w:numPr>
          <w:ilvl w:val="0"/>
          <w:numId w:val="107"/>
        </w:numPr>
        <w:tabs>
          <w:tab w:val="left" w:pos="608"/>
          <w:tab w:val="left" w:pos="610"/>
        </w:tabs>
        <w:spacing w:before="2" w:line="249" w:lineRule="auto"/>
        <w:ind w:right="105"/>
        <w:rPr>
          <w:sz w:val="24"/>
        </w:rPr>
      </w:pPr>
      <w:r w:rsidRPr="00B26566">
        <w:rPr>
          <w:sz w:val="24"/>
          <w:lang w:val="da-DK"/>
        </w:rPr>
        <w:t xml:space="preserve">Dokumentere at det tildelte emballageaffald er håndteret eller at den tildelte betalingsforpligtelse er opfyldt, jf. </w:t>
      </w:r>
      <w:r>
        <w:rPr>
          <w:sz w:val="24"/>
        </w:rPr>
        <w:t>§ 73, stk. 2.</w:t>
      </w:r>
    </w:p>
    <w:p w14:paraId="3D3D4EED" w14:textId="77777777" w:rsidR="00635043" w:rsidRDefault="00644EC4">
      <w:pPr>
        <w:pStyle w:val="Listeafsnit"/>
        <w:numPr>
          <w:ilvl w:val="0"/>
          <w:numId w:val="107"/>
        </w:numPr>
        <w:tabs>
          <w:tab w:val="left" w:pos="608"/>
          <w:tab w:val="left" w:pos="610"/>
        </w:tabs>
        <w:spacing w:before="2" w:line="249" w:lineRule="auto"/>
        <w:ind w:right="108"/>
        <w:rPr>
          <w:sz w:val="24"/>
        </w:rPr>
      </w:pPr>
      <w:r w:rsidRPr="00B26566">
        <w:rPr>
          <w:sz w:val="24"/>
          <w:lang w:val="da-DK"/>
        </w:rPr>
        <w:t xml:space="preserve">Stille sikkerhed i overensstemmelse med Dansk Producentansvars anvisninger og fremsende doku- mentation for, at sikkerhedsstillelsen er stillet korrekt, jf. </w:t>
      </w:r>
      <w:r>
        <w:rPr>
          <w:sz w:val="24"/>
        </w:rPr>
        <w:t>§ 74, stk. 2.</w:t>
      </w:r>
    </w:p>
    <w:p w14:paraId="7409B4CC" w14:textId="77777777" w:rsidR="00635043" w:rsidRDefault="00644EC4">
      <w:pPr>
        <w:pStyle w:val="Listeafsnit"/>
        <w:numPr>
          <w:ilvl w:val="0"/>
          <w:numId w:val="107"/>
        </w:numPr>
        <w:tabs>
          <w:tab w:val="left" w:pos="609"/>
        </w:tabs>
        <w:spacing w:before="2"/>
        <w:ind w:left="609" w:hanging="499"/>
        <w:rPr>
          <w:sz w:val="24"/>
        </w:rPr>
      </w:pPr>
      <w:r w:rsidRPr="00B26566">
        <w:rPr>
          <w:sz w:val="24"/>
          <w:lang w:val="da-DK"/>
        </w:rPr>
        <w:t>Sikre</w:t>
      </w:r>
      <w:r w:rsidRPr="00B26566">
        <w:rPr>
          <w:spacing w:val="-1"/>
          <w:sz w:val="24"/>
          <w:lang w:val="da-DK"/>
        </w:rPr>
        <w:t xml:space="preserve"> </w:t>
      </w:r>
      <w:r w:rsidRPr="00B26566">
        <w:rPr>
          <w:sz w:val="24"/>
          <w:lang w:val="da-DK"/>
        </w:rPr>
        <w:t>høj</w:t>
      </w:r>
      <w:r w:rsidRPr="00B26566">
        <w:rPr>
          <w:spacing w:val="-1"/>
          <w:sz w:val="24"/>
          <w:lang w:val="da-DK"/>
        </w:rPr>
        <w:t xml:space="preserve"> </w:t>
      </w:r>
      <w:r w:rsidRPr="00B26566">
        <w:rPr>
          <w:sz w:val="24"/>
          <w:lang w:val="da-DK"/>
        </w:rPr>
        <w:t>reel genanvendelse</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emballageaffald og</w:t>
      </w:r>
      <w:r w:rsidRPr="00B26566">
        <w:rPr>
          <w:spacing w:val="-1"/>
          <w:sz w:val="24"/>
          <w:lang w:val="da-DK"/>
        </w:rPr>
        <w:t xml:space="preserve"> </w:t>
      </w:r>
      <w:r w:rsidRPr="00B26566">
        <w:rPr>
          <w:sz w:val="24"/>
          <w:lang w:val="da-DK"/>
        </w:rPr>
        <w:t>øvrigt</w:t>
      </w:r>
      <w:r w:rsidRPr="00B26566">
        <w:rPr>
          <w:spacing w:val="-1"/>
          <w:sz w:val="24"/>
          <w:lang w:val="da-DK"/>
        </w:rPr>
        <w:t xml:space="preserve"> </w:t>
      </w:r>
      <w:r w:rsidRPr="00B26566">
        <w:rPr>
          <w:sz w:val="24"/>
          <w:lang w:val="da-DK"/>
        </w:rPr>
        <w:t>affald, jf.</w:t>
      </w:r>
      <w:r w:rsidRPr="00B26566">
        <w:rPr>
          <w:spacing w:val="-1"/>
          <w:sz w:val="24"/>
          <w:lang w:val="da-DK"/>
        </w:rPr>
        <w:t xml:space="preserve"> </w:t>
      </w:r>
      <w:r>
        <w:rPr>
          <w:sz w:val="24"/>
        </w:rPr>
        <w:t>§</w:t>
      </w:r>
      <w:r>
        <w:rPr>
          <w:spacing w:val="-1"/>
          <w:sz w:val="24"/>
        </w:rPr>
        <w:t xml:space="preserve"> </w:t>
      </w:r>
      <w:r>
        <w:rPr>
          <w:sz w:val="24"/>
        </w:rPr>
        <w:t>7</w:t>
      </w:r>
      <w:ins w:id="295" w:author="Sofie Dam" w:date="2025-06-06T13:27:00Z">
        <w:r w:rsidR="00144C1C">
          <w:rPr>
            <w:sz w:val="24"/>
          </w:rPr>
          <w:t>8</w:t>
        </w:r>
      </w:ins>
      <w:del w:id="296" w:author="Sofie Dam" w:date="2025-06-06T13:27:00Z">
        <w:r w:rsidDel="00144C1C">
          <w:rPr>
            <w:sz w:val="24"/>
          </w:rPr>
          <w:delText>7</w:delText>
        </w:r>
      </w:del>
      <w:r>
        <w:rPr>
          <w:sz w:val="24"/>
        </w:rPr>
        <w:t>, stk.</w:t>
      </w:r>
      <w:r>
        <w:rPr>
          <w:spacing w:val="-1"/>
          <w:sz w:val="24"/>
        </w:rPr>
        <w:t xml:space="preserve"> </w:t>
      </w:r>
      <w:r>
        <w:rPr>
          <w:sz w:val="24"/>
        </w:rPr>
        <w:t>1</w:t>
      </w:r>
      <w:r>
        <w:rPr>
          <w:spacing w:val="-1"/>
          <w:sz w:val="24"/>
        </w:rPr>
        <w:t xml:space="preserve"> </w:t>
      </w:r>
      <w:r>
        <w:rPr>
          <w:sz w:val="24"/>
        </w:rPr>
        <w:t xml:space="preserve">og </w:t>
      </w:r>
      <w:r>
        <w:rPr>
          <w:spacing w:val="-5"/>
          <w:sz w:val="24"/>
        </w:rPr>
        <w:t>2.</w:t>
      </w:r>
    </w:p>
    <w:p w14:paraId="3369DE69" w14:textId="77777777" w:rsidR="00635043" w:rsidRDefault="00635043">
      <w:pPr>
        <w:rPr>
          <w:sz w:val="24"/>
        </w:rPr>
        <w:sectPr w:rsidR="00635043">
          <w:pgSz w:w="11910" w:h="16840"/>
          <w:pgMar w:top="1320" w:right="740" w:bottom="840" w:left="740" w:header="0" w:footer="652" w:gutter="0"/>
          <w:cols w:space="708"/>
        </w:sectPr>
      </w:pPr>
    </w:p>
    <w:p w14:paraId="7F8635FC" w14:textId="77777777" w:rsidR="00635043" w:rsidRDefault="00644EC4">
      <w:pPr>
        <w:pStyle w:val="Listeafsnit"/>
        <w:numPr>
          <w:ilvl w:val="0"/>
          <w:numId w:val="107"/>
        </w:numPr>
        <w:tabs>
          <w:tab w:val="left" w:pos="610"/>
        </w:tabs>
        <w:spacing w:before="67" w:line="249" w:lineRule="auto"/>
        <w:ind w:right="108" w:hanging="500"/>
        <w:rPr>
          <w:sz w:val="24"/>
        </w:rPr>
      </w:pPr>
      <w:r w:rsidRPr="00B26566">
        <w:rPr>
          <w:sz w:val="24"/>
          <w:lang w:val="da-DK"/>
        </w:rPr>
        <w:lastRenderedPageBreak/>
        <w:t>Dokumentere, at affald efter § 7</w:t>
      </w:r>
      <w:ins w:id="297" w:author="Klara Leona Funch" w:date="2025-05-08T13:47:00Z">
        <w:r w:rsidR="00B23E1C">
          <w:rPr>
            <w:sz w:val="24"/>
            <w:lang w:val="da-DK"/>
          </w:rPr>
          <w:t>8</w:t>
        </w:r>
      </w:ins>
      <w:del w:id="298" w:author="Klara Leona Funch" w:date="2025-05-08T13:47:00Z">
        <w:r w:rsidRPr="00B26566" w:rsidDel="00B23E1C">
          <w:rPr>
            <w:sz w:val="24"/>
            <w:lang w:val="da-DK"/>
          </w:rPr>
          <w:delText>7</w:delText>
        </w:r>
      </w:del>
      <w:r w:rsidRPr="00B26566">
        <w:rPr>
          <w:sz w:val="24"/>
          <w:lang w:val="da-DK"/>
        </w:rPr>
        <w:t>, stk. 1 og stk. 2 afleveres på anlæg, der kan genanvende affaldet,</w:t>
      </w:r>
      <w:r w:rsidRPr="00B26566">
        <w:rPr>
          <w:spacing w:val="40"/>
          <w:sz w:val="24"/>
          <w:lang w:val="da-DK"/>
        </w:rPr>
        <w:t xml:space="preserve"> </w:t>
      </w:r>
      <w:r w:rsidRPr="00B26566">
        <w:rPr>
          <w:sz w:val="24"/>
          <w:lang w:val="da-DK"/>
        </w:rPr>
        <w:t xml:space="preserve">samt dokumentere, hvor meget af affaldet, der efter behandling reelt er genanvendt, jf. </w:t>
      </w:r>
      <w:r>
        <w:rPr>
          <w:sz w:val="24"/>
        </w:rPr>
        <w:t>§ 7</w:t>
      </w:r>
      <w:ins w:id="299" w:author="Sofie Dam" w:date="2025-06-06T13:27:00Z">
        <w:r w:rsidR="00144C1C">
          <w:rPr>
            <w:sz w:val="24"/>
          </w:rPr>
          <w:t>8</w:t>
        </w:r>
      </w:ins>
      <w:del w:id="300" w:author="Sofie Dam" w:date="2025-06-06T13:27:00Z">
        <w:r w:rsidDel="00144C1C">
          <w:rPr>
            <w:sz w:val="24"/>
          </w:rPr>
          <w:delText>7</w:delText>
        </w:r>
      </w:del>
      <w:r>
        <w:rPr>
          <w:sz w:val="24"/>
        </w:rPr>
        <w:t>, stk. 3.</w:t>
      </w:r>
    </w:p>
    <w:p w14:paraId="5AD20E90" w14:textId="77777777" w:rsidR="00635043" w:rsidRPr="00144C1C" w:rsidRDefault="00644EC4">
      <w:pPr>
        <w:pStyle w:val="Listeafsnit"/>
        <w:numPr>
          <w:ilvl w:val="0"/>
          <w:numId w:val="107"/>
        </w:numPr>
        <w:tabs>
          <w:tab w:val="left" w:pos="609"/>
        </w:tabs>
        <w:spacing w:before="2"/>
        <w:ind w:left="609" w:hanging="499"/>
        <w:rPr>
          <w:sz w:val="24"/>
          <w:lang w:val="da-DK"/>
        </w:rPr>
      </w:pPr>
      <w:r w:rsidRPr="00B26566">
        <w:rPr>
          <w:sz w:val="24"/>
          <w:lang w:val="da-DK"/>
        </w:rPr>
        <w:t>Betale</w:t>
      </w:r>
      <w:r w:rsidRPr="00B26566">
        <w:rPr>
          <w:spacing w:val="-4"/>
          <w:sz w:val="24"/>
          <w:lang w:val="da-DK"/>
        </w:rPr>
        <w:t xml:space="preserve"> </w:t>
      </w:r>
      <w:r w:rsidRPr="00B26566">
        <w:rPr>
          <w:sz w:val="24"/>
          <w:lang w:val="da-DK"/>
        </w:rPr>
        <w:t>gebyrer,</w:t>
      </w:r>
      <w:r w:rsidRPr="00B26566">
        <w:rPr>
          <w:spacing w:val="-3"/>
          <w:sz w:val="24"/>
          <w:lang w:val="da-DK"/>
        </w:rPr>
        <w:t xml:space="preserve"> </w:t>
      </w:r>
      <w:r w:rsidRPr="00B26566">
        <w:rPr>
          <w:sz w:val="24"/>
          <w:lang w:val="da-DK"/>
        </w:rPr>
        <w:t>jf.</w:t>
      </w:r>
      <w:r w:rsidRPr="00B26566">
        <w:rPr>
          <w:spacing w:val="-3"/>
          <w:sz w:val="24"/>
          <w:lang w:val="da-DK"/>
        </w:rPr>
        <w:t xml:space="preserve"> </w:t>
      </w:r>
      <w:r w:rsidRPr="00B26566">
        <w:rPr>
          <w:sz w:val="24"/>
          <w:lang w:val="da-DK"/>
        </w:rPr>
        <w:t>§</w:t>
      </w:r>
      <w:r w:rsidRPr="00B26566">
        <w:rPr>
          <w:spacing w:val="-4"/>
          <w:sz w:val="24"/>
          <w:lang w:val="da-DK"/>
        </w:rPr>
        <w:t xml:space="preserve"> </w:t>
      </w:r>
      <w:r w:rsidRPr="00B26566">
        <w:rPr>
          <w:sz w:val="24"/>
          <w:lang w:val="da-DK"/>
        </w:rPr>
        <w:t>10</w:t>
      </w:r>
      <w:ins w:id="301" w:author="Sofie Dam" w:date="2025-06-06T13:28:00Z">
        <w:r w:rsidR="00144C1C">
          <w:rPr>
            <w:sz w:val="24"/>
            <w:lang w:val="da-DK"/>
          </w:rPr>
          <w:t>5</w:t>
        </w:r>
      </w:ins>
      <w:del w:id="302" w:author="Sofie Dam" w:date="2025-06-06T13:28:00Z">
        <w:r w:rsidRPr="00B26566" w:rsidDel="00144C1C">
          <w:rPr>
            <w:sz w:val="24"/>
            <w:lang w:val="da-DK"/>
          </w:rPr>
          <w:delText>4</w:delText>
        </w:r>
      </w:del>
      <w:r w:rsidRPr="00B26566">
        <w:rPr>
          <w:sz w:val="24"/>
          <w:lang w:val="da-DK"/>
        </w:rPr>
        <w:t>,</w:t>
      </w:r>
      <w:r w:rsidRPr="00B26566">
        <w:rPr>
          <w:spacing w:val="-3"/>
          <w:sz w:val="24"/>
          <w:lang w:val="da-DK"/>
        </w:rPr>
        <w:t xml:space="preserve"> </w:t>
      </w:r>
      <w:r w:rsidRPr="00B26566">
        <w:rPr>
          <w:sz w:val="24"/>
          <w:lang w:val="da-DK"/>
        </w:rPr>
        <w:t>digitalt</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efter</w:t>
      </w:r>
      <w:r w:rsidRPr="00B26566">
        <w:rPr>
          <w:spacing w:val="-4"/>
          <w:sz w:val="24"/>
          <w:lang w:val="da-DK"/>
        </w:rPr>
        <w:t xml:space="preserve"> </w:t>
      </w:r>
      <w:r w:rsidRPr="00B26566">
        <w:rPr>
          <w:sz w:val="24"/>
          <w:lang w:val="da-DK"/>
        </w:rPr>
        <w:t>kommunalbestyrelsens</w:t>
      </w:r>
      <w:r w:rsidRPr="00B26566">
        <w:rPr>
          <w:spacing w:val="-4"/>
          <w:sz w:val="24"/>
          <w:lang w:val="da-DK"/>
        </w:rPr>
        <w:t xml:space="preserve"> </w:t>
      </w:r>
      <w:r w:rsidRPr="00B26566">
        <w:rPr>
          <w:sz w:val="24"/>
          <w:lang w:val="da-DK"/>
        </w:rPr>
        <w:t>anvisninger,</w:t>
      </w:r>
      <w:r w:rsidRPr="00B26566">
        <w:rPr>
          <w:spacing w:val="-3"/>
          <w:sz w:val="24"/>
          <w:lang w:val="da-DK"/>
        </w:rPr>
        <w:t xml:space="preserve"> </w:t>
      </w:r>
      <w:r w:rsidRPr="00B26566">
        <w:rPr>
          <w:sz w:val="24"/>
          <w:lang w:val="da-DK"/>
        </w:rPr>
        <w:t>jf.</w:t>
      </w:r>
      <w:r w:rsidRPr="00B26566">
        <w:rPr>
          <w:spacing w:val="-3"/>
          <w:sz w:val="24"/>
          <w:lang w:val="da-DK"/>
        </w:rPr>
        <w:t xml:space="preserve"> </w:t>
      </w:r>
      <w:r w:rsidRPr="00144C1C">
        <w:rPr>
          <w:sz w:val="24"/>
        </w:rPr>
        <w:t>§</w:t>
      </w:r>
      <w:r w:rsidRPr="00144C1C">
        <w:rPr>
          <w:spacing w:val="-3"/>
          <w:sz w:val="24"/>
        </w:rPr>
        <w:t xml:space="preserve"> </w:t>
      </w:r>
      <w:r w:rsidRPr="00144C1C">
        <w:rPr>
          <w:spacing w:val="-4"/>
          <w:sz w:val="24"/>
        </w:rPr>
        <w:t>10</w:t>
      </w:r>
      <w:ins w:id="303" w:author="Sofie Dam" w:date="2025-06-06T13:28:00Z">
        <w:r w:rsidR="00144C1C">
          <w:rPr>
            <w:spacing w:val="-4"/>
            <w:sz w:val="24"/>
          </w:rPr>
          <w:t>6</w:t>
        </w:r>
      </w:ins>
      <w:del w:id="304" w:author="Sofie Dam" w:date="2025-06-06T13:28:00Z">
        <w:r w:rsidRPr="00144C1C" w:rsidDel="00144C1C">
          <w:rPr>
            <w:spacing w:val="-4"/>
            <w:sz w:val="24"/>
          </w:rPr>
          <w:delText>5</w:delText>
        </w:r>
      </w:del>
      <w:r w:rsidRPr="00144C1C">
        <w:rPr>
          <w:spacing w:val="-4"/>
          <w:sz w:val="24"/>
        </w:rPr>
        <w:t>.</w:t>
      </w:r>
    </w:p>
    <w:p w14:paraId="47859AA1" w14:textId="77777777" w:rsidR="00635043" w:rsidRPr="00B26566" w:rsidRDefault="00644EC4">
      <w:pPr>
        <w:pStyle w:val="Brdtekst"/>
        <w:spacing w:before="132" w:line="249" w:lineRule="auto"/>
        <w:ind w:right="123" w:firstLine="199"/>
        <w:jc w:val="left"/>
        <w:rPr>
          <w:lang w:val="da-DK"/>
        </w:rPr>
      </w:pPr>
      <w:bookmarkStart w:id="305" w:name="§_81"/>
      <w:bookmarkEnd w:id="305"/>
      <w:r w:rsidRPr="00B26566">
        <w:rPr>
          <w:b/>
          <w:lang w:val="da-DK"/>
        </w:rPr>
        <w:t>§ 8</w:t>
      </w:r>
      <w:ins w:id="306" w:author="Sofie Dam" w:date="2025-06-06T13:28:00Z">
        <w:r w:rsidR="00144C1C">
          <w:rPr>
            <w:b/>
            <w:lang w:val="da-DK"/>
          </w:rPr>
          <w:t>2</w:t>
        </w:r>
      </w:ins>
      <w:del w:id="307" w:author="Sofie Dam" w:date="2025-06-06T13:28:00Z">
        <w:r w:rsidRPr="00B26566" w:rsidDel="00144C1C">
          <w:rPr>
            <w:b/>
            <w:lang w:val="da-DK"/>
          </w:rPr>
          <w:delText>1</w:delText>
        </w:r>
      </w:del>
      <w:r w:rsidRPr="00B26566">
        <w:rPr>
          <w:b/>
          <w:lang w:val="da-DK"/>
        </w:rPr>
        <w:t xml:space="preserve">. </w:t>
      </w:r>
      <w:r w:rsidRPr="00B26566">
        <w:rPr>
          <w:lang w:val="da-DK"/>
        </w:rPr>
        <w:t>En kollektiv ordning kan på vegne af producenter, der er tilmeldt den kollektive ordning efter §</w:t>
      </w:r>
      <w:r w:rsidRPr="00B26566">
        <w:rPr>
          <w:spacing w:val="80"/>
          <w:lang w:val="da-DK"/>
        </w:rPr>
        <w:t xml:space="preserve"> </w:t>
      </w:r>
      <w:ins w:id="308" w:author="Sofie Dam" w:date="2025-06-06T13:28:00Z">
        <w:r w:rsidR="00144C1C">
          <w:rPr>
            <w:lang w:val="da-DK"/>
          </w:rPr>
          <w:t>80</w:t>
        </w:r>
      </w:ins>
      <w:del w:id="309" w:author="Sofie Dam" w:date="2025-06-06T13:28:00Z">
        <w:r w:rsidRPr="00B26566" w:rsidDel="00144C1C">
          <w:rPr>
            <w:lang w:val="da-DK"/>
          </w:rPr>
          <w:delText>79</w:delText>
        </w:r>
      </w:del>
      <w:r w:rsidRPr="00B26566">
        <w:rPr>
          <w:lang w:val="da-DK"/>
        </w:rPr>
        <w:t>, varetage følgende forpligtelser:</w:t>
      </w:r>
    </w:p>
    <w:p w14:paraId="6B89F70A" w14:textId="77777777" w:rsidR="00635043" w:rsidRDefault="00644EC4">
      <w:pPr>
        <w:pStyle w:val="Listeafsnit"/>
        <w:numPr>
          <w:ilvl w:val="0"/>
          <w:numId w:val="106"/>
        </w:numPr>
        <w:tabs>
          <w:tab w:val="left" w:pos="510"/>
        </w:tabs>
        <w:spacing w:before="2"/>
        <w:ind w:hanging="400"/>
        <w:rPr>
          <w:sz w:val="24"/>
        </w:rPr>
      </w:pPr>
      <w:r w:rsidRPr="00B26566">
        <w:rPr>
          <w:sz w:val="24"/>
          <w:lang w:val="da-DK"/>
        </w:rPr>
        <w:t>Registrering</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indberetninger af</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 xml:space="preserve">jf. </w:t>
      </w:r>
      <w:r>
        <w:rPr>
          <w:sz w:val="24"/>
        </w:rPr>
        <w:t>§§</w:t>
      </w:r>
      <w:r>
        <w:rPr>
          <w:spacing w:val="-1"/>
          <w:sz w:val="24"/>
        </w:rPr>
        <w:t xml:space="preserve"> </w:t>
      </w:r>
      <w:r>
        <w:rPr>
          <w:sz w:val="24"/>
        </w:rPr>
        <w:t>21,</w:t>
      </w:r>
      <w:r>
        <w:rPr>
          <w:spacing w:val="-1"/>
          <w:sz w:val="24"/>
        </w:rPr>
        <w:t xml:space="preserve"> </w:t>
      </w:r>
      <w:r>
        <w:rPr>
          <w:sz w:val="24"/>
        </w:rPr>
        <w:t>stk. 1,</w:t>
      </w:r>
      <w:r>
        <w:rPr>
          <w:spacing w:val="-1"/>
          <w:sz w:val="24"/>
        </w:rPr>
        <w:t xml:space="preserve"> </w:t>
      </w:r>
      <w:r>
        <w:rPr>
          <w:sz w:val="24"/>
        </w:rPr>
        <w:t>22,</w:t>
      </w:r>
      <w:r>
        <w:rPr>
          <w:spacing w:val="-1"/>
          <w:sz w:val="24"/>
        </w:rPr>
        <w:t xml:space="preserve"> </w:t>
      </w:r>
      <w:r>
        <w:rPr>
          <w:sz w:val="24"/>
        </w:rPr>
        <w:t>24, 25,</w:t>
      </w:r>
      <w:r>
        <w:rPr>
          <w:spacing w:val="-1"/>
          <w:sz w:val="24"/>
        </w:rPr>
        <w:t xml:space="preserve"> </w:t>
      </w:r>
      <w:r>
        <w:rPr>
          <w:sz w:val="24"/>
        </w:rPr>
        <w:t>27</w:t>
      </w:r>
      <w:r>
        <w:rPr>
          <w:spacing w:val="-1"/>
          <w:sz w:val="24"/>
        </w:rPr>
        <w:t xml:space="preserve"> </w:t>
      </w:r>
      <w:r>
        <w:rPr>
          <w:sz w:val="24"/>
        </w:rPr>
        <w:t xml:space="preserve">og </w:t>
      </w:r>
      <w:r>
        <w:rPr>
          <w:spacing w:val="-5"/>
          <w:sz w:val="24"/>
        </w:rPr>
        <w:t>28.</w:t>
      </w:r>
    </w:p>
    <w:p w14:paraId="26D731B2" w14:textId="77777777" w:rsidR="00635043" w:rsidRDefault="00644EC4">
      <w:pPr>
        <w:pStyle w:val="Listeafsnit"/>
        <w:numPr>
          <w:ilvl w:val="0"/>
          <w:numId w:val="106"/>
        </w:numPr>
        <w:tabs>
          <w:tab w:val="left" w:pos="510"/>
        </w:tabs>
        <w:ind w:hanging="400"/>
        <w:rPr>
          <w:sz w:val="24"/>
        </w:rPr>
      </w:pPr>
      <w:r w:rsidRPr="00B26566">
        <w:rPr>
          <w:sz w:val="24"/>
          <w:lang w:val="da-DK"/>
        </w:rPr>
        <w:t>Betaling</w:t>
      </w:r>
      <w:r w:rsidRPr="00B26566">
        <w:rPr>
          <w:spacing w:val="-2"/>
          <w:sz w:val="24"/>
          <w:lang w:val="da-DK"/>
        </w:rPr>
        <w:t xml:space="preserve"> </w:t>
      </w:r>
      <w:r w:rsidRPr="00B26566">
        <w:rPr>
          <w:sz w:val="24"/>
          <w:lang w:val="da-DK"/>
        </w:rPr>
        <w:t>af</w:t>
      </w:r>
      <w:r w:rsidRPr="00B26566">
        <w:rPr>
          <w:spacing w:val="-1"/>
          <w:sz w:val="24"/>
          <w:lang w:val="da-DK"/>
        </w:rPr>
        <w:t xml:space="preserve"> </w:t>
      </w:r>
      <w:r w:rsidRPr="00B26566">
        <w:rPr>
          <w:sz w:val="24"/>
          <w:lang w:val="da-DK"/>
        </w:rPr>
        <w:t>registreringsgebyr</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Dansk</w:t>
      </w:r>
      <w:r w:rsidRPr="00B26566">
        <w:rPr>
          <w:spacing w:val="-2"/>
          <w:sz w:val="24"/>
          <w:lang w:val="da-DK"/>
        </w:rPr>
        <w:t xml:space="preserve"> </w:t>
      </w:r>
      <w:r w:rsidRPr="00B26566">
        <w:rPr>
          <w:sz w:val="24"/>
          <w:lang w:val="da-DK"/>
        </w:rPr>
        <w:t>Producentansvar,</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pacing w:val="-5"/>
          <w:sz w:val="24"/>
        </w:rPr>
        <w:t>9</w:t>
      </w:r>
      <w:ins w:id="310" w:author="Klara Leona Funch" w:date="2025-05-08T13:47:00Z">
        <w:r w:rsidR="00B23E1C">
          <w:rPr>
            <w:spacing w:val="-5"/>
            <w:sz w:val="24"/>
            <w:lang w:val="da-DK"/>
          </w:rPr>
          <w:t>3</w:t>
        </w:r>
      </w:ins>
      <w:del w:id="311" w:author="Klara Leona Funch" w:date="2025-05-08T13:47:00Z">
        <w:r w:rsidDel="00B23E1C">
          <w:rPr>
            <w:spacing w:val="-5"/>
            <w:sz w:val="24"/>
          </w:rPr>
          <w:delText>2</w:delText>
        </w:r>
      </w:del>
      <w:r>
        <w:rPr>
          <w:spacing w:val="-5"/>
          <w:sz w:val="24"/>
        </w:rPr>
        <w:t>.</w:t>
      </w:r>
    </w:p>
    <w:p w14:paraId="289A4545" w14:textId="77777777" w:rsidR="00635043" w:rsidRDefault="00644EC4">
      <w:pPr>
        <w:pStyle w:val="Listeafsnit"/>
        <w:numPr>
          <w:ilvl w:val="0"/>
          <w:numId w:val="106"/>
        </w:numPr>
        <w:tabs>
          <w:tab w:val="left" w:pos="510"/>
        </w:tabs>
        <w:spacing w:line="249" w:lineRule="auto"/>
        <w:ind w:right="108" w:hanging="400"/>
        <w:rPr>
          <w:sz w:val="24"/>
        </w:rPr>
      </w:pPr>
      <w:r w:rsidRPr="00B26566">
        <w:rPr>
          <w:sz w:val="24"/>
          <w:lang w:val="da-DK"/>
        </w:rPr>
        <w:t xml:space="preserve">Betaling af årligt gebyr til Dansk Producentansvar for administration i henhold til denne bekendtgø- relse, jf. </w:t>
      </w:r>
      <w:r>
        <w:rPr>
          <w:sz w:val="24"/>
        </w:rPr>
        <w:t>§ 9</w:t>
      </w:r>
      <w:ins w:id="312" w:author="Sofie Dam" w:date="2025-06-06T13:28:00Z">
        <w:r w:rsidR="00144C1C">
          <w:rPr>
            <w:sz w:val="24"/>
          </w:rPr>
          <w:t>4</w:t>
        </w:r>
      </w:ins>
      <w:del w:id="313" w:author="Sofie Dam" w:date="2025-06-06T13:28:00Z">
        <w:r w:rsidDel="00144C1C">
          <w:rPr>
            <w:sz w:val="24"/>
          </w:rPr>
          <w:delText>3</w:delText>
        </w:r>
      </w:del>
      <w:r>
        <w:rPr>
          <w:sz w:val="24"/>
        </w:rPr>
        <w:t>.</w:t>
      </w:r>
    </w:p>
    <w:p w14:paraId="4160261B" w14:textId="77777777" w:rsidR="00635043" w:rsidRDefault="00644EC4">
      <w:pPr>
        <w:pStyle w:val="Listeafsnit"/>
        <w:numPr>
          <w:ilvl w:val="0"/>
          <w:numId w:val="106"/>
        </w:numPr>
        <w:tabs>
          <w:tab w:val="left" w:pos="508"/>
          <w:tab w:val="left" w:pos="510"/>
        </w:tabs>
        <w:spacing w:before="2" w:line="249" w:lineRule="auto"/>
        <w:ind w:right="107" w:hanging="400"/>
        <w:rPr>
          <w:sz w:val="24"/>
        </w:rPr>
      </w:pPr>
      <w:r w:rsidRPr="00B26566">
        <w:rPr>
          <w:sz w:val="24"/>
          <w:lang w:val="da-DK"/>
        </w:rPr>
        <w:t xml:space="preserve">Betaling af årligt gebyr til Miljøstyrelsen for administration i henhold til denne bekendtgørelse, jf. </w:t>
      </w:r>
      <w:r>
        <w:rPr>
          <w:sz w:val="24"/>
        </w:rPr>
        <w:t>§§ 9</w:t>
      </w:r>
      <w:ins w:id="314" w:author="Sofie Dam" w:date="2025-06-06T13:28:00Z">
        <w:r w:rsidR="00144C1C">
          <w:rPr>
            <w:sz w:val="24"/>
          </w:rPr>
          <w:t>7</w:t>
        </w:r>
      </w:ins>
      <w:del w:id="315" w:author="Sofie Dam" w:date="2025-06-06T13:28:00Z">
        <w:r w:rsidDel="00144C1C">
          <w:rPr>
            <w:sz w:val="24"/>
          </w:rPr>
          <w:delText>6</w:delText>
        </w:r>
      </w:del>
      <w:r>
        <w:rPr>
          <w:sz w:val="24"/>
        </w:rPr>
        <w:t xml:space="preserve"> og 9</w:t>
      </w:r>
      <w:ins w:id="316" w:author="Sofie Dam" w:date="2025-06-06T13:28:00Z">
        <w:r w:rsidR="00144C1C">
          <w:rPr>
            <w:sz w:val="24"/>
          </w:rPr>
          <w:t>8</w:t>
        </w:r>
      </w:ins>
      <w:del w:id="317" w:author="Sofie Dam" w:date="2025-06-06T13:28:00Z">
        <w:r w:rsidDel="00144C1C">
          <w:rPr>
            <w:sz w:val="24"/>
          </w:rPr>
          <w:delText>7</w:delText>
        </w:r>
      </w:del>
      <w:r>
        <w:rPr>
          <w:sz w:val="24"/>
        </w:rPr>
        <w:t>.</w:t>
      </w:r>
    </w:p>
    <w:p w14:paraId="20A2C2EF" w14:textId="77777777" w:rsidR="00635043" w:rsidRPr="00B26566" w:rsidRDefault="00644EC4">
      <w:pPr>
        <w:spacing w:before="162" w:line="249" w:lineRule="auto"/>
        <w:ind w:left="3990" w:hanging="2954"/>
        <w:rPr>
          <w:i/>
          <w:sz w:val="24"/>
          <w:lang w:val="da-DK"/>
        </w:rPr>
      </w:pPr>
      <w:bookmarkStart w:id="318" w:name="Varetagelse_af_forpligtelser_for_produce"/>
      <w:bookmarkEnd w:id="318"/>
      <w:r w:rsidRPr="00B26566">
        <w:rPr>
          <w:i/>
          <w:sz w:val="24"/>
          <w:lang w:val="da-DK"/>
        </w:rPr>
        <w:t>Varetagelse</w:t>
      </w:r>
      <w:r w:rsidRPr="00B26566">
        <w:rPr>
          <w:i/>
          <w:spacing w:val="-10"/>
          <w:sz w:val="24"/>
          <w:lang w:val="da-DK"/>
        </w:rPr>
        <w:t xml:space="preserve"> </w:t>
      </w:r>
      <w:r w:rsidRPr="00B26566">
        <w:rPr>
          <w:i/>
          <w:sz w:val="24"/>
          <w:lang w:val="da-DK"/>
        </w:rPr>
        <w:t>af</w:t>
      </w:r>
      <w:r w:rsidRPr="00B26566">
        <w:rPr>
          <w:i/>
          <w:spacing w:val="-10"/>
          <w:sz w:val="24"/>
          <w:lang w:val="da-DK"/>
        </w:rPr>
        <w:t xml:space="preserve"> </w:t>
      </w:r>
      <w:r w:rsidRPr="00B26566">
        <w:rPr>
          <w:i/>
          <w:sz w:val="24"/>
          <w:lang w:val="da-DK"/>
        </w:rPr>
        <w:t>forpligtelser</w:t>
      </w:r>
      <w:r w:rsidRPr="00B26566">
        <w:rPr>
          <w:i/>
          <w:spacing w:val="-11"/>
          <w:sz w:val="24"/>
          <w:lang w:val="da-DK"/>
        </w:rPr>
        <w:t xml:space="preserve"> </w:t>
      </w:r>
      <w:r w:rsidRPr="00B26566">
        <w:rPr>
          <w:i/>
          <w:sz w:val="24"/>
          <w:lang w:val="da-DK"/>
        </w:rPr>
        <w:t>for</w:t>
      </w:r>
      <w:r w:rsidRPr="00B26566">
        <w:rPr>
          <w:i/>
          <w:spacing w:val="-11"/>
          <w:sz w:val="24"/>
          <w:lang w:val="da-DK"/>
        </w:rPr>
        <w:t xml:space="preserve"> </w:t>
      </w:r>
      <w:r w:rsidRPr="00B26566">
        <w:rPr>
          <w:i/>
          <w:sz w:val="24"/>
          <w:lang w:val="da-DK"/>
        </w:rPr>
        <w:t>producenter</w:t>
      </w:r>
      <w:r w:rsidRPr="00B26566">
        <w:rPr>
          <w:i/>
          <w:spacing w:val="-11"/>
          <w:sz w:val="24"/>
          <w:lang w:val="da-DK"/>
        </w:rPr>
        <w:t xml:space="preserve"> </w:t>
      </w:r>
      <w:r w:rsidRPr="00B26566">
        <w:rPr>
          <w:i/>
          <w:sz w:val="24"/>
          <w:lang w:val="da-DK"/>
        </w:rPr>
        <w:t>af</w:t>
      </w:r>
      <w:r w:rsidRPr="00B26566">
        <w:rPr>
          <w:i/>
          <w:spacing w:val="-10"/>
          <w:sz w:val="24"/>
          <w:lang w:val="da-DK"/>
        </w:rPr>
        <w:t xml:space="preserve"> </w:t>
      </w:r>
      <w:r w:rsidRPr="00B26566">
        <w:rPr>
          <w:i/>
          <w:sz w:val="24"/>
          <w:lang w:val="da-DK"/>
        </w:rPr>
        <w:t>genbrugsemballage</w:t>
      </w:r>
      <w:r w:rsidRPr="00B26566">
        <w:rPr>
          <w:i/>
          <w:spacing w:val="-10"/>
          <w:sz w:val="24"/>
          <w:lang w:val="da-DK"/>
        </w:rPr>
        <w:t xml:space="preserve"> </w:t>
      </w:r>
      <w:r w:rsidRPr="00B26566">
        <w:rPr>
          <w:i/>
          <w:sz w:val="24"/>
          <w:lang w:val="da-DK"/>
        </w:rPr>
        <w:t>og</w:t>
      </w:r>
      <w:r w:rsidRPr="00B26566">
        <w:rPr>
          <w:i/>
          <w:spacing w:val="-10"/>
          <w:sz w:val="24"/>
          <w:lang w:val="da-DK"/>
        </w:rPr>
        <w:t xml:space="preserve"> </w:t>
      </w:r>
      <w:r w:rsidRPr="00B26566">
        <w:rPr>
          <w:i/>
          <w:sz w:val="24"/>
          <w:lang w:val="da-DK"/>
        </w:rPr>
        <w:t>producenter</w:t>
      </w:r>
      <w:r w:rsidRPr="00B26566">
        <w:rPr>
          <w:i/>
          <w:spacing w:val="-11"/>
          <w:sz w:val="24"/>
          <w:lang w:val="da-DK"/>
        </w:rPr>
        <w:t xml:space="preserve"> </w:t>
      </w:r>
      <w:r w:rsidRPr="00B26566">
        <w:rPr>
          <w:i/>
          <w:sz w:val="24"/>
          <w:lang w:val="da-DK"/>
        </w:rPr>
        <w:t xml:space="preserve">med </w:t>
      </w:r>
      <w:r w:rsidRPr="00B26566">
        <w:rPr>
          <w:i/>
          <w:spacing w:val="-2"/>
          <w:sz w:val="24"/>
          <w:lang w:val="da-DK"/>
        </w:rPr>
        <w:t>tilbagetagningsordninger</w:t>
      </w:r>
    </w:p>
    <w:p w14:paraId="1F1D1E99" w14:textId="77777777" w:rsidR="00635043" w:rsidRPr="00B26566" w:rsidRDefault="00644EC4">
      <w:pPr>
        <w:pStyle w:val="Brdtekst"/>
        <w:spacing w:before="122" w:line="249" w:lineRule="auto"/>
        <w:ind w:firstLine="200"/>
        <w:jc w:val="left"/>
        <w:rPr>
          <w:lang w:val="da-DK"/>
        </w:rPr>
      </w:pPr>
      <w:bookmarkStart w:id="319" w:name="§_82"/>
      <w:bookmarkEnd w:id="319"/>
      <w:r w:rsidRPr="00B26566">
        <w:rPr>
          <w:b/>
          <w:lang w:val="da-DK"/>
        </w:rPr>
        <w:t>§</w:t>
      </w:r>
      <w:r w:rsidRPr="00B26566">
        <w:rPr>
          <w:b/>
          <w:spacing w:val="-3"/>
          <w:lang w:val="da-DK"/>
        </w:rPr>
        <w:t xml:space="preserve"> </w:t>
      </w:r>
      <w:r w:rsidRPr="00B26566">
        <w:rPr>
          <w:b/>
          <w:lang w:val="da-DK"/>
        </w:rPr>
        <w:t>8</w:t>
      </w:r>
      <w:ins w:id="320" w:author="Klara Leona Funch" w:date="2025-05-08T12:59:00Z">
        <w:r>
          <w:rPr>
            <w:b/>
            <w:lang w:val="da-DK"/>
          </w:rPr>
          <w:t>3</w:t>
        </w:r>
      </w:ins>
      <w:del w:id="321" w:author="Klara Leona Funch" w:date="2025-05-08T12:59:00Z">
        <w:r w:rsidRPr="00B26566" w:rsidDel="00644EC4">
          <w:rPr>
            <w:b/>
            <w:lang w:val="da-DK"/>
          </w:rPr>
          <w:delText>2</w:delText>
        </w:r>
      </w:del>
      <w:r w:rsidRPr="00B26566">
        <w:rPr>
          <w:b/>
          <w:lang w:val="da-DK"/>
        </w:rPr>
        <w:t>.</w:t>
      </w:r>
      <w:r w:rsidRPr="00B26566">
        <w:rPr>
          <w:b/>
          <w:spacing w:val="-1"/>
          <w:lang w:val="da-DK"/>
        </w:rPr>
        <w:t xml:space="preserve"> </w:t>
      </w:r>
      <w:r w:rsidRPr="00B26566">
        <w:rPr>
          <w:lang w:val="da-DK"/>
        </w:rPr>
        <w:t>En</w:t>
      </w:r>
      <w:r w:rsidRPr="00B26566">
        <w:rPr>
          <w:spacing w:val="-2"/>
          <w:lang w:val="da-DK"/>
        </w:rPr>
        <w:t xml:space="preserve"> </w:t>
      </w:r>
      <w:r w:rsidRPr="00B26566">
        <w:rPr>
          <w:lang w:val="da-DK"/>
        </w:rPr>
        <w:t>producent</w:t>
      </w:r>
      <w:r w:rsidRPr="00B26566">
        <w:rPr>
          <w:spacing w:val="-2"/>
          <w:lang w:val="da-DK"/>
        </w:rPr>
        <w:t xml:space="preserve"> </w:t>
      </w:r>
      <w:r w:rsidRPr="00B26566">
        <w:rPr>
          <w:lang w:val="da-DK"/>
        </w:rPr>
        <w:t>der</w:t>
      </w:r>
      <w:r w:rsidRPr="00B26566">
        <w:rPr>
          <w:spacing w:val="-2"/>
          <w:lang w:val="da-DK"/>
        </w:rPr>
        <w:t xml:space="preserve"> </w:t>
      </w:r>
      <w:r w:rsidRPr="00B26566">
        <w:rPr>
          <w:lang w:val="da-DK"/>
        </w:rPr>
        <w:t>tilgængeliggør</w:t>
      </w:r>
      <w:r w:rsidRPr="00B26566">
        <w:rPr>
          <w:spacing w:val="-2"/>
          <w:lang w:val="da-DK"/>
        </w:rPr>
        <w:t xml:space="preserve"> </w:t>
      </w:r>
      <w:r w:rsidRPr="00B26566">
        <w:rPr>
          <w:lang w:val="da-DK"/>
        </w:rPr>
        <w:t>genbrugsemballage</w:t>
      </w:r>
      <w:r w:rsidRPr="00B26566">
        <w:rPr>
          <w:spacing w:val="-2"/>
          <w:lang w:val="da-DK"/>
        </w:rPr>
        <w:t xml:space="preserve"> </w:t>
      </w:r>
      <w:r w:rsidRPr="00B26566">
        <w:rPr>
          <w:lang w:val="da-DK"/>
        </w:rPr>
        <w:t>og</w:t>
      </w:r>
      <w:r w:rsidRPr="00B26566">
        <w:rPr>
          <w:spacing w:val="-2"/>
          <w:lang w:val="da-DK"/>
        </w:rPr>
        <w:t xml:space="preserve"> </w:t>
      </w:r>
      <w:r w:rsidRPr="00B26566">
        <w:rPr>
          <w:lang w:val="da-DK"/>
        </w:rPr>
        <w:t>en</w:t>
      </w:r>
      <w:r w:rsidRPr="00B26566">
        <w:rPr>
          <w:spacing w:val="-2"/>
          <w:lang w:val="da-DK"/>
        </w:rPr>
        <w:t xml:space="preserve"> </w:t>
      </w:r>
      <w:r w:rsidRPr="00B26566">
        <w:rPr>
          <w:lang w:val="da-DK"/>
        </w:rPr>
        <w:t>producent</w:t>
      </w:r>
      <w:r w:rsidRPr="00B26566">
        <w:rPr>
          <w:spacing w:val="-2"/>
          <w:lang w:val="da-DK"/>
        </w:rPr>
        <w:t xml:space="preserve"> </w:t>
      </w:r>
      <w:r w:rsidRPr="00B26566">
        <w:rPr>
          <w:lang w:val="da-DK"/>
        </w:rPr>
        <w:t>med</w:t>
      </w:r>
      <w:r w:rsidRPr="00B26566">
        <w:rPr>
          <w:spacing w:val="-2"/>
          <w:lang w:val="da-DK"/>
        </w:rPr>
        <w:t xml:space="preserve"> </w:t>
      </w:r>
      <w:r w:rsidRPr="00B26566">
        <w:rPr>
          <w:lang w:val="da-DK"/>
        </w:rPr>
        <w:t>tilbagetagningsordning, kan vælge at opfylde følgende forpligtelser gennem medlemskab af en kollektiv ordning:</w:t>
      </w:r>
    </w:p>
    <w:p w14:paraId="3B2B89E8" w14:textId="77777777" w:rsidR="00635043" w:rsidRDefault="00644EC4">
      <w:pPr>
        <w:pStyle w:val="Listeafsnit"/>
        <w:numPr>
          <w:ilvl w:val="0"/>
          <w:numId w:val="105"/>
        </w:numPr>
        <w:tabs>
          <w:tab w:val="left" w:pos="510"/>
        </w:tabs>
        <w:spacing w:before="2"/>
        <w:ind w:hanging="400"/>
        <w:rPr>
          <w:sz w:val="24"/>
        </w:rPr>
      </w:pPr>
      <w:r w:rsidRPr="00B26566">
        <w:rPr>
          <w:sz w:val="24"/>
          <w:lang w:val="da-DK"/>
        </w:rPr>
        <w:t>Registrering</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z w:val="24"/>
          <w:lang w:val="da-DK"/>
        </w:rPr>
        <w:t>indberetninger af</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 xml:space="preserve">jf. </w:t>
      </w:r>
      <w:r>
        <w:rPr>
          <w:sz w:val="24"/>
        </w:rPr>
        <w:t>§</w:t>
      </w:r>
      <w:r>
        <w:rPr>
          <w:spacing w:val="-1"/>
          <w:sz w:val="24"/>
        </w:rPr>
        <w:t xml:space="preserve"> </w:t>
      </w:r>
      <w:r>
        <w:rPr>
          <w:sz w:val="24"/>
        </w:rPr>
        <w:t>21, stk.</w:t>
      </w:r>
      <w:r>
        <w:rPr>
          <w:spacing w:val="-1"/>
          <w:sz w:val="24"/>
        </w:rPr>
        <w:t xml:space="preserve"> </w:t>
      </w:r>
      <w:r>
        <w:rPr>
          <w:sz w:val="24"/>
        </w:rPr>
        <w:t>2,</w:t>
      </w:r>
      <w:r>
        <w:rPr>
          <w:spacing w:val="-1"/>
          <w:sz w:val="24"/>
        </w:rPr>
        <w:t xml:space="preserve"> </w:t>
      </w:r>
      <w:r>
        <w:rPr>
          <w:sz w:val="24"/>
        </w:rPr>
        <w:t>§§ 22,</w:t>
      </w:r>
      <w:r>
        <w:rPr>
          <w:spacing w:val="-1"/>
          <w:sz w:val="24"/>
        </w:rPr>
        <w:t xml:space="preserve"> </w:t>
      </w:r>
      <w:r>
        <w:rPr>
          <w:sz w:val="24"/>
        </w:rPr>
        <w:t>24,</w:t>
      </w:r>
      <w:r>
        <w:rPr>
          <w:spacing w:val="-1"/>
          <w:sz w:val="24"/>
        </w:rPr>
        <w:t xml:space="preserve"> </w:t>
      </w:r>
      <w:r>
        <w:rPr>
          <w:sz w:val="24"/>
        </w:rPr>
        <w:t>25, 27</w:t>
      </w:r>
      <w:r>
        <w:rPr>
          <w:spacing w:val="-1"/>
          <w:sz w:val="24"/>
        </w:rPr>
        <w:t xml:space="preserve"> </w:t>
      </w:r>
      <w:r>
        <w:rPr>
          <w:sz w:val="24"/>
        </w:rPr>
        <w:t xml:space="preserve">og </w:t>
      </w:r>
      <w:r>
        <w:rPr>
          <w:spacing w:val="-5"/>
          <w:sz w:val="24"/>
        </w:rPr>
        <w:t>29.</w:t>
      </w:r>
    </w:p>
    <w:p w14:paraId="10565736" w14:textId="77777777" w:rsidR="00635043" w:rsidRDefault="00644EC4">
      <w:pPr>
        <w:pStyle w:val="Listeafsnit"/>
        <w:numPr>
          <w:ilvl w:val="0"/>
          <w:numId w:val="105"/>
        </w:numPr>
        <w:tabs>
          <w:tab w:val="left" w:pos="510"/>
        </w:tabs>
        <w:ind w:hanging="400"/>
        <w:rPr>
          <w:sz w:val="24"/>
        </w:rPr>
      </w:pPr>
      <w:r w:rsidRPr="00B26566">
        <w:rPr>
          <w:sz w:val="24"/>
          <w:lang w:val="da-DK"/>
        </w:rPr>
        <w:t>Betaling</w:t>
      </w:r>
      <w:r w:rsidRPr="00B26566">
        <w:rPr>
          <w:spacing w:val="-2"/>
          <w:sz w:val="24"/>
          <w:lang w:val="da-DK"/>
        </w:rPr>
        <w:t xml:space="preserve"> </w:t>
      </w:r>
      <w:r w:rsidRPr="00B26566">
        <w:rPr>
          <w:sz w:val="24"/>
          <w:lang w:val="da-DK"/>
        </w:rPr>
        <w:t>af</w:t>
      </w:r>
      <w:r w:rsidRPr="00B26566">
        <w:rPr>
          <w:spacing w:val="-1"/>
          <w:sz w:val="24"/>
          <w:lang w:val="da-DK"/>
        </w:rPr>
        <w:t xml:space="preserve"> </w:t>
      </w:r>
      <w:r w:rsidRPr="00B26566">
        <w:rPr>
          <w:sz w:val="24"/>
          <w:lang w:val="da-DK"/>
        </w:rPr>
        <w:t>registreringsgebyr</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Dansk</w:t>
      </w:r>
      <w:r w:rsidRPr="00B26566">
        <w:rPr>
          <w:spacing w:val="-2"/>
          <w:sz w:val="24"/>
          <w:lang w:val="da-DK"/>
        </w:rPr>
        <w:t xml:space="preserve"> </w:t>
      </w:r>
      <w:r w:rsidRPr="00B26566">
        <w:rPr>
          <w:sz w:val="24"/>
          <w:lang w:val="da-DK"/>
        </w:rPr>
        <w:t>Producentansvar,</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pacing w:val="-5"/>
          <w:sz w:val="24"/>
        </w:rPr>
        <w:t>9</w:t>
      </w:r>
      <w:ins w:id="322" w:author="Klara Leona Funch" w:date="2025-05-08T13:48:00Z">
        <w:r w:rsidR="00B23E1C">
          <w:rPr>
            <w:spacing w:val="-5"/>
            <w:sz w:val="24"/>
            <w:lang w:val="da-DK"/>
          </w:rPr>
          <w:t>3</w:t>
        </w:r>
      </w:ins>
      <w:del w:id="323" w:author="Klara Leona Funch" w:date="2025-05-08T13:48:00Z">
        <w:r w:rsidDel="00B23E1C">
          <w:rPr>
            <w:spacing w:val="-5"/>
            <w:sz w:val="24"/>
          </w:rPr>
          <w:delText>2</w:delText>
        </w:r>
      </w:del>
      <w:r>
        <w:rPr>
          <w:spacing w:val="-5"/>
          <w:sz w:val="24"/>
        </w:rPr>
        <w:t>.</w:t>
      </w:r>
    </w:p>
    <w:p w14:paraId="5B5C627F" w14:textId="77777777" w:rsidR="00635043" w:rsidRDefault="00644EC4">
      <w:pPr>
        <w:pStyle w:val="Listeafsnit"/>
        <w:numPr>
          <w:ilvl w:val="0"/>
          <w:numId w:val="105"/>
        </w:numPr>
        <w:tabs>
          <w:tab w:val="left" w:pos="510"/>
        </w:tabs>
        <w:spacing w:line="249" w:lineRule="auto"/>
        <w:ind w:right="108" w:hanging="400"/>
        <w:rPr>
          <w:sz w:val="24"/>
        </w:rPr>
      </w:pPr>
      <w:r w:rsidRPr="00B26566">
        <w:rPr>
          <w:sz w:val="24"/>
          <w:lang w:val="da-DK"/>
        </w:rPr>
        <w:t xml:space="preserve">Betaling af årligt gebyr til Dansk Producentansvar for administration i henhold til denne bekendtgø- relse, jf. </w:t>
      </w:r>
      <w:r>
        <w:rPr>
          <w:sz w:val="24"/>
        </w:rPr>
        <w:t>§ 9</w:t>
      </w:r>
      <w:ins w:id="324" w:author="Sofie Dam" w:date="2025-06-06T13:28:00Z">
        <w:r w:rsidR="00144C1C">
          <w:rPr>
            <w:sz w:val="24"/>
          </w:rPr>
          <w:t>4</w:t>
        </w:r>
      </w:ins>
      <w:del w:id="325" w:author="Sofie Dam" w:date="2025-06-06T13:28:00Z">
        <w:r w:rsidDel="00144C1C">
          <w:rPr>
            <w:sz w:val="24"/>
          </w:rPr>
          <w:delText>3</w:delText>
        </w:r>
      </w:del>
      <w:r>
        <w:rPr>
          <w:sz w:val="24"/>
        </w:rPr>
        <w:t>.</w:t>
      </w:r>
    </w:p>
    <w:p w14:paraId="023B7E9A" w14:textId="77777777" w:rsidR="00635043" w:rsidRDefault="00644EC4">
      <w:pPr>
        <w:pStyle w:val="Listeafsnit"/>
        <w:numPr>
          <w:ilvl w:val="0"/>
          <w:numId w:val="105"/>
        </w:numPr>
        <w:tabs>
          <w:tab w:val="left" w:pos="510"/>
        </w:tabs>
        <w:spacing w:before="2" w:line="249" w:lineRule="auto"/>
        <w:ind w:right="106"/>
        <w:rPr>
          <w:sz w:val="24"/>
        </w:rPr>
      </w:pPr>
      <w:r w:rsidRPr="00B26566">
        <w:rPr>
          <w:sz w:val="24"/>
          <w:lang w:val="da-DK"/>
        </w:rPr>
        <w:t xml:space="preserve">Betaling af årligt gebyr til Miljøstyrelsen for administration i henhold til denne bekendtgørelse, jf. </w:t>
      </w:r>
      <w:r>
        <w:rPr>
          <w:sz w:val="24"/>
        </w:rPr>
        <w:t xml:space="preserve">§ </w:t>
      </w:r>
      <w:r>
        <w:rPr>
          <w:spacing w:val="-4"/>
          <w:sz w:val="24"/>
        </w:rPr>
        <w:t>9</w:t>
      </w:r>
      <w:ins w:id="326" w:author="Klara Leona Funch" w:date="2025-05-08T13:48:00Z">
        <w:r w:rsidR="00B23E1C">
          <w:rPr>
            <w:spacing w:val="-4"/>
            <w:sz w:val="24"/>
            <w:lang w:val="da-DK"/>
          </w:rPr>
          <w:t>9</w:t>
        </w:r>
      </w:ins>
      <w:del w:id="327" w:author="Klara Leona Funch" w:date="2025-05-08T13:48:00Z">
        <w:r w:rsidDel="00B23E1C">
          <w:rPr>
            <w:spacing w:val="-4"/>
            <w:sz w:val="24"/>
          </w:rPr>
          <w:delText>8</w:delText>
        </w:r>
      </w:del>
      <w:r>
        <w:rPr>
          <w:spacing w:val="-4"/>
          <w:sz w:val="24"/>
        </w:rPr>
        <w:t>.</w:t>
      </w:r>
    </w:p>
    <w:p w14:paraId="3F7492F7" w14:textId="77777777" w:rsidR="00635043" w:rsidRDefault="00644EC4">
      <w:pPr>
        <w:pStyle w:val="Listeafsnit"/>
        <w:numPr>
          <w:ilvl w:val="0"/>
          <w:numId w:val="105"/>
        </w:numPr>
        <w:tabs>
          <w:tab w:val="left" w:pos="508"/>
        </w:tabs>
        <w:spacing w:before="2"/>
        <w:ind w:left="508" w:hanging="398"/>
        <w:rPr>
          <w:sz w:val="24"/>
        </w:rPr>
      </w:pPr>
      <w:r w:rsidRPr="00B26566">
        <w:rPr>
          <w:sz w:val="24"/>
          <w:lang w:val="da-DK"/>
        </w:rPr>
        <w:t>Tilbagetage</w:t>
      </w:r>
      <w:r w:rsidRPr="00B26566">
        <w:rPr>
          <w:spacing w:val="-5"/>
          <w:sz w:val="24"/>
          <w:lang w:val="da-DK"/>
        </w:rPr>
        <w:t xml:space="preserve"> </w:t>
      </w:r>
      <w:r w:rsidRPr="00B26566">
        <w:rPr>
          <w:sz w:val="24"/>
          <w:lang w:val="da-DK"/>
        </w:rPr>
        <w:t>emballageaffald</w:t>
      </w:r>
      <w:r w:rsidRPr="00B26566">
        <w:rPr>
          <w:spacing w:val="-3"/>
          <w:sz w:val="24"/>
          <w:lang w:val="da-DK"/>
        </w:rPr>
        <w:t xml:space="preserve"> </w:t>
      </w:r>
      <w:r w:rsidRPr="00B26566">
        <w:rPr>
          <w:sz w:val="24"/>
          <w:lang w:val="da-DK"/>
        </w:rPr>
        <w:t>fra</w:t>
      </w:r>
      <w:r w:rsidRPr="00B26566">
        <w:rPr>
          <w:spacing w:val="-3"/>
          <w:sz w:val="24"/>
          <w:lang w:val="da-DK"/>
        </w:rPr>
        <w:t xml:space="preserve"> </w:t>
      </w:r>
      <w:r w:rsidRPr="00B26566">
        <w:rPr>
          <w:sz w:val="24"/>
          <w:lang w:val="da-DK"/>
        </w:rPr>
        <w:t>tilbagetagningsordninger,</w:t>
      </w:r>
      <w:r w:rsidRPr="00B26566">
        <w:rPr>
          <w:spacing w:val="-3"/>
          <w:sz w:val="24"/>
          <w:lang w:val="da-DK"/>
        </w:rPr>
        <w:t xml:space="preserve"> </w:t>
      </w:r>
      <w:r w:rsidRPr="00B26566">
        <w:rPr>
          <w:sz w:val="24"/>
          <w:lang w:val="da-DK"/>
        </w:rPr>
        <w:t>jf.</w:t>
      </w:r>
      <w:r w:rsidRPr="00B26566">
        <w:rPr>
          <w:spacing w:val="-3"/>
          <w:sz w:val="24"/>
          <w:lang w:val="da-DK"/>
        </w:rPr>
        <w:t xml:space="preserve"> </w:t>
      </w:r>
      <w:r>
        <w:rPr>
          <w:sz w:val="24"/>
        </w:rPr>
        <w:t>§§</w:t>
      </w:r>
      <w:r>
        <w:rPr>
          <w:spacing w:val="-3"/>
          <w:sz w:val="24"/>
        </w:rPr>
        <w:t xml:space="preserve"> </w:t>
      </w:r>
      <w:r>
        <w:rPr>
          <w:sz w:val="24"/>
        </w:rPr>
        <w:t>69</w:t>
      </w:r>
      <w:r>
        <w:rPr>
          <w:spacing w:val="-3"/>
          <w:sz w:val="24"/>
        </w:rPr>
        <w:t xml:space="preserve"> </w:t>
      </w:r>
      <w:r>
        <w:rPr>
          <w:sz w:val="24"/>
        </w:rPr>
        <w:t>og</w:t>
      </w:r>
      <w:r>
        <w:rPr>
          <w:spacing w:val="-3"/>
          <w:sz w:val="24"/>
        </w:rPr>
        <w:t xml:space="preserve"> </w:t>
      </w:r>
      <w:r>
        <w:rPr>
          <w:spacing w:val="-5"/>
          <w:sz w:val="24"/>
        </w:rPr>
        <w:t>70.</w:t>
      </w:r>
    </w:p>
    <w:p w14:paraId="7636F056" w14:textId="77777777" w:rsidR="00635043" w:rsidRDefault="00644EC4">
      <w:pPr>
        <w:pStyle w:val="Listeafsnit"/>
        <w:numPr>
          <w:ilvl w:val="0"/>
          <w:numId w:val="105"/>
        </w:numPr>
        <w:tabs>
          <w:tab w:val="left" w:pos="510"/>
        </w:tabs>
        <w:ind w:hanging="400"/>
        <w:rPr>
          <w:sz w:val="24"/>
        </w:rPr>
      </w:pPr>
      <w:r>
        <w:rPr>
          <w:sz w:val="24"/>
        </w:rPr>
        <w:t xml:space="preserve">Informationsforpligtelser i henhold til § </w:t>
      </w:r>
      <w:r>
        <w:rPr>
          <w:spacing w:val="-5"/>
          <w:sz w:val="24"/>
        </w:rPr>
        <w:t>71.</w:t>
      </w:r>
    </w:p>
    <w:p w14:paraId="34AF0595" w14:textId="77777777" w:rsidR="00635043" w:rsidRPr="00B26566" w:rsidRDefault="00644EC4">
      <w:pPr>
        <w:pStyle w:val="Listeafsnit"/>
        <w:numPr>
          <w:ilvl w:val="0"/>
          <w:numId w:val="105"/>
        </w:numPr>
        <w:tabs>
          <w:tab w:val="left" w:pos="510"/>
        </w:tabs>
        <w:ind w:hanging="400"/>
        <w:rPr>
          <w:sz w:val="24"/>
          <w:lang w:val="da-DK"/>
        </w:rPr>
      </w:pPr>
      <w:r w:rsidRPr="00B26566">
        <w:rPr>
          <w:sz w:val="24"/>
          <w:lang w:val="da-DK"/>
        </w:rPr>
        <w:t>Føre</w:t>
      </w:r>
      <w:r w:rsidRPr="00B26566">
        <w:rPr>
          <w:spacing w:val="-2"/>
          <w:sz w:val="24"/>
          <w:lang w:val="da-DK"/>
        </w:rPr>
        <w:t xml:space="preserve"> </w:t>
      </w:r>
      <w:r w:rsidRPr="00B26566">
        <w:rPr>
          <w:sz w:val="24"/>
          <w:lang w:val="da-DK"/>
        </w:rPr>
        <w:t>egenkontrol,</w:t>
      </w:r>
      <w:r w:rsidRPr="00B26566">
        <w:rPr>
          <w:spacing w:val="-1"/>
          <w:sz w:val="24"/>
          <w:lang w:val="da-DK"/>
        </w:rPr>
        <w:t xml:space="preserve"> </w:t>
      </w:r>
      <w:r w:rsidRPr="00B26566">
        <w:rPr>
          <w:sz w:val="24"/>
          <w:lang w:val="da-DK"/>
        </w:rPr>
        <w:t>jf.</w:t>
      </w:r>
      <w:r w:rsidRPr="00B26566">
        <w:rPr>
          <w:spacing w:val="-1"/>
          <w:sz w:val="24"/>
          <w:lang w:val="da-DK"/>
        </w:rPr>
        <w:t xml:space="preserve"> </w:t>
      </w:r>
      <w:r w:rsidRPr="00B26566">
        <w:rPr>
          <w:sz w:val="24"/>
          <w:lang w:val="da-DK"/>
        </w:rPr>
        <w:t>§</w:t>
      </w:r>
      <w:r w:rsidRPr="00B26566">
        <w:rPr>
          <w:spacing w:val="-2"/>
          <w:sz w:val="24"/>
          <w:lang w:val="da-DK"/>
        </w:rPr>
        <w:t xml:space="preserve"> </w:t>
      </w:r>
      <w:r w:rsidRPr="00B26566">
        <w:rPr>
          <w:sz w:val="24"/>
          <w:lang w:val="da-DK"/>
        </w:rPr>
        <w:t>9</w:t>
      </w:r>
      <w:ins w:id="328" w:author="Sofie Dam" w:date="2025-06-06T13:29:00Z">
        <w:r w:rsidR="00144C1C">
          <w:rPr>
            <w:sz w:val="24"/>
            <w:lang w:val="da-DK"/>
          </w:rPr>
          <w:t>1</w:t>
        </w:r>
      </w:ins>
      <w:del w:id="329" w:author="Sofie Dam" w:date="2025-06-06T13:29:00Z">
        <w:r w:rsidRPr="00B26566" w:rsidDel="00144C1C">
          <w:rPr>
            <w:sz w:val="24"/>
            <w:lang w:val="da-DK"/>
          </w:rPr>
          <w:delText>0</w:delText>
        </w:r>
      </w:del>
      <w:r w:rsidRPr="00B26566">
        <w:rPr>
          <w:sz w:val="24"/>
          <w:lang w:val="da-DK"/>
        </w:rPr>
        <w:t>,</w:t>
      </w:r>
      <w:r w:rsidRPr="00B26566">
        <w:rPr>
          <w:spacing w:val="-1"/>
          <w:sz w:val="24"/>
          <w:lang w:val="da-DK"/>
        </w:rPr>
        <w:t xml:space="preserve"> </w:t>
      </w:r>
      <w:r w:rsidRPr="00B26566">
        <w:rPr>
          <w:sz w:val="24"/>
          <w:lang w:val="da-DK"/>
        </w:rPr>
        <w:t>stk.</w:t>
      </w:r>
      <w:r w:rsidRPr="00B26566">
        <w:rPr>
          <w:spacing w:val="-1"/>
          <w:sz w:val="24"/>
          <w:lang w:val="da-DK"/>
        </w:rPr>
        <w:t xml:space="preserve"> </w:t>
      </w:r>
      <w:r w:rsidRPr="00B26566">
        <w:rPr>
          <w:sz w:val="24"/>
          <w:lang w:val="da-DK"/>
        </w:rPr>
        <w:t>1,</w:t>
      </w:r>
      <w:r w:rsidRPr="00B26566">
        <w:rPr>
          <w:spacing w:val="-1"/>
          <w:sz w:val="24"/>
          <w:lang w:val="da-DK"/>
        </w:rPr>
        <w:t xml:space="preserve"> </w:t>
      </w:r>
      <w:r w:rsidRPr="00B26566">
        <w:rPr>
          <w:sz w:val="24"/>
          <w:lang w:val="da-DK"/>
        </w:rPr>
        <w:t>nr.</w:t>
      </w:r>
      <w:r w:rsidRPr="00B26566">
        <w:rPr>
          <w:spacing w:val="-2"/>
          <w:sz w:val="24"/>
          <w:lang w:val="da-DK"/>
        </w:rPr>
        <w:t xml:space="preserve"> </w:t>
      </w:r>
      <w:r w:rsidRPr="00B26566">
        <w:rPr>
          <w:sz w:val="24"/>
          <w:lang w:val="da-DK"/>
        </w:rPr>
        <w:t>1,</w:t>
      </w:r>
      <w:r w:rsidRPr="00B26566">
        <w:rPr>
          <w:spacing w:val="-1"/>
          <w:sz w:val="24"/>
          <w:lang w:val="da-DK"/>
        </w:rPr>
        <w:t xml:space="preserve"> </w:t>
      </w:r>
      <w:r w:rsidRPr="00B26566">
        <w:rPr>
          <w:sz w:val="24"/>
          <w:lang w:val="da-DK"/>
        </w:rPr>
        <w:t>3</w:t>
      </w:r>
      <w:r w:rsidRPr="00B26566">
        <w:rPr>
          <w:spacing w:val="-1"/>
          <w:sz w:val="24"/>
          <w:lang w:val="da-DK"/>
        </w:rPr>
        <w:t xml:space="preserve"> </w:t>
      </w:r>
      <w:r w:rsidRPr="00B26566">
        <w:rPr>
          <w:sz w:val="24"/>
          <w:lang w:val="da-DK"/>
        </w:rPr>
        <w:t>og</w:t>
      </w:r>
      <w:r w:rsidRPr="00B26566">
        <w:rPr>
          <w:spacing w:val="-1"/>
          <w:sz w:val="24"/>
          <w:lang w:val="da-DK"/>
        </w:rPr>
        <w:t xml:space="preserve"> </w:t>
      </w:r>
      <w:r w:rsidRPr="00B26566">
        <w:rPr>
          <w:spacing w:val="-5"/>
          <w:sz w:val="24"/>
          <w:lang w:val="da-DK"/>
        </w:rPr>
        <w:t>4.</w:t>
      </w:r>
    </w:p>
    <w:p w14:paraId="39760629" w14:textId="77777777" w:rsidR="00635043" w:rsidRPr="00B26566" w:rsidRDefault="00644EC4">
      <w:pPr>
        <w:pStyle w:val="Brdtekst"/>
        <w:spacing w:before="172"/>
        <w:ind w:left="0"/>
        <w:jc w:val="center"/>
        <w:rPr>
          <w:lang w:val="da-DK"/>
        </w:rPr>
      </w:pPr>
      <w:bookmarkStart w:id="330" w:name="Kapitel_17_-_Fællesbestemmelser_for_koll"/>
      <w:bookmarkEnd w:id="330"/>
      <w:r w:rsidRPr="00B26566">
        <w:rPr>
          <w:lang w:val="da-DK"/>
        </w:rPr>
        <w:t xml:space="preserve">Kapitel </w:t>
      </w:r>
      <w:r w:rsidRPr="00B26566">
        <w:rPr>
          <w:spacing w:val="-5"/>
          <w:lang w:val="da-DK"/>
        </w:rPr>
        <w:t>17</w:t>
      </w:r>
    </w:p>
    <w:p w14:paraId="7FD73559" w14:textId="77777777" w:rsidR="00635043" w:rsidRPr="00B26566" w:rsidRDefault="00644EC4">
      <w:pPr>
        <w:spacing w:before="92" w:line="388" w:lineRule="auto"/>
        <w:ind w:left="2628" w:right="2627"/>
        <w:jc w:val="center"/>
        <w:rPr>
          <w:i/>
          <w:sz w:val="24"/>
          <w:lang w:val="da-DK"/>
        </w:rPr>
      </w:pPr>
      <w:r w:rsidRPr="00B26566">
        <w:rPr>
          <w:i/>
          <w:sz w:val="24"/>
          <w:lang w:val="da-DK"/>
        </w:rPr>
        <w:t>Fællesbestemmelser</w:t>
      </w:r>
      <w:r w:rsidRPr="00B26566">
        <w:rPr>
          <w:i/>
          <w:spacing w:val="-15"/>
          <w:sz w:val="24"/>
          <w:lang w:val="da-DK"/>
        </w:rPr>
        <w:t xml:space="preserve"> </w:t>
      </w:r>
      <w:r w:rsidRPr="00B26566">
        <w:rPr>
          <w:i/>
          <w:sz w:val="24"/>
          <w:lang w:val="da-DK"/>
        </w:rPr>
        <w:t>for</w:t>
      </w:r>
      <w:r w:rsidRPr="00B26566">
        <w:rPr>
          <w:i/>
          <w:spacing w:val="-15"/>
          <w:sz w:val="24"/>
          <w:lang w:val="da-DK"/>
        </w:rPr>
        <w:t xml:space="preserve"> </w:t>
      </w:r>
      <w:r w:rsidRPr="00B26566">
        <w:rPr>
          <w:i/>
          <w:sz w:val="24"/>
          <w:lang w:val="da-DK"/>
        </w:rPr>
        <w:t>kollektive</w:t>
      </w:r>
      <w:r w:rsidRPr="00B26566">
        <w:rPr>
          <w:i/>
          <w:spacing w:val="-14"/>
          <w:sz w:val="24"/>
          <w:lang w:val="da-DK"/>
        </w:rPr>
        <w:t xml:space="preserve"> </w:t>
      </w:r>
      <w:r w:rsidRPr="00B26566">
        <w:rPr>
          <w:i/>
          <w:sz w:val="24"/>
          <w:lang w:val="da-DK"/>
        </w:rPr>
        <w:t xml:space="preserve">ordninger </w:t>
      </w:r>
      <w:bookmarkStart w:id="331" w:name="Kollektive_ordningers_registrering_m.v."/>
      <w:bookmarkEnd w:id="331"/>
      <w:r w:rsidRPr="00B26566">
        <w:rPr>
          <w:i/>
          <w:sz w:val="24"/>
          <w:lang w:val="da-DK"/>
        </w:rPr>
        <w:t>Kollektive ordningers registrering m.v.</w:t>
      </w:r>
    </w:p>
    <w:p w14:paraId="7E268B18" w14:textId="77777777" w:rsidR="00635043" w:rsidRPr="00B26566" w:rsidRDefault="00644EC4">
      <w:pPr>
        <w:pStyle w:val="Brdtekst"/>
        <w:spacing w:before="0" w:line="238" w:lineRule="exact"/>
        <w:ind w:left="0" w:right="6009"/>
        <w:jc w:val="center"/>
        <w:rPr>
          <w:lang w:val="da-DK"/>
        </w:rPr>
      </w:pPr>
      <w:bookmarkStart w:id="332" w:name="§_83"/>
      <w:bookmarkEnd w:id="332"/>
      <w:r w:rsidRPr="00B26566">
        <w:rPr>
          <w:b/>
          <w:lang w:val="da-DK"/>
        </w:rPr>
        <w:t>§ 8</w:t>
      </w:r>
      <w:ins w:id="333" w:author="Sofie Dam" w:date="2025-06-06T13:29:00Z">
        <w:r w:rsidR="00144C1C">
          <w:rPr>
            <w:b/>
            <w:lang w:val="da-DK"/>
          </w:rPr>
          <w:t>4</w:t>
        </w:r>
      </w:ins>
      <w:del w:id="334" w:author="Sofie Dam" w:date="2025-06-06T13:29:00Z">
        <w:r w:rsidRPr="00B26566" w:rsidDel="00144C1C">
          <w:rPr>
            <w:b/>
            <w:lang w:val="da-DK"/>
          </w:rPr>
          <w:delText>3</w:delText>
        </w:r>
      </w:del>
      <w:r w:rsidRPr="00B26566">
        <w:rPr>
          <w:b/>
          <w:lang w:val="da-DK"/>
        </w:rPr>
        <w:t xml:space="preserve">. </w:t>
      </w:r>
      <w:r w:rsidRPr="00B26566">
        <w:rPr>
          <w:lang w:val="da-DK"/>
        </w:rPr>
        <w:t xml:space="preserve">En kollektiv ordning skal sikre, </w:t>
      </w:r>
      <w:r w:rsidRPr="00B26566">
        <w:rPr>
          <w:spacing w:val="-5"/>
          <w:lang w:val="da-DK"/>
        </w:rPr>
        <w:t>at</w:t>
      </w:r>
    </w:p>
    <w:p w14:paraId="27B309FC" w14:textId="77777777" w:rsidR="00635043" w:rsidRPr="00B26566" w:rsidRDefault="00644EC4">
      <w:pPr>
        <w:pStyle w:val="Listeafsnit"/>
        <w:numPr>
          <w:ilvl w:val="0"/>
          <w:numId w:val="104"/>
        </w:numPr>
        <w:tabs>
          <w:tab w:val="left" w:pos="510"/>
        </w:tabs>
        <w:spacing w:line="249" w:lineRule="auto"/>
        <w:ind w:right="106" w:hanging="400"/>
        <w:rPr>
          <w:sz w:val="24"/>
          <w:lang w:val="da-DK"/>
        </w:rPr>
      </w:pPr>
      <w:r w:rsidRPr="00B26566">
        <w:rPr>
          <w:sz w:val="24"/>
          <w:lang w:val="da-DK"/>
        </w:rPr>
        <w:t>enhver producent af emballage har lige adgang til at deltage i den kollektive ordning og behandles på lige vilkår, idet der skal tages hensyn til producentens markedsandel,</w:t>
      </w:r>
    </w:p>
    <w:p w14:paraId="1A92E28A" w14:textId="77777777" w:rsidR="00635043" w:rsidRPr="00B26566" w:rsidRDefault="00644EC4">
      <w:pPr>
        <w:pStyle w:val="Listeafsnit"/>
        <w:numPr>
          <w:ilvl w:val="0"/>
          <w:numId w:val="104"/>
        </w:numPr>
        <w:tabs>
          <w:tab w:val="left" w:pos="507"/>
          <w:tab w:val="left" w:pos="510"/>
        </w:tabs>
        <w:spacing w:before="2" w:line="249" w:lineRule="auto"/>
        <w:ind w:right="109"/>
        <w:rPr>
          <w:sz w:val="24"/>
          <w:lang w:val="da-DK"/>
        </w:rPr>
      </w:pPr>
      <w:r w:rsidRPr="00B26566">
        <w:rPr>
          <w:sz w:val="24"/>
          <w:lang w:val="da-DK"/>
        </w:rPr>
        <w:t>der hos de enkelte producenter opkræves de oplysninger, der skal videregives til Dansk Producentan- svar i henhold til denne bekendtgørelse, og</w:t>
      </w:r>
    </w:p>
    <w:p w14:paraId="10098162" w14:textId="77777777" w:rsidR="00635043" w:rsidRPr="00B26566" w:rsidRDefault="00644EC4">
      <w:pPr>
        <w:pStyle w:val="Listeafsnit"/>
        <w:numPr>
          <w:ilvl w:val="0"/>
          <w:numId w:val="104"/>
        </w:numPr>
        <w:tabs>
          <w:tab w:val="left" w:pos="510"/>
        </w:tabs>
        <w:spacing w:before="2"/>
        <w:ind w:hanging="400"/>
        <w:rPr>
          <w:sz w:val="24"/>
          <w:lang w:val="da-DK"/>
        </w:rPr>
      </w:pPr>
      <w:r w:rsidRPr="00B26566">
        <w:rPr>
          <w:sz w:val="24"/>
          <w:lang w:val="da-DK"/>
        </w:rPr>
        <w:t>der</w:t>
      </w:r>
      <w:r w:rsidRPr="00B26566">
        <w:rPr>
          <w:spacing w:val="-2"/>
          <w:sz w:val="24"/>
          <w:lang w:val="da-DK"/>
        </w:rPr>
        <w:t xml:space="preserve"> </w:t>
      </w:r>
      <w:r w:rsidRPr="00B26566">
        <w:rPr>
          <w:sz w:val="24"/>
          <w:lang w:val="da-DK"/>
        </w:rPr>
        <w:t>ikke</w:t>
      </w:r>
      <w:r w:rsidRPr="00B26566">
        <w:rPr>
          <w:spacing w:val="-1"/>
          <w:sz w:val="24"/>
          <w:lang w:val="da-DK"/>
        </w:rPr>
        <w:t xml:space="preserve"> </w:t>
      </w:r>
      <w:r w:rsidRPr="00B26566">
        <w:rPr>
          <w:sz w:val="24"/>
          <w:lang w:val="da-DK"/>
        </w:rPr>
        <w:t>videregives</w:t>
      </w:r>
      <w:r w:rsidRPr="00B26566">
        <w:rPr>
          <w:spacing w:val="-3"/>
          <w:sz w:val="24"/>
          <w:lang w:val="da-DK"/>
        </w:rPr>
        <w:t xml:space="preserve"> </w:t>
      </w:r>
      <w:r w:rsidRPr="00B26566">
        <w:rPr>
          <w:sz w:val="24"/>
          <w:lang w:val="da-DK"/>
        </w:rPr>
        <w:t>konkurrencefølsomme</w:t>
      </w:r>
      <w:r w:rsidRPr="00B26566">
        <w:rPr>
          <w:spacing w:val="-1"/>
          <w:sz w:val="24"/>
          <w:lang w:val="da-DK"/>
        </w:rPr>
        <w:t xml:space="preserve"> </w:t>
      </w:r>
      <w:r w:rsidRPr="00B26566">
        <w:rPr>
          <w:sz w:val="24"/>
          <w:lang w:val="da-DK"/>
        </w:rPr>
        <w:t>oplysninger</w:t>
      </w:r>
      <w:r w:rsidRPr="00B26566">
        <w:rPr>
          <w:spacing w:val="-2"/>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andre</w:t>
      </w:r>
      <w:r w:rsidRPr="00B26566">
        <w:rPr>
          <w:spacing w:val="-1"/>
          <w:sz w:val="24"/>
          <w:lang w:val="da-DK"/>
        </w:rPr>
        <w:t xml:space="preserve"> </w:t>
      </w:r>
      <w:r w:rsidRPr="00B26566">
        <w:rPr>
          <w:spacing w:val="-2"/>
          <w:sz w:val="24"/>
          <w:lang w:val="da-DK"/>
        </w:rPr>
        <w:t>virksomheder.</w:t>
      </w:r>
    </w:p>
    <w:p w14:paraId="57B53762" w14:textId="77777777" w:rsidR="00635043" w:rsidRPr="00B26566" w:rsidRDefault="00644EC4">
      <w:pPr>
        <w:pStyle w:val="Brdtekst"/>
        <w:spacing w:before="132" w:line="249" w:lineRule="auto"/>
        <w:ind w:right="107" w:firstLine="199"/>
        <w:rPr>
          <w:lang w:val="da-DK"/>
        </w:rPr>
      </w:pPr>
      <w:bookmarkStart w:id="335" w:name="§_84"/>
      <w:bookmarkEnd w:id="335"/>
      <w:r w:rsidRPr="00B26566">
        <w:rPr>
          <w:b/>
          <w:lang w:val="da-DK"/>
        </w:rPr>
        <w:t>§ 8</w:t>
      </w:r>
      <w:ins w:id="336" w:author="Sofie Dam" w:date="2025-06-06T13:29:00Z">
        <w:r w:rsidR="00144C1C">
          <w:rPr>
            <w:b/>
            <w:lang w:val="da-DK"/>
          </w:rPr>
          <w:t>5</w:t>
        </w:r>
      </w:ins>
      <w:del w:id="337" w:author="Sofie Dam" w:date="2025-06-06T13:29:00Z">
        <w:r w:rsidRPr="00B26566" w:rsidDel="00144C1C">
          <w:rPr>
            <w:b/>
            <w:lang w:val="da-DK"/>
          </w:rPr>
          <w:delText>4</w:delText>
        </w:r>
      </w:del>
      <w:r w:rsidRPr="00B26566">
        <w:rPr>
          <w:b/>
          <w:lang w:val="da-DK"/>
        </w:rPr>
        <w:t xml:space="preserve">. </w:t>
      </w:r>
      <w:r w:rsidRPr="00B26566">
        <w:rPr>
          <w:lang w:val="da-DK"/>
        </w:rPr>
        <w:t>En kollektiv ordning skal registreres i producentregistret, jf. § 21, med henblik på at varetage forpligtelserne nævnt i §§ 8</w:t>
      </w:r>
      <w:ins w:id="338" w:author="Sofie Dam" w:date="2025-06-06T13:29:00Z">
        <w:r w:rsidR="00144C1C">
          <w:rPr>
            <w:lang w:val="da-DK"/>
          </w:rPr>
          <w:t>1</w:t>
        </w:r>
      </w:ins>
      <w:del w:id="339" w:author="Sofie Dam" w:date="2025-06-06T13:29:00Z">
        <w:r w:rsidRPr="00B26566" w:rsidDel="00144C1C">
          <w:rPr>
            <w:lang w:val="da-DK"/>
          </w:rPr>
          <w:delText>0</w:delText>
        </w:r>
      </w:del>
      <w:r w:rsidRPr="00B26566">
        <w:rPr>
          <w:lang w:val="da-DK"/>
        </w:rPr>
        <w:t>-8</w:t>
      </w:r>
      <w:ins w:id="340" w:author="Sofie Dam" w:date="2025-06-06T13:29:00Z">
        <w:r w:rsidR="00144C1C">
          <w:rPr>
            <w:lang w:val="da-DK"/>
          </w:rPr>
          <w:t>3</w:t>
        </w:r>
      </w:ins>
      <w:del w:id="341" w:author="Sofie Dam" w:date="2025-06-06T13:29:00Z">
        <w:r w:rsidRPr="00B26566" w:rsidDel="00144C1C">
          <w:rPr>
            <w:lang w:val="da-DK"/>
          </w:rPr>
          <w:delText>2</w:delText>
        </w:r>
      </w:del>
      <w:r w:rsidRPr="00B26566">
        <w:rPr>
          <w:lang w:val="da-DK"/>
        </w:rPr>
        <w:t xml:space="preserve"> og angive navnet på ordningen, kontaktperson, adresse, telefonnummer, e-mailadresse og CVR-nr., jf. dog stk. 2.</w:t>
      </w:r>
    </w:p>
    <w:p w14:paraId="5E1A9FF0" w14:textId="77777777" w:rsidR="00635043" w:rsidRPr="00B26566" w:rsidRDefault="00644EC4">
      <w:pPr>
        <w:pStyle w:val="Brdtekst"/>
        <w:spacing w:before="3" w:line="249" w:lineRule="auto"/>
        <w:ind w:right="105" w:firstLine="199"/>
        <w:rPr>
          <w:lang w:val="da-DK"/>
        </w:rPr>
      </w:pPr>
      <w:r w:rsidRPr="00B26566">
        <w:rPr>
          <w:i/>
          <w:lang w:val="da-DK"/>
        </w:rPr>
        <w:t xml:space="preserve">Stk. 2. </w:t>
      </w:r>
      <w:r w:rsidRPr="00B26566">
        <w:rPr>
          <w:lang w:val="da-DK"/>
        </w:rPr>
        <w:t>For udenlandske kollektive ordninger, der ikke er registreret i CVR-registeret, skal virksomhe- dens</w:t>
      </w:r>
      <w:r w:rsidRPr="00B26566">
        <w:rPr>
          <w:spacing w:val="-6"/>
          <w:lang w:val="da-DK"/>
        </w:rPr>
        <w:t xml:space="preserve"> </w:t>
      </w:r>
      <w:r w:rsidRPr="00B26566">
        <w:rPr>
          <w:lang w:val="da-DK"/>
        </w:rPr>
        <w:t>momsnummer</w:t>
      </w:r>
      <w:r w:rsidRPr="00B26566">
        <w:rPr>
          <w:spacing w:val="-6"/>
          <w:lang w:val="da-DK"/>
        </w:rPr>
        <w:t xml:space="preserve"> </w:t>
      </w:r>
      <w:r w:rsidRPr="00B26566">
        <w:rPr>
          <w:lang w:val="da-DK"/>
        </w:rPr>
        <w:t>(VAT-nummer),</w:t>
      </w:r>
      <w:r w:rsidRPr="00B26566">
        <w:rPr>
          <w:spacing w:val="-6"/>
          <w:lang w:val="da-DK"/>
        </w:rPr>
        <w:t xml:space="preserve"> </w:t>
      </w:r>
      <w:r w:rsidRPr="00B26566">
        <w:rPr>
          <w:lang w:val="da-DK"/>
        </w:rPr>
        <w:t>europæiske</w:t>
      </w:r>
      <w:r w:rsidRPr="00B26566">
        <w:rPr>
          <w:spacing w:val="-6"/>
          <w:lang w:val="da-DK"/>
        </w:rPr>
        <w:t xml:space="preserve"> </w:t>
      </w:r>
      <w:r w:rsidRPr="00B26566">
        <w:rPr>
          <w:lang w:val="da-DK"/>
        </w:rPr>
        <w:t>momsregistreringsnummer</w:t>
      </w:r>
      <w:r w:rsidRPr="00B26566">
        <w:rPr>
          <w:spacing w:val="-6"/>
          <w:lang w:val="da-DK"/>
        </w:rPr>
        <w:t xml:space="preserve"> </w:t>
      </w:r>
      <w:r w:rsidRPr="00B26566">
        <w:rPr>
          <w:lang w:val="da-DK"/>
        </w:rPr>
        <w:t>eller</w:t>
      </w:r>
      <w:r w:rsidRPr="00B26566">
        <w:rPr>
          <w:spacing w:val="-6"/>
          <w:lang w:val="da-DK"/>
        </w:rPr>
        <w:t xml:space="preserve"> </w:t>
      </w:r>
      <w:r w:rsidRPr="00B26566">
        <w:rPr>
          <w:lang w:val="da-DK"/>
        </w:rPr>
        <w:t>nationale</w:t>
      </w:r>
      <w:r w:rsidRPr="00B26566">
        <w:rPr>
          <w:spacing w:val="-6"/>
          <w:lang w:val="da-DK"/>
        </w:rPr>
        <w:t xml:space="preserve"> </w:t>
      </w:r>
      <w:r w:rsidRPr="00B26566">
        <w:rPr>
          <w:lang w:val="da-DK"/>
        </w:rPr>
        <w:t>momsregistre- ringsnummer oplyses i stedet for CVR-nr.</w:t>
      </w:r>
    </w:p>
    <w:p w14:paraId="3E76A543" w14:textId="77777777" w:rsidR="00635043" w:rsidRPr="00B26566" w:rsidRDefault="00644EC4">
      <w:pPr>
        <w:pStyle w:val="Brdtekst"/>
        <w:spacing w:before="123" w:line="249" w:lineRule="auto"/>
        <w:ind w:right="106" w:firstLine="200"/>
        <w:rPr>
          <w:lang w:val="da-DK"/>
        </w:rPr>
      </w:pPr>
      <w:bookmarkStart w:id="342" w:name="§_85"/>
      <w:bookmarkEnd w:id="342"/>
      <w:r w:rsidRPr="00B26566">
        <w:rPr>
          <w:b/>
          <w:lang w:val="da-DK"/>
        </w:rPr>
        <w:t>§ 8</w:t>
      </w:r>
      <w:ins w:id="343" w:author="Sofie Dam" w:date="2025-06-06T13:29:00Z">
        <w:r w:rsidR="00144C1C">
          <w:rPr>
            <w:b/>
            <w:lang w:val="da-DK"/>
          </w:rPr>
          <w:t>6</w:t>
        </w:r>
      </w:ins>
      <w:del w:id="344" w:author="Sofie Dam" w:date="2025-06-06T13:29:00Z">
        <w:r w:rsidRPr="00B26566" w:rsidDel="00144C1C">
          <w:rPr>
            <w:b/>
            <w:lang w:val="da-DK"/>
          </w:rPr>
          <w:delText>5</w:delText>
        </w:r>
      </w:del>
      <w:r w:rsidRPr="00B26566">
        <w:rPr>
          <w:b/>
          <w:lang w:val="da-DK"/>
        </w:rPr>
        <w:t xml:space="preserve">. </w:t>
      </w:r>
      <w:r w:rsidRPr="00B26566">
        <w:rPr>
          <w:lang w:val="da-DK"/>
        </w:rPr>
        <w:t>En kollektiv ordning, der er registreret efter § 8</w:t>
      </w:r>
      <w:ins w:id="345" w:author="Sofie Dam" w:date="2025-06-06T13:29:00Z">
        <w:r w:rsidR="00144C1C">
          <w:rPr>
            <w:lang w:val="da-DK"/>
          </w:rPr>
          <w:t>5</w:t>
        </w:r>
      </w:ins>
      <w:del w:id="346" w:author="Sofie Dam" w:date="2025-06-06T13:29:00Z">
        <w:r w:rsidRPr="00B26566" w:rsidDel="00144C1C">
          <w:rPr>
            <w:lang w:val="da-DK"/>
          </w:rPr>
          <w:delText>4</w:delText>
        </w:r>
      </w:del>
      <w:r w:rsidRPr="00B26566">
        <w:rPr>
          <w:lang w:val="da-DK"/>
        </w:rPr>
        <w:t>, skal, når den ophører, uden ugrundet ophold, skriftligt underrette Dansk Producentansvar og de tilmeldte producenter herom. Dansk Producentansvar</w:t>
      </w:r>
      <w:r w:rsidRPr="00B26566">
        <w:rPr>
          <w:spacing w:val="80"/>
          <w:lang w:val="da-DK"/>
        </w:rPr>
        <w:t xml:space="preserve"> </w:t>
      </w:r>
      <w:r w:rsidRPr="00B26566">
        <w:rPr>
          <w:lang w:val="da-DK"/>
        </w:rPr>
        <w:t>er herefter forpligtet til at sikre afregistrering af den kollektive ordning fra producentregistret.</w:t>
      </w:r>
    </w:p>
    <w:p w14:paraId="68AEC478"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Dansk Producentansvar underretter Miljøstyrelsen og de for den ophørte kollektive ordning relevante kommunalbestyrelser om, at den pågældende kollektive ordning er ophørt.</w:t>
      </w:r>
    </w:p>
    <w:p w14:paraId="13B4143A"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7E78A65F" w14:textId="77777777" w:rsidR="00635043" w:rsidRPr="00B26566" w:rsidRDefault="00644EC4">
      <w:pPr>
        <w:spacing w:before="67"/>
        <w:ind w:left="3624"/>
        <w:jc w:val="both"/>
        <w:rPr>
          <w:i/>
          <w:sz w:val="24"/>
          <w:lang w:val="da-DK"/>
        </w:rPr>
      </w:pPr>
      <w:bookmarkStart w:id="347" w:name="Producenters_økonomiske_bidrag"/>
      <w:bookmarkEnd w:id="347"/>
      <w:r w:rsidRPr="00B26566">
        <w:rPr>
          <w:i/>
          <w:sz w:val="24"/>
          <w:lang w:val="da-DK"/>
        </w:rPr>
        <w:lastRenderedPageBreak/>
        <w:t>Producenters</w:t>
      </w:r>
      <w:r w:rsidRPr="00B26566">
        <w:rPr>
          <w:i/>
          <w:spacing w:val="-11"/>
          <w:sz w:val="24"/>
          <w:lang w:val="da-DK"/>
        </w:rPr>
        <w:t xml:space="preserve"> </w:t>
      </w:r>
      <w:r w:rsidRPr="00B26566">
        <w:rPr>
          <w:i/>
          <w:sz w:val="24"/>
          <w:lang w:val="da-DK"/>
        </w:rPr>
        <w:t>økonomiske</w:t>
      </w:r>
      <w:r w:rsidRPr="00B26566">
        <w:rPr>
          <w:i/>
          <w:spacing w:val="-9"/>
          <w:sz w:val="24"/>
          <w:lang w:val="da-DK"/>
        </w:rPr>
        <w:t xml:space="preserve"> </w:t>
      </w:r>
      <w:r w:rsidRPr="00B26566">
        <w:rPr>
          <w:i/>
          <w:spacing w:val="-2"/>
          <w:sz w:val="24"/>
          <w:lang w:val="da-DK"/>
        </w:rPr>
        <w:t>bidrag</w:t>
      </w:r>
    </w:p>
    <w:p w14:paraId="75937847" w14:textId="77777777" w:rsidR="00635043" w:rsidRPr="00B26566" w:rsidRDefault="00644EC4">
      <w:pPr>
        <w:pStyle w:val="Brdtekst"/>
        <w:spacing w:before="132" w:line="249" w:lineRule="auto"/>
        <w:ind w:right="106" w:firstLine="199"/>
        <w:rPr>
          <w:lang w:val="da-DK"/>
        </w:rPr>
      </w:pPr>
      <w:bookmarkStart w:id="348" w:name="§_86"/>
      <w:bookmarkEnd w:id="348"/>
      <w:r w:rsidRPr="00B26566">
        <w:rPr>
          <w:b/>
          <w:lang w:val="da-DK"/>
        </w:rPr>
        <w:t>§ 8</w:t>
      </w:r>
      <w:ins w:id="349" w:author="Sofie Dam" w:date="2025-06-06T13:29:00Z">
        <w:r w:rsidR="00144C1C">
          <w:rPr>
            <w:b/>
            <w:lang w:val="da-DK"/>
          </w:rPr>
          <w:t>7</w:t>
        </w:r>
      </w:ins>
      <w:del w:id="350" w:author="Sofie Dam" w:date="2025-06-06T13:29:00Z">
        <w:r w:rsidRPr="00B26566" w:rsidDel="00144C1C">
          <w:rPr>
            <w:b/>
            <w:lang w:val="da-DK"/>
          </w:rPr>
          <w:delText>6</w:delText>
        </w:r>
      </w:del>
      <w:r w:rsidRPr="00B26566">
        <w:rPr>
          <w:b/>
          <w:lang w:val="da-DK"/>
        </w:rPr>
        <w:t xml:space="preserve">. </w:t>
      </w:r>
      <w:r w:rsidRPr="00B26566">
        <w:rPr>
          <w:lang w:val="da-DK"/>
        </w:rPr>
        <w:t>En kollektiv ordning skal graduere en producents økonomiske bidrag til dækning af operationelle omkostninger</w:t>
      </w:r>
      <w:r w:rsidRPr="00B26566">
        <w:rPr>
          <w:spacing w:val="-1"/>
          <w:lang w:val="da-DK"/>
        </w:rPr>
        <w:t xml:space="preserve"> </w:t>
      </w:r>
      <w:r w:rsidRPr="00B26566">
        <w:rPr>
          <w:lang w:val="da-DK"/>
        </w:rPr>
        <w:t>vedrørende</w:t>
      </w:r>
      <w:r w:rsidRPr="00B26566">
        <w:rPr>
          <w:spacing w:val="-1"/>
          <w:lang w:val="da-DK"/>
        </w:rPr>
        <w:t xml:space="preserve"> </w:t>
      </w:r>
      <w:r w:rsidRPr="00B26566">
        <w:rPr>
          <w:lang w:val="da-DK"/>
        </w:rPr>
        <w:t>håndtering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emballageaffald</w:t>
      </w:r>
      <w:r w:rsidRPr="00B26566">
        <w:rPr>
          <w:spacing w:val="-1"/>
          <w:lang w:val="da-DK"/>
        </w:rPr>
        <w:t xml:space="preserve"> </w:t>
      </w:r>
      <w:r w:rsidRPr="00B26566">
        <w:rPr>
          <w:lang w:val="da-DK"/>
        </w:rPr>
        <w:t>i</w:t>
      </w:r>
      <w:r w:rsidRPr="00B26566">
        <w:rPr>
          <w:spacing w:val="-1"/>
          <w:lang w:val="da-DK"/>
        </w:rPr>
        <w:t xml:space="preserve"> </w:t>
      </w:r>
      <w:r w:rsidRPr="00B26566">
        <w:rPr>
          <w:lang w:val="da-DK"/>
        </w:rPr>
        <w:t>den</w:t>
      </w:r>
      <w:r w:rsidRPr="00B26566">
        <w:rPr>
          <w:spacing w:val="-1"/>
          <w:lang w:val="da-DK"/>
        </w:rPr>
        <w:t xml:space="preserve"> </w:t>
      </w:r>
      <w:r w:rsidRPr="00B26566">
        <w:rPr>
          <w:lang w:val="da-DK"/>
        </w:rPr>
        <w:t>kollektive</w:t>
      </w:r>
      <w:r w:rsidRPr="00B26566">
        <w:rPr>
          <w:spacing w:val="-1"/>
          <w:lang w:val="da-DK"/>
        </w:rPr>
        <w:t xml:space="preserve"> </w:t>
      </w:r>
      <w:r w:rsidRPr="00B26566">
        <w:rPr>
          <w:lang w:val="da-DK"/>
        </w:rPr>
        <w:t>ordning</w:t>
      </w:r>
      <w:r w:rsidRPr="00B26566">
        <w:rPr>
          <w:spacing w:val="-1"/>
          <w:lang w:val="da-DK"/>
        </w:rPr>
        <w:t xml:space="preserve"> </w:t>
      </w:r>
      <w:r w:rsidRPr="00B26566">
        <w:rPr>
          <w:lang w:val="da-DK"/>
        </w:rPr>
        <w:t>i</w:t>
      </w:r>
      <w:r w:rsidRPr="00B26566">
        <w:rPr>
          <w:spacing w:val="-1"/>
          <w:lang w:val="da-DK"/>
        </w:rPr>
        <w:t xml:space="preserve"> </w:t>
      </w:r>
      <w:r w:rsidRPr="00B26566">
        <w:rPr>
          <w:lang w:val="da-DK"/>
        </w:rPr>
        <w:t>overensstemmelse</w:t>
      </w:r>
      <w:r w:rsidRPr="00B26566">
        <w:rPr>
          <w:spacing w:val="-1"/>
          <w:lang w:val="da-DK"/>
        </w:rPr>
        <w:t xml:space="preserve"> </w:t>
      </w:r>
      <w:r w:rsidRPr="00B26566">
        <w:rPr>
          <w:lang w:val="da-DK"/>
        </w:rPr>
        <w:t>med bilag 14, jf. dog stk. 2 og 3.</w:t>
      </w:r>
    </w:p>
    <w:p w14:paraId="357A400B"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En kollektiv ordning skal ikke graduere en producents økonomiske bidrag, når producenten tilgængeliggør under 8 ton emballage i et kalenderår, jf. § 27, stk. 5, jf. dog stk. 4.</w:t>
      </w:r>
    </w:p>
    <w:p w14:paraId="2DF7B067" w14:textId="77777777" w:rsidR="00635043" w:rsidRPr="00B26566" w:rsidRDefault="00644EC4">
      <w:pPr>
        <w:pStyle w:val="Brdtekst"/>
        <w:spacing w:before="2" w:line="249" w:lineRule="auto"/>
        <w:ind w:right="106" w:firstLine="200"/>
        <w:rPr>
          <w:lang w:val="da-DK"/>
        </w:rPr>
      </w:pPr>
      <w:r w:rsidRPr="00B26566">
        <w:rPr>
          <w:i/>
          <w:lang w:val="da-DK"/>
        </w:rPr>
        <w:t xml:space="preserve">Stk. 3. </w:t>
      </w:r>
      <w:r w:rsidRPr="00B26566">
        <w:rPr>
          <w:lang w:val="da-DK"/>
        </w:rPr>
        <w:t>En kollektiv ordning skal ikke graduere en producents økonomiske bidrag for følgende typer af emballage, jf. dog stk. 4:</w:t>
      </w:r>
    </w:p>
    <w:p w14:paraId="1237210F" w14:textId="77777777" w:rsidR="00635043" w:rsidRPr="00B26566" w:rsidRDefault="00644EC4">
      <w:pPr>
        <w:pStyle w:val="Listeafsnit"/>
        <w:numPr>
          <w:ilvl w:val="0"/>
          <w:numId w:val="103"/>
        </w:numPr>
        <w:tabs>
          <w:tab w:val="left" w:pos="507"/>
          <w:tab w:val="left" w:pos="510"/>
        </w:tabs>
        <w:spacing w:before="2" w:line="249" w:lineRule="auto"/>
        <w:ind w:right="107" w:hanging="401"/>
        <w:jc w:val="both"/>
        <w:rPr>
          <w:sz w:val="24"/>
          <w:lang w:val="da-DK"/>
        </w:rPr>
      </w:pPr>
      <w:r w:rsidRPr="00B26566">
        <w:rPr>
          <w:sz w:val="24"/>
          <w:lang w:val="da-DK"/>
        </w:rPr>
        <w:t>Indre emballage som defineret i artikel 1, nr. 23) i direktiv 2001/83/EF og i artikel 4, nr. 25) i forordning (EU) 2019/6.</w:t>
      </w:r>
    </w:p>
    <w:p w14:paraId="67FBF46B" w14:textId="77777777" w:rsidR="00635043" w:rsidRPr="00B26566" w:rsidRDefault="00644EC4">
      <w:pPr>
        <w:pStyle w:val="Listeafsnit"/>
        <w:numPr>
          <w:ilvl w:val="0"/>
          <w:numId w:val="103"/>
        </w:numPr>
        <w:tabs>
          <w:tab w:val="left" w:pos="509"/>
        </w:tabs>
        <w:spacing w:before="2"/>
        <w:ind w:left="509" w:hanging="399"/>
        <w:jc w:val="both"/>
        <w:rPr>
          <w:sz w:val="24"/>
          <w:lang w:val="da-DK"/>
        </w:rPr>
      </w:pPr>
      <w:r w:rsidRPr="00B26566">
        <w:rPr>
          <w:sz w:val="24"/>
          <w:lang w:val="da-DK"/>
        </w:rPr>
        <w:t>Kontaktfølsom</w:t>
      </w:r>
      <w:r w:rsidRPr="00B26566">
        <w:rPr>
          <w:spacing w:val="-1"/>
          <w:sz w:val="24"/>
          <w:lang w:val="da-DK"/>
        </w:rPr>
        <w:t xml:space="preserve"> </w:t>
      </w:r>
      <w:r w:rsidRPr="00B26566">
        <w:rPr>
          <w:sz w:val="24"/>
          <w:lang w:val="da-DK"/>
        </w:rPr>
        <w:t>emballage</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medicinsk</w:t>
      </w:r>
      <w:r w:rsidRPr="00B26566">
        <w:rPr>
          <w:spacing w:val="-1"/>
          <w:sz w:val="24"/>
          <w:lang w:val="da-DK"/>
        </w:rPr>
        <w:t xml:space="preserve"> </w:t>
      </w:r>
      <w:r w:rsidRPr="00B26566">
        <w:rPr>
          <w:sz w:val="24"/>
          <w:lang w:val="da-DK"/>
        </w:rPr>
        <w:t>udstyr,</w:t>
      </w:r>
      <w:r w:rsidRPr="00B26566">
        <w:rPr>
          <w:spacing w:val="-1"/>
          <w:sz w:val="24"/>
          <w:lang w:val="da-DK"/>
        </w:rPr>
        <w:t xml:space="preserve"> </w:t>
      </w:r>
      <w:r w:rsidRPr="00B26566">
        <w:rPr>
          <w:sz w:val="24"/>
          <w:lang w:val="da-DK"/>
        </w:rPr>
        <w:t>som</w:t>
      </w:r>
      <w:r w:rsidRPr="00B26566">
        <w:rPr>
          <w:spacing w:val="-1"/>
          <w:sz w:val="24"/>
          <w:lang w:val="da-DK"/>
        </w:rPr>
        <w:t xml:space="preserve"> </w:t>
      </w:r>
      <w:r w:rsidRPr="00B26566">
        <w:rPr>
          <w:sz w:val="24"/>
          <w:lang w:val="da-DK"/>
        </w:rPr>
        <w:t>er</w:t>
      </w:r>
      <w:r w:rsidRPr="00B26566">
        <w:rPr>
          <w:spacing w:val="-1"/>
          <w:sz w:val="24"/>
          <w:lang w:val="da-DK"/>
        </w:rPr>
        <w:t xml:space="preserve"> </w:t>
      </w:r>
      <w:r w:rsidRPr="00B26566">
        <w:rPr>
          <w:sz w:val="24"/>
          <w:lang w:val="da-DK"/>
        </w:rPr>
        <w:t>omfattet</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forordning</w:t>
      </w:r>
      <w:r w:rsidRPr="00B26566">
        <w:rPr>
          <w:spacing w:val="-1"/>
          <w:sz w:val="24"/>
          <w:lang w:val="da-DK"/>
        </w:rPr>
        <w:t xml:space="preserve"> </w:t>
      </w:r>
      <w:r w:rsidRPr="00B26566">
        <w:rPr>
          <w:sz w:val="24"/>
          <w:lang w:val="da-DK"/>
        </w:rPr>
        <w:t xml:space="preserve">(EU) </w:t>
      </w:r>
      <w:r w:rsidRPr="00B26566">
        <w:rPr>
          <w:spacing w:val="-2"/>
          <w:sz w:val="24"/>
          <w:lang w:val="da-DK"/>
        </w:rPr>
        <w:t>2017/745.</w:t>
      </w:r>
    </w:p>
    <w:p w14:paraId="47DCA103" w14:textId="77777777" w:rsidR="00635043" w:rsidRPr="00B26566" w:rsidRDefault="00644EC4">
      <w:pPr>
        <w:pStyle w:val="Listeafsnit"/>
        <w:numPr>
          <w:ilvl w:val="0"/>
          <w:numId w:val="103"/>
        </w:numPr>
        <w:tabs>
          <w:tab w:val="left" w:pos="510"/>
        </w:tabs>
        <w:spacing w:line="249" w:lineRule="auto"/>
        <w:ind w:right="106"/>
        <w:jc w:val="both"/>
        <w:rPr>
          <w:sz w:val="24"/>
          <w:lang w:val="da-DK"/>
        </w:rPr>
      </w:pPr>
      <w:r w:rsidRPr="00B26566">
        <w:rPr>
          <w:sz w:val="24"/>
          <w:lang w:val="da-DK"/>
        </w:rPr>
        <w:t>Kontaktfølsom emballage til medicinsk udstyr til in vitro-diagnostik, som er omfattet af forordning (EU) 2017/746.</w:t>
      </w:r>
    </w:p>
    <w:p w14:paraId="7619B865" w14:textId="77777777" w:rsidR="00635043" w:rsidRPr="00B26566" w:rsidRDefault="00644EC4">
      <w:pPr>
        <w:pStyle w:val="Listeafsnit"/>
        <w:numPr>
          <w:ilvl w:val="0"/>
          <w:numId w:val="103"/>
        </w:numPr>
        <w:tabs>
          <w:tab w:val="left" w:pos="510"/>
        </w:tabs>
        <w:spacing w:before="2" w:line="249" w:lineRule="auto"/>
        <w:ind w:right="105"/>
        <w:jc w:val="both"/>
        <w:rPr>
          <w:sz w:val="24"/>
          <w:lang w:val="da-DK"/>
        </w:rPr>
      </w:pPr>
      <w:r w:rsidRPr="00B26566">
        <w:rPr>
          <w:sz w:val="24"/>
          <w:lang w:val="da-DK"/>
        </w:rPr>
        <w:t>Ydre emballage som defineret i artikel 1, nr. 24), i direktiv 2001/83/EF og i artikel 4, nr. 26), i forordning (EU) 2019/6 i tilfælde, hvor denne emballage er nødvendig for at opfylde specifikke krav for at bevare lægemidlets kvalitet.</w:t>
      </w:r>
    </w:p>
    <w:p w14:paraId="53C3DF65" w14:textId="77777777" w:rsidR="00635043" w:rsidRPr="00B26566" w:rsidRDefault="00644EC4">
      <w:pPr>
        <w:pStyle w:val="Listeafsnit"/>
        <w:numPr>
          <w:ilvl w:val="0"/>
          <w:numId w:val="103"/>
        </w:numPr>
        <w:tabs>
          <w:tab w:val="left" w:pos="507"/>
          <w:tab w:val="left" w:pos="510"/>
        </w:tabs>
        <w:spacing w:before="3" w:line="249" w:lineRule="auto"/>
        <w:ind w:right="106" w:hanging="401"/>
        <w:jc w:val="both"/>
        <w:rPr>
          <w:sz w:val="24"/>
          <w:lang w:val="da-DK"/>
        </w:rPr>
      </w:pPr>
      <w:r w:rsidRPr="00B26566">
        <w:rPr>
          <w:sz w:val="24"/>
          <w:lang w:val="da-DK"/>
        </w:rPr>
        <w:t>Kontaktfølsom emballage til modermælkserstatninger og tilskudsblandinger, forarbejdede fødevarer baseret på cerealier og babymad samt fødevarer til særlige medicinske formål som defineret i artikel 1, litra a), b) og c), i forordning (EU) nr. 609/2013.</w:t>
      </w:r>
    </w:p>
    <w:p w14:paraId="1C5E0454" w14:textId="77777777" w:rsidR="00635043" w:rsidRPr="00B26566" w:rsidRDefault="00644EC4">
      <w:pPr>
        <w:pStyle w:val="Brdtekst"/>
        <w:spacing w:before="3" w:line="249" w:lineRule="auto"/>
        <w:ind w:right="109" w:firstLine="199"/>
        <w:rPr>
          <w:lang w:val="da-DK"/>
        </w:rPr>
      </w:pPr>
      <w:r w:rsidRPr="00B26566">
        <w:rPr>
          <w:i/>
          <w:lang w:val="da-DK"/>
        </w:rPr>
        <w:t xml:space="preserve">Stk. 4. </w:t>
      </w:r>
      <w:r w:rsidRPr="00B26566">
        <w:rPr>
          <w:lang w:val="da-DK"/>
        </w:rPr>
        <w:t>En kollektiv ordning skal graduere en producents økonomiske bidrag, jf. stk. 2 eller 3, hvis producenten anmoder herom.</w:t>
      </w:r>
    </w:p>
    <w:p w14:paraId="5DD8CDCD" w14:textId="77777777" w:rsidR="00635043" w:rsidRPr="00B26566" w:rsidRDefault="00644EC4">
      <w:pPr>
        <w:pStyle w:val="Brdtekst"/>
        <w:spacing w:before="122" w:line="249" w:lineRule="auto"/>
        <w:ind w:right="106" w:firstLine="200"/>
        <w:rPr>
          <w:lang w:val="da-DK"/>
        </w:rPr>
      </w:pPr>
      <w:bookmarkStart w:id="351" w:name="§_87"/>
      <w:bookmarkEnd w:id="351"/>
      <w:r w:rsidRPr="00B26566">
        <w:rPr>
          <w:b/>
          <w:lang w:val="da-DK"/>
        </w:rPr>
        <w:t>§ 8</w:t>
      </w:r>
      <w:ins w:id="352" w:author="Sofie Dam" w:date="2025-06-06T13:30:00Z">
        <w:r w:rsidR="00144C1C">
          <w:rPr>
            <w:b/>
            <w:lang w:val="da-DK"/>
          </w:rPr>
          <w:t>8</w:t>
        </w:r>
      </w:ins>
      <w:del w:id="353" w:author="Sofie Dam" w:date="2025-06-06T13:30:00Z">
        <w:r w:rsidRPr="00B26566" w:rsidDel="00144C1C">
          <w:rPr>
            <w:b/>
            <w:lang w:val="da-DK"/>
          </w:rPr>
          <w:delText>7</w:delText>
        </w:r>
      </w:del>
      <w:r w:rsidRPr="00B26566">
        <w:rPr>
          <w:b/>
          <w:lang w:val="da-DK"/>
        </w:rPr>
        <w:t xml:space="preserve">. </w:t>
      </w:r>
      <w:r w:rsidRPr="00B26566">
        <w:rPr>
          <w:lang w:val="da-DK"/>
        </w:rPr>
        <w:t>En kollektiv ordning skal ved fastsættelsen af en producents økonomiske bidrag til dækning af operationelle omkostninger vedrørende håndtering af emballageaffald, fraregne de affaldsmængder, som producenten har tilbagetaget i tilbagetagningsordninger, jf. § 70.</w:t>
      </w:r>
    </w:p>
    <w:p w14:paraId="615C0FA8" w14:textId="77777777" w:rsidR="00635043" w:rsidRPr="00B26566" w:rsidRDefault="00644EC4">
      <w:pPr>
        <w:spacing w:before="163"/>
        <w:ind w:left="3717"/>
        <w:jc w:val="both"/>
        <w:rPr>
          <w:i/>
          <w:sz w:val="24"/>
          <w:lang w:val="da-DK"/>
        </w:rPr>
      </w:pPr>
      <w:bookmarkStart w:id="354" w:name="Offentliggørelse_af_oplysninger"/>
      <w:bookmarkEnd w:id="354"/>
      <w:r w:rsidRPr="00B26566">
        <w:rPr>
          <w:i/>
          <w:sz w:val="24"/>
          <w:lang w:val="da-DK"/>
        </w:rPr>
        <w:t>Offentliggørelse</w:t>
      </w:r>
      <w:r w:rsidRPr="00B26566">
        <w:rPr>
          <w:i/>
          <w:spacing w:val="-10"/>
          <w:sz w:val="24"/>
          <w:lang w:val="da-DK"/>
        </w:rPr>
        <w:t xml:space="preserve"> </w:t>
      </w:r>
      <w:r w:rsidRPr="00B26566">
        <w:rPr>
          <w:i/>
          <w:sz w:val="24"/>
          <w:lang w:val="da-DK"/>
        </w:rPr>
        <w:t>af</w:t>
      </w:r>
      <w:r w:rsidRPr="00B26566">
        <w:rPr>
          <w:i/>
          <w:spacing w:val="-10"/>
          <w:sz w:val="24"/>
          <w:lang w:val="da-DK"/>
        </w:rPr>
        <w:t xml:space="preserve"> </w:t>
      </w:r>
      <w:r w:rsidRPr="00B26566">
        <w:rPr>
          <w:i/>
          <w:spacing w:val="-2"/>
          <w:sz w:val="24"/>
          <w:lang w:val="da-DK"/>
        </w:rPr>
        <w:t>oplysninger</w:t>
      </w:r>
    </w:p>
    <w:p w14:paraId="23D1863C" w14:textId="77777777" w:rsidR="00635043" w:rsidRPr="00B26566" w:rsidRDefault="00644EC4">
      <w:pPr>
        <w:pStyle w:val="Brdtekst"/>
        <w:spacing w:before="132"/>
        <w:ind w:left="310"/>
        <w:rPr>
          <w:lang w:val="da-DK"/>
        </w:rPr>
      </w:pPr>
      <w:bookmarkStart w:id="355" w:name="§_88"/>
      <w:bookmarkEnd w:id="355"/>
      <w:r w:rsidRPr="00B26566">
        <w:rPr>
          <w:b/>
          <w:lang w:val="da-DK"/>
        </w:rPr>
        <w:t>§</w:t>
      </w:r>
      <w:r w:rsidRPr="00B26566">
        <w:rPr>
          <w:b/>
          <w:spacing w:val="-1"/>
          <w:lang w:val="da-DK"/>
        </w:rPr>
        <w:t xml:space="preserve"> </w:t>
      </w:r>
      <w:r w:rsidRPr="00B26566">
        <w:rPr>
          <w:b/>
          <w:lang w:val="da-DK"/>
        </w:rPr>
        <w:t>8</w:t>
      </w:r>
      <w:ins w:id="356" w:author="Sofie Dam" w:date="2025-06-06T13:30:00Z">
        <w:r w:rsidR="00144C1C">
          <w:rPr>
            <w:b/>
            <w:lang w:val="da-DK"/>
          </w:rPr>
          <w:t>9</w:t>
        </w:r>
      </w:ins>
      <w:del w:id="357" w:author="Sofie Dam" w:date="2025-06-06T13:30:00Z">
        <w:r w:rsidRPr="00B26566" w:rsidDel="00144C1C">
          <w:rPr>
            <w:b/>
            <w:lang w:val="da-DK"/>
          </w:rPr>
          <w:delText>8</w:delText>
        </w:r>
      </w:del>
      <w:r w:rsidRPr="00B26566">
        <w:rPr>
          <w:b/>
          <w:lang w:val="da-DK"/>
        </w:rPr>
        <w:t xml:space="preserve">. </w:t>
      </w:r>
      <w:r w:rsidRPr="00B26566">
        <w:rPr>
          <w:lang w:val="da-DK"/>
        </w:rPr>
        <w:t>En</w:t>
      </w:r>
      <w:r w:rsidRPr="00B26566">
        <w:rPr>
          <w:spacing w:val="-1"/>
          <w:lang w:val="da-DK"/>
        </w:rPr>
        <w:t xml:space="preserve"> </w:t>
      </w:r>
      <w:r w:rsidRPr="00B26566">
        <w:rPr>
          <w:lang w:val="da-DK"/>
        </w:rPr>
        <w:t>kollektiv ordning</w:t>
      </w:r>
      <w:r w:rsidRPr="00B26566">
        <w:rPr>
          <w:spacing w:val="-1"/>
          <w:lang w:val="da-DK"/>
        </w:rPr>
        <w:t xml:space="preserve"> </w:t>
      </w:r>
      <w:r w:rsidRPr="00B26566">
        <w:rPr>
          <w:lang w:val="da-DK"/>
        </w:rPr>
        <w:t>skal på</w:t>
      </w:r>
      <w:r w:rsidRPr="00B26566">
        <w:rPr>
          <w:spacing w:val="-1"/>
          <w:lang w:val="da-DK"/>
        </w:rPr>
        <w:t xml:space="preserve"> </w:t>
      </w:r>
      <w:r w:rsidRPr="00B26566">
        <w:rPr>
          <w:lang w:val="da-DK"/>
        </w:rPr>
        <w:t>sin hjemmeside</w:t>
      </w:r>
      <w:r w:rsidRPr="00B26566">
        <w:rPr>
          <w:spacing w:val="-1"/>
          <w:lang w:val="da-DK"/>
        </w:rPr>
        <w:t xml:space="preserve"> </w:t>
      </w:r>
      <w:r w:rsidRPr="00B26566">
        <w:rPr>
          <w:lang w:val="da-DK"/>
        </w:rPr>
        <w:t xml:space="preserve">offentliggøre oplysninger </w:t>
      </w:r>
      <w:r w:rsidRPr="00B26566">
        <w:rPr>
          <w:spacing w:val="-5"/>
          <w:lang w:val="da-DK"/>
        </w:rPr>
        <w:t>om</w:t>
      </w:r>
    </w:p>
    <w:p w14:paraId="38177C58" w14:textId="77777777" w:rsidR="00635043" w:rsidRDefault="00644EC4">
      <w:pPr>
        <w:pStyle w:val="Listeafsnit"/>
        <w:numPr>
          <w:ilvl w:val="0"/>
          <w:numId w:val="102"/>
        </w:numPr>
        <w:tabs>
          <w:tab w:val="left" w:pos="509"/>
        </w:tabs>
        <w:ind w:left="509" w:hanging="399"/>
        <w:jc w:val="both"/>
        <w:rPr>
          <w:sz w:val="24"/>
        </w:rPr>
      </w:pPr>
      <w:r>
        <w:rPr>
          <w:spacing w:val="-2"/>
          <w:sz w:val="24"/>
        </w:rPr>
        <w:t>ejerskabsforhold,</w:t>
      </w:r>
    </w:p>
    <w:p w14:paraId="780A1FEC" w14:textId="77777777" w:rsidR="00635043" w:rsidRDefault="00644EC4">
      <w:pPr>
        <w:pStyle w:val="Listeafsnit"/>
        <w:numPr>
          <w:ilvl w:val="0"/>
          <w:numId w:val="102"/>
        </w:numPr>
        <w:tabs>
          <w:tab w:val="left" w:pos="509"/>
        </w:tabs>
        <w:ind w:left="509" w:hanging="399"/>
        <w:jc w:val="both"/>
        <w:rPr>
          <w:sz w:val="24"/>
        </w:rPr>
      </w:pPr>
      <w:r>
        <w:rPr>
          <w:sz w:val="24"/>
        </w:rPr>
        <w:t xml:space="preserve">tilmeldte </w:t>
      </w:r>
      <w:r>
        <w:rPr>
          <w:spacing w:val="-2"/>
          <w:sz w:val="24"/>
        </w:rPr>
        <w:t>producenter,</w:t>
      </w:r>
    </w:p>
    <w:p w14:paraId="3777866A" w14:textId="77777777" w:rsidR="00635043" w:rsidRPr="00B26566" w:rsidRDefault="00644EC4">
      <w:pPr>
        <w:pStyle w:val="Listeafsnit"/>
        <w:numPr>
          <w:ilvl w:val="0"/>
          <w:numId w:val="102"/>
        </w:numPr>
        <w:tabs>
          <w:tab w:val="left" w:pos="508"/>
          <w:tab w:val="left" w:pos="510"/>
        </w:tabs>
        <w:spacing w:line="249" w:lineRule="auto"/>
        <w:ind w:right="107"/>
        <w:jc w:val="both"/>
        <w:rPr>
          <w:sz w:val="24"/>
          <w:lang w:val="da-DK"/>
        </w:rPr>
      </w:pPr>
      <w:r w:rsidRPr="00B26566">
        <w:rPr>
          <w:sz w:val="24"/>
          <w:lang w:val="da-DK"/>
        </w:rPr>
        <w:t>vejledende økonomiske bidrag pr. materialekategori fra producenter til dækning af operationelle omkostninger</w:t>
      </w:r>
      <w:r w:rsidRPr="00B26566">
        <w:rPr>
          <w:spacing w:val="-4"/>
          <w:sz w:val="24"/>
          <w:lang w:val="da-DK"/>
        </w:rPr>
        <w:t xml:space="preserve"> </w:t>
      </w:r>
      <w:r w:rsidRPr="00B26566">
        <w:rPr>
          <w:sz w:val="24"/>
          <w:lang w:val="da-DK"/>
        </w:rPr>
        <w:t>i</w:t>
      </w:r>
      <w:r w:rsidRPr="00B26566">
        <w:rPr>
          <w:spacing w:val="-4"/>
          <w:sz w:val="24"/>
          <w:lang w:val="da-DK"/>
        </w:rPr>
        <w:t xml:space="preserve"> </w:t>
      </w:r>
      <w:r w:rsidRPr="00B26566">
        <w:rPr>
          <w:sz w:val="24"/>
          <w:lang w:val="da-DK"/>
        </w:rPr>
        <w:t>ordningen</w:t>
      </w:r>
      <w:r w:rsidRPr="00B26566">
        <w:rPr>
          <w:spacing w:val="-4"/>
          <w:sz w:val="24"/>
          <w:lang w:val="da-DK"/>
        </w:rPr>
        <w:t xml:space="preserve"> </w:t>
      </w:r>
      <w:r w:rsidRPr="00B26566">
        <w:rPr>
          <w:sz w:val="24"/>
          <w:lang w:val="da-DK"/>
        </w:rPr>
        <w:t>pr.</w:t>
      </w:r>
      <w:r w:rsidRPr="00B26566">
        <w:rPr>
          <w:spacing w:val="-4"/>
          <w:sz w:val="24"/>
          <w:lang w:val="da-DK"/>
        </w:rPr>
        <w:t xml:space="preserve"> </w:t>
      </w:r>
      <w:r w:rsidRPr="00B26566">
        <w:rPr>
          <w:sz w:val="24"/>
          <w:lang w:val="da-DK"/>
        </w:rPr>
        <w:t>ton</w:t>
      </w:r>
      <w:r w:rsidRPr="00B26566">
        <w:rPr>
          <w:spacing w:val="-4"/>
          <w:sz w:val="24"/>
          <w:lang w:val="da-DK"/>
        </w:rPr>
        <w:t xml:space="preserve"> </w:t>
      </w:r>
      <w:r w:rsidRPr="00B26566">
        <w:rPr>
          <w:sz w:val="24"/>
          <w:lang w:val="da-DK"/>
        </w:rPr>
        <w:t>tilgængeliggjort</w:t>
      </w:r>
      <w:r w:rsidRPr="00B26566">
        <w:rPr>
          <w:spacing w:val="-4"/>
          <w:sz w:val="24"/>
          <w:lang w:val="da-DK"/>
        </w:rPr>
        <w:t xml:space="preserve"> </w:t>
      </w:r>
      <w:r w:rsidRPr="00B26566">
        <w:rPr>
          <w:sz w:val="24"/>
          <w:lang w:val="da-DK"/>
        </w:rPr>
        <w:t>emballage</w:t>
      </w:r>
      <w:r w:rsidRPr="00B26566">
        <w:rPr>
          <w:spacing w:val="-4"/>
          <w:sz w:val="24"/>
          <w:lang w:val="da-DK"/>
        </w:rPr>
        <w:t xml:space="preserve"> </w:t>
      </w:r>
      <w:r w:rsidRPr="00B26566">
        <w:rPr>
          <w:sz w:val="24"/>
          <w:lang w:val="da-DK"/>
        </w:rPr>
        <w:t>samt</w:t>
      </w:r>
      <w:r w:rsidRPr="00B26566">
        <w:rPr>
          <w:spacing w:val="-4"/>
          <w:sz w:val="24"/>
          <w:lang w:val="da-DK"/>
        </w:rPr>
        <w:t xml:space="preserve"> </w:t>
      </w:r>
      <w:r w:rsidRPr="00B26566">
        <w:rPr>
          <w:sz w:val="24"/>
          <w:lang w:val="da-DK"/>
        </w:rPr>
        <w:t>parametre</w:t>
      </w:r>
      <w:r w:rsidRPr="00B26566">
        <w:rPr>
          <w:spacing w:val="-4"/>
          <w:sz w:val="24"/>
          <w:lang w:val="da-DK"/>
        </w:rPr>
        <w:t xml:space="preserve"> </w:t>
      </w:r>
      <w:r w:rsidRPr="00B26566">
        <w:rPr>
          <w:sz w:val="24"/>
          <w:lang w:val="da-DK"/>
        </w:rPr>
        <w:t>for</w:t>
      </w:r>
      <w:r w:rsidRPr="00B26566">
        <w:rPr>
          <w:spacing w:val="-4"/>
          <w:sz w:val="24"/>
          <w:lang w:val="da-DK"/>
        </w:rPr>
        <w:t xml:space="preserve"> </w:t>
      </w:r>
      <w:r w:rsidRPr="00B26566">
        <w:rPr>
          <w:sz w:val="24"/>
          <w:lang w:val="da-DK"/>
        </w:rPr>
        <w:t>eventuelle</w:t>
      </w:r>
      <w:r w:rsidRPr="00B26566">
        <w:rPr>
          <w:spacing w:val="-4"/>
          <w:sz w:val="24"/>
          <w:lang w:val="da-DK"/>
        </w:rPr>
        <w:t xml:space="preserve"> </w:t>
      </w:r>
      <w:r w:rsidRPr="00B26566">
        <w:rPr>
          <w:sz w:val="24"/>
          <w:lang w:val="da-DK"/>
        </w:rPr>
        <w:t>rabatter</w:t>
      </w:r>
      <w:r w:rsidRPr="00B26566">
        <w:rPr>
          <w:spacing w:val="-4"/>
          <w:sz w:val="24"/>
          <w:lang w:val="da-DK"/>
        </w:rPr>
        <w:t xml:space="preserve"> </w:t>
      </w:r>
      <w:r w:rsidRPr="00B26566">
        <w:rPr>
          <w:sz w:val="24"/>
          <w:lang w:val="da-DK"/>
        </w:rPr>
        <w:t xml:space="preserve">og </w:t>
      </w:r>
      <w:r w:rsidRPr="00B26566">
        <w:rPr>
          <w:spacing w:val="-2"/>
          <w:sz w:val="24"/>
          <w:lang w:val="da-DK"/>
        </w:rPr>
        <w:t>meromkostninger,</w:t>
      </w:r>
    </w:p>
    <w:p w14:paraId="7F6C56B6" w14:textId="77777777" w:rsidR="00635043" w:rsidRPr="00B26566" w:rsidRDefault="00644EC4">
      <w:pPr>
        <w:pStyle w:val="Listeafsnit"/>
        <w:numPr>
          <w:ilvl w:val="0"/>
          <w:numId w:val="102"/>
        </w:numPr>
        <w:tabs>
          <w:tab w:val="left" w:pos="509"/>
        </w:tabs>
        <w:spacing w:before="3"/>
        <w:ind w:left="509" w:hanging="399"/>
        <w:jc w:val="both"/>
        <w:rPr>
          <w:sz w:val="24"/>
          <w:lang w:val="da-DK"/>
        </w:rPr>
      </w:pPr>
      <w:r w:rsidRPr="00B26566">
        <w:rPr>
          <w:sz w:val="24"/>
          <w:lang w:val="da-DK"/>
        </w:rPr>
        <w:t>den</w:t>
      </w:r>
      <w:r w:rsidRPr="00B26566">
        <w:rPr>
          <w:spacing w:val="-4"/>
          <w:sz w:val="24"/>
          <w:lang w:val="da-DK"/>
        </w:rPr>
        <w:t xml:space="preserve"> </w:t>
      </w:r>
      <w:r w:rsidRPr="00B26566">
        <w:rPr>
          <w:sz w:val="24"/>
          <w:lang w:val="da-DK"/>
        </w:rPr>
        <w:t>kollektive</w:t>
      </w:r>
      <w:r w:rsidRPr="00B26566">
        <w:rPr>
          <w:spacing w:val="-4"/>
          <w:sz w:val="24"/>
          <w:lang w:val="da-DK"/>
        </w:rPr>
        <w:t xml:space="preserve"> </w:t>
      </w:r>
      <w:r w:rsidRPr="00B26566">
        <w:rPr>
          <w:sz w:val="24"/>
          <w:lang w:val="da-DK"/>
        </w:rPr>
        <w:t>ordnings</w:t>
      </w:r>
      <w:r w:rsidRPr="00B26566">
        <w:rPr>
          <w:spacing w:val="-4"/>
          <w:sz w:val="24"/>
          <w:lang w:val="da-DK"/>
        </w:rPr>
        <w:t xml:space="preserve"> </w:t>
      </w:r>
      <w:r w:rsidRPr="00B26566">
        <w:rPr>
          <w:sz w:val="24"/>
          <w:lang w:val="da-DK"/>
        </w:rPr>
        <w:t>udvælgelsesprocedure</w:t>
      </w:r>
      <w:r w:rsidRPr="00B26566">
        <w:rPr>
          <w:spacing w:val="-4"/>
          <w:sz w:val="24"/>
          <w:lang w:val="da-DK"/>
        </w:rPr>
        <w:t xml:space="preserve"> </w:t>
      </w:r>
      <w:r w:rsidRPr="00B26566">
        <w:rPr>
          <w:sz w:val="24"/>
          <w:lang w:val="da-DK"/>
        </w:rPr>
        <w:t>for</w:t>
      </w:r>
      <w:r w:rsidRPr="00B26566">
        <w:rPr>
          <w:spacing w:val="-4"/>
          <w:sz w:val="24"/>
          <w:lang w:val="da-DK"/>
        </w:rPr>
        <w:t xml:space="preserve"> </w:t>
      </w:r>
      <w:r w:rsidRPr="00B26566">
        <w:rPr>
          <w:sz w:val="24"/>
          <w:lang w:val="da-DK"/>
        </w:rPr>
        <w:t>affaldshåndteringsoperatører,</w:t>
      </w:r>
      <w:r w:rsidRPr="00B26566">
        <w:rPr>
          <w:spacing w:val="-3"/>
          <w:sz w:val="24"/>
          <w:lang w:val="da-DK"/>
        </w:rPr>
        <w:t xml:space="preserve"> </w:t>
      </w:r>
      <w:r w:rsidRPr="00B26566">
        <w:rPr>
          <w:spacing w:val="-5"/>
          <w:sz w:val="24"/>
          <w:lang w:val="da-DK"/>
        </w:rPr>
        <w:t>og</w:t>
      </w:r>
    </w:p>
    <w:p w14:paraId="7A478BE2" w14:textId="77777777" w:rsidR="00635043" w:rsidRPr="00B26566" w:rsidRDefault="00644EC4">
      <w:pPr>
        <w:pStyle w:val="Listeafsnit"/>
        <w:numPr>
          <w:ilvl w:val="0"/>
          <w:numId w:val="102"/>
        </w:numPr>
        <w:tabs>
          <w:tab w:val="left" w:pos="510"/>
        </w:tabs>
        <w:spacing w:line="249" w:lineRule="auto"/>
        <w:ind w:right="105" w:hanging="400"/>
        <w:jc w:val="both"/>
        <w:rPr>
          <w:sz w:val="24"/>
          <w:lang w:val="da-DK"/>
        </w:rPr>
      </w:pPr>
      <w:r w:rsidRPr="00B26566">
        <w:rPr>
          <w:sz w:val="24"/>
          <w:lang w:val="da-DK"/>
        </w:rPr>
        <w:t>efterlevelse af regler om krav til høj reel genanvendelse, efter § 7</w:t>
      </w:r>
      <w:ins w:id="358" w:author="Sofie Dam" w:date="2025-06-06T13:30:00Z">
        <w:r w:rsidR="00144C1C">
          <w:rPr>
            <w:sz w:val="24"/>
            <w:lang w:val="da-DK"/>
          </w:rPr>
          <w:t>8</w:t>
        </w:r>
      </w:ins>
      <w:del w:id="359" w:author="Sofie Dam" w:date="2025-06-06T13:30:00Z">
        <w:r w:rsidRPr="00B26566" w:rsidDel="00144C1C">
          <w:rPr>
            <w:sz w:val="24"/>
            <w:lang w:val="da-DK"/>
          </w:rPr>
          <w:delText>7</w:delText>
        </w:r>
      </w:del>
      <w:r w:rsidRPr="00B26566">
        <w:rPr>
          <w:sz w:val="24"/>
          <w:lang w:val="da-DK"/>
        </w:rPr>
        <w:t>, herunder med angivelse af den aktuelle genanvendelsesprocent pr. affaldsfraktion.</w:t>
      </w:r>
    </w:p>
    <w:p w14:paraId="25CE6267" w14:textId="77777777" w:rsidR="00635043" w:rsidRPr="00B26566" w:rsidRDefault="00644EC4">
      <w:pPr>
        <w:pStyle w:val="Brdtekst"/>
        <w:spacing w:before="2" w:line="249" w:lineRule="auto"/>
        <w:ind w:right="108" w:firstLine="199"/>
        <w:rPr>
          <w:lang w:val="da-DK"/>
        </w:rPr>
      </w:pPr>
      <w:r w:rsidRPr="00B26566">
        <w:rPr>
          <w:i/>
          <w:lang w:val="da-DK"/>
        </w:rPr>
        <w:t xml:space="preserve">Stk. 2. </w:t>
      </w:r>
      <w:r w:rsidRPr="00B26566">
        <w:rPr>
          <w:lang w:val="da-DK"/>
        </w:rPr>
        <w:t xml:space="preserve">Oplysningerne, jf. stk. 1, skal opdateres løbende, når der sker ændringer i forhold til det </w:t>
      </w:r>
      <w:r w:rsidRPr="00B26566">
        <w:rPr>
          <w:spacing w:val="-2"/>
          <w:lang w:val="da-DK"/>
        </w:rPr>
        <w:t>offentliggjorte.</w:t>
      </w:r>
    </w:p>
    <w:p w14:paraId="79A1C249" w14:textId="77777777" w:rsidR="00635043" w:rsidRPr="00B26566" w:rsidRDefault="00644EC4">
      <w:pPr>
        <w:pStyle w:val="Brdtekst"/>
        <w:spacing w:before="162"/>
        <w:ind w:left="0"/>
        <w:jc w:val="center"/>
        <w:rPr>
          <w:lang w:val="da-DK"/>
        </w:rPr>
      </w:pPr>
      <w:bookmarkStart w:id="360" w:name="Kapitel_18_-_Egenkontrol"/>
      <w:bookmarkEnd w:id="360"/>
      <w:r w:rsidRPr="00B26566">
        <w:rPr>
          <w:lang w:val="da-DK"/>
        </w:rPr>
        <w:t xml:space="preserve">Kapitel </w:t>
      </w:r>
      <w:r w:rsidRPr="00B26566">
        <w:rPr>
          <w:spacing w:val="-5"/>
          <w:lang w:val="da-DK"/>
        </w:rPr>
        <w:t>18</w:t>
      </w:r>
    </w:p>
    <w:p w14:paraId="4DA7658D" w14:textId="77777777" w:rsidR="00635043" w:rsidRPr="00B26566" w:rsidRDefault="00644EC4">
      <w:pPr>
        <w:spacing w:before="92"/>
        <w:jc w:val="center"/>
        <w:rPr>
          <w:i/>
          <w:sz w:val="24"/>
          <w:lang w:val="da-DK"/>
        </w:rPr>
      </w:pPr>
      <w:r w:rsidRPr="00B26566">
        <w:rPr>
          <w:i/>
          <w:spacing w:val="-2"/>
          <w:sz w:val="24"/>
          <w:lang w:val="da-DK"/>
        </w:rPr>
        <w:t>Egenkontrol</w:t>
      </w:r>
    </w:p>
    <w:p w14:paraId="29EFB5F4" w14:textId="77777777" w:rsidR="00635043" w:rsidRPr="00B26566" w:rsidRDefault="00644EC4">
      <w:pPr>
        <w:spacing w:before="172"/>
        <w:ind w:left="2788"/>
        <w:rPr>
          <w:i/>
          <w:sz w:val="24"/>
          <w:lang w:val="da-DK"/>
        </w:rPr>
      </w:pPr>
      <w:bookmarkStart w:id="361" w:name="Egenkontrol_for_producenter_af_engangsem"/>
      <w:bookmarkEnd w:id="361"/>
      <w:r w:rsidRPr="00B26566">
        <w:rPr>
          <w:i/>
          <w:sz w:val="24"/>
          <w:lang w:val="da-DK"/>
        </w:rPr>
        <w:t>Egenkontrol</w:t>
      </w:r>
      <w:r w:rsidRPr="00B26566">
        <w:rPr>
          <w:i/>
          <w:spacing w:val="-10"/>
          <w:sz w:val="24"/>
          <w:lang w:val="da-DK"/>
        </w:rPr>
        <w:t xml:space="preserve"> </w:t>
      </w:r>
      <w:r w:rsidRPr="00B26566">
        <w:rPr>
          <w:i/>
          <w:sz w:val="24"/>
          <w:lang w:val="da-DK"/>
        </w:rPr>
        <w:t>for</w:t>
      </w:r>
      <w:r w:rsidRPr="00B26566">
        <w:rPr>
          <w:i/>
          <w:spacing w:val="-10"/>
          <w:sz w:val="24"/>
          <w:lang w:val="da-DK"/>
        </w:rPr>
        <w:t xml:space="preserve"> </w:t>
      </w:r>
      <w:r w:rsidRPr="00B26566">
        <w:rPr>
          <w:i/>
          <w:sz w:val="24"/>
          <w:lang w:val="da-DK"/>
        </w:rPr>
        <w:t>producenter</w:t>
      </w:r>
      <w:r w:rsidRPr="00B26566">
        <w:rPr>
          <w:i/>
          <w:spacing w:val="-10"/>
          <w:sz w:val="24"/>
          <w:lang w:val="da-DK"/>
        </w:rPr>
        <w:t xml:space="preserve"> </w:t>
      </w:r>
      <w:r w:rsidRPr="00B26566">
        <w:rPr>
          <w:i/>
          <w:sz w:val="24"/>
          <w:lang w:val="da-DK"/>
        </w:rPr>
        <w:t>af</w:t>
      </w:r>
      <w:r w:rsidRPr="00B26566">
        <w:rPr>
          <w:i/>
          <w:spacing w:val="-9"/>
          <w:sz w:val="24"/>
          <w:lang w:val="da-DK"/>
        </w:rPr>
        <w:t xml:space="preserve"> </w:t>
      </w:r>
      <w:r w:rsidRPr="00B26566">
        <w:rPr>
          <w:i/>
          <w:spacing w:val="-2"/>
          <w:sz w:val="24"/>
          <w:lang w:val="da-DK"/>
        </w:rPr>
        <w:t>engangsemballage</w:t>
      </w:r>
    </w:p>
    <w:p w14:paraId="6C242269" w14:textId="77777777" w:rsidR="00635043" w:rsidRPr="00B26566" w:rsidRDefault="00644EC4">
      <w:pPr>
        <w:pStyle w:val="Brdtekst"/>
        <w:spacing w:before="132" w:line="249" w:lineRule="auto"/>
        <w:ind w:firstLine="200"/>
        <w:jc w:val="left"/>
        <w:rPr>
          <w:lang w:val="da-DK"/>
        </w:rPr>
      </w:pPr>
      <w:bookmarkStart w:id="362" w:name="§_89"/>
      <w:bookmarkEnd w:id="362"/>
      <w:r w:rsidRPr="00B26566">
        <w:rPr>
          <w:b/>
          <w:lang w:val="da-DK"/>
        </w:rPr>
        <w:t xml:space="preserve">§ </w:t>
      </w:r>
      <w:ins w:id="363" w:author="Sofie Dam" w:date="2025-06-06T13:30:00Z">
        <w:r w:rsidR="00144C1C">
          <w:rPr>
            <w:b/>
            <w:lang w:val="da-DK"/>
          </w:rPr>
          <w:t>90</w:t>
        </w:r>
      </w:ins>
      <w:del w:id="364" w:author="Sofie Dam" w:date="2025-06-06T13:30:00Z">
        <w:r w:rsidRPr="00B26566" w:rsidDel="00144C1C">
          <w:rPr>
            <w:b/>
            <w:lang w:val="da-DK"/>
          </w:rPr>
          <w:delText>89</w:delText>
        </w:r>
      </w:del>
      <w:r w:rsidRPr="00B26566">
        <w:rPr>
          <w:b/>
          <w:lang w:val="da-DK"/>
        </w:rPr>
        <w:t xml:space="preserve">. </w:t>
      </w:r>
      <w:r w:rsidRPr="00B26566">
        <w:rPr>
          <w:lang w:val="da-DK"/>
        </w:rPr>
        <w:t>Producenter, der tilgængeliggør engangsemballage, skal føre egenkontrol med henblik på at sikre kvaliteten</w:t>
      </w:r>
      <w:r w:rsidRPr="00B26566">
        <w:rPr>
          <w:spacing w:val="6"/>
          <w:lang w:val="da-DK"/>
        </w:rPr>
        <w:t xml:space="preserve"> </w:t>
      </w:r>
      <w:r w:rsidRPr="00B26566">
        <w:rPr>
          <w:lang w:val="da-DK"/>
        </w:rPr>
        <w:t>af</w:t>
      </w:r>
      <w:r w:rsidRPr="00B26566">
        <w:rPr>
          <w:spacing w:val="6"/>
          <w:lang w:val="da-DK"/>
        </w:rPr>
        <w:t xml:space="preserve"> </w:t>
      </w:r>
      <w:r w:rsidRPr="00B26566">
        <w:rPr>
          <w:lang w:val="da-DK"/>
        </w:rPr>
        <w:t>de</w:t>
      </w:r>
      <w:r w:rsidRPr="00B26566">
        <w:rPr>
          <w:spacing w:val="6"/>
          <w:lang w:val="da-DK"/>
        </w:rPr>
        <w:t xml:space="preserve"> </w:t>
      </w:r>
      <w:r w:rsidRPr="00B26566">
        <w:rPr>
          <w:lang w:val="da-DK"/>
        </w:rPr>
        <w:t>indsamlede</w:t>
      </w:r>
      <w:r w:rsidRPr="00B26566">
        <w:rPr>
          <w:spacing w:val="6"/>
          <w:lang w:val="da-DK"/>
        </w:rPr>
        <w:t xml:space="preserve"> </w:t>
      </w:r>
      <w:r w:rsidRPr="00B26566">
        <w:rPr>
          <w:lang w:val="da-DK"/>
        </w:rPr>
        <w:t>og</w:t>
      </w:r>
      <w:r w:rsidRPr="00B26566">
        <w:rPr>
          <w:spacing w:val="6"/>
          <w:lang w:val="da-DK"/>
        </w:rPr>
        <w:t xml:space="preserve"> </w:t>
      </w:r>
      <w:r w:rsidRPr="00B26566">
        <w:rPr>
          <w:lang w:val="da-DK"/>
        </w:rPr>
        <w:t>rapporterede</w:t>
      </w:r>
      <w:r w:rsidRPr="00B26566">
        <w:rPr>
          <w:spacing w:val="6"/>
          <w:lang w:val="da-DK"/>
        </w:rPr>
        <w:t xml:space="preserve"> </w:t>
      </w:r>
      <w:r w:rsidRPr="00B26566">
        <w:rPr>
          <w:lang w:val="da-DK"/>
        </w:rPr>
        <w:t>data</w:t>
      </w:r>
      <w:r w:rsidRPr="00B26566">
        <w:rPr>
          <w:spacing w:val="6"/>
          <w:lang w:val="da-DK"/>
        </w:rPr>
        <w:t xml:space="preserve"> </w:t>
      </w:r>
      <w:r w:rsidRPr="00B26566">
        <w:rPr>
          <w:lang w:val="da-DK"/>
        </w:rPr>
        <w:t>om</w:t>
      </w:r>
      <w:r w:rsidRPr="00B26566">
        <w:rPr>
          <w:spacing w:val="6"/>
          <w:lang w:val="da-DK"/>
        </w:rPr>
        <w:t xml:space="preserve"> </w:t>
      </w:r>
      <w:r w:rsidRPr="00B26566">
        <w:rPr>
          <w:lang w:val="da-DK"/>
        </w:rPr>
        <w:t>tilgængeliggjort</w:t>
      </w:r>
      <w:r w:rsidRPr="00B26566">
        <w:rPr>
          <w:spacing w:val="6"/>
          <w:lang w:val="da-DK"/>
        </w:rPr>
        <w:t xml:space="preserve"> </w:t>
      </w:r>
      <w:r w:rsidRPr="00B26566">
        <w:rPr>
          <w:lang w:val="da-DK"/>
        </w:rPr>
        <w:t>emballage,</w:t>
      </w:r>
      <w:r w:rsidRPr="00B26566">
        <w:rPr>
          <w:spacing w:val="6"/>
          <w:lang w:val="da-DK"/>
        </w:rPr>
        <w:t xml:space="preserve"> </w:t>
      </w:r>
      <w:r w:rsidRPr="00B26566">
        <w:rPr>
          <w:lang w:val="da-DK"/>
        </w:rPr>
        <w:t>jf.</w:t>
      </w:r>
      <w:r w:rsidRPr="00B26566">
        <w:rPr>
          <w:spacing w:val="6"/>
          <w:lang w:val="da-DK"/>
        </w:rPr>
        <w:t xml:space="preserve"> </w:t>
      </w:r>
      <w:r w:rsidRPr="00B26566">
        <w:rPr>
          <w:lang w:val="da-DK"/>
        </w:rPr>
        <w:t>§</w:t>
      </w:r>
      <w:r w:rsidRPr="00B26566">
        <w:rPr>
          <w:spacing w:val="6"/>
          <w:lang w:val="da-DK"/>
        </w:rPr>
        <w:t xml:space="preserve"> </w:t>
      </w:r>
      <w:r w:rsidRPr="00B26566">
        <w:rPr>
          <w:lang w:val="da-DK"/>
        </w:rPr>
        <w:t>27,</w:t>
      </w:r>
      <w:r w:rsidRPr="00B26566">
        <w:rPr>
          <w:spacing w:val="6"/>
          <w:lang w:val="da-DK"/>
        </w:rPr>
        <w:t xml:space="preserve"> </w:t>
      </w:r>
      <w:r w:rsidRPr="00B26566">
        <w:rPr>
          <w:lang w:val="da-DK"/>
        </w:rPr>
        <w:t>stk.</w:t>
      </w:r>
      <w:r w:rsidRPr="00B26566">
        <w:rPr>
          <w:spacing w:val="6"/>
          <w:lang w:val="da-DK"/>
        </w:rPr>
        <w:t xml:space="preserve"> </w:t>
      </w:r>
      <w:r w:rsidRPr="00B26566">
        <w:rPr>
          <w:lang w:val="da-DK"/>
        </w:rPr>
        <w:t>1</w:t>
      </w:r>
      <w:r w:rsidRPr="00B26566">
        <w:rPr>
          <w:spacing w:val="6"/>
          <w:lang w:val="da-DK"/>
        </w:rPr>
        <w:t xml:space="preserve"> </w:t>
      </w:r>
      <w:r w:rsidRPr="00B26566">
        <w:rPr>
          <w:lang w:val="da-DK"/>
        </w:rPr>
        <w:t>og</w:t>
      </w:r>
      <w:r w:rsidRPr="00B26566">
        <w:rPr>
          <w:spacing w:val="6"/>
          <w:lang w:val="da-DK"/>
        </w:rPr>
        <w:t xml:space="preserve"> </w:t>
      </w:r>
      <w:r w:rsidRPr="00B26566">
        <w:rPr>
          <w:lang w:val="da-DK"/>
        </w:rPr>
        <w:t>3-6</w:t>
      </w:r>
      <w:r w:rsidRPr="00B26566">
        <w:rPr>
          <w:spacing w:val="6"/>
          <w:lang w:val="da-DK"/>
        </w:rPr>
        <w:t xml:space="preserve"> </w:t>
      </w:r>
      <w:r w:rsidRPr="00B26566">
        <w:rPr>
          <w:spacing w:val="-5"/>
          <w:lang w:val="da-DK"/>
        </w:rPr>
        <w:t>og</w:t>
      </w:r>
    </w:p>
    <w:p w14:paraId="41490F01" w14:textId="77777777" w:rsidR="00635043" w:rsidRPr="00B26566" w:rsidRDefault="00644EC4">
      <w:pPr>
        <w:pStyle w:val="Brdtekst"/>
        <w:spacing w:before="2"/>
        <w:jc w:val="left"/>
        <w:rPr>
          <w:lang w:val="da-DK"/>
        </w:rPr>
      </w:pPr>
      <w:r w:rsidRPr="00B26566">
        <w:rPr>
          <w:lang w:val="da-DK"/>
        </w:rPr>
        <w:t xml:space="preserve">§ </w:t>
      </w:r>
      <w:r w:rsidRPr="00B26566">
        <w:rPr>
          <w:spacing w:val="-5"/>
          <w:lang w:val="da-DK"/>
        </w:rPr>
        <w:t>28.</w:t>
      </w:r>
    </w:p>
    <w:p w14:paraId="2AD172C1" w14:textId="77777777" w:rsidR="00635043" w:rsidRPr="00B26566" w:rsidRDefault="00644EC4">
      <w:pPr>
        <w:pStyle w:val="Brdtekst"/>
        <w:ind w:left="310"/>
        <w:jc w:val="left"/>
        <w:rPr>
          <w:lang w:val="da-DK"/>
        </w:rPr>
      </w:pPr>
      <w:r w:rsidRPr="00B26566">
        <w:rPr>
          <w:i/>
          <w:lang w:val="da-DK"/>
        </w:rPr>
        <w:t xml:space="preserve">Stk. 2. </w:t>
      </w:r>
      <w:r w:rsidRPr="00B26566">
        <w:rPr>
          <w:lang w:val="da-DK"/>
        </w:rPr>
        <w:t xml:space="preserve">Producenten skal gennemføre egenkontrol efter stk. 1 minimum én gang </w:t>
      </w:r>
      <w:r w:rsidRPr="00B26566">
        <w:rPr>
          <w:spacing w:val="-2"/>
          <w:lang w:val="da-DK"/>
        </w:rPr>
        <w:t>årligt.</w:t>
      </w:r>
    </w:p>
    <w:p w14:paraId="402C2457" w14:textId="77777777" w:rsidR="00635043" w:rsidRPr="00B26566" w:rsidRDefault="00644EC4">
      <w:pPr>
        <w:pStyle w:val="Brdtekst"/>
        <w:spacing w:line="249" w:lineRule="auto"/>
        <w:ind w:firstLine="199"/>
        <w:jc w:val="left"/>
        <w:rPr>
          <w:lang w:val="da-DK"/>
        </w:rPr>
      </w:pPr>
      <w:r w:rsidRPr="00B26566">
        <w:rPr>
          <w:i/>
          <w:lang w:val="da-DK"/>
        </w:rPr>
        <w:t>Stk.</w:t>
      </w:r>
      <w:r w:rsidRPr="00B26566">
        <w:rPr>
          <w:i/>
          <w:spacing w:val="-3"/>
          <w:lang w:val="da-DK"/>
        </w:rPr>
        <w:t xml:space="preserve"> </w:t>
      </w:r>
      <w:r w:rsidRPr="00B26566">
        <w:rPr>
          <w:i/>
          <w:lang w:val="da-DK"/>
        </w:rPr>
        <w:t xml:space="preserve">3. </w:t>
      </w:r>
      <w:r w:rsidRPr="00B26566">
        <w:rPr>
          <w:lang w:val="da-DK"/>
        </w:rPr>
        <w:t>Producenten</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udarbejde</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skriftlig</w:t>
      </w:r>
      <w:r w:rsidRPr="00B26566">
        <w:rPr>
          <w:spacing w:val="-1"/>
          <w:lang w:val="da-DK"/>
        </w:rPr>
        <w:t xml:space="preserve"> </w:t>
      </w:r>
      <w:r w:rsidRPr="00B26566">
        <w:rPr>
          <w:lang w:val="da-DK"/>
        </w:rPr>
        <w:t>beskrivelse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proceduren</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dokumentation</w:t>
      </w:r>
      <w:r w:rsidRPr="00B26566">
        <w:rPr>
          <w:spacing w:val="-1"/>
          <w:lang w:val="da-DK"/>
        </w:rPr>
        <w:t xml:space="preserve"> </w:t>
      </w:r>
      <w:r w:rsidRPr="00B26566">
        <w:rPr>
          <w:lang w:val="da-DK"/>
        </w:rPr>
        <w:t>for</w:t>
      </w:r>
      <w:r w:rsidRPr="00B26566">
        <w:rPr>
          <w:spacing w:val="-1"/>
          <w:lang w:val="da-DK"/>
        </w:rPr>
        <w:t xml:space="preserve"> </w:t>
      </w:r>
      <w:r w:rsidRPr="00B26566">
        <w:rPr>
          <w:lang w:val="da-DK"/>
        </w:rPr>
        <w:t>gennem- førelse af egenkontrollen, jf. stk. 1.</w:t>
      </w:r>
    </w:p>
    <w:p w14:paraId="787AE95B"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1E573A67" w14:textId="77777777" w:rsidR="00635043" w:rsidRPr="00B26566" w:rsidRDefault="00644EC4">
      <w:pPr>
        <w:pStyle w:val="Brdtekst"/>
        <w:spacing w:before="67" w:line="249" w:lineRule="auto"/>
        <w:ind w:firstLine="199"/>
        <w:jc w:val="left"/>
        <w:rPr>
          <w:lang w:val="da-DK"/>
        </w:rPr>
      </w:pPr>
      <w:r w:rsidRPr="00B26566">
        <w:rPr>
          <w:i/>
          <w:lang w:val="da-DK"/>
        </w:rPr>
        <w:lastRenderedPageBreak/>
        <w:t xml:space="preserve">Stk. 4. </w:t>
      </w:r>
      <w:r w:rsidRPr="00B26566">
        <w:rPr>
          <w:lang w:val="da-DK"/>
        </w:rPr>
        <w:t xml:space="preserve">Beskrivelsen og dokumentationen, jf. stk. 3, skal på forespørgsel være tilgængelig for Miljøsty- </w:t>
      </w:r>
      <w:r w:rsidRPr="00B26566">
        <w:rPr>
          <w:spacing w:val="-2"/>
          <w:lang w:val="da-DK"/>
        </w:rPr>
        <w:t>relsen.</w:t>
      </w:r>
    </w:p>
    <w:p w14:paraId="13683C17" w14:textId="77777777" w:rsidR="00635043" w:rsidRPr="00B26566" w:rsidRDefault="00644EC4">
      <w:pPr>
        <w:spacing w:before="162"/>
        <w:ind w:left="497"/>
        <w:rPr>
          <w:i/>
          <w:sz w:val="24"/>
          <w:lang w:val="da-DK"/>
        </w:rPr>
      </w:pPr>
      <w:bookmarkStart w:id="365" w:name="Egenkontrol_for_producenter_af_genbrugse"/>
      <w:bookmarkEnd w:id="365"/>
      <w:r w:rsidRPr="00B26566">
        <w:rPr>
          <w:i/>
          <w:sz w:val="24"/>
          <w:lang w:val="da-DK"/>
        </w:rPr>
        <w:t>Egenkontrol</w:t>
      </w:r>
      <w:r w:rsidRPr="00B26566">
        <w:rPr>
          <w:i/>
          <w:spacing w:val="-7"/>
          <w:sz w:val="24"/>
          <w:lang w:val="da-DK"/>
        </w:rPr>
        <w:t xml:space="preserve"> </w:t>
      </w:r>
      <w:r w:rsidRPr="00B26566">
        <w:rPr>
          <w:i/>
          <w:sz w:val="24"/>
          <w:lang w:val="da-DK"/>
        </w:rPr>
        <w:t>for</w:t>
      </w:r>
      <w:r w:rsidRPr="00B26566">
        <w:rPr>
          <w:i/>
          <w:spacing w:val="-8"/>
          <w:sz w:val="24"/>
          <w:lang w:val="da-DK"/>
        </w:rPr>
        <w:t xml:space="preserve"> </w:t>
      </w:r>
      <w:r w:rsidRPr="00B26566">
        <w:rPr>
          <w:i/>
          <w:sz w:val="24"/>
          <w:lang w:val="da-DK"/>
        </w:rPr>
        <w:t>producenter</w:t>
      </w:r>
      <w:r w:rsidRPr="00B26566">
        <w:rPr>
          <w:i/>
          <w:spacing w:val="-8"/>
          <w:sz w:val="24"/>
          <w:lang w:val="da-DK"/>
        </w:rPr>
        <w:t xml:space="preserve"> </w:t>
      </w:r>
      <w:r w:rsidRPr="00B26566">
        <w:rPr>
          <w:i/>
          <w:sz w:val="24"/>
          <w:lang w:val="da-DK"/>
        </w:rPr>
        <w:t>af</w:t>
      </w:r>
      <w:r w:rsidRPr="00B26566">
        <w:rPr>
          <w:i/>
          <w:spacing w:val="-7"/>
          <w:sz w:val="24"/>
          <w:lang w:val="da-DK"/>
        </w:rPr>
        <w:t xml:space="preserve"> </w:t>
      </w:r>
      <w:r w:rsidRPr="00B26566">
        <w:rPr>
          <w:i/>
          <w:sz w:val="24"/>
          <w:lang w:val="da-DK"/>
        </w:rPr>
        <w:t>genbrugsemballage</w:t>
      </w:r>
      <w:r w:rsidRPr="00B26566">
        <w:rPr>
          <w:i/>
          <w:spacing w:val="-7"/>
          <w:sz w:val="24"/>
          <w:lang w:val="da-DK"/>
        </w:rPr>
        <w:t xml:space="preserve"> </w:t>
      </w:r>
      <w:r w:rsidRPr="00B26566">
        <w:rPr>
          <w:i/>
          <w:sz w:val="24"/>
          <w:lang w:val="da-DK"/>
        </w:rPr>
        <w:t>og</w:t>
      </w:r>
      <w:r w:rsidRPr="00B26566">
        <w:rPr>
          <w:i/>
          <w:spacing w:val="-7"/>
          <w:sz w:val="24"/>
          <w:lang w:val="da-DK"/>
        </w:rPr>
        <w:t xml:space="preserve"> </w:t>
      </w:r>
      <w:r w:rsidRPr="00B26566">
        <w:rPr>
          <w:i/>
          <w:sz w:val="24"/>
          <w:lang w:val="da-DK"/>
        </w:rPr>
        <w:t>producenter</w:t>
      </w:r>
      <w:r w:rsidRPr="00B26566">
        <w:rPr>
          <w:i/>
          <w:spacing w:val="-8"/>
          <w:sz w:val="24"/>
          <w:lang w:val="da-DK"/>
        </w:rPr>
        <w:t xml:space="preserve"> </w:t>
      </w:r>
      <w:r w:rsidRPr="00B26566">
        <w:rPr>
          <w:i/>
          <w:sz w:val="24"/>
          <w:lang w:val="da-DK"/>
        </w:rPr>
        <w:t>med</w:t>
      </w:r>
      <w:r w:rsidRPr="00B26566">
        <w:rPr>
          <w:i/>
          <w:spacing w:val="-6"/>
          <w:sz w:val="24"/>
          <w:lang w:val="da-DK"/>
        </w:rPr>
        <w:t xml:space="preserve"> </w:t>
      </w:r>
      <w:r w:rsidRPr="00B26566">
        <w:rPr>
          <w:i/>
          <w:spacing w:val="-2"/>
          <w:sz w:val="24"/>
          <w:lang w:val="da-DK"/>
        </w:rPr>
        <w:t>tilbagetagningsordninger</w:t>
      </w:r>
    </w:p>
    <w:p w14:paraId="20D5FA73" w14:textId="77777777" w:rsidR="00635043" w:rsidRPr="00B26566" w:rsidRDefault="00644EC4">
      <w:pPr>
        <w:pStyle w:val="Brdtekst"/>
        <w:spacing w:before="132" w:line="249" w:lineRule="auto"/>
        <w:ind w:firstLine="200"/>
        <w:jc w:val="left"/>
        <w:rPr>
          <w:lang w:val="da-DK"/>
        </w:rPr>
      </w:pPr>
      <w:bookmarkStart w:id="366" w:name="§_90"/>
      <w:bookmarkEnd w:id="366"/>
      <w:r w:rsidRPr="00B26566">
        <w:rPr>
          <w:b/>
          <w:lang w:val="da-DK"/>
        </w:rPr>
        <w:t>§</w:t>
      </w:r>
      <w:r w:rsidRPr="00B26566">
        <w:rPr>
          <w:b/>
          <w:spacing w:val="-6"/>
          <w:lang w:val="da-DK"/>
        </w:rPr>
        <w:t xml:space="preserve"> </w:t>
      </w:r>
      <w:r w:rsidRPr="00B26566">
        <w:rPr>
          <w:b/>
          <w:lang w:val="da-DK"/>
        </w:rPr>
        <w:t>9</w:t>
      </w:r>
      <w:ins w:id="367" w:author="Sofie Dam" w:date="2025-06-06T13:30:00Z">
        <w:r w:rsidR="00144C1C">
          <w:rPr>
            <w:b/>
            <w:lang w:val="da-DK"/>
          </w:rPr>
          <w:t>1</w:t>
        </w:r>
      </w:ins>
      <w:del w:id="368" w:author="Sofie Dam" w:date="2025-06-06T13:30:00Z">
        <w:r w:rsidRPr="00B26566" w:rsidDel="00144C1C">
          <w:rPr>
            <w:b/>
            <w:lang w:val="da-DK"/>
          </w:rPr>
          <w:delText>0</w:delText>
        </w:r>
      </w:del>
      <w:r w:rsidRPr="00B26566">
        <w:rPr>
          <w:b/>
          <w:lang w:val="da-DK"/>
        </w:rPr>
        <w:t>.</w:t>
      </w:r>
      <w:r w:rsidRPr="00B26566">
        <w:rPr>
          <w:b/>
          <w:spacing w:val="-4"/>
          <w:lang w:val="da-DK"/>
        </w:rPr>
        <w:t xml:space="preserve"> </w:t>
      </w:r>
      <w:r w:rsidRPr="00B26566">
        <w:rPr>
          <w:lang w:val="da-DK"/>
        </w:rPr>
        <w:t>Producenter,</w:t>
      </w:r>
      <w:r w:rsidRPr="00B26566">
        <w:rPr>
          <w:spacing w:val="-5"/>
          <w:lang w:val="da-DK"/>
        </w:rPr>
        <w:t xml:space="preserve"> </w:t>
      </w:r>
      <w:r w:rsidRPr="00B26566">
        <w:rPr>
          <w:lang w:val="da-DK"/>
        </w:rPr>
        <w:t>der</w:t>
      </w:r>
      <w:r w:rsidRPr="00B26566">
        <w:rPr>
          <w:spacing w:val="-5"/>
          <w:lang w:val="da-DK"/>
        </w:rPr>
        <w:t xml:space="preserve"> </w:t>
      </w:r>
      <w:r w:rsidRPr="00B26566">
        <w:rPr>
          <w:lang w:val="da-DK"/>
        </w:rPr>
        <w:t>tilgængeliggør</w:t>
      </w:r>
      <w:r w:rsidRPr="00B26566">
        <w:rPr>
          <w:spacing w:val="-5"/>
          <w:lang w:val="da-DK"/>
        </w:rPr>
        <w:t xml:space="preserve"> </w:t>
      </w:r>
      <w:r w:rsidRPr="00B26566">
        <w:rPr>
          <w:lang w:val="da-DK"/>
        </w:rPr>
        <w:t>genbrugsemballage</w:t>
      </w:r>
      <w:r w:rsidRPr="00B26566">
        <w:rPr>
          <w:spacing w:val="-5"/>
          <w:lang w:val="da-DK"/>
        </w:rPr>
        <w:t xml:space="preserve"> </w:t>
      </w:r>
      <w:r w:rsidRPr="00B26566">
        <w:rPr>
          <w:lang w:val="da-DK"/>
        </w:rPr>
        <w:t>og</w:t>
      </w:r>
      <w:r w:rsidRPr="00B26566">
        <w:rPr>
          <w:spacing w:val="-5"/>
          <w:lang w:val="da-DK"/>
        </w:rPr>
        <w:t xml:space="preserve"> </w:t>
      </w:r>
      <w:r w:rsidRPr="00B26566">
        <w:rPr>
          <w:lang w:val="da-DK"/>
        </w:rPr>
        <w:t>producenter</w:t>
      </w:r>
      <w:r w:rsidRPr="00B26566">
        <w:rPr>
          <w:spacing w:val="-5"/>
          <w:lang w:val="da-DK"/>
        </w:rPr>
        <w:t xml:space="preserve"> </w:t>
      </w:r>
      <w:r w:rsidRPr="00B26566">
        <w:rPr>
          <w:lang w:val="da-DK"/>
        </w:rPr>
        <w:t>med</w:t>
      </w:r>
      <w:r w:rsidRPr="00B26566">
        <w:rPr>
          <w:spacing w:val="-5"/>
          <w:lang w:val="da-DK"/>
        </w:rPr>
        <w:t xml:space="preserve"> </w:t>
      </w:r>
      <w:r w:rsidRPr="00B26566">
        <w:rPr>
          <w:lang w:val="da-DK"/>
        </w:rPr>
        <w:t>tilbagetagningsordninger, skal føre egenkontrol med henblik på at sikre følgende:</w:t>
      </w:r>
    </w:p>
    <w:p w14:paraId="4BF5DB2E" w14:textId="77777777" w:rsidR="00635043" w:rsidRPr="00B26566" w:rsidRDefault="00644EC4">
      <w:pPr>
        <w:pStyle w:val="Listeafsnit"/>
        <w:numPr>
          <w:ilvl w:val="0"/>
          <w:numId w:val="101"/>
        </w:numPr>
        <w:tabs>
          <w:tab w:val="left" w:pos="510"/>
        </w:tabs>
        <w:spacing w:before="2" w:line="249" w:lineRule="auto"/>
        <w:ind w:right="106" w:hanging="400"/>
        <w:rPr>
          <w:sz w:val="24"/>
          <w:lang w:val="da-DK"/>
        </w:rPr>
      </w:pPr>
      <w:r w:rsidRPr="00B26566">
        <w:rPr>
          <w:sz w:val="24"/>
          <w:lang w:val="da-DK"/>
        </w:rPr>
        <w:t>At de finansierer tilbagetagning samt håndtering af emballageaffald i overensstemmelse med kravene i §§ 70 og 7</w:t>
      </w:r>
      <w:ins w:id="369" w:author="Sofie Dam" w:date="2025-06-06T13:30:00Z">
        <w:r w:rsidR="00402703">
          <w:rPr>
            <w:sz w:val="24"/>
            <w:lang w:val="da-DK"/>
          </w:rPr>
          <w:t>8</w:t>
        </w:r>
      </w:ins>
      <w:del w:id="370" w:author="Sofie Dam" w:date="2025-06-06T13:30:00Z">
        <w:r w:rsidRPr="00B26566" w:rsidDel="00402703">
          <w:rPr>
            <w:sz w:val="24"/>
            <w:lang w:val="da-DK"/>
          </w:rPr>
          <w:delText>7</w:delText>
        </w:r>
      </w:del>
      <w:r w:rsidRPr="00B26566">
        <w:rPr>
          <w:sz w:val="24"/>
          <w:lang w:val="da-DK"/>
        </w:rPr>
        <w:t>.</w:t>
      </w:r>
    </w:p>
    <w:p w14:paraId="31E63F8A" w14:textId="77777777" w:rsidR="00635043" w:rsidRPr="00B26566" w:rsidRDefault="00644EC4">
      <w:pPr>
        <w:pStyle w:val="Listeafsnit"/>
        <w:numPr>
          <w:ilvl w:val="0"/>
          <w:numId w:val="101"/>
        </w:numPr>
        <w:tabs>
          <w:tab w:val="left" w:pos="508"/>
          <w:tab w:val="left" w:pos="510"/>
        </w:tabs>
        <w:spacing w:before="2" w:line="249" w:lineRule="auto"/>
        <w:ind w:right="107" w:hanging="400"/>
        <w:rPr>
          <w:sz w:val="24"/>
          <w:lang w:val="da-DK"/>
        </w:rPr>
      </w:pPr>
      <w:r w:rsidRPr="00B26566">
        <w:rPr>
          <w:sz w:val="24"/>
          <w:lang w:val="da-DK"/>
        </w:rPr>
        <w:t>At de finansierer oplysningsforpligtelsen over for slutbrugere af emballage i overensstemmelse med kravene i § 71.</w:t>
      </w:r>
    </w:p>
    <w:p w14:paraId="69206414" w14:textId="77777777" w:rsidR="00635043" w:rsidRDefault="00644EC4">
      <w:pPr>
        <w:pStyle w:val="Listeafsnit"/>
        <w:numPr>
          <w:ilvl w:val="0"/>
          <w:numId w:val="101"/>
        </w:numPr>
        <w:tabs>
          <w:tab w:val="left" w:pos="508"/>
        </w:tabs>
        <w:spacing w:before="2"/>
        <w:ind w:left="508" w:hanging="398"/>
        <w:rPr>
          <w:sz w:val="24"/>
        </w:rPr>
      </w:pPr>
      <w:r w:rsidRPr="00B26566">
        <w:rPr>
          <w:sz w:val="24"/>
          <w:lang w:val="da-DK"/>
        </w:rPr>
        <w:t xml:space="preserve">Kvaliteten af de indsamlede og rapporterede data om tilgængeliggjort emballage, jf. </w:t>
      </w:r>
      <w:r>
        <w:rPr>
          <w:sz w:val="24"/>
        </w:rPr>
        <w:t xml:space="preserve">§§ 27 og </w:t>
      </w:r>
      <w:r>
        <w:rPr>
          <w:spacing w:val="-5"/>
          <w:sz w:val="24"/>
        </w:rPr>
        <w:t>28.</w:t>
      </w:r>
    </w:p>
    <w:p w14:paraId="1AAC3008" w14:textId="77777777" w:rsidR="00635043" w:rsidRDefault="00644EC4">
      <w:pPr>
        <w:pStyle w:val="Listeafsnit"/>
        <w:numPr>
          <w:ilvl w:val="0"/>
          <w:numId w:val="101"/>
        </w:numPr>
        <w:tabs>
          <w:tab w:val="left" w:pos="508"/>
          <w:tab w:val="left" w:pos="510"/>
        </w:tabs>
        <w:spacing w:line="249" w:lineRule="auto"/>
        <w:ind w:right="106" w:hanging="400"/>
        <w:rPr>
          <w:sz w:val="24"/>
        </w:rPr>
      </w:pPr>
      <w:r w:rsidRPr="00B26566">
        <w:rPr>
          <w:sz w:val="24"/>
          <w:lang w:val="da-DK"/>
        </w:rPr>
        <w:t xml:space="preserve">Kvaliteten af de indsamlede og indberettede data om affaldsmængder af emballageaffald, som produ- centen har indsamlet i en tilbagetagningsordning, jf. </w:t>
      </w:r>
      <w:r>
        <w:rPr>
          <w:sz w:val="24"/>
        </w:rPr>
        <w:t>§ 70.</w:t>
      </w:r>
    </w:p>
    <w:p w14:paraId="5ABB516F" w14:textId="77777777" w:rsidR="00635043" w:rsidRPr="00B26566" w:rsidRDefault="00644EC4">
      <w:pPr>
        <w:pStyle w:val="Listeafsnit"/>
        <w:numPr>
          <w:ilvl w:val="0"/>
          <w:numId w:val="101"/>
        </w:numPr>
        <w:tabs>
          <w:tab w:val="left" w:pos="510"/>
        </w:tabs>
        <w:spacing w:before="2" w:line="249" w:lineRule="auto"/>
        <w:ind w:right="110"/>
        <w:rPr>
          <w:sz w:val="24"/>
          <w:lang w:val="da-DK"/>
        </w:rPr>
      </w:pPr>
      <w:r w:rsidRPr="00B26566">
        <w:rPr>
          <w:sz w:val="24"/>
          <w:lang w:val="da-DK"/>
        </w:rPr>
        <w:t>At</w:t>
      </w:r>
      <w:r w:rsidRPr="00B26566">
        <w:rPr>
          <w:spacing w:val="27"/>
          <w:sz w:val="24"/>
          <w:lang w:val="da-DK"/>
        </w:rPr>
        <w:t xml:space="preserve"> </w:t>
      </w:r>
      <w:r w:rsidRPr="00B26566">
        <w:rPr>
          <w:sz w:val="24"/>
          <w:lang w:val="da-DK"/>
        </w:rPr>
        <w:t>de</w:t>
      </w:r>
      <w:r w:rsidRPr="00B26566">
        <w:rPr>
          <w:spacing w:val="27"/>
          <w:sz w:val="24"/>
          <w:lang w:val="da-DK"/>
        </w:rPr>
        <w:t xml:space="preserve"> </w:t>
      </w:r>
      <w:r w:rsidRPr="00B26566">
        <w:rPr>
          <w:sz w:val="24"/>
          <w:lang w:val="da-DK"/>
        </w:rPr>
        <w:t>efterlever</w:t>
      </w:r>
      <w:r w:rsidRPr="00B26566">
        <w:rPr>
          <w:spacing w:val="27"/>
          <w:sz w:val="24"/>
          <w:lang w:val="da-DK"/>
        </w:rPr>
        <w:t xml:space="preserve"> </w:t>
      </w:r>
      <w:r w:rsidRPr="00B26566">
        <w:rPr>
          <w:sz w:val="24"/>
          <w:lang w:val="da-DK"/>
        </w:rPr>
        <w:t>kravene</w:t>
      </w:r>
      <w:r w:rsidRPr="00B26566">
        <w:rPr>
          <w:spacing w:val="27"/>
          <w:sz w:val="24"/>
          <w:lang w:val="da-DK"/>
        </w:rPr>
        <w:t xml:space="preserve"> </w:t>
      </w:r>
      <w:r w:rsidRPr="00B26566">
        <w:rPr>
          <w:sz w:val="24"/>
          <w:lang w:val="da-DK"/>
        </w:rPr>
        <w:t>i</w:t>
      </w:r>
      <w:r w:rsidRPr="00B26566">
        <w:rPr>
          <w:spacing w:val="27"/>
          <w:sz w:val="24"/>
          <w:lang w:val="da-DK"/>
        </w:rPr>
        <w:t xml:space="preserve"> </w:t>
      </w:r>
      <w:r w:rsidRPr="00B26566">
        <w:rPr>
          <w:sz w:val="24"/>
          <w:lang w:val="da-DK"/>
        </w:rPr>
        <w:t>Europa-Parlamentets</w:t>
      </w:r>
      <w:r w:rsidRPr="00B26566">
        <w:rPr>
          <w:spacing w:val="27"/>
          <w:sz w:val="24"/>
          <w:lang w:val="da-DK"/>
        </w:rPr>
        <w:t xml:space="preserve"> </w:t>
      </w:r>
      <w:r w:rsidRPr="00B26566">
        <w:rPr>
          <w:sz w:val="24"/>
          <w:lang w:val="da-DK"/>
        </w:rPr>
        <w:t>og</w:t>
      </w:r>
      <w:r w:rsidRPr="00B26566">
        <w:rPr>
          <w:spacing w:val="27"/>
          <w:sz w:val="24"/>
          <w:lang w:val="da-DK"/>
        </w:rPr>
        <w:t xml:space="preserve"> </w:t>
      </w:r>
      <w:r w:rsidRPr="00B26566">
        <w:rPr>
          <w:sz w:val="24"/>
          <w:lang w:val="da-DK"/>
        </w:rPr>
        <w:t>Rådets</w:t>
      </w:r>
      <w:r w:rsidRPr="00B26566">
        <w:rPr>
          <w:spacing w:val="27"/>
          <w:sz w:val="24"/>
          <w:lang w:val="da-DK"/>
        </w:rPr>
        <w:t xml:space="preserve"> </w:t>
      </w:r>
      <w:r w:rsidRPr="00B26566">
        <w:rPr>
          <w:sz w:val="24"/>
          <w:lang w:val="da-DK"/>
        </w:rPr>
        <w:t>forordning</w:t>
      </w:r>
      <w:r w:rsidRPr="00B26566">
        <w:rPr>
          <w:spacing w:val="27"/>
          <w:sz w:val="24"/>
          <w:lang w:val="da-DK"/>
        </w:rPr>
        <w:t xml:space="preserve"> </w:t>
      </w:r>
      <w:r w:rsidRPr="00B26566">
        <w:rPr>
          <w:sz w:val="24"/>
          <w:lang w:val="da-DK"/>
        </w:rPr>
        <w:t>nr.</w:t>
      </w:r>
      <w:r w:rsidRPr="00B26566">
        <w:rPr>
          <w:spacing w:val="27"/>
          <w:sz w:val="24"/>
          <w:lang w:val="da-DK"/>
        </w:rPr>
        <w:t xml:space="preserve"> </w:t>
      </w:r>
      <w:r w:rsidRPr="00B26566">
        <w:rPr>
          <w:sz w:val="24"/>
          <w:lang w:val="da-DK"/>
        </w:rPr>
        <w:t>1013/2006/EF</w:t>
      </w:r>
      <w:r w:rsidRPr="00B26566">
        <w:rPr>
          <w:spacing w:val="27"/>
          <w:sz w:val="24"/>
          <w:lang w:val="da-DK"/>
        </w:rPr>
        <w:t xml:space="preserve"> </w:t>
      </w:r>
      <w:r w:rsidRPr="00B26566">
        <w:rPr>
          <w:sz w:val="24"/>
          <w:lang w:val="da-DK"/>
        </w:rPr>
        <w:t>af</w:t>
      </w:r>
      <w:r w:rsidRPr="00B26566">
        <w:rPr>
          <w:spacing w:val="27"/>
          <w:sz w:val="24"/>
          <w:lang w:val="da-DK"/>
        </w:rPr>
        <w:t xml:space="preserve"> </w:t>
      </w:r>
      <w:r w:rsidRPr="00B26566">
        <w:rPr>
          <w:sz w:val="24"/>
          <w:lang w:val="da-DK"/>
        </w:rPr>
        <w:t>14.</w:t>
      </w:r>
      <w:r w:rsidRPr="00B26566">
        <w:rPr>
          <w:spacing w:val="27"/>
          <w:sz w:val="24"/>
          <w:lang w:val="da-DK"/>
        </w:rPr>
        <w:t xml:space="preserve"> </w:t>
      </w:r>
      <w:r w:rsidRPr="00B26566">
        <w:rPr>
          <w:sz w:val="24"/>
          <w:lang w:val="da-DK"/>
        </w:rPr>
        <w:t>juni 2006 om overførsel af affald med senere ændringer.</w:t>
      </w:r>
    </w:p>
    <w:p w14:paraId="5F3007CF" w14:textId="77777777" w:rsidR="00635043" w:rsidRPr="00B26566" w:rsidRDefault="00644EC4">
      <w:pPr>
        <w:pStyle w:val="Brdtekst"/>
        <w:spacing w:before="2"/>
        <w:ind w:left="310"/>
        <w:rPr>
          <w:lang w:val="da-DK"/>
        </w:rPr>
      </w:pPr>
      <w:r w:rsidRPr="00B26566">
        <w:rPr>
          <w:i/>
          <w:lang w:val="da-DK"/>
        </w:rPr>
        <w:t xml:space="preserve">Stk. 2. </w:t>
      </w:r>
      <w:r w:rsidRPr="00B26566">
        <w:rPr>
          <w:lang w:val="da-DK"/>
        </w:rPr>
        <w:t xml:space="preserve">Producenten skal gennemføre egenkontrol efter stk. 1 minimum én gang </w:t>
      </w:r>
      <w:r w:rsidRPr="00B26566">
        <w:rPr>
          <w:spacing w:val="-2"/>
          <w:lang w:val="da-DK"/>
        </w:rPr>
        <w:t>årligt.</w:t>
      </w:r>
    </w:p>
    <w:p w14:paraId="50A86D09" w14:textId="77777777" w:rsidR="00635043" w:rsidRPr="00B26566" w:rsidRDefault="00644EC4">
      <w:pPr>
        <w:pStyle w:val="Brdtekst"/>
        <w:spacing w:line="249" w:lineRule="auto"/>
        <w:ind w:right="107" w:firstLine="200"/>
        <w:rPr>
          <w:lang w:val="da-DK"/>
        </w:rPr>
      </w:pPr>
      <w:r w:rsidRPr="00B26566">
        <w:rPr>
          <w:i/>
          <w:lang w:val="da-DK"/>
        </w:rPr>
        <w:t>Stk.</w:t>
      </w:r>
      <w:r w:rsidRPr="00B26566">
        <w:rPr>
          <w:i/>
          <w:spacing w:val="-3"/>
          <w:lang w:val="da-DK"/>
        </w:rPr>
        <w:t xml:space="preserve"> </w:t>
      </w:r>
      <w:r w:rsidRPr="00B26566">
        <w:rPr>
          <w:i/>
          <w:lang w:val="da-DK"/>
        </w:rPr>
        <w:t xml:space="preserve">3. </w:t>
      </w:r>
      <w:r w:rsidRPr="00B26566">
        <w:rPr>
          <w:lang w:val="da-DK"/>
        </w:rPr>
        <w:t>Producenten</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udarbejde</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skriftlig</w:t>
      </w:r>
      <w:r w:rsidRPr="00B26566">
        <w:rPr>
          <w:spacing w:val="-1"/>
          <w:lang w:val="da-DK"/>
        </w:rPr>
        <w:t xml:space="preserve"> </w:t>
      </w:r>
      <w:r w:rsidRPr="00B26566">
        <w:rPr>
          <w:lang w:val="da-DK"/>
        </w:rPr>
        <w:t>beskrivelse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proceduren</w:t>
      </w:r>
      <w:r w:rsidRPr="00B26566">
        <w:rPr>
          <w:spacing w:val="-1"/>
          <w:lang w:val="da-DK"/>
        </w:rPr>
        <w:t xml:space="preserve"> </w:t>
      </w:r>
      <w:r w:rsidRPr="00B26566">
        <w:rPr>
          <w:lang w:val="da-DK"/>
        </w:rPr>
        <w:t>og</w:t>
      </w:r>
      <w:r w:rsidRPr="00B26566">
        <w:rPr>
          <w:spacing w:val="-1"/>
          <w:lang w:val="da-DK"/>
        </w:rPr>
        <w:t xml:space="preserve"> </w:t>
      </w:r>
      <w:r w:rsidRPr="00B26566">
        <w:rPr>
          <w:lang w:val="da-DK"/>
        </w:rPr>
        <w:t>dokumentation</w:t>
      </w:r>
      <w:r w:rsidRPr="00B26566">
        <w:rPr>
          <w:spacing w:val="-1"/>
          <w:lang w:val="da-DK"/>
        </w:rPr>
        <w:t xml:space="preserve"> </w:t>
      </w:r>
      <w:r w:rsidRPr="00B26566">
        <w:rPr>
          <w:lang w:val="da-DK"/>
        </w:rPr>
        <w:t>for</w:t>
      </w:r>
      <w:r w:rsidRPr="00B26566">
        <w:rPr>
          <w:spacing w:val="-1"/>
          <w:lang w:val="da-DK"/>
        </w:rPr>
        <w:t xml:space="preserve"> </w:t>
      </w:r>
      <w:r w:rsidRPr="00B26566">
        <w:rPr>
          <w:lang w:val="da-DK"/>
        </w:rPr>
        <w:t>gennem- førelse af egenkontrollen, jf. stk. 1.</w:t>
      </w:r>
    </w:p>
    <w:p w14:paraId="686BCE21" w14:textId="77777777" w:rsidR="00635043" w:rsidRPr="00B26566" w:rsidRDefault="00644EC4">
      <w:pPr>
        <w:pStyle w:val="Brdtekst"/>
        <w:spacing w:before="2" w:line="249" w:lineRule="auto"/>
        <w:ind w:right="107" w:firstLine="200"/>
        <w:rPr>
          <w:lang w:val="da-DK"/>
        </w:rPr>
      </w:pPr>
      <w:r w:rsidRPr="00B26566">
        <w:rPr>
          <w:i/>
          <w:lang w:val="da-DK"/>
        </w:rPr>
        <w:t xml:space="preserve">Stk. 4. </w:t>
      </w:r>
      <w:r w:rsidRPr="00B26566">
        <w:rPr>
          <w:lang w:val="da-DK"/>
        </w:rPr>
        <w:t xml:space="preserve">Beskrivelsen og dokumentationen, jf. stk. 3, skal på forespørgsel være tilgængelig for Miljøsty- </w:t>
      </w:r>
      <w:r w:rsidRPr="00B26566">
        <w:rPr>
          <w:spacing w:val="-2"/>
          <w:lang w:val="da-DK"/>
        </w:rPr>
        <w:t>relsen.</w:t>
      </w:r>
    </w:p>
    <w:p w14:paraId="0ACFBC5B" w14:textId="77777777" w:rsidR="00635043" w:rsidRPr="00B26566" w:rsidRDefault="00644EC4">
      <w:pPr>
        <w:pStyle w:val="Brdtekst"/>
        <w:spacing w:before="2" w:line="249" w:lineRule="auto"/>
        <w:ind w:right="106" w:firstLine="200"/>
        <w:rPr>
          <w:lang w:val="da-DK"/>
        </w:rPr>
      </w:pPr>
      <w:r w:rsidRPr="00B26566">
        <w:rPr>
          <w:i/>
          <w:lang w:val="da-DK"/>
        </w:rPr>
        <w:t xml:space="preserve">Stk. 5. </w:t>
      </w:r>
      <w:r w:rsidRPr="00B26566">
        <w:rPr>
          <w:lang w:val="da-DK"/>
        </w:rPr>
        <w:t>Producenter, der udbyder opgaven med indsamling og behandling af affald fra tredjeparter, skal anvende vejesedler eller anden dokumentation fra tredjeparten som led i deres egenkontrol af data om indsamlet og behandlet emballageaffald.</w:t>
      </w:r>
    </w:p>
    <w:p w14:paraId="5E79A5E8" w14:textId="77777777" w:rsidR="00635043" w:rsidRPr="00B26566" w:rsidRDefault="00644EC4">
      <w:pPr>
        <w:pStyle w:val="Brdtekst"/>
        <w:spacing w:before="3" w:line="249" w:lineRule="auto"/>
        <w:ind w:right="107" w:firstLine="200"/>
        <w:rPr>
          <w:lang w:val="da-DK"/>
        </w:rPr>
      </w:pPr>
      <w:r w:rsidRPr="00B26566">
        <w:rPr>
          <w:i/>
          <w:lang w:val="da-DK"/>
        </w:rPr>
        <w:t xml:space="preserve">Stk. 6. </w:t>
      </w:r>
      <w:r w:rsidRPr="00B26566">
        <w:rPr>
          <w:lang w:val="da-DK"/>
        </w:rPr>
        <w:t>Producenter, der tilgængeliggør genbrugsemballage og producenter med tilbagetagningsordnin- ger, fritages for forpligtelsen til egenkontrol af de i stk. 1, nr. 1, 3 og 4 nævnte forpligtelser, i det omfang forpligtelsen overtages af en kollektiv ordning, jf. § 8</w:t>
      </w:r>
      <w:ins w:id="371" w:author="Sofie Dam" w:date="2025-06-06T13:31:00Z">
        <w:r w:rsidR="00402703">
          <w:rPr>
            <w:lang w:val="da-DK"/>
          </w:rPr>
          <w:t>3</w:t>
        </w:r>
      </w:ins>
      <w:del w:id="372" w:author="Sofie Dam" w:date="2025-06-06T13:31:00Z">
        <w:r w:rsidRPr="00B26566" w:rsidDel="00402703">
          <w:rPr>
            <w:lang w:val="da-DK"/>
          </w:rPr>
          <w:delText>2</w:delText>
        </w:r>
      </w:del>
      <w:r w:rsidRPr="00B26566">
        <w:rPr>
          <w:lang w:val="da-DK"/>
        </w:rPr>
        <w:t>.</w:t>
      </w:r>
    </w:p>
    <w:p w14:paraId="7BDE8D9E" w14:textId="77777777" w:rsidR="00635043" w:rsidRPr="00B26566" w:rsidRDefault="00644EC4">
      <w:pPr>
        <w:spacing w:before="163"/>
        <w:ind w:left="3458"/>
        <w:jc w:val="both"/>
        <w:rPr>
          <w:i/>
          <w:sz w:val="24"/>
          <w:lang w:val="da-DK"/>
        </w:rPr>
      </w:pPr>
      <w:bookmarkStart w:id="373" w:name="Egenkontrol_for_kollektive_ordninger"/>
      <w:bookmarkEnd w:id="373"/>
      <w:r w:rsidRPr="00B26566">
        <w:rPr>
          <w:i/>
          <w:sz w:val="24"/>
          <w:lang w:val="da-DK"/>
        </w:rPr>
        <w:t>Egenkontrol</w:t>
      </w:r>
      <w:r w:rsidRPr="00B26566">
        <w:rPr>
          <w:i/>
          <w:spacing w:val="-7"/>
          <w:sz w:val="24"/>
          <w:lang w:val="da-DK"/>
        </w:rPr>
        <w:t xml:space="preserve"> </w:t>
      </w:r>
      <w:r w:rsidRPr="00B26566">
        <w:rPr>
          <w:i/>
          <w:sz w:val="24"/>
          <w:lang w:val="da-DK"/>
        </w:rPr>
        <w:t>for</w:t>
      </w:r>
      <w:r w:rsidRPr="00B26566">
        <w:rPr>
          <w:i/>
          <w:spacing w:val="-8"/>
          <w:sz w:val="24"/>
          <w:lang w:val="da-DK"/>
        </w:rPr>
        <w:t xml:space="preserve"> </w:t>
      </w:r>
      <w:r w:rsidRPr="00B26566">
        <w:rPr>
          <w:i/>
          <w:sz w:val="24"/>
          <w:lang w:val="da-DK"/>
        </w:rPr>
        <w:t>kollektive</w:t>
      </w:r>
      <w:r w:rsidRPr="00B26566">
        <w:rPr>
          <w:i/>
          <w:spacing w:val="-6"/>
          <w:sz w:val="24"/>
          <w:lang w:val="da-DK"/>
        </w:rPr>
        <w:t xml:space="preserve"> </w:t>
      </w:r>
      <w:r w:rsidRPr="00B26566">
        <w:rPr>
          <w:i/>
          <w:spacing w:val="-2"/>
          <w:sz w:val="24"/>
          <w:lang w:val="da-DK"/>
        </w:rPr>
        <w:t>ordninger</w:t>
      </w:r>
    </w:p>
    <w:p w14:paraId="23EBEC86" w14:textId="77777777" w:rsidR="00635043" w:rsidRPr="00B26566" w:rsidRDefault="00644EC4">
      <w:pPr>
        <w:pStyle w:val="Brdtekst"/>
        <w:spacing w:before="132"/>
        <w:ind w:left="310"/>
        <w:rPr>
          <w:lang w:val="da-DK"/>
        </w:rPr>
      </w:pPr>
      <w:bookmarkStart w:id="374" w:name="§_91"/>
      <w:bookmarkEnd w:id="374"/>
      <w:r w:rsidRPr="00B26566">
        <w:rPr>
          <w:b/>
          <w:lang w:val="da-DK"/>
        </w:rPr>
        <w:t>§ 9</w:t>
      </w:r>
      <w:ins w:id="375" w:author="Sofie Dam" w:date="2025-06-06T13:31:00Z">
        <w:r w:rsidR="00402703">
          <w:rPr>
            <w:b/>
            <w:lang w:val="da-DK"/>
          </w:rPr>
          <w:t>2</w:t>
        </w:r>
      </w:ins>
      <w:del w:id="376" w:author="Sofie Dam" w:date="2025-06-06T13:31:00Z">
        <w:r w:rsidRPr="00B26566" w:rsidDel="00402703">
          <w:rPr>
            <w:b/>
            <w:lang w:val="da-DK"/>
          </w:rPr>
          <w:delText>1</w:delText>
        </w:r>
      </w:del>
      <w:r w:rsidRPr="00B26566">
        <w:rPr>
          <w:b/>
          <w:lang w:val="da-DK"/>
        </w:rPr>
        <w:t xml:space="preserve">. </w:t>
      </w:r>
      <w:r w:rsidRPr="00B26566">
        <w:rPr>
          <w:lang w:val="da-DK"/>
        </w:rPr>
        <w:t xml:space="preserve">Kollektive ordninger skal føre egenkontrol med henblik på at sikre </w:t>
      </w:r>
      <w:r w:rsidRPr="00B26566">
        <w:rPr>
          <w:spacing w:val="-2"/>
          <w:lang w:val="da-DK"/>
        </w:rPr>
        <w:t>følgende:</w:t>
      </w:r>
    </w:p>
    <w:p w14:paraId="2CDD898D" w14:textId="77777777" w:rsidR="00635043" w:rsidRPr="00402703" w:rsidRDefault="00644EC4">
      <w:pPr>
        <w:pStyle w:val="Listeafsnit"/>
        <w:numPr>
          <w:ilvl w:val="0"/>
          <w:numId w:val="100"/>
        </w:numPr>
        <w:tabs>
          <w:tab w:val="left" w:pos="510"/>
        </w:tabs>
        <w:spacing w:line="249" w:lineRule="auto"/>
        <w:ind w:right="105" w:hanging="400"/>
        <w:jc w:val="both"/>
        <w:rPr>
          <w:sz w:val="24"/>
          <w:lang w:val="da-DK"/>
        </w:rPr>
      </w:pPr>
      <w:r w:rsidRPr="00B26566">
        <w:rPr>
          <w:sz w:val="24"/>
          <w:lang w:val="da-DK"/>
        </w:rPr>
        <w:t>At de indkrævede økonomiske bidrag fra den kollektive ordnings medlemmer dækker omkostninger til</w:t>
      </w:r>
      <w:r w:rsidRPr="00B26566">
        <w:rPr>
          <w:spacing w:val="-3"/>
          <w:sz w:val="24"/>
          <w:lang w:val="da-DK"/>
        </w:rPr>
        <w:t xml:space="preserve"> </w:t>
      </w:r>
      <w:r w:rsidRPr="00B26566">
        <w:rPr>
          <w:sz w:val="24"/>
          <w:lang w:val="da-DK"/>
        </w:rPr>
        <w:t>transport</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behandling</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de</w:t>
      </w:r>
      <w:r w:rsidRPr="00B26566">
        <w:rPr>
          <w:spacing w:val="-3"/>
          <w:sz w:val="24"/>
          <w:lang w:val="da-DK"/>
        </w:rPr>
        <w:t xml:space="preserve"> </w:t>
      </w:r>
      <w:r w:rsidRPr="00B26566">
        <w:rPr>
          <w:sz w:val="24"/>
          <w:lang w:val="da-DK"/>
        </w:rPr>
        <w:t>indsamlede</w:t>
      </w:r>
      <w:r w:rsidRPr="00B26566">
        <w:rPr>
          <w:spacing w:val="-3"/>
          <w:sz w:val="24"/>
          <w:lang w:val="da-DK"/>
        </w:rPr>
        <w:t xml:space="preserve"> </w:t>
      </w:r>
      <w:r w:rsidRPr="00B26566">
        <w:rPr>
          <w:sz w:val="24"/>
          <w:lang w:val="da-DK"/>
        </w:rPr>
        <w:t>affaldsmængder,</w:t>
      </w:r>
      <w:r w:rsidRPr="00B26566">
        <w:rPr>
          <w:spacing w:val="-3"/>
          <w:sz w:val="24"/>
          <w:lang w:val="da-DK"/>
        </w:rPr>
        <w:t xml:space="preserve"> </w:t>
      </w:r>
      <w:r w:rsidRPr="00B26566">
        <w:rPr>
          <w:sz w:val="24"/>
          <w:lang w:val="da-DK"/>
        </w:rPr>
        <w:t>som</w:t>
      </w:r>
      <w:r w:rsidRPr="00B26566">
        <w:rPr>
          <w:spacing w:val="-3"/>
          <w:sz w:val="24"/>
          <w:lang w:val="da-DK"/>
        </w:rPr>
        <w:t xml:space="preserve"> </w:t>
      </w:r>
      <w:r w:rsidRPr="00B26566">
        <w:rPr>
          <w:sz w:val="24"/>
          <w:lang w:val="da-DK"/>
        </w:rPr>
        <w:t>den</w:t>
      </w:r>
      <w:r w:rsidRPr="00B26566">
        <w:rPr>
          <w:spacing w:val="-3"/>
          <w:sz w:val="24"/>
          <w:lang w:val="da-DK"/>
        </w:rPr>
        <w:t xml:space="preserve"> </w:t>
      </w:r>
      <w:r w:rsidRPr="00B26566">
        <w:rPr>
          <w:sz w:val="24"/>
          <w:lang w:val="da-DK"/>
        </w:rPr>
        <w:t>kollektive</w:t>
      </w:r>
      <w:r w:rsidRPr="00B26566">
        <w:rPr>
          <w:spacing w:val="-3"/>
          <w:sz w:val="24"/>
          <w:lang w:val="da-DK"/>
        </w:rPr>
        <w:t xml:space="preserve"> </w:t>
      </w:r>
      <w:r w:rsidRPr="00B26566">
        <w:rPr>
          <w:sz w:val="24"/>
          <w:lang w:val="da-DK"/>
        </w:rPr>
        <w:t>ordning</w:t>
      </w:r>
      <w:r w:rsidRPr="00B26566">
        <w:rPr>
          <w:spacing w:val="-3"/>
          <w:sz w:val="24"/>
          <w:lang w:val="da-DK"/>
        </w:rPr>
        <w:t xml:space="preserve"> </w:t>
      </w:r>
      <w:r w:rsidRPr="00B26566">
        <w:rPr>
          <w:sz w:val="24"/>
          <w:lang w:val="da-DK"/>
        </w:rPr>
        <w:t>skal</w:t>
      </w:r>
      <w:r w:rsidRPr="00B26566">
        <w:rPr>
          <w:spacing w:val="-3"/>
          <w:sz w:val="24"/>
          <w:lang w:val="da-DK"/>
        </w:rPr>
        <w:t xml:space="preserve"> </w:t>
      </w:r>
      <w:r w:rsidRPr="00B26566">
        <w:rPr>
          <w:sz w:val="24"/>
          <w:lang w:val="da-DK"/>
        </w:rPr>
        <w:t>håndte</w:t>
      </w:r>
      <w:del w:id="377" w:author="Sofie Dam" w:date="2025-06-06T13:31:00Z">
        <w:r w:rsidRPr="00B26566" w:rsidDel="00402703">
          <w:rPr>
            <w:sz w:val="24"/>
            <w:lang w:val="da-DK"/>
          </w:rPr>
          <w:delText xml:space="preserve">- </w:delText>
        </w:r>
      </w:del>
      <w:r w:rsidRPr="00B26566">
        <w:rPr>
          <w:sz w:val="24"/>
          <w:lang w:val="da-DK"/>
        </w:rPr>
        <w:t>re på vegne af en producent, jf. § 8</w:t>
      </w:r>
      <w:ins w:id="378" w:author="Sofie Dam" w:date="2025-06-06T13:31:00Z">
        <w:r w:rsidR="00402703">
          <w:rPr>
            <w:sz w:val="24"/>
            <w:lang w:val="da-DK"/>
          </w:rPr>
          <w:t>1</w:t>
        </w:r>
      </w:ins>
      <w:del w:id="379" w:author="Sofie Dam" w:date="2025-06-06T13:31:00Z">
        <w:r w:rsidRPr="00B26566" w:rsidDel="00402703">
          <w:rPr>
            <w:sz w:val="24"/>
            <w:lang w:val="da-DK"/>
          </w:rPr>
          <w:delText>0</w:delText>
        </w:r>
      </w:del>
      <w:r w:rsidRPr="00B26566">
        <w:rPr>
          <w:sz w:val="24"/>
          <w:lang w:val="da-DK"/>
        </w:rPr>
        <w:t xml:space="preserve">, nr. 6 og dækker omkostninger til opfyldelse af betalingsforplig- telser, som den kollektive ordning varetager på vegne af en producent, jf. </w:t>
      </w:r>
      <w:r w:rsidRPr="00402703">
        <w:rPr>
          <w:sz w:val="24"/>
          <w:lang w:val="da-DK"/>
        </w:rPr>
        <w:t>§ 8</w:t>
      </w:r>
      <w:ins w:id="380" w:author="Sofie Dam" w:date="2025-06-06T13:31:00Z">
        <w:r w:rsidR="00402703">
          <w:rPr>
            <w:sz w:val="24"/>
            <w:lang w:val="da-DK"/>
          </w:rPr>
          <w:t>1</w:t>
        </w:r>
      </w:ins>
      <w:del w:id="381" w:author="Sofie Dam" w:date="2025-06-06T13:31:00Z">
        <w:r w:rsidRPr="00402703" w:rsidDel="00402703">
          <w:rPr>
            <w:sz w:val="24"/>
            <w:lang w:val="da-DK"/>
          </w:rPr>
          <w:delText>0</w:delText>
        </w:r>
      </w:del>
      <w:r w:rsidRPr="00402703">
        <w:rPr>
          <w:sz w:val="24"/>
          <w:lang w:val="da-DK"/>
        </w:rPr>
        <w:t>, nr. 11 og 22.</w:t>
      </w:r>
    </w:p>
    <w:p w14:paraId="49F2BAE4" w14:textId="77777777" w:rsidR="00635043" w:rsidRPr="00B26566" w:rsidRDefault="00644EC4">
      <w:pPr>
        <w:pStyle w:val="Listeafsnit"/>
        <w:numPr>
          <w:ilvl w:val="0"/>
          <w:numId w:val="100"/>
        </w:numPr>
        <w:tabs>
          <w:tab w:val="left" w:pos="508"/>
          <w:tab w:val="left" w:pos="510"/>
        </w:tabs>
        <w:spacing w:before="4" w:line="249" w:lineRule="auto"/>
        <w:ind w:right="105" w:hanging="400"/>
        <w:jc w:val="both"/>
        <w:rPr>
          <w:sz w:val="24"/>
          <w:lang w:val="da-DK"/>
        </w:rPr>
      </w:pPr>
      <w:r w:rsidRPr="00B26566">
        <w:rPr>
          <w:sz w:val="24"/>
          <w:lang w:val="da-DK"/>
        </w:rPr>
        <w:t>At de indkrævede økonomiske bidrag fra den kollektive ordnings producenter er gradueret i overens- stemmelse med bilag 14.</w:t>
      </w:r>
    </w:p>
    <w:p w14:paraId="7FF8A067" w14:textId="77777777" w:rsidR="00635043" w:rsidRDefault="00644EC4">
      <w:pPr>
        <w:pStyle w:val="Listeafsnit"/>
        <w:numPr>
          <w:ilvl w:val="0"/>
          <w:numId w:val="100"/>
        </w:numPr>
        <w:tabs>
          <w:tab w:val="left" w:pos="508"/>
          <w:tab w:val="left" w:pos="510"/>
        </w:tabs>
        <w:spacing w:before="2" w:line="249" w:lineRule="auto"/>
        <w:ind w:right="105"/>
        <w:jc w:val="both"/>
        <w:rPr>
          <w:sz w:val="24"/>
        </w:rPr>
      </w:pPr>
      <w:r w:rsidRPr="00B26566">
        <w:rPr>
          <w:sz w:val="24"/>
          <w:lang w:val="da-DK"/>
        </w:rPr>
        <w:t xml:space="preserve">At kvaliteten af de data, som den kollektive ordning kan indsamle og rapportere på vegne af produ- centerne, jf. </w:t>
      </w:r>
      <w:r>
        <w:rPr>
          <w:sz w:val="24"/>
        </w:rPr>
        <w:t>§ 8</w:t>
      </w:r>
      <w:ins w:id="382" w:author="Sofie Dam" w:date="2025-06-06T13:31:00Z">
        <w:r w:rsidR="00402703">
          <w:rPr>
            <w:sz w:val="24"/>
          </w:rPr>
          <w:t>3</w:t>
        </w:r>
      </w:ins>
      <w:del w:id="383" w:author="Sofie Dam" w:date="2025-06-06T13:31:00Z">
        <w:r w:rsidDel="00402703">
          <w:rPr>
            <w:sz w:val="24"/>
          </w:rPr>
          <w:delText>2</w:delText>
        </w:r>
      </w:del>
      <w:r>
        <w:rPr>
          <w:sz w:val="24"/>
        </w:rPr>
        <w:t>, nr. 1, stemmer overens med kravene i §§ 21, stk. 1, 22, 24, 25, 27 og 28.</w:t>
      </w:r>
    </w:p>
    <w:p w14:paraId="002E9EFC" w14:textId="77777777" w:rsidR="00635043" w:rsidRPr="00B26566" w:rsidRDefault="00644EC4">
      <w:pPr>
        <w:pStyle w:val="Listeafsnit"/>
        <w:numPr>
          <w:ilvl w:val="0"/>
          <w:numId w:val="100"/>
        </w:numPr>
        <w:tabs>
          <w:tab w:val="left" w:pos="508"/>
          <w:tab w:val="left" w:pos="510"/>
        </w:tabs>
        <w:spacing w:before="2" w:line="249" w:lineRule="auto"/>
        <w:ind w:right="108"/>
        <w:jc w:val="both"/>
        <w:rPr>
          <w:sz w:val="24"/>
          <w:lang w:val="da-DK"/>
        </w:rPr>
      </w:pPr>
      <w:r w:rsidRPr="00B26566">
        <w:rPr>
          <w:sz w:val="24"/>
          <w:lang w:val="da-DK"/>
        </w:rPr>
        <w:t>At kollektive ordninger efterlever kravene i Europa-Parlamentets og Rådets forordning nr. 1013/2006/EF af 14. juni 2006 om overførsel af affald med senere ændringer.</w:t>
      </w:r>
    </w:p>
    <w:p w14:paraId="1795DDED" w14:textId="77777777" w:rsidR="00635043" w:rsidRPr="00B26566" w:rsidRDefault="00644EC4">
      <w:pPr>
        <w:pStyle w:val="Brdtekst"/>
        <w:spacing w:before="2"/>
        <w:ind w:left="310"/>
        <w:rPr>
          <w:lang w:val="da-DK"/>
        </w:rPr>
      </w:pPr>
      <w:r w:rsidRPr="00B26566">
        <w:rPr>
          <w:i/>
          <w:lang w:val="da-DK"/>
        </w:rPr>
        <w:t>Stk. 2.</w:t>
      </w:r>
      <w:r w:rsidRPr="00B26566">
        <w:rPr>
          <w:i/>
          <w:spacing w:val="-1"/>
          <w:lang w:val="da-DK"/>
        </w:rPr>
        <w:t xml:space="preserve"> </w:t>
      </w:r>
      <w:r w:rsidRPr="00B26566">
        <w:rPr>
          <w:lang w:val="da-DK"/>
        </w:rPr>
        <w:t xml:space="preserve">Kollektive ordninger skal gennemføre egenkontrol efter stk. 1 minimum én gang </w:t>
      </w:r>
      <w:r w:rsidRPr="00B26566">
        <w:rPr>
          <w:spacing w:val="-2"/>
          <w:lang w:val="da-DK"/>
        </w:rPr>
        <w:t>årligt.</w:t>
      </w:r>
    </w:p>
    <w:p w14:paraId="6B6F7F4C" w14:textId="77777777" w:rsidR="00635043" w:rsidRPr="00B26566" w:rsidRDefault="00644EC4">
      <w:pPr>
        <w:pStyle w:val="Brdtekst"/>
        <w:spacing w:line="249" w:lineRule="auto"/>
        <w:ind w:right="107" w:firstLine="200"/>
        <w:rPr>
          <w:lang w:val="da-DK"/>
        </w:rPr>
      </w:pPr>
      <w:r w:rsidRPr="00B26566">
        <w:rPr>
          <w:i/>
          <w:lang w:val="da-DK"/>
        </w:rPr>
        <w:t xml:space="preserve">Stk. 3. </w:t>
      </w:r>
      <w:r w:rsidRPr="00B26566">
        <w:rPr>
          <w:lang w:val="da-DK"/>
        </w:rPr>
        <w:t>Kollektive ordninger skal udarbejde en skriftlig beskrivelse af procedure og dokumentation for gennemførelse af egenkontrollen.</w:t>
      </w:r>
    </w:p>
    <w:p w14:paraId="2F7389A4" w14:textId="77777777" w:rsidR="00635043" w:rsidRPr="00B26566" w:rsidRDefault="00644EC4">
      <w:pPr>
        <w:pStyle w:val="Brdtekst"/>
        <w:spacing w:before="2"/>
        <w:ind w:left="310"/>
        <w:rPr>
          <w:lang w:val="da-DK"/>
        </w:rPr>
      </w:pPr>
      <w:r w:rsidRPr="00B26566">
        <w:rPr>
          <w:i/>
          <w:lang w:val="da-DK"/>
        </w:rPr>
        <w:t>Stk.</w:t>
      </w:r>
      <w:r w:rsidRPr="00B26566">
        <w:rPr>
          <w:i/>
          <w:spacing w:val="-1"/>
          <w:lang w:val="da-DK"/>
        </w:rPr>
        <w:t xml:space="preserve"> </w:t>
      </w:r>
      <w:r w:rsidRPr="00B26566">
        <w:rPr>
          <w:i/>
          <w:lang w:val="da-DK"/>
        </w:rPr>
        <w:t xml:space="preserve">4. </w:t>
      </w:r>
      <w:r w:rsidRPr="00B26566">
        <w:rPr>
          <w:lang w:val="da-DK"/>
        </w:rPr>
        <w:t>Beskrivelsen,</w:t>
      </w:r>
      <w:r w:rsidRPr="00B26566">
        <w:rPr>
          <w:spacing w:val="-1"/>
          <w:lang w:val="da-DK"/>
        </w:rPr>
        <w:t xml:space="preserve"> </w:t>
      </w:r>
      <w:r w:rsidRPr="00B26566">
        <w:rPr>
          <w:lang w:val="da-DK"/>
        </w:rPr>
        <w:t>jf. stk.</w:t>
      </w:r>
      <w:r w:rsidRPr="00B26566">
        <w:rPr>
          <w:spacing w:val="-1"/>
          <w:lang w:val="da-DK"/>
        </w:rPr>
        <w:t xml:space="preserve"> </w:t>
      </w:r>
      <w:r w:rsidRPr="00B26566">
        <w:rPr>
          <w:lang w:val="da-DK"/>
        </w:rPr>
        <w:t>3, skal på</w:t>
      </w:r>
      <w:r w:rsidRPr="00B26566">
        <w:rPr>
          <w:spacing w:val="-1"/>
          <w:lang w:val="da-DK"/>
        </w:rPr>
        <w:t xml:space="preserve"> </w:t>
      </w:r>
      <w:r w:rsidRPr="00B26566">
        <w:rPr>
          <w:lang w:val="da-DK"/>
        </w:rPr>
        <w:t>forespørgsel være</w:t>
      </w:r>
      <w:r w:rsidRPr="00B26566">
        <w:rPr>
          <w:spacing w:val="-1"/>
          <w:lang w:val="da-DK"/>
        </w:rPr>
        <w:t xml:space="preserve"> </w:t>
      </w:r>
      <w:r w:rsidRPr="00B26566">
        <w:rPr>
          <w:lang w:val="da-DK"/>
        </w:rPr>
        <w:t xml:space="preserve">tilgængelig for </w:t>
      </w:r>
      <w:r w:rsidRPr="00B26566">
        <w:rPr>
          <w:spacing w:val="-2"/>
          <w:lang w:val="da-DK"/>
        </w:rPr>
        <w:t>Miljøstyrelsen.</w:t>
      </w:r>
    </w:p>
    <w:p w14:paraId="7E742E5E" w14:textId="77777777" w:rsidR="00635043" w:rsidRPr="00B26566" w:rsidRDefault="00644EC4">
      <w:pPr>
        <w:pStyle w:val="Brdtekst"/>
        <w:spacing w:line="249" w:lineRule="auto"/>
        <w:ind w:right="108" w:firstLine="200"/>
        <w:rPr>
          <w:lang w:val="da-DK"/>
        </w:rPr>
      </w:pPr>
      <w:r w:rsidRPr="00B26566">
        <w:rPr>
          <w:i/>
          <w:lang w:val="da-DK"/>
        </w:rPr>
        <w:t>Stk.</w:t>
      </w:r>
      <w:r w:rsidRPr="00B26566">
        <w:rPr>
          <w:i/>
          <w:spacing w:val="-4"/>
          <w:lang w:val="da-DK"/>
        </w:rPr>
        <w:t xml:space="preserve"> </w:t>
      </w:r>
      <w:r w:rsidRPr="00B26566">
        <w:rPr>
          <w:i/>
          <w:lang w:val="da-DK"/>
        </w:rPr>
        <w:t>5.</w:t>
      </w:r>
      <w:r w:rsidRPr="00B26566">
        <w:rPr>
          <w:i/>
          <w:spacing w:val="-4"/>
          <w:lang w:val="da-DK"/>
        </w:rPr>
        <w:t xml:space="preserve"> </w:t>
      </w:r>
      <w:r w:rsidRPr="00B26566">
        <w:rPr>
          <w:lang w:val="da-DK"/>
        </w:rPr>
        <w:t>Kollektive</w:t>
      </w:r>
      <w:r w:rsidRPr="00B26566">
        <w:rPr>
          <w:spacing w:val="-4"/>
          <w:lang w:val="da-DK"/>
        </w:rPr>
        <w:t xml:space="preserve"> </w:t>
      </w:r>
      <w:r w:rsidRPr="00B26566">
        <w:rPr>
          <w:lang w:val="da-DK"/>
        </w:rPr>
        <w:t>ordninger,</w:t>
      </w:r>
      <w:r w:rsidRPr="00B26566">
        <w:rPr>
          <w:spacing w:val="-4"/>
          <w:lang w:val="da-DK"/>
        </w:rPr>
        <w:t xml:space="preserve"> </w:t>
      </w:r>
      <w:r w:rsidRPr="00B26566">
        <w:rPr>
          <w:lang w:val="da-DK"/>
        </w:rPr>
        <w:t>der</w:t>
      </w:r>
      <w:r w:rsidRPr="00B26566">
        <w:rPr>
          <w:spacing w:val="-4"/>
          <w:lang w:val="da-DK"/>
        </w:rPr>
        <w:t xml:space="preserve"> </w:t>
      </w:r>
      <w:r w:rsidRPr="00B26566">
        <w:rPr>
          <w:lang w:val="da-DK"/>
        </w:rPr>
        <w:t>udbyder</w:t>
      </w:r>
      <w:r w:rsidRPr="00B26566">
        <w:rPr>
          <w:spacing w:val="-4"/>
          <w:lang w:val="da-DK"/>
        </w:rPr>
        <w:t xml:space="preserve"> </w:t>
      </w:r>
      <w:r w:rsidRPr="00B26566">
        <w:rPr>
          <w:lang w:val="da-DK"/>
        </w:rPr>
        <w:t>opgaven</w:t>
      </w:r>
      <w:r w:rsidRPr="00B26566">
        <w:rPr>
          <w:spacing w:val="-4"/>
          <w:lang w:val="da-DK"/>
        </w:rPr>
        <w:t xml:space="preserve"> </w:t>
      </w:r>
      <w:r w:rsidRPr="00B26566">
        <w:rPr>
          <w:lang w:val="da-DK"/>
        </w:rPr>
        <w:t>med</w:t>
      </w:r>
      <w:r w:rsidRPr="00B26566">
        <w:rPr>
          <w:spacing w:val="-4"/>
          <w:lang w:val="da-DK"/>
        </w:rPr>
        <w:t xml:space="preserve"> </w:t>
      </w:r>
      <w:r w:rsidRPr="00B26566">
        <w:rPr>
          <w:lang w:val="da-DK"/>
        </w:rPr>
        <w:t>indsamling</w:t>
      </w:r>
      <w:r w:rsidRPr="00B26566">
        <w:rPr>
          <w:spacing w:val="-4"/>
          <w:lang w:val="da-DK"/>
        </w:rPr>
        <w:t xml:space="preserve"> </w:t>
      </w:r>
      <w:r w:rsidRPr="00B26566">
        <w:rPr>
          <w:lang w:val="da-DK"/>
        </w:rPr>
        <w:t>og</w:t>
      </w:r>
      <w:r w:rsidRPr="00B26566">
        <w:rPr>
          <w:spacing w:val="-4"/>
          <w:lang w:val="da-DK"/>
        </w:rPr>
        <w:t xml:space="preserve"> </w:t>
      </w:r>
      <w:r w:rsidRPr="00B26566">
        <w:rPr>
          <w:lang w:val="da-DK"/>
        </w:rPr>
        <w:t>behandling</w:t>
      </w:r>
      <w:r w:rsidRPr="00B26566">
        <w:rPr>
          <w:spacing w:val="-4"/>
          <w:lang w:val="da-DK"/>
        </w:rPr>
        <w:t xml:space="preserve"> </w:t>
      </w:r>
      <w:r w:rsidRPr="00B26566">
        <w:rPr>
          <w:lang w:val="da-DK"/>
        </w:rPr>
        <w:t>af</w:t>
      </w:r>
      <w:r w:rsidRPr="00B26566">
        <w:rPr>
          <w:spacing w:val="-4"/>
          <w:lang w:val="da-DK"/>
        </w:rPr>
        <w:t xml:space="preserve"> </w:t>
      </w:r>
      <w:r w:rsidRPr="00B26566">
        <w:rPr>
          <w:lang w:val="da-DK"/>
        </w:rPr>
        <w:t>affald</w:t>
      </w:r>
      <w:r w:rsidRPr="00B26566">
        <w:rPr>
          <w:spacing w:val="-4"/>
          <w:lang w:val="da-DK"/>
        </w:rPr>
        <w:t xml:space="preserve"> </w:t>
      </w:r>
      <w:r w:rsidRPr="00B26566">
        <w:rPr>
          <w:lang w:val="da-DK"/>
        </w:rPr>
        <w:t>fra</w:t>
      </w:r>
      <w:r w:rsidRPr="00B26566">
        <w:rPr>
          <w:spacing w:val="-4"/>
          <w:lang w:val="da-DK"/>
        </w:rPr>
        <w:t xml:space="preserve"> </w:t>
      </w:r>
      <w:r w:rsidRPr="00B26566">
        <w:rPr>
          <w:lang w:val="da-DK"/>
        </w:rPr>
        <w:t>tredjepar- ter, skal anvende vejesedler eller anden dokumentation fra tredjeparten som led i deres egenkontrol af</w:t>
      </w:r>
      <w:r w:rsidRPr="00B26566">
        <w:rPr>
          <w:spacing w:val="40"/>
          <w:lang w:val="da-DK"/>
        </w:rPr>
        <w:t xml:space="preserve"> </w:t>
      </w:r>
      <w:r w:rsidRPr="00B26566">
        <w:rPr>
          <w:lang w:val="da-DK"/>
        </w:rPr>
        <w:t>data om indsamlet og behandlet emballageaffald.</w:t>
      </w:r>
    </w:p>
    <w:p w14:paraId="4A23CB87"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5A43CBCA" w14:textId="77777777" w:rsidR="00635043" w:rsidRPr="00B26566" w:rsidRDefault="00644EC4">
      <w:pPr>
        <w:pStyle w:val="Overskrift2"/>
        <w:spacing w:before="67" w:line="319" w:lineRule="auto"/>
        <w:ind w:left="4781" w:right="4779" w:hanging="1"/>
        <w:jc w:val="center"/>
        <w:rPr>
          <w:lang w:val="da-DK"/>
        </w:rPr>
      </w:pPr>
      <w:bookmarkStart w:id="384" w:name="Afsnit_X_-_Gebyrer"/>
      <w:bookmarkEnd w:id="384"/>
      <w:r w:rsidRPr="00B26566">
        <w:rPr>
          <w:lang w:val="da-DK"/>
        </w:rPr>
        <w:lastRenderedPageBreak/>
        <w:t>Afsnit</w:t>
      </w:r>
      <w:r w:rsidRPr="00B26566">
        <w:rPr>
          <w:spacing w:val="-15"/>
          <w:lang w:val="da-DK"/>
        </w:rPr>
        <w:t xml:space="preserve"> </w:t>
      </w:r>
      <w:r w:rsidRPr="00B26566">
        <w:rPr>
          <w:lang w:val="da-DK"/>
        </w:rPr>
        <w:t xml:space="preserve">X </w:t>
      </w:r>
      <w:r w:rsidRPr="00B26566">
        <w:rPr>
          <w:spacing w:val="-2"/>
          <w:lang w:val="da-DK"/>
        </w:rPr>
        <w:t>Gebyrer</w:t>
      </w:r>
    </w:p>
    <w:p w14:paraId="75EDE4BD" w14:textId="77777777" w:rsidR="00635043" w:rsidRPr="00B26566" w:rsidRDefault="00644EC4">
      <w:pPr>
        <w:pStyle w:val="Brdtekst"/>
        <w:spacing w:before="82"/>
        <w:ind w:left="0"/>
        <w:jc w:val="center"/>
        <w:rPr>
          <w:lang w:val="da-DK"/>
        </w:rPr>
      </w:pPr>
      <w:bookmarkStart w:id="385" w:name="Kapitel_19_-_Gebyrer_til_Dansk_Producent"/>
      <w:bookmarkEnd w:id="385"/>
      <w:r w:rsidRPr="00B26566">
        <w:rPr>
          <w:lang w:val="da-DK"/>
        </w:rPr>
        <w:t xml:space="preserve">Kapitel </w:t>
      </w:r>
      <w:r w:rsidRPr="00B26566">
        <w:rPr>
          <w:spacing w:val="-5"/>
          <w:lang w:val="da-DK"/>
        </w:rPr>
        <w:t>19</w:t>
      </w:r>
    </w:p>
    <w:p w14:paraId="426D1721" w14:textId="77777777" w:rsidR="00635043" w:rsidRPr="00B26566" w:rsidRDefault="00644EC4">
      <w:pPr>
        <w:spacing w:before="92"/>
        <w:ind w:right="1"/>
        <w:jc w:val="center"/>
        <w:rPr>
          <w:i/>
          <w:sz w:val="24"/>
          <w:lang w:val="da-DK"/>
        </w:rPr>
      </w:pPr>
      <w:r w:rsidRPr="00B26566">
        <w:rPr>
          <w:i/>
          <w:sz w:val="24"/>
          <w:lang w:val="da-DK"/>
        </w:rPr>
        <w:t>Gebyrer</w:t>
      </w:r>
      <w:r w:rsidRPr="00B26566">
        <w:rPr>
          <w:i/>
          <w:spacing w:val="-15"/>
          <w:sz w:val="24"/>
          <w:lang w:val="da-DK"/>
        </w:rPr>
        <w:t xml:space="preserve"> </w:t>
      </w:r>
      <w:r w:rsidRPr="00B26566">
        <w:rPr>
          <w:i/>
          <w:sz w:val="24"/>
          <w:lang w:val="da-DK"/>
        </w:rPr>
        <w:t>til</w:t>
      </w:r>
      <w:r w:rsidRPr="00B26566">
        <w:rPr>
          <w:i/>
          <w:spacing w:val="-15"/>
          <w:sz w:val="24"/>
          <w:lang w:val="da-DK"/>
        </w:rPr>
        <w:t xml:space="preserve"> </w:t>
      </w:r>
      <w:r w:rsidRPr="00B26566">
        <w:rPr>
          <w:i/>
          <w:sz w:val="24"/>
          <w:lang w:val="da-DK"/>
        </w:rPr>
        <w:t>Dansk</w:t>
      </w:r>
      <w:r w:rsidRPr="00B26566">
        <w:rPr>
          <w:i/>
          <w:spacing w:val="-15"/>
          <w:sz w:val="24"/>
          <w:lang w:val="da-DK"/>
        </w:rPr>
        <w:t xml:space="preserve"> </w:t>
      </w:r>
      <w:r w:rsidRPr="00B26566">
        <w:rPr>
          <w:i/>
          <w:sz w:val="24"/>
          <w:lang w:val="da-DK"/>
        </w:rPr>
        <w:t>Producentansvar,</w:t>
      </w:r>
      <w:r w:rsidRPr="00B26566">
        <w:rPr>
          <w:i/>
          <w:spacing w:val="-15"/>
          <w:sz w:val="24"/>
          <w:lang w:val="da-DK"/>
        </w:rPr>
        <w:t xml:space="preserve"> </w:t>
      </w:r>
      <w:r w:rsidRPr="00B26566">
        <w:rPr>
          <w:i/>
          <w:sz w:val="24"/>
          <w:lang w:val="da-DK"/>
        </w:rPr>
        <w:t>Miljøstyrelsen</w:t>
      </w:r>
      <w:r w:rsidRPr="00B26566">
        <w:rPr>
          <w:i/>
          <w:spacing w:val="-15"/>
          <w:sz w:val="24"/>
          <w:lang w:val="da-DK"/>
        </w:rPr>
        <w:t xml:space="preserve"> </w:t>
      </w:r>
      <w:r w:rsidRPr="00B26566">
        <w:rPr>
          <w:i/>
          <w:sz w:val="24"/>
          <w:lang w:val="da-DK"/>
        </w:rPr>
        <w:t>og</w:t>
      </w:r>
      <w:r w:rsidRPr="00B26566">
        <w:rPr>
          <w:i/>
          <w:spacing w:val="-15"/>
          <w:sz w:val="24"/>
          <w:lang w:val="da-DK"/>
        </w:rPr>
        <w:t xml:space="preserve"> </w:t>
      </w:r>
      <w:r w:rsidRPr="00B26566">
        <w:rPr>
          <w:i/>
          <w:sz w:val="24"/>
          <w:lang w:val="da-DK"/>
        </w:rPr>
        <w:t>kommunalbestyrelsen</w:t>
      </w:r>
      <w:r w:rsidRPr="00B26566">
        <w:rPr>
          <w:i/>
          <w:spacing w:val="-14"/>
          <w:sz w:val="24"/>
          <w:lang w:val="da-DK"/>
        </w:rPr>
        <w:t xml:space="preserve"> </w:t>
      </w:r>
      <w:r w:rsidRPr="00B26566">
        <w:rPr>
          <w:i/>
          <w:spacing w:val="-4"/>
          <w:sz w:val="24"/>
          <w:lang w:val="da-DK"/>
        </w:rPr>
        <w:t>m.v.</w:t>
      </w:r>
    </w:p>
    <w:p w14:paraId="6E1D1930" w14:textId="77777777" w:rsidR="00635043" w:rsidRPr="00B26566" w:rsidRDefault="00644EC4">
      <w:pPr>
        <w:spacing w:before="172"/>
        <w:ind w:left="3498"/>
        <w:jc w:val="both"/>
        <w:rPr>
          <w:i/>
          <w:sz w:val="24"/>
          <w:lang w:val="da-DK"/>
        </w:rPr>
      </w:pPr>
      <w:bookmarkStart w:id="386" w:name="Gebyrer_til_Dansk_Producentansvar"/>
      <w:bookmarkEnd w:id="386"/>
      <w:r w:rsidRPr="00B26566">
        <w:rPr>
          <w:i/>
          <w:sz w:val="24"/>
          <w:lang w:val="da-DK"/>
        </w:rPr>
        <w:t>Gebyrer</w:t>
      </w:r>
      <w:r w:rsidRPr="00B26566">
        <w:rPr>
          <w:i/>
          <w:spacing w:val="-6"/>
          <w:sz w:val="24"/>
          <w:lang w:val="da-DK"/>
        </w:rPr>
        <w:t xml:space="preserve"> </w:t>
      </w:r>
      <w:r w:rsidRPr="00B26566">
        <w:rPr>
          <w:i/>
          <w:sz w:val="24"/>
          <w:lang w:val="da-DK"/>
        </w:rPr>
        <w:t>til</w:t>
      </w:r>
      <w:r w:rsidRPr="00B26566">
        <w:rPr>
          <w:i/>
          <w:spacing w:val="-5"/>
          <w:sz w:val="24"/>
          <w:lang w:val="da-DK"/>
        </w:rPr>
        <w:t xml:space="preserve"> </w:t>
      </w:r>
      <w:r w:rsidRPr="00B26566">
        <w:rPr>
          <w:i/>
          <w:sz w:val="24"/>
          <w:lang w:val="da-DK"/>
        </w:rPr>
        <w:t>Dansk</w:t>
      </w:r>
      <w:r w:rsidRPr="00B26566">
        <w:rPr>
          <w:i/>
          <w:spacing w:val="-4"/>
          <w:sz w:val="24"/>
          <w:lang w:val="da-DK"/>
        </w:rPr>
        <w:t xml:space="preserve"> </w:t>
      </w:r>
      <w:r w:rsidRPr="00B26566">
        <w:rPr>
          <w:i/>
          <w:spacing w:val="-2"/>
          <w:sz w:val="24"/>
          <w:lang w:val="da-DK"/>
        </w:rPr>
        <w:t>Producentansvar</w:t>
      </w:r>
    </w:p>
    <w:p w14:paraId="6D5C3C39" w14:textId="77777777" w:rsidR="00635043" w:rsidRPr="00B26566" w:rsidRDefault="00644EC4">
      <w:pPr>
        <w:pStyle w:val="Brdtekst"/>
        <w:spacing w:before="132" w:line="249" w:lineRule="auto"/>
        <w:ind w:right="106" w:firstLine="199"/>
        <w:rPr>
          <w:lang w:val="da-DK"/>
        </w:rPr>
      </w:pPr>
      <w:bookmarkStart w:id="387" w:name="§_92"/>
      <w:bookmarkEnd w:id="387"/>
      <w:r w:rsidRPr="00B26566">
        <w:rPr>
          <w:b/>
          <w:lang w:val="da-DK"/>
        </w:rPr>
        <w:t>§</w:t>
      </w:r>
      <w:r w:rsidRPr="00B26566">
        <w:rPr>
          <w:b/>
          <w:spacing w:val="-2"/>
          <w:lang w:val="da-DK"/>
        </w:rPr>
        <w:t xml:space="preserve"> </w:t>
      </w:r>
      <w:r w:rsidRPr="00B26566">
        <w:rPr>
          <w:b/>
          <w:lang w:val="da-DK"/>
        </w:rPr>
        <w:t>9</w:t>
      </w:r>
      <w:ins w:id="388" w:author="Sofie Dam" w:date="2025-06-06T13:32:00Z">
        <w:r w:rsidR="00402703">
          <w:rPr>
            <w:b/>
            <w:lang w:val="da-DK"/>
          </w:rPr>
          <w:t>3</w:t>
        </w:r>
      </w:ins>
      <w:del w:id="389" w:author="Sofie Dam" w:date="2025-06-06T13:32:00Z">
        <w:r w:rsidRPr="00B26566" w:rsidDel="00402703">
          <w:rPr>
            <w:b/>
            <w:lang w:val="da-DK"/>
          </w:rPr>
          <w:delText>2</w:delText>
        </w:r>
      </w:del>
      <w:r w:rsidRPr="00B26566">
        <w:rPr>
          <w:b/>
          <w:lang w:val="da-DK"/>
        </w:rPr>
        <w:t xml:space="preserve">. </w:t>
      </w:r>
      <w:r w:rsidRPr="00B26566">
        <w:rPr>
          <w:lang w:val="da-DK"/>
        </w:rPr>
        <w:t>For registrering i producentregistret, jf. § 21, betaler producenten et engangsgebyr på 1.000 kr. til Dansk Producentansvar. Hvis producenten allerede er registeret i producentregisteret i henhold til en af følgende bekendtgørelser, skal der betales et engangsgebyr på 500 kr.:</w:t>
      </w:r>
    </w:p>
    <w:p w14:paraId="067F453B" w14:textId="77777777" w:rsidR="00635043" w:rsidRPr="00B26566" w:rsidRDefault="00644EC4">
      <w:pPr>
        <w:pStyle w:val="Listeafsnit"/>
        <w:numPr>
          <w:ilvl w:val="0"/>
          <w:numId w:val="99"/>
        </w:numPr>
        <w:tabs>
          <w:tab w:val="left" w:pos="508"/>
        </w:tabs>
        <w:spacing w:before="3"/>
        <w:ind w:left="508" w:hanging="398"/>
        <w:jc w:val="both"/>
        <w:rPr>
          <w:sz w:val="24"/>
          <w:lang w:val="da-DK"/>
        </w:rPr>
      </w:pPr>
      <w:r w:rsidRPr="00B26566">
        <w:rPr>
          <w:sz w:val="24"/>
          <w:lang w:val="da-DK"/>
        </w:rPr>
        <w:t>Bekendtgørelse</w:t>
      </w:r>
      <w:r w:rsidRPr="00B26566">
        <w:rPr>
          <w:spacing w:val="-2"/>
          <w:sz w:val="24"/>
          <w:lang w:val="da-DK"/>
        </w:rPr>
        <w:t xml:space="preserve"> </w:t>
      </w:r>
      <w:r w:rsidRPr="00B26566">
        <w:rPr>
          <w:sz w:val="24"/>
          <w:lang w:val="da-DK"/>
        </w:rPr>
        <w:t xml:space="preserve">om batterier og akkumulatorer og udtjente batterier og </w:t>
      </w:r>
      <w:r w:rsidRPr="00B26566">
        <w:rPr>
          <w:spacing w:val="-2"/>
          <w:sz w:val="24"/>
          <w:lang w:val="da-DK"/>
        </w:rPr>
        <w:t>akkumulatorer.</w:t>
      </w:r>
    </w:p>
    <w:p w14:paraId="5B8F98E9" w14:textId="77777777" w:rsidR="00635043" w:rsidRPr="00B26566" w:rsidRDefault="00644EC4">
      <w:pPr>
        <w:pStyle w:val="Listeafsnit"/>
        <w:numPr>
          <w:ilvl w:val="0"/>
          <w:numId w:val="99"/>
        </w:numPr>
        <w:tabs>
          <w:tab w:val="left" w:pos="508"/>
          <w:tab w:val="left" w:pos="510"/>
        </w:tabs>
        <w:spacing w:line="249" w:lineRule="auto"/>
        <w:ind w:right="107"/>
        <w:jc w:val="both"/>
        <w:rPr>
          <w:sz w:val="24"/>
          <w:lang w:val="da-DK"/>
        </w:rPr>
      </w:pPr>
      <w:r w:rsidRPr="00B26566">
        <w:rPr>
          <w:sz w:val="24"/>
          <w:lang w:val="da-DK"/>
        </w:rPr>
        <w:t>Bekendtgørelse om håndtering af affald i form af motordrevne køretøjer, opkrævning af miljøbidrag og udbetaling af skrotningsgodtgørelse (bilskrotbekendtgørelsen).</w:t>
      </w:r>
    </w:p>
    <w:p w14:paraId="2EEA107E" w14:textId="77777777" w:rsidR="00635043" w:rsidRPr="00B26566" w:rsidRDefault="00644EC4">
      <w:pPr>
        <w:pStyle w:val="Listeafsnit"/>
        <w:numPr>
          <w:ilvl w:val="0"/>
          <w:numId w:val="99"/>
        </w:numPr>
        <w:tabs>
          <w:tab w:val="left" w:pos="510"/>
        </w:tabs>
        <w:spacing w:before="2" w:line="249" w:lineRule="auto"/>
        <w:ind w:right="107" w:hanging="401"/>
        <w:rPr>
          <w:sz w:val="24"/>
          <w:lang w:val="da-DK"/>
        </w:rPr>
      </w:pPr>
      <w:r w:rsidRPr="00B26566">
        <w:rPr>
          <w:sz w:val="24"/>
          <w:lang w:val="da-DK"/>
        </w:rPr>
        <w:t>Bekendtgørelse om at bringe elektrisk og elektronisk udstyr i omsætning samt håndtering af affald af sådant udstyr (elektronikaffaldsbekendtgørelsen).</w:t>
      </w:r>
    </w:p>
    <w:p w14:paraId="64877030" w14:textId="77777777" w:rsidR="00635043" w:rsidRPr="00B26566" w:rsidRDefault="00644EC4">
      <w:pPr>
        <w:pStyle w:val="Listeafsnit"/>
        <w:numPr>
          <w:ilvl w:val="0"/>
          <w:numId w:val="99"/>
        </w:numPr>
        <w:tabs>
          <w:tab w:val="left" w:pos="510"/>
        </w:tabs>
        <w:spacing w:before="2"/>
        <w:rPr>
          <w:sz w:val="24"/>
          <w:lang w:val="da-DK"/>
        </w:rPr>
      </w:pPr>
      <w:r w:rsidRPr="00B26566">
        <w:rPr>
          <w:sz w:val="24"/>
          <w:lang w:val="da-DK"/>
        </w:rPr>
        <w:t>Bekendtgørelse</w:t>
      </w:r>
      <w:r w:rsidRPr="00B26566">
        <w:rPr>
          <w:spacing w:val="-2"/>
          <w:sz w:val="24"/>
          <w:lang w:val="da-DK"/>
        </w:rPr>
        <w:t xml:space="preserve"> </w:t>
      </w:r>
      <w:r w:rsidRPr="00B26566">
        <w:rPr>
          <w:sz w:val="24"/>
          <w:lang w:val="da-DK"/>
        </w:rPr>
        <w:t xml:space="preserve">om udvidet producentansvar for visse </w:t>
      </w:r>
      <w:r w:rsidRPr="00B26566">
        <w:rPr>
          <w:spacing w:val="-2"/>
          <w:sz w:val="24"/>
          <w:lang w:val="da-DK"/>
        </w:rPr>
        <w:t>engangsplastprodukter.</w:t>
      </w:r>
    </w:p>
    <w:p w14:paraId="3AE7C70A" w14:textId="77777777" w:rsidR="00635043" w:rsidRPr="00B26566" w:rsidRDefault="00644EC4">
      <w:pPr>
        <w:pStyle w:val="Listeafsnit"/>
        <w:numPr>
          <w:ilvl w:val="0"/>
          <w:numId w:val="99"/>
        </w:numPr>
        <w:tabs>
          <w:tab w:val="left" w:pos="510"/>
        </w:tabs>
        <w:rPr>
          <w:sz w:val="24"/>
          <w:lang w:val="da-DK"/>
        </w:rPr>
      </w:pPr>
      <w:r w:rsidRPr="00B26566">
        <w:rPr>
          <w:sz w:val="24"/>
          <w:lang w:val="da-DK"/>
        </w:rPr>
        <w:t>Bekendtgørelse</w:t>
      </w:r>
      <w:r w:rsidRPr="00B26566">
        <w:rPr>
          <w:spacing w:val="-2"/>
          <w:sz w:val="24"/>
          <w:lang w:val="da-DK"/>
        </w:rPr>
        <w:t xml:space="preserve"> </w:t>
      </w:r>
      <w:r w:rsidRPr="00B26566">
        <w:rPr>
          <w:sz w:val="24"/>
          <w:lang w:val="da-DK"/>
        </w:rPr>
        <w:t>om</w:t>
      </w:r>
      <w:r w:rsidRPr="00B26566">
        <w:rPr>
          <w:spacing w:val="-1"/>
          <w:sz w:val="24"/>
          <w:lang w:val="da-DK"/>
        </w:rPr>
        <w:t xml:space="preserve"> </w:t>
      </w:r>
      <w:r w:rsidRPr="00B26566">
        <w:rPr>
          <w:sz w:val="24"/>
          <w:lang w:val="da-DK"/>
        </w:rPr>
        <w:t>udvidet</w:t>
      </w:r>
      <w:r w:rsidRPr="00B26566">
        <w:rPr>
          <w:spacing w:val="-1"/>
          <w:sz w:val="24"/>
          <w:lang w:val="da-DK"/>
        </w:rPr>
        <w:t xml:space="preserve"> </w:t>
      </w:r>
      <w:r w:rsidRPr="00B26566">
        <w:rPr>
          <w:sz w:val="24"/>
          <w:lang w:val="da-DK"/>
        </w:rPr>
        <w:t>producentansvar</w:t>
      </w:r>
      <w:r w:rsidRPr="00B26566">
        <w:rPr>
          <w:spacing w:val="-1"/>
          <w:sz w:val="24"/>
          <w:lang w:val="da-DK"/>
        </w:rPr>
        <w:t xml:space="preserve"> </w:t>
      </w:r>
      <w:r w:rsidRPr="00B26566">
        <w:rPr>
          <w:sz w:val="24"/>
          <w:lang w:val="da-DK"/>
        </w:rPr>
        <w:t>for</w:t>
      </w:r>
      <w:r w:rsidRPr="00B26566">
        <w:rPr>
          <w:spacing w:val="-2"/>
          <w:sz w:val="24"/>
          <w:lang w:val="da-DK"/>
        </w:rPr>
        <w:t xml:space="preserve"> </w:t>
      </w:r>
      <w:r w:rsidRPr="00B26566">
        <w:rPr>
          <w:sz w:val="24"/>
          <w:lang w:val="da-DK"/>
        </w:rPr>
        <w:t>fiskeredskaber,</w:t>
      </w:r>
      <w:r w:rsidRPr="00B26566">
        <w:rPr>
          <w:spacing w:val="-1"/>
          <w:sz w:val="24"/>
          <w:lang w:val="da-DK"/>
        </w:rPr>
        <w:t xml:space="preserve"> </w:t>
      </w:r>
      <w:r w:rsidRPr="00B26566">
        <w:rPr>
          <w:sz w:val="24"/>
          <w:lang w:val="da-DK"/>
        </w:rPr>
        <w:t>der</w:t>
      </w:r>
      <w:r w:rsidRPr="00B26566">
        <w:rPr>
          <w:spacing w:val="-1"/>
          <w:sz w:val="24"/>
          <w:lang w:val="da-DK"/>
        </w:rPr>
        <w:t xml:space="preserve"> </w:t>
      </w:r>
      <w:r w:rsidRPr="00B26566">
        <w:rPr>
          <w:sz w:val="24"/>
          <w:lang w:val="da-DK"/>
        </w:rPr>
        <w:t>indeholder</w:t>
      </w:r>
      <w:r w:rsidRPr="00B26566">
        <w:rPr>
          <w:spacing w:val="-1"/>
          <w:sz w:val="24"/>
          <w:lang w:val="da-DK"/>
        </w:rPr>
        <w:t xml:space="preserve"> </w:t>
      </w:r>
      <w:r w:rsidRPr="00B26566">
        <w:rPr>
          <w:spacing w:val="-2"/>
          <w:sz w:val="24"/>
          <w:lang w:val="da-DK"/>
        </w:rPr>
        <w:t>plast.</w:t>
      </w:r>
    </w:p>
    <w:p w14:paraId="68CBB029" w14:textId="77777777" w:rsidR="00635043" w:rsidRPr="00B26566" w:rsidRDefault="00644EC4">
      <w:pPr>
        <w:pStyle w:val="Brdtekst"/>
        <w:spacing w:before="132" w:line="249" w:lineRule="auto"/>
        <w:ind w:right="107" w:firstLine="199"/>
        <w:rPr>
          <w:lang w:val="da-DK"/>
        </w:rPr>
      </w:pPr>
      <w:bookmarkStart w:id="390" w:name="§_93"/>
      <w:bookmarkEnd w:id="390"/>
      <w:r w:rsidRPr="00B26566">
        <w:rPr>
          <w:b/>
          <w:lang w:val="da-DK"/>
        </w:rPr>
        <w:t>§</w:t>
      </w:r>
      <w:r w:rsidRPr="00B26566">
        <w:rPr>
          <w:b/>
          <w:spacing w:val="-2"/>
          <w:lang w:val="da-DK"/>
        </w:rPr>
        <w:t xml:space="preserve"> </w:t>
      </w:r>
      <w:r w:rsidRPr="00B26566">
        <w:rPr>
          <w:b/>
          <w:lang w:val="da-DK"/>
        </w:rPr>
        <w:t>9</w:t>
      </w:r>
      <w:ins w:id="391" w:author="Sofie Dam" w:date="2025-06-06T13:32:00Z">
        <w:r w:rsidR="00402703">
          <w:rPr>
            <w:b/>
            <w:lang w:val="da-DK"/>
          </w:rPr>
          <w:t>4</w:t>
        </w:r>
      </w:ins>
      <w:del w:id="392" w:author="Sofie Dam" w:date="2025-06-06T13:32:00Z">
        <w:r w:rsidRPr="00B26566" w:rsidDel="00402703">
          <w:rPr>
            <w:b/>
            <w:lang w:val="da-DK"/>
          </w:rPr>
          <w:delText>3</w:delText>
        </w:r>
      </w:del>
      <w:r w:rsidRPr="00B26566">
        <w:rPr>
          <w:b/>
          <w:lang w:val="da-DK"/>
        </w:rPr>
        <w:t xml:space="preserve">. </w:t>
      </w:r>
      <w:r w:rsidRPr="00B26566">
        <w:rPr>
          <w:lang w:val="da-DK"/>
        </w:rPr>
        <w:t>For administration af tildelingsordninger for erhvervsemballage og husholdningsemballage, jf. §§ 35, 36 og 60, betaler producenter et årligt gebyr til Dansk Producentansvar. Gebyret opgøres i forhold til den mængde emballage, der er tilgængeliggjort i det foregående kalenderår.</w:t>
      </w:r>
    </w:p>
    <w:p w14:paraId="6931F374" w14:textId="77777777" w:rsidR="00635043" w:rsidRPr="00B26566" w:rsidRDefault="00644EC4">
      <w:pPr>
        <w:pStyle w:val="Brdtekst"/>
        <w:spacing w:before="3" w:line="249" w:lineRule="auto"/>
        <w:ind w:right="106" w:firstLine="200"/>
        <w:rPr>
          <w:lang w:val="da-DK"/>
        </w:rPr>
      </w:pPr>
      <w:r w:rsidRPr="00B26566">
        <w:rPr>
          <w:i/>
          <w:lang w:val="da-DK"/>
        </w:rPr>
        <w:t xml:space="preserve">Stk. 2. </w:t>
      </w:r>
      <w:r w:rsidRPr="00B26566">
        <w:rPr>
          <w:lang w:val="da-DK"/>
        </w:rPr>
        <w:t>For øvrige administrative opgaver, som Dansk Producentansvar udfører i henhold til denne bekendtgørelse, betaler alle producenter et årligt gebyr. Gebyret opgøres i forhold til den mængde emballage, der er tilgængeliggjort i det foregående kalenderår.</w:t>
      </w:r>
    </w:p>
    <w:p w14:paraId="3C558BD2" w14:textId="77777777" w:rsidR="00635043" w:rsidRPr="00B26566" w:rsidRDefault="00644EC4">
      <w:pPr>
        <w:pStyle w:val="Brdtekst"/>
        <w:spacing w:before="3" w:line="249" w:lineRule="auto"/>
        <w:ind w:right="105" w:firstLine="200"/>
        <w:rPr>
          <w:lang w:val="da-DK"/>
        </w:rPr>
      </w:pPr>
      <w:r w:rsidRPr="00B26566">
        <w:rPr>
          <w:i/>
          <w:lang w:val="da-DK"/>
        </w:rPr>
        <w:t xml:space="preserve">Stk. 3. </w:t>
      </w:r>
      <w:r w:rsidRPr="00B26566">
        <w:rPr>
          <w:lang w:val="da-DK"/>
        </w:rPr>
        <w:t>Hvis en nyregistreret producent ikke har tilgængeliggjort emballage i det foregående kalenderår, betales i stedet for de i stk. 1 og 2 omtalte gebyrer et gebyr for den mængde af emballage, der forventes tilgængeliggjort af den pågældende producent i det pågældende kalenderår. Hvis den mængde af emballa- ge, der er tilgængeliggjort, afviger fra den oplyste forventede mængde, reguleres gebyret med det beløb, der svarer til differencen.</w:t>
      </w:r>
    </w:p>
    <w:p w14:paraId="38E1D999" w14:textId="77777777" w:rsidR="00635043" w:rsidRPr="00B26566" w:rsidRDefault="00644EC4">
      <w:pPr>
        <w:pStyle w:val="Brdtekst"/>
        <w:spacing w:before="5"/>
        <w:ind w:left="310"/>
        <w:rPr>
          <w:lang w:val="da-DK"/>
        </w:rPr>
      </w:pPr>
      <w:r w:rsidRPr="00B26566">
        <w:rPr>
          <w:i/>
          <w:lang w:val="da-DK"/>
        </w:rPr>
        <w:t>Stk.</w:t>
      </w:r>
      <w:r w:rsidRPr="00B26566">
        <w:rPr>
          <w:i/>
          <w:spacing w:val="-2"/>
          <w:lang w:val="da-DK"/>
        </w:rPr>
        <w:t xml:space="preserve"> </w:t>
      </w:r>
      <w:r w:rsidRPr="00B26566">
        <w:rPr>
          <w:i/>
          <w:lang w:val="da-DK"/>
        </w:rPr>
        <w:t>4.</w:t>
      </w:r>
      <w:r w:rsidRPr="00B26566">
        <w:rPr>
          <w:i/>
          <w:spacing w:val="-1"/>
          <w:lang w:val="da-DK"/>
        </w:rPr>
        <w:t xml:space="preserve"> </w:t>
      </w:r>
      <w:r w:rsidRPr="00B26566">
        <w:rPr>
          <w:lang w:val="da-DK"/>
        </w:rPr>
        <w:t>Gebyrerne</w:t>
      </w:r>
      <w:r w:rsidRPr="00B26566">
        <w:rPr>
          <w:spacing w:val="-1"/>
          <w:lang w:val="da-DK"/>
        </w:rPr>
        <w:t xml:space="preserve"> </w:t>
      </w:r>
      <w:r w:rsidRPr="00B26566">
        <w:rPr>
          <w:lang w:val="da-DK"/>
        </w:rPr>
        <w:t>efter</w:t>
      </w:r>
      <w:r w:rsidRPr="00B26566">
        <w:rPr>
          <w:spacing w:val="-2"/>
          <w:lang w:val="da-DK"/>
        </w:rPr>
        <w:t xml:space="preserve"> </w:t>
      </w:r>
      <w:r w:rsidRPr="00B26566">
        <w:rPr>
          <w:lang w:val="da-DK"/>
        </w:rPr>
        <w:t>henholdsvis</w:t>
      </w:r>
      <w:r w:rsidRPr="00B26566">
        <w:rPr>
          <w:spacing w:val="-2"/>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2"/>
          <w:lang w:val="da-DK"/>
        </w:rPr>
        <w:t xml:space="preserve"> </w:t>
      </w:r>
      <w:r w:rsidRPr="00B26566">
        <w:rPr>
          <w:lang w:val="da-DK"/>
        </w:rPr>
        <w:t>og</w:t>
      </w:r>
      <w:r w:rsidRPr="00B26566">
        <w:rPr>
          <w:spacing w:val="-1"/>
          <w:lang w:val="da-DK"/>
        </w:rPr>
        <w:t xml:space="preserve"> </w:t>
      </w:r>
      <w:r w:rsidRPr="00B26566">
        <w:rPr>
          <w:lang w:val="da-DK"/>
        </w:rPr>
        <w:t>2</w:t>
      </w:r>
      <w:r w:rsidRPr="00B26566">
        <w:rPr>
          <w:spacing w:val="-1"/>
          <w:lang w:val="da-DK"/>
        </w:rPr>
        <w:t xml:space="preserve"> </w:t>
      </w:r>
      <w:r w:rsidRPr="00B26566">
        <w:rPr>
          <w:lang w:val="da-DK"/>
        </w:rPr>
        <w:t>samlet</w:t>
      </w:r>
      <w:r w:rsidRPr="00B26566">
        <w:rPr>
          <w:spacing w:val="-2"/>
          <w:lang w:val="da-DK"/>
        </w:rPr>
        <w:t xml:space="preserve"> </w:t>
      </w:r>
      <w:r w:rsidRPr="00B26566">
        <w:rPr>
          <w:lang w:val="da-DK"/>
        </w:rPr>
        <w:t>eller</w:t>
      </w:r>
      <w:r w:rsidRPr="00B26566">
        <w:rPr>
          <w:spacing w:val="-1"/>
          <w:lang w:val="da-DK"/>
        </w:rPr>
        <w:t xml:space="preserve"> </w:t>
      </w:r>
      <w:r w:rsidRPr="00B26566">
        <w:rPr>
          <w:lang w:val="da-DK"/>
        </w:rPr>
        <w:t>efter</w:t>
      </w:r>
      <w:r w:rsidRPr="00B26566">
        <w:rPr>
          <w:spacing w:val="-1"/>
          <w:lang w:val="da-DK"/>
        </w:rPr>
        <w:t xml:space="preserve"> </w:t>
      </w:r>
      <w:r w:rsidRPr="00B26566">
        <w:rPr>
          <w:lang w:val="da-DK"/>
        </w:rPr>
        <w:t>stk.</w:t>
      </w:r>
      <w:r w:rsidRPr="00B26566">
        <w:rPr>
          <w:spacing w:val="-2"/>
          <w:lang w:val="da-DK"/>
        </w:rPr>
        <w:t xml:space="preserve"> </w:t>
      </w:r>
      <w:r w:rsidRPr="00B26566">
        <w:rPr>
          <w:lang w:val="da-DK"/>
        </w:rPr>
        <w:t>3</w:t>
      </w:r>
      <w:r w:rsidRPr="00B26566">
        <w:rPr>
          <w:spacing w:val="-1"/>
          <w:lang w:val="da-DK"/>
        </w:rPr>
        <w:t xml:space="preserve"> </w:t>
      </w:r>
      <w:r w:rsidRPr="00B26566">
        <w:rPr>
          <w:lang w:val="da-DK"/>
        </w:rPr>
        <w:t>udgør</w:t>
      </w:r>
      <w:r w:rsidRPr="00B26566">
        <w:rPr>
          <w:spacing w:val="-1"/>
          <w:lang w:val="da-DK"/>
        </w:rPr>
        <w:t xml:space="preserve"> </w:t>
      </w:r>
      <w:r w:rsidRPr="00B26566">
        <w:rPr>
          <w:lang w:val="da-DK"/>
        </w:rPr>
        <w:t>mindst</w:t>
      </w:r>
      <w:r w:rsidRPr="00B26566">
        <w:rPr>
          <w:spacing w:val="-2"/>
          <w:lang w:val="da-DK"/>
        </w:rPr>
        <w:t xml:space="preserve"> </w:t>
      </w:r>
      <w:r w:rsidRPr="00B26566">
        <w:rPr>
          <w:lang w:val="da-DK"/>
        </w:rPr>
        <w:t>250</w:t>
      </w:r>
      <w:r w:rsidRPr="00B26566">
        <w:rPr>
          <w:spacing w:val="-1"/>
          <w:lang w:val="da-DK"/>
        </w:rPr>
        <w:t xml:space="preserve"> </w:t>
      </w:r>
      <w:r w:rsidRPr="00B26566">
        <w:rPr>
          <w:lang w:val="da-DK"/>
        </w:rPr>
        <w:t>kr.</w:t>
      </w:r>
      <w:r w:rsidRPr="00B26566">
        <w:rPr>
          <w:spacing w:val="-1"/>
          <w:lang w:val="da-DK"/>
        </w:rPr>
        <w:t xml:space="preserve"> </w:t>
      </w:r>
      <w:r w:rsidRPr="00B26566">
        <w:rPr>
          <w:spacing w:val="-2"/>
          <w:lang w:val="da-DK"/>
        </w:rPr>
        <w:t>årligt.</w:t>
      </w:r>
    </w:p>
    <w:p w14:paraId="4B65820C" w14:textId="77777777" w:rsidR="00635043" w:rsidRPr="00B26566" w:rsidRDefault="00644EC4">
      <w:pPr>
        <w:pStyle w:val="Brdtekst"/>
        <w:spacing w:line="249" w:lineRule="auto"/>
        <w:ind w:right="106" w:firstLine="200"/>
        <w:rPr>
          <w:lang w:val="da-DK"/>
        </w:rPr>
      </w:pPr>
      <w:r w:rsidRPr="00B26566">
        <w:rPr>
          <w:i/>
          <w:lang w:val="da-DK"/>
        </w:rPr>
        <w:t xml:space="preserve">Stk. 5. </w:t>
      </w:r>
      <w:r w:rsidRPr="00B26566">
        <w:rPr>
          <w:lang w:val="da-DK"/>
        </w:rPr>
        <w:t xml:space="preserve">Hvis en producent eller en kollektiv ordning giver anledning til ekstra administration i forbin- delse med tildelingsordningen, jf. stk. 1, i forbindelse med sikkerhedsstillelse, jf. §§ 73 og 74, eller i forbindelse med øvrige administrative opgaver, jf. stk. 2, opkræves der et særskilt gebyr pr. påbegyndt </w:t>
      </w:r>
      <w:r w:rsidRPr="00B26566">
        <w:rPr>
          <w:spacing w:val="-2"/>
          <w:lang w:val="da-DK"/>
        </w:rPr>
        <w:t>time.</w:t>
      </w:r>
    </w:p>
    <w:p w14:paraId="103ADA6F" w14:textId="77777777" w:rsidR="00635043" w:rsidRPr="00B26566" w:rsidRDefault="00644EC4">
      <w:pPr>
        <w:pStyle w:val="Brdtekst"/>
        <w:spacing w:before="124" w:line="249" w:lineRule="auto"/>
        <w:ind w:right="107" w:firstLine="200"/>
        <w:rPr>
          <w:lang w:val="da-DK"/>
        </w:rPr>
      </w:pPr>
      <w:bookmarkStart w:id="393" w:name="§_94"/>
      <w:bookmarkEnd w:id="393"/>
      <w:r w:rsidRPr="00B26566">
        <w:rPr>
          <w:b/>
          <w:lang w:val="da-DK"/>
        </w:rPr>
        <w:t>§</w:t>
      </w:r>
      <w:r w:rsidRPr="00B26566">
        <w:rPr>
          <w:b/>
          <w:spacing w:val="38"/>
          <w:lang w:val="da-DK"/>
        </w:rPr>
        <w:t xml:space="preserve"> </w:t>
      </w:r>
      <w:r w:rsidRPr="00B26566">
        <w:rPr>
          <w:b/>
          <w:lang w:val="da-DK"/>
        </w:rPr>
        <w:t>9</w:t>
      </w:r>
      <w:ins w:id="394" w:author="Sofie Dam" w:date="2025-06-06T13:32:00Z">
        <w:r w:rsidR="00402703">
          <w:rPr>
            <w:b/>
            <w:lang w:val="da-DK"/>
          </w:rPr>
          <w:t>5</w:t>
        </w:r>
      </w:ins>
      <w:del w:id="395" w:author="Sofie Dam" w:date="2025-06-06T13:32:00Z">
        <w:r w:rsidRPr="00B26566" w:rsidDel="00402703">
          <w:rPr>
            <w:b/>
            <w:lang w:val="da-DK"/>
          </w:rPr>
          <w:delText>4</w:delText>
        </w:r>
      </w:del>
      <w:r w:rsidRPr="00B26566">
        <w:rPr>
          <w:b/>
          <w:lang w:val="da-DK"/>
        </w:rPr>
        <w:t>.</w:t>
      </w:r>
      <w:r w:rsidRPr="00B26566">
        <w:rPr>
          <w:b/>
          <w:spacing w:val="38"/>
          <w:lang w:val="da-DK"/>
        </w:rPr>
        <w:t xml:space="preserve"> </w:t>
      </w:r>
      <w:r w:rsidRPr="00B26566">
        <w:rPr>
          <w:lang w:val="da-DK"/>
        </w:rPr>
        <w:t>Gebyrerne,</w:t>
      </w:r>
      <w:r w:rsidRPr="00B26566">
        <w:rPr>
          <w:spacing w:val="38"/>
          <w:lang w:val="da-DK"/>
        </w:rPr>
        <w:t xml:space="preserve"> </w:t>
      </w:r>
      <w:r w:rsidRPr="00B26566">
        <w:rPr>
          <w:lang w:val="da-DK"/>
        </w:rPr>
        <w:t>jf.</w:t>
      </w:r>
      <w:r w:rsidRPr="00B26566">
        <w:rPr>
          <w:spacing w:val="38"/>
          <w:lang w:val="da-DK"/>
        </w:rPr>
        <w:t xml:space="preserve"> </w:t>
      </w:r>
      <w:r w:rsidRPr="00B26566">
        <w:rPr>
          <w:lang w:val="da-DK"/>
        </w:rPr>
        <w:t>§</w:t>
      </w:r>
      <w:r w:rsidRPr="00B26566">
        <w:rPr>
          <w:spacing w:val="38"/>
          <w:lang w:val="da-DK"/>
        </w:rPr>
        <w:t xml:space="preserve"> </w:t>
      </w:r>
      <w:r w:rsidRPr="00B26566">
        <w:rPr>
          <w:lang w:val="da-DK"/>
        </w:rPr>
        <w:t>9</w:t>
      </w:r>
      <w:ins w:id="396" w:author="Sofie Dam" w:date="2025-06-06T13:32:00Z">
        <w:r w:rsidR="00402703">
          <w:rPr>
            <w:lang w:val="da-DK"/>
          </w:rPr>
          <w:t>4</w:t>
        </w:r>
      </w:ins>
      <w:del w:id="397" w:author="Sofie Dam" w:date="2025-06-06T13:32:00Z">
        <w:r w:rsidRPr="00B26566" w:rsidDel="00402703">
          <w:rPr>
            <w:lang w:val="da-DK"/>
          </w:rPr>
          <w:delText>3</w:delText>
        </w:r>
      </w:del>
      <w:r w:rsidRPr="00B26566">
        <w:rPr>
          <w:lang w:val="da-DK"/>
        </w:rPr>
        <w:t>,</w:t>
      </w:r>
      <w:r w:rsidRPr="00B26566">
        <w:rPr>
          <w:spacing w:val="38"/>
          <w:lang w:val="da-DK"/>
        </w:rPr>
        <w:t xml:space="preserve"> </w:t>
      </w:r>
      <w:r w:rsidRPr="00B26566">
        <w:rPr>
          <w:lang w:val="da-DK"/>
        </w:rPr>
        <w:t>skal</w:t>
      </w:r>
      <w:r w:rsidRPr="00B26566">
        <w:rPr>
          <w:spacing w:val="38"/>
          <w:lang w:val="da-DK"/>
        </w:rPr>
        <w:t xml:space="preserve"> </w:t>
      </w:r>
      <w:r w:rsidRPr="00B26566">
        <w:rPr>
          <w:lang w:val="da-DK"/>
        </w:rPr>
        <w:t>svare</w:t>
      </w:r>
      <w:r w:rsidRPr="00B26566">
        <w:rPr>
          <w:spacing w:val="38"/>
          <w:lang w:val="da-DK"/>
        </w:rPr>
        <w:t xml:space="preserve"> </w:t>
      </w:r>
      <w:r w:rsidRPr="00B26566">
        <w:rPr>
          <w:lang w:val="da-DK"/>
        </w:rPr>
        <w:t>til</w:t>
      </w:r>
      <w:r w:rsidRPr="00B26566">
        <w:rPr>
          <w:spacing w:val="38"/>
          <w:lang w:val="da-DK"/>
        </w:rPr>
        <w:t xml:space="preserve"> </w:t>
      </w:r>
      <w:r w:rsidRPr="00B26566">
        <w:rPr>
          <w:lang w:val="da-DK"/>
        </w:rPr>
        <w:t>de</w:t>
      </w:r>
      <w:r w:rsidRPr="00B26566">
        <w:rPr>
          <w:spacing w:val="38"/>
          <w:lang w:val="da-DK"/>
        </w:rPr>
        <w:t xml:space="preserve"> </w:t>
      </w:r>
      <w:r w:rsidRPr="00B26566">
        <w:rPr>
          <w:lang w:val="da-DK"/>
        </w:rPr>
        <w:t>faktiske</w:t>
      </w:r>
      <w:r w:rsidRPr="00B26566">
        <w:rPr>
          <w:spacing w:val="38"/>
          <w:lang w:val="da-DK"/>
        </w:rPr>
        <w:t xml:space="preserve"> </w:t>
      </w:r>
      <w:r w:rsidRPr="00B26566">
        <w:rPr>
          <w:lang w:val="da-DK"/>
        </w:rPr>
        <w:t>omkostninger,</w:t>
      </w:r>
      <w:r w:rsidRPr="00B26566">
        <w:rPr>
          <w:spacing w:val="38"/>
          <w:lang w:val="da-DK"/>
        </w:rPr>
        <w:t xml:space="preserve"> </w:t>
      </w:r>
      <w:r w:rsidRPr="00B26566">
        <w:rPr>
          <w:lang w:val="da-DK"/>
        </w:rPr>
        <w:t>som</w:t>
      </w:r>
      <w:r w:rsidRPr="00B26566">
        <w:rPr>
          <w:spacing w:val="38"/>
          <w:lang w:val="da-DK"/>
        </w:rPr>
        <w:t xml:space="preserve"> </w:t>
      </w:r>
      <w:r w:rsidRPr="00B26566">
        <w:rPr>
          <w:lang w:val="da-DK"/>
        </w:rPr>
        <w:t>Dansk</w:t>
      </w:r>
      <w:r w:rsidRPr="00B26566">
        <w:rPr>
          <w:spacing w:val="38"/>
          <w:lang w:val="da-DK"/>
        </w:rPr>
        <w:t xml:space="preserve"> </w:t>
      </w:r>
      <w:r w:rsidRPr="00B26566">
        <w:rPr>
          <w:lang w:val="da-DK"/>
        </w:rPr>
        <w:t>Producentansvar</w:t>
      </w:r>
      <w:r w:rsidRPr="00B26566">
        <w:rPr>
          <w:spacing w:val="38"/>
          <w:lang w:val="da-DK"/>
        </w:rPr>
        <w:t xml:space="preserve"> </w:t>
      </w:r>
      <w:r w:rsidRPr="00B26566">
        <w:rPr>
          <w:lang w:val="da-DK"/>
        </w:rPr>
        <w:t xml:space="preserve">har i forbindelse med udførelse af opgaver fastsat i denne bekendtgørelse. Gebyrerne opkræves af Dansk </w:t>
      </w:r>
      <w:r w:rsidRPr="00B26566">
        <w:rPr>
          <w:spacing w:val="-2"/>
          <w:lang w:val="da-DK"/>
        </w:rPr>
        <w:t>Producentansvar.</w:t>
      </w:r>
    </w:p>
    <w:p w14:paraId="3CDA8028" w14:textId="77777777" w:rsidR="00635043" w:rsidRPr="00B26566" w:rsidRDefault="00644EC4">
      <w:pPr>
        <w:pStyle w:val="Brdtekst"/>
        <w:spacing w:before="3" w:line="249" w:lineRule="auto"/>
        <w:ind w:right="106" w:firstLine="199"/>
        <w:rPr>
          <w:lang w:val="da-DK"/>
        </w:rPr>
      </w:pPr>
      <w:r w:rsidRPr="00B26566">
        <w:rPr>
          <w:i/>
          <w:lang w:val="da-DK"/>
        </w:rPr>
        <w:t xml:space="preserve">Stk. 2. </w:t>
      </w:r>
      <w:r w:rsidRPr="00B26566">
        <w:rPr>
          <w:lang w:val="da-DK"/>
        </w:rPr>
        <w:t>Miljøstyrelsen fastsætter årligt gebyrsatserne anført i § 9</w:t>
      </w:r>
      <w:ins w:id="398" w:author="Sofie Dam" w:date="2025-06-06T13:32:00Z">
        <w:r w:rsidR="00402703">
          <w:rPr>
            <w:lang w:val="da-DK"/>
          </w:rPr>
          <w:t>4</w:t>
        </w:r>
      </w:ins>
      <w:del w:id="399" w:author="Sofie Dam" w:date="2025-06-06T13:32:00Z">
        <w:r w:rsidRPr="00B26566" w:rsidDel="00402703">
          <w:rPr>
            <w:lang w:val="da-DK"/>
          </w:rPr>
          <w:delText>3</w:delText>
        </w:r>
      </w:del>
      <w:r w:rsidRPr="00B26566">
        <w:rPr>
          <w:lang w:val="da-DK"/>
        </w:rPr>
        <w:t>, på baggrund af budget og indstilling om</w:t>
      </w:r>
      <w:r w:rsidRPr="00B26566">
        <w:rPr>
          <w:spacing w:val="-5"/>
          <w:lang w:val="da-DK"/>
        </w:rPr>
        <w:t xml:space="preserve"> </w:t>
      </w:r>
      <w:r w:rsidRPr="00B26566">
        <w:rPr>
          <w:lang w:val="da-DK"/>
        </w:rPr>
        <w:t>gebyrstørrelse</w:t>
      </w:r>
      <w:r w:rsidRPr="00B26566">
        <w:rPr>
          <w:spacing w:val="-5"/>
          <w:lang w:val="da-DK"/>
        </w:rPr>
        <w:t xml:space="preserve"> </w:t>
      </w:r>
      <w:r w:rsidRPr="00B26566">
        <w:rPr>
          <w:lang w:val="da-DK"/>
        </w:rPr>
        <w:t>fra</w:t>
      </w:r>
      <w:r w:rsidRPr="00B26566">
        <w:rPr>
          <w:spacing w:val="-5"/>
          <w:lang w:val="da-DK"/>
        </w:rPr>
        <w:t xml:space="preserve"> </w:t>
      </w:r>
      <w:r w:rsidRPr="00B26566">
        <w:rPr>
          <w:lang w:val="da-DK"/>
        </w:rPr>
        <w:t>Dansk</w:t>
      </w:r>
      <w:r w:rsidRPr="00B26566">
        <w:rPr>
          <w:spacing w:val="-5"/>
          <w:lang w:val="da-DK"/>
        </w:rPr>
        <w:t xml:space="preserve"> </w:t>
      </w:r>
      <w:r w:rsidRPr="00B26566">
        <w:rPr>
          <w:lang w:val="da-DK"/>
        </w:rPr>
        <w:t>Producentansvar.</w:t>
      </w:r>
      <w:r w:rsidRPr="00B26566">
        <w:rPr>
          <w:spacing w:val="-5"/>
          <w:lang w:val="da-DK"/>
        </w:rPr>
        <w:t xml:space="preserve"> </w:t>
      </w:r>
      <w:r w:rsidRPr="00B26566">
        <w:rPr>
          <w:lang w:val="da-DK"/>
        </w:rPr>
        <w:t>Dansk</w:t>
      </w:r>
      <w:r w:rsidRPr="00B26566">
        <w:rPr>
          <w:spacing w:val="-5"/>
          <w:lang w:val="da-DK"/>
        </w:rPr>
        <w:t xml:space="preserve"> </w:t>
      </w:r>
      <w:r w:rsidRPr="00B26566">
        <w:rPr>
          <w:lang w:val="da-DK"/>
        </w:rPr>
        <w:t>Producentansvar</w:t>
      </w:r>
      <w:r w:rsidRPr="00B26566">
        <w:rPr>
          <w:spacing w:val="-5"/>
          <w:lang w:val="da-DK"/>
        </w:rPr>
        <w:t xml:space="preserve"> </w:t>
      </w:r>
      <w:r w:rsidRPr="00B26566">
        <w:rPr>
          <w:lang w:val="da-DK"/>
        </w:rPr>
        <w:t>offentliggør</w:t>
      </w:r>
      <w:r w:rsidRPr="00B26566">
        <w:rPr>
          <w:spacing w:val="-5"/>
          <w:lang w:val="da-DK"/>
        </w:rPr>
        <w:t xml:space="preserve"> </w:t>
      </w:r>
      <w:r w:rsidRPr="00B26566">
        <w:rPr>
          <w:lang w:val="da-DK"/>
        </w:rPr>
        <w:t>gebyrsatserne</w:t>
      </w:r>
      <w:r w:rsidRPr="00B26566">
        <w:rPr>
          <w:spacing w:val="-5"/>
          <w:lang w:val="da-DK"/>
        </w:rPr>
        <w:t xml:space="preserve"> </w:t>
      </w:r>
      <w:r w:rsidRPr="00B26566">
        <w:rPr>
          <w:lang w:val="da-DK"/>
        </w:rPr>
        <w:t>på</w:t>
      </w:r>
      <w:r w:rsidRPr="00B26566">
        <w:rPr>
          <w:spacing w:val="-5"/>
          <w:lang w:val="da-DK"/>
        </w:rPr>
        <w:t xml:space="preserve"> </w:t>
      </w:r>
      <w:r w:rsidRPr="00B26566">
        <w:rPr>
          <w:lang w:val="da-DK"/>
        </w:rPr>
        <w:t xml:space="preserve">deres hjemmeside, </w:t>
      </w:r>
      <w:r w:rsidR="00622D4A">
        <w:fldChar w:fldCharType="begin"/>
      </w:r>
      <w:r w:rsidR="00622D4A" w:rsidRPr="00EA5542">
        <w:rPr>
          <w:lang w:val="da-DK"/>
          <w:rPrChange w:id="400" w:author="Djellza Fetahi" w:date="2025-09-12T12:03:00Z">
            <w:rPr/>
          </w:rPrChange>
        </w:rPr>
        <w:instrText xml:space="preserve"> HYPERLINK "http://www.producentansvar.dk" </w:instrText>
      </w:r>
      <w:r w:rsidR="00622D4A">
        <w:fldChar w:fldCharType="separate"/>
      </w:r>
      <w:r w:rsidR="00402703" w:rsidRPr="00361B70">
        <w:rPr>
          <w:rStyle w:val="Hyperlink"/>
          <w:lang w:val="da-DK"/>
        </w:rPr>
        <w:t>www.producentansvar.dk</w:t>
      </w:r>
      <w:r w:rsidR="00622D4A">
        <w:rPr>
          <w:rStyle w:val="Hyperlink"/>
          <w:lang w:val="da-DK"/>
        </w:rPr>
        <w:fldChar w:fldCharType="end"/>
      </w:r>
      <w:r w:rsidR="00402703">
        <w:rPr>
          <w:lang w:val="da-DK"/>
        </w:rPr>
        <w:t xml:space="preserve">. </w:t>
      </w:r>
    </w:p>
    <w:p w14:paraId="25736256" w14:textId="77777777" w:rsidR="00635043" w:rsidRPr="00B26566" w:rsidRDefault="00644EC4">
      <w:pPr>
        <w:pStyle w:val="Brdtekst"/>
        <w:spacing w:before="3"/>
        <w:ind w:left="310"/>
        <w:rPr>
          <w:lang w:val="da-DK"/>
        </w:rPr>
      </w:pPr>
      <w:r w:rsidRPr="00B26566">
        <w:rPr>
          <w:i/>
          <w:lang w:val="da-DK"/>
        </w:rPr>
        <w:t>Stk.</w:t>
      </w:r>
      <w:r w:rsidRPr="00B26566">
        <w:rPr>
          <w:i/>
          <w:spacing w:val="-2"/>
          <w:lang w:val="da-DK"/>
        </w:rPr>
        <w:t xml:space="preserve"> </w:t>
      </w:r>
      <w:r w:rsidRPr="00B26566">
        <w:rPr>
          <w:i/>
          <w:lang w:val="da-DK"/>
        </w:rPr>
        <w:t>3.</w:t>
      </w:r>
      <w:r w:rsidRPr="00B26566">
        <w:rPr>
          <w:i/>
          <w:spacing w:val="-2"/>
          <w:lang w:val="da-DK"/>
        </w:rPr>
        <w:t xml:space="preserve"> </w:t>
      </w:r>
      <w:r w:rsidRPr="00B26566">
        <w:rPr>
          <w:lang w:val="da-DK"/>
        </w:rPr>
        <w:t>Gebyrernes</w:t>
      </w:r>
      <w:r w:rsidRPr="00B26566">
        <w:rPr>
          <w:spacing w:val="-2"/>
          <w:lang w:val="da-DK"/>
        </w:rPr>
        <w:t xml:space="preserve"> </w:t>
      </w:r>
      <w:r w:rsidRPr="00B26566">
        <w:rPr>
          <w:lang w:val="da-DK"/>
        </w:rPr>
        <w:t>størrelse</w:t>
      </w:r>
      <w:r w:rsidRPr="00B26566">
        <w:rPr>
          <w:spacing w:val="-2"/>
          <w:lang w:val="da-DK"/>
        </w:rPr>
        <w:t xml:space="preserve"> </w:t>
      </w:r>
      <w:r w:rsidRPr="00B26566">
        <w:rPr>
          <w:lang w:val="da-DK"/>
        </w:rPr>
        <w:t>kan</w:t>
      </w:r>
      <w:r w:rsidRPr="00B26566">
        <w:rPr>
          <w:spacing w:val="-1"/>
          <w:lang w:val="da-DK"/>
        </w:rPr>
        <w:t xml:space="preserve"> </w:t>
      </w:r>
      <w:r w:rsidRPr="00B26566">
        <w:rPr>
          <w:lang w:val="da-DK"/>
        </w:rPr>
        <w:t>ikke</w:t>
      </w:r>
      <w:r w:rsidRPr="00B26566">
        <w:rPr>
          <w:spacing w:val="-2"/>
          <w:lang w:val="da-DK"/>
        </w:rPr>
        <w:t xml:space="preserve"> </w:t>
      </w:r>
      <w:r w:rsidRPr="00B26566">
        <w:rPr>
          <w:lang w:val="da-DK"/>
        </w:rPr>
        <w:t>påklages</w:t>
      </w:r>
      <w:r w:rsidRPr="00B26566">
        <w:rPr>
          <w:spacing w:val="-3"/>
          <w:lang w:val="da-DK"/>
        </w:rPr>
        <w:t xml:space="preserve"> </w:t>
      </w:r>
      <w:r w:rsidRPr="00B26566">
        <w:rPr>
          <w:lang w:val="da-DK"/>
        </w:rPr>
        <w:t>til</w:t>
      </w:r>
      <w:r w:rsidRPr="00B26566">
        <w:rPr>
          <w:spacing w:val="-1"/>
          <w:lang w:val="da-DK"/>
        </w:rPr>
        <w:t xml:space="preserve"> </w:t>
      </w:r>
      <w:r w:rsidRPr="00B26566">
        <w:rPr>
          <w:lang w:val="da-DK"/>
        </w:rPr>
        <w:t>anden</w:t>
      </w:r>
      <w:r w:rsidRPr="00B26566">
        <w:rPr>
          <w:spacing w:val="-2"/>
          <w:lang w:val="da-DK"/>
        </w:rPr>
        <w:t xml:space="preserve"> </w:t>
      </w:r>
      <w:r w:rsidRPr="00B26566">
        <w:rPr>
          <w:lang w:val="da-DK"/>
        </w:rPr>
        <w:t>administrativ</w:t>
      </w:r>
      <w:r w:rsidRPr="00B26566">
        <w:rPr>
          <w:spacing w:val="-1"/>
          <w:lang w:val="da-DK"/>
        </w:rPr>
        <w:t xml:space="preserve"> </w:t>
      </w:r>
      <w:r w:rsidRPr="00B26566">
        <w:rPr>
          <w:spacing w:val="-2"/>
          <w:lang w:val="da-DK"/>
        </w:rPr>
        <w:t>myndighed.</w:t>
      </w:r>
    </w:p>
    <w:p w14:paraId="569054FB" w14:textId="77777777" w:rsidR="00635043" w:rsidRPr="00B26566" w:rsidRDefault="00644EC4">
      <w:pPr>
        <w:pStyle w:val="Brdtekst"/>
        <w:spacing w:before="132" w:line="249" w:lineRule="auto"/>
        <w:ind w:right="108" w:firstLine="200"/>
        <w:rPr>
          <w:lang w:val="da-DK"/>
        </w:rPr>
      </w:pPr>
      <w:bookmarkStart w:id="401" w:name="§_95"/>
      <w:bookmarkEnd w:id="401"/>
      <w:r w:rsidRPr="00B26566">
        <w:rPr>
          <w:b/>
          <w:lang w:val="da-DK"/>
        </w:rPr>
        <w:t>§ 9</w:t>
      </w:r>
      <w:ins w:id="402" w:author="Sofie Dam" w:date="2025-06-06T13:33:00Z">
        <w:r w:rsidR="00402703">
          <w:rPr>
            <w:b/>
            <w:lang w:val="da-DK"/>
          </w:rPr>
          <w:t>6</w:t>
        </w:r>
      </w:ins>
      <w:del w:id="403" w:author="Sofie Dam" w:date="2025-06-06T13:33:00Z">
        <w:r w:rsidRPr="00B26566" w:rsidDel="00402703">
          <w:rPr>
            <w:b/>
            <w:lang w:val="da-DK"/>
          </w:rPr>
          <w:delText>5</w:delText>
        </w:r>
      </w:del>
      <w:r w:rsidRPr="00B26566">
        <w:rPr>
          <w:b/>
          <w:lang w:val="da-DK"/>
        </w:rPr>
        <w:t xml:space="preserve">. </w:t>
      </w:r>
      <w:r w:rsidRPr="00B26566">
        <w:rPr>
          <w:lang w:val="da-DK"/>
        </w:rPr>
        <w:t>Producentens indbetaling af gebyr, som opkræves, jf. §§ 9</w:t>
      </w:r>
      <w:ins w:id="404" w:author="Sofie Dam" w:date="2025-06-06T13:33:00Z">
        <w:r w:rsidR="00402703">
          <w:rPr>
            <w:lang w:val="da-DK"/>
          </w:rPr>
          <w:t>3</w:t>
        </w:r>
      </w:ins>
      <w:del w:id="405" w:author="Sofie Dam" w:date="2025-06-06T13:33:00Z">
        <w:r w:rsidRPr="00B26566" w:rsidDel="00402703">
          <w:rPr>
            <w:lang w:val="da-DK"/>
          </w:rPr>
          <w:delText>2</w:delText>
        </w:r>
      </w:del>
      <w:r w:rsidRPr="00B26566">
        <w:rPr>
          <w:lang w:val="da-DK"/>
        </w:rPr>
        <w:t xml:space="preserve"> og 9</w:t>
      </w:r>
      <w:del w:id="406" w:author="Sofie Dam" w:date="2025-06-06T13:33:00Z">
        <w:r w:rsidRPr="00B26566" w:rsidDel="00402703">
          <w:rPr>
            <w:lang w:val="da-DK"/>
          </w:rPr>
          <w:delText>3</w:delText>
        </w:r>
      </w:del>
      <w:ins w:id="407" w:author="Sofie Dam" w:date="2025-06-06T13:33:00Z">
        <w:r w:rsidR="00402703">
          <w:rPr>
            <w:lang w:val="da-DK"/>
          </w:rPr>
          <w:t>4</w:t>
        </w:r>
      </w:ins>
      <w:r w:rsidRPr="00B26566">
        <w:rPr>
          <w:lang w:val="da-DK"/>
        </w:rPr>
        <w:t>, skal foretages digitalt og efter Dansk</w:t>
      </w:r>
      <w:r w:rsidRPr="00B26566">
        <w:rPr>
          <w:spacing w:val="-4"/>
          <w:lang w:val="da-DK"/>
        </w:rPr>
        <w:t xml:space="preserve"> </w:t>
      </w:r>
      <w:r w:rsidRPr="00B26566">
        <w:rPr>
          <w:lang w:val="da-DK"/>
        </w:rPr>
        <w:t>Producentansvars</w:t>
      </w:r>
      <w:r w:rsidRPr="00B26566">
        <w:rPr>
          <w:spacing w:val="-4"/>
          <w:lang w:val="da-DK"/>
        </w:rPr>
        <w:t xml:space="preserve"> </w:t>
      </w:r>
      <w:r w:rsidRPr="00B26566">
        <w:rPr>
          <w:lang w:val="da-DK"/>
        </w:rPr>
        <w:t>anvisninger.</w:t>
      </w:r>
      <w:r w:rsidRPr="00B26566">
        <w:rPr>
          <w:spacing w:val="-4"/>
          <w:lang w:val="da-DK"/>
        </w:rPr>
        <w:t xml:space="preserve"> </w:t>
      </w:r>
      <w:r w:rsidRPr="00B26566">
        <w:rPr>
          <w:lang w:val="da-DK"/>
        </w:rPr>
        <w:t>Såfremt</w:t>
      </w:r>
      <w:r w:rsidRPr="00B26566">
        <w:rPr>
          <w:spacing w:val="-4"/>
          <w:lang w:val="da-DK"/>
        </w:rPr>
        <w:t xml:space="preserve"> </w:t>
      </w:r>
      <w:r w:rsidRPr="00B26566">
        <w:rPr>
          <w:lang w:val="da-DK"/>
        </w:rPr>
        <w:t>betalingen</w:t>
      </w:r>
      <w:r w:rsidRPr="00B26566">
        <w:rPr>
          <w:spacing w:val="-4"/>
          <w:lang w:val="da-DK"/>
        </w:rPr>
        <w:t xml:space="preserve"> </w:t>
      </w:r>
      <w:r w:rsidRPr="00B26566">
        <w:rPr>
          <w:lang w:val="da-DK"/>
        </w:rPr>
        <w:t>ikke</w:t>
      </w:r>
      <w:r w:rsidRPr="00B26566">
        <w:rPr>
          <w:spacing w:val="-4"/>
          <w:lang w:val="da-DK"/>
        </w:rPr>
        <w:t xml:space="preserve"> </w:t>
      </w:r>
      <w:r w:rsidRPr="00B26566">
        <w:rPr>
          <w:lang w:val="da-DK"/>
        </w:rPr>
        <w:t>foretages</w:t>
      </w:r>
      <w:r w:rsidRPr="00B26566">
        <w:rPr>
          <w:spacing w:val="-4"/>
          <w:lang w:val="da-DK"/>
        </w:rPr>
        <w:t xml:space="preserve"> </w:t>
      </w:r>
      <w:r w:rsidRPr="00B26566">
        <w:rPr>
          <w:lang w:val="da-DK"/>
        </w:rPr>
        <w:t>i</w:t>
      </w:r>
      <w:r w:rsidRPr="00B26566">
        <w:rPr>
          <w:spacing w:val="-4"/>
          <w:lang w:val="da-DK"/>
        </w:rPr>
        <w:t xml:space="preserve"> </w:t>
      </w:r>
      <w:r w:rsidRPr="00B26566">
        <w:rPr>
          <w:lang w:val="da-DK"/>
        </w:rPr>
        <w:t>overensstemmelse</w:t>
      </w:r>
      <w:r w:rsidRPr="00B26566">
        <w:rPr>
          <w:spacing w:val="-4"/>
          <w:lang w:val="da-DK"/>
        </w:rPr>
        <w:t xml:space="preserve"> </w:t>
      </w:r>
      <w:r w:rsidRPr="00B26566">
        <w:rPr>
          <w:lang w:val="da-DK"/>
        </w:rPr>
        <w:t>hermed</w:t>
      </w:r>
      <w:r w:rsidRPr="00B26566">
        <w:rPr>
          <w:spacing w:val="-4"/>
          <w:lang w:val="da-DK"/>
        </w:rPr>
        <w:t xml:space="preserve"> </w:t>
      </w:r>
      <w:r w:rsidRPr="00B26566">
        <w:rPr>
          <w:lang w:val="da-DK"/>
        </w:rPr>
        <w:t>anses betalingen ikke for at være gennemført.</w:t>
      </w:r>
    </w:p>
    <w:p w14:paraId="7A1915EB"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2F6AD86D" w14:textId="77777777" w:rsidR="00635043" w:rsidRPr="00B26566" w:rsidRDefault="00644EC4">
      <w:pPr>
        <w:spacing w:before="67"/>
        <w:ind w:left="3975"/>
        <w:jc w:val="both"/>
        <w:rPr>
          <w:i/>
          <w:sz w:val="24"/>
          <w:lang w:val="da-DK"/>
        </w:rPr>
      </w:pPr>
      <w:bookmarkStart w:id="408" w:name="Gebyrer_til_Miljøstyrelsen"/>
      <w:bookmarkEnd w:id="408"/>
      <w:r w:rsidRPr="00B26566">
        <w:rPr>
          <w:i/>
          <w:sz w:val="24"/>
          <w:lang w:val="da-DK"/>
        </w:rPr>
        <w:lastRenderedPageBreak/>
        <w:t>Gebyrer</w:t>
      </w:r>
      <w:r w:rsidRPr="00B26566">
        <w:rPr>
          <w:i/>
          <w:spacing w:val="-9"/>
          <w:sz w:val="24"/>
          <w:lang w:val="da-DK"/>
        </w:rPr>
        <w:t xml:space="preserve"> </w:t>
      </w:r>
      <w:r w:rsidRPr="00B26566">
        <w:rPr>
          <w:i/>
          <w:sz w:val="24"/>
          <w:lang w:val="da-DK"/>
        </w:rPr>
        <w:t>til</w:t>
      </w:r>
      <w:r w:rsidRPr="00B26566">
        <w:rPr>
          <w:i/>
          <w:spacing w:val="-7"/>
          <w:sz w:val="24"/>
          <w:lang w:val="da-DK"/>
        </w:rPr>
        <w:t xml:space="preserve"> </w:t>
      </w:r>
      <w:r w:rsidRPr="00B26566">
        <w:rPr>
          <w:i/>
          <w:spacing w:val="-2"/>
          <w:sz w:val="24"/>
          <w:lang w:val="da-DK"/>
        </w:rPr>
        <w:t>Miljøstyrelsen</w:t>
      </w:r>
    </w:p>
    <w:p w14:paraId="30FD9169" w14:textId="77777777" w:rsidR="00635043" w:rsidRDefault="00644EC4">
      <w:pPr>
        <w:pStyle w:val="Brdtekst"/>
        <w:spacing w:before="132" w:line="249" w:lineRule="auto"/>
        <w:ind w:right="105" w:firstLine="199"/>
      </w:pPr>
      <w:bookmarkStart w:id="409" w:name="§_96"/>
      <w:bookmarkEnd w:id="409"/>
      <w:r w:rsidRPr="00B26566">
        <w:rPr>
          <w:b/>
          <w:lang w:val="da-DK"/>
        </w:rPr>
        <w:t>§ 9</w:t>
      </w:r>
      <w:ins w:id="410" w:author="Sofie Dam" w:date="2025-06-06T13:33:00Z">
        <w:r w:rsidR="00402703">
          <w:rPr>
            <w:b/>
            <w:lang w:val="da-DK"/>
          </w:rPr>
          <w:t>7</w:t>
        </w:r>
      </w:ins>
      <w:del w:id="411" w:author="Sofie Dam" w:date="2025-06-06T13:33:00Z">
        <w:r w:rsidRPr="00B26566" w:rsidDel="00402703">
          <w:rPr>
            <w:b/>
            <w:lang w:val="da-DK"/>
          </w:rPr>
          <w:delText>6</w:delText>
        </w:r>
      </w:del>
      <w:r w:rsidRPr="00B26566">
        <w:rPr>
          <w:b/>
          <w:lang w:val="da-DK"/>
        </w:rPr>
        <w:t xml:space="preserve">. </w:t>
      </w:r>
      <w:r w:rsidRPr="00B26566">
        <w:rPr>
          <w:lang w:val="da-DK"/>
        </w:rPr>
        <w:t xml:space="preserve">Producenter af husholdningsemballage skal årligt betale et gebyr for Miljøstyrelsens administra- tion. Gebyret opgøres i forhold til den mængde husholdningsemballage, der er tilgængeliggjort i det foregående kalenderår, jf. dog stk. 2. </w:t>
      </w:r>
      <w:r>
        <w:t>Gebyret dækker Miljøstyrelsens omkostninger ved følgende:</w:t>
      </w:r>
    </w:p>
    <w:p w14:paraId="0AC02B62" w14:textId="77777777" w:rsidR="00635043" w:rsidRPr="00B26566" w:rsidRDefault="00644EC4">
      <w:pPr>
        <w:pStyle w:val="Listeafsnit"/>
        <w:numPr>
          <w:ilvl w:val="0"/>
          <w:numId w:val="98"/>
        </w:numPr>
        <w:tabs>
          <w:tab w:val="left" w:pos="509"/>
        </w:tabs>
        <w:spacing w:before="3"/>
        <w:ind w:left="509" w:hanging="399"/>
        <w:jc w:val="both"/>
        <w:rPr>
          <w:sz w:val="24"/>
          <w:lang w:val="da-DK"/>
        </w:rPr>
      </w:pPr>
      <w:r w:rsidRPr="00B26566">
        <w:rPr>
          <w:sz w:val="24"/>
          <w:lang w:val="da-DK"/>
        </w:rPr>
        <w:t>Opgørelse</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andelen</w:t>
      </w:r>
      <w:r w:rsidRPr="00B26566">
        <w:rPr>
          <w:spacing w:val="-1"/>
          <w:sz w:val="24"/>
          <w:lang w:val="da-DK"/>
        </w:rPr>
        <w:t xml:space="preserve"> </w:t>
      </w:r>
      <w:r w:rsidRPr="00B26566">
        <w:rPr>
          <w:sz w:val="24"/>
          <w:lang w:val="da-DK"/>
        </w:rPr>
        <w:t>af</w:t>
      </w:r>
      <w:r w:rsidRPr="00B26566">
        <w:rPr>
          <w:spacing w:val="-1"/>
          <w:sz w:val="24"/>
          <w:lang w:val="da-DK"/>
        </w:rPr>
        <w:t xml:space="preserve"> </w:t>
      </w:r>
      <w:r w:rsidRPr="00B26566">
        <w:rPr>
          <w:sz w:val="24"/>
          <w:lang w:val="da-DK"/>
        </w:rPr>
        <w:t>emballageaffald</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indsamlet</w:t>
      </w:r>
      <w:r w:rsidRPr="00B26566">
        <w:rPr>
          <w:spacing w:val="-1"/>
          <w:sz w:val="24"/>
          <w:lang w:val="da-DK"/>
        </w:rPr>
        <w:t xml:space="preserve"> </w:t>
      </w:r>
      <w:r w:rsidRPr="00B26566">
        <w:rPr>
          <w:sz w:val="24"/>
          <w:lang w:val="da-DK"/>
        </w:rPr>
        <w:t>affald</w:t>
      </w:r>
      <w:r w:rsidRPr="00B26566">
        <w:rPr>
          <w:spacing w:val="-1"/>
          <w:sz w:val="24"/>
          <w:lang w:val="da-DK"/>
        </w:rPr>
        <w:t xml:space="preserve"> </w:t>
      </w:r>
      <w:r w:rsidRPr="00B26566">
        <w:rPr>
          <w:sz w:val="24"/>
          <w:lang w:val="da-DK"/>
        </w:rPr>
        <w:t>fordelt</w:t>
      </w:r>
      <w:r w:rsidRPr="00B26566">
        <w:rPr>
          <w:spacing w:val="-1"/>
          <w:sz w:val="24"/>
          <w:lang w:val="da-DK"/>
        </w:rPr>
        <w:t xml:space="preserve"> </w:t>
      </w:r>
      <w:r w:rsidRPr="00B26566">
        <w:rPr>
          <w:sz w:val="24"/>
          <w:lang w:val="da-DK"/>
        </w:rPr>
        <w:t>på</w:t>
      </w:r>
      <w:r w:rsidRPr="00B26566">
        <w:rPr>
          <w:spacing w:val="-1"/>
          <w:sz w:val="24"/>
          <w:lang w:val="da-DK"/>
        </w:rPr>
        <w:t xml:space="preserve"> </w:t>
      </w:r>
      <w:r w:rsidRPr="00B26566">
        <w:rPr>
          <w:spacing w:val="-2"/>
          <w:sz w:val="24"/>
          <w:lang w:val="da-DK"/>
        </w:rPr>
        <w:t>affaldsfraktioner.</w:t>
      </w:r>
    </w:p>
    <w:p w14:paraId="094D17F6" w14:textId="77777777" w:rsidR="00635043" w:rsidRPr="00B26566" w:rsidRDefault="00644EC4">
      <w:pPr>
        <w:pStyle w:val="Listeafsnit"/>
        <w:numPr>
          <w:ilvl w:val="0"/>
          <w:numId w:val="98"/>
        </w:numPr>
        <w:tabs>
          <w:tab w:val="left" w:pos="509"/>
        </w:tabs>
        <w:ind w:left="509" w:hanging="399"/>
        <w:jc w:val="both"/>
        <w:rPr>
          <w:sz w:val="24"/>
          <w:lang w:val="da-DK"/>
        </w:rPr>
      </w:pPr>
      <w:r w:rsidRPr="00B26566">
        <w:rPr>
          <w:sz w:val="24"/>
          <w:lang w:val="da-DK"/>
        </w:rPr>
        <w:t xml:space="preserve">Udarbejdelse af analyser angående </w:t>
      </w:r>
      <w:r w:rsidRPr="00B26566">
        <w:rPr>
          <w:spacing w:val="-2"/>
          <w:sz w:val="24"/>
          <w:lang w:val="da-DK"/>
        </w:rPr>
        <w:t>omkostningseffektivitet.</w:t>
      </w:r>
    </w:p>
    <w:p w14:paraId="6D9CE52C" w14:textId="77777777" w:rsidR="00635043" w:rsidRPr="00B26566" w:rsidRDefault="00644EC4">
      <w:pPr>
        <w:pStyle w:val="Listeafsnit"/>
        <w:numPr>
          <w:ilvl w:val="0"/>
          <w:numId w:val="98"/>
        </w:numPr>
        <w:tabs>
          <w:tab w:val="left" w:pos="510"/>
        </w:tabs>
        <w:spacing w:line="249" w:lineRule="auto"/>
        <w:ind w:right="106" w:hanging="400"/>
        <w:jc w:val="both"/>
        <w:rPr>
          <w:sz w:val="24"/>
          <w:lang w:val="da-DK"/>
        </w:rPr>
      </w:pPr>
      <w:r w:rsidRPr="00B26566">
        <w:rPr>
          <w:sz w:val="24"/>
          <w:lang w:val="da-DK"/>
        </w:rPr>
        <w:t>Oplysningstiltag rettet mod brugere af emballage, med henblik på at oplyse om affaldsforebyggelses- foranstaltninger,</w:t>
      </w:r>
      <w:r w:rsidRPr="00B26566">
        <w:rPr>
          <w:spacing w:val="-3"/>
          <w:sz w:val="24"/>
          <w:lang w:val="da-DK"/>
        </w:rPr>
        <w:t xml:space="preserve"> </w:t>
      </w:r>
      <w:r w:rsidRPr="00B26566">
        <w:rPr>
          <w:sz w:val="24"/>
          <w:lang w:val="da-DK"/>
        </w:rPr>
        <w:t>indsamlings-</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tilbagetagningsordninger</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bekæmpelse</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henkastning</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 xml:space="preserve">emballa- </w:t>
      </w:r>
      <w:r w:rsidRPr="00B26566">
        <w:rPr>
          <w:spacing w:val="-2"/>
          <w:sz w:val="24"/>
          <w:lang w:val="da-DK"/>
        </w:rPr>
        <w:t>geaffald.</w:t>
      </w:r>
    </w:p>
    <w:p w14:paraId="3710BAA7" w14:textId="77777777" w:rsidR="00635043" w:rsidRDefault="00644EC4">
      <w:pPr>
        <w:pStyle w:val="Listeafsnit"/>
        <w:numPr>
          <w:ilvl w:val="0"/>
          <w:numId w:val="98"/>
        </w:numPr>
        <w:tabs>
          <w:tab w:val="left" w:pos="509"/>
        </w:tabs>
        <w:spacing w:before="3"/>
        <w:ind w:left="509" w:hanging="399"/>
        <w:jc w:val="both"/>
        <w:rPr>
          <w:sz w:val="24"/>
        </w:rPr>
      </w:pPr>
      <w:r w:rsidRPr="00B26566">
        <w:rPr>
          <w:sz w:val="24"/>
          <w:lang w:val="da-DK"/>
        </w:rPr>
        <w:t>Behandling</w:t>
      </w:r>
      <w:r w:rsidRPr="00B26566">
        <w:rPr>
          <w:spacing w:val="-5"/>
          <w:sz w:val="24"/>
          <w:lang w:val="da-DK"/>
        </w:rPr>
        <w:t xml:space="preserve"> </w:t>
      </w:r>
      <w:r w:rsidRPr="00B26566">
        <w:rPr>
          <w:sz w:val="24"/>
          <w:lang w:val="da-DK"/>
        </w:rPr>
        <w:t>af</w:t>
      </w:r>
      <w:r w:rsidRPr="00B26566">
        <w:rPr>
          <w:spacing w:val="-2"/>
          <w:sz w:val="24"/>
          <w:lang w:val="da-DK"/>
        </w:rPr>
        <w:t xml:space="preserve"> </w:t>
      </w:r>
      <w:r w:rsidRPr="00B26566">
        <w:rPr>
          <w:sz w:val="24"/>
          <w:lang w:val="da-DK"/>
        </w:rPr>
        <w:t>klager</w:t>
      </w:r>
      <w:r w:rsidRPr="00B26566">
        <w:rPr>
          <w:spacing w:val="-2"/>
          <w:sz w:val="24"/>
          <w:lang w:val="da-DK"/>
        </w:rPr>
        <w:t xml:space="preserve"> </w:t>
      </w:r>
      <w:r w:rsidRPr="00B26566">
        <w:rPr>
          <w:sz w:val="24"/>
          <w:lang w:val="da-DK"/>
        </w:rPr>
        <w:t>over</w:t>
      </w:r>
      <w:r w:rsidRPr="00B26566">
        <w:rPr>
          <w:spacing w:val="-2"/>
          <w:sz w:val="24"/>
          <w:lang w:val="da-DK"/>
        </w:rPr>
        <w:t xml:space="preserve"> </w:t>
      </w:r>
      <w:r w:rsidRPr="00B26566">
        <w:rPr>
          <w:sz w:val="24"/>
          <w:lang w:val="da-DK"/>
        </w:rPr>
        <w:t>afgørelser,</w:t>
      </w:r>
      <w:r w:rsidRPr="00B26566">
        <w:rPr>
          <w:spacing w:val="-2"/>
          <w:sz w:val="24"/>
          <w:lang w:val="da-DK"/>
        </w:rPr>
        <w:t xml:space="preserve"> </w:t>
      </w:r>
      <w:r w:rsidRPr="00B26566">
        <w:rPr>
          <w:sz w:val="24"/>
          <w:lang w:val="da-DK"/>
        </w:rPr>
        <w:t>jf.</w:t>
      </w:r>
      <w:r w:rsidRPr="00B26566">
        <w:rPr>
          <w:spacing w:val="-2"/>
          <w:sz w:val="24"/>
          <w:lang w:val="da-DK"/>
        </w:rPr>
        <w:t xml:space="preserve"> </w:t>
      </w:r>
      <w:r>
        <w:rPr>
          <w:sz w:val="24"/>
        </w:rPr>
        <w:t>§</w:t>
      </w:r>
      <w:r>
        <w:rPr>
          <w:spacing w:val="-2"/>
          <w:sz w:val="24"/>
        </w:rPr>
        <w:t xml:space="preserve"> </w:t>
      </w:r>
      <w:r>
        <w:rPr>
          <w:sz w:val="24"/>
        </w:rPr>
        <w:t>11</w:t>
      </w:r>
      <w:ins w:id="412" w:author="Sofie Dam" w:date="2025-06-06T13:33:00Z">
        <w:r w:rsidR="00402703">
          <w:rPr>
            <w:sz w:val="24"/>
          </w:rPr>
          <w:t>9</w:t>
        </w:r>
      </w:ins>
      <w:del w:id="413" w:author="Sofie Dam" w:date="2025-06-06T13:33:00Z">
        <w:r w:rsidDel="00402703">
          <w:rPr>
            <w:sz w:val="24"/>
          </w:rPr>
          <w:delText>8</w:delText>
        </w:r>
      </w:del>
      <w:r>
        <w:rPr>
          <w:sz w:val="24"/>
        </w:rPr>
        <w:t>,</w:t>
      </w:r>
      <w:r>
        <w:rPr>
          <w:spacing w:val="-2"/>
          <w:sz w:val="24"/>
        </w:rPr>
        <w:t xml:space="preserve"> </w:t>
      </w:r>
      <w:r>
        <w:rPr>
          <w:sz w:val="24"/>
        </w:rPr>
        <w:t>stk.</w:t>
      </w:r>
      <w:r>
        <w:rPr>
          <w:spacing w:val="-2"/>
          <w:sz w:val="24"/>
        </w:rPr>
        <w:t xml:space="preserve"> </w:t>
      </w:r>
      <w:r>
        <w:rPr>
          <w:spacing w:val="-5"/>
          <w:sz w:val="24"/>
        </w:rPr>
        <w:t>1.</w:t>
      </w:r>
    </w:p>
    <w:p w14:paraId="17D56147" w14:textId="77777777" w:rsidR="00635043" w:rsidRPr="00B26566" w:rsidRDefault="00644EC4">
      <w:pPr>
        <w:pStyle w:val="Listeafsnit"/>
        <w:numPr>
          <w:ilvl w:val="0"/>
          <w:numId w:val="98"/>
        </w:numPr>
        <w:tabs>
          <w:tab w:val="left" w:pos="509"/>
        </w:tabs>
        <w:ind w:left="509" w:hanging="399"/>
        <w:jc w:val="both"/>
        <w:rPr>
          <w:sz w:val="24"/>
          <w:lang w:val="da-DK"/>
        </w:rPr>
      </w:pPr>
      <w:r w:rsidRPr="00B26566">
        <w:rPr>
          <w:sz w:val="24"/>
          <w:lang w:val="da-DK"/>
        </w:rPr>
        <w:t xml:space="preserve">Administration og opkrævning af </w:t>
      </w:r>
      <w:r w:rsidRPr="00B26566">
        <w:rPr>
          <w:spacing w:val="-2"/>
          <w:sz w:val="24"/>
          <w:lang w:val="da-DK"/>
        </w:rPr>
        <w:t>gebyrer.</w:t>
      </w:r>
    </w:p>
    <w:p w14:paraId="700194A4" w14:textId="77777777" w:rsidR="00635043" w:rsidRPr="00B26566" w:rsidRDefault="00644EC4">
      <w:pPr>
        <w:pStyle w:val="Listeafsnit"/>
        <w:numPr>
          <w:ilvl w:val="0"/>
          <w:numId w:val="98"/>
        </w:numPr>
        <w:tabs>
          <w:tab w:val="left" w:pos="508"/>
          <w:tab w:val="left" w:pos="510"/>
        </w:tabs>
        <w:spacing w:line="249" w:lineRule="auto"/>
        <w:ind w:right="109"/>
        <w:jc w:val="both"/>
        <w:rPr>
          <w:sz w:val="24"/>
          <w:lang w:val="da-DK"/>
        </w:rPr>
      </w:pPr>
      <w:r w:rsidRPr="00B26566">
        <w:rPr>
          <w:sz w:val="24"/>
          <w:lang w:val="da-DK"/>
        </w:rPr>
        <w:t>Tilsyn med at producenter og kollektive ordninger tilmeldes producentregistret og indgiver korrekte oplysninger hertil.</w:t>
      </w:r>
    </w:p>
    <w:p w14:paraId="07B04C18" w14:textId="77777777" w:rsidR="00635043" w:rsidRPr="00B26566" w:rsidRDefault="00644EC4">
      <w:pPr>
        <w:pStyle w:val="Brdtekst"/>
        <w:spacing w:before="2" w:line="249" w:lineRule="auto"/>
        <w:ind w:right="106"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Hvis størrelsen af gebyret efter stk. 1 ikke kan opgøres på baggrund af producentens oplysninger om tilgængeliggjorte mængder af emballage, jf. §§ 27 og 28, kan Miljøstyrelsen foretage en skønsmæssig ansættelse af gebyrtilsvaret.</w:t>
      </w:r>
    </w:p>
    <w:p w14:paraId="1163F995" w14:textId="77777777" w:rsidR="00635043" w:rsidRPr="00B26566" w:rsidRDefault="00644EC4">
      <w:pPr>
        <w:pStyle w:val="Brdtekst"/>
        <w:spacing w:before="3"/>
        <w:ind w:left="310"/>
        <w:rPr>
          <w:lang w:val="da-DK"/>
        </w:rPr>
      </w:pPr>
      <w:r w:rsidRPr="00B26566">
        <w:rPr>
          <w:i/>
          <w:lang w:val="da-DK"/>
        </w:rPr>
        <w:t>Stk.</w:t>
      </w:r>
      <w:r w:rsidRPr="00B26566">
        <w:rPr>
          <w:i/>
          <w:spacing w:val="-2"/>
          <w:lang w:val="da-DK"/>
        </w:rPr>
        <w:t xml:space="preserve"> </w:t>
      </w:r>
      <w:r w:rsidRPr="00B26566">
        <w:rPr>
          <w:i/>
          <w:lang w:val="da-DK"/>
        </w:rPr>
        <w:t>3.</w:t>
      </w:r>
      <w:r w:rsidRPr="00B26566">
        <w:rPr>
          <w:i/>
          <w:spacing w:val="-2"/>
          <w:lang w:val="da-DK"/>
        </w:rPr>
        <w:t xml:space="preserve"> </w:t>
      </w:r>
      <w:r w:rsidRPr="00B26566">
        <w:rPr>
          <w:lang w:val="da-DK"/>
        </w:rPr>
        <w:t>Gebyrets</w:t>
      </w:r>
      <w:r w:rsidRPr="00B26566">
        <w:rPr>
          <w:spacing w:val="-3"/>
          <w:lang w:val="da-DK"/>
        </w:rPr>
        <w:t xml:space="preserve"> </w:t>
      </w:r>
      <w:r w:rsidRPr="00B26566">
        <w:rPr>
          <w:lang w:val="da-DK"/>
        </w:rPr>
        <w:t>størrelse</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ikke</w:t>
      </w:r>
      <w:r w:rsidRPr="00B26566">
        <w:rPr>
          <w:spacing w:val="-2"/>
          <w:lang w:val="da-DK"/>
        </w:rPr>
        <w:t xml:space="preserve"> </w:t>
      </w:r>
      <w:r w:rsidRPr="00B26566">
        <w:rPr>
          <w:lang w:val="da-DK"/>
        </w:rPr>
        <w:t>påklages</w:t>
      </w:r>
      <w:r w:rsidRPr="00B26566">
        <w:rPr>
          <w:spacing w:val="-2"/>
          <w:lang w:val="da-DK"/>
        </w:rPr>
        <w:t xml:space="preserve"> </w:t>
      </w:r>
      <w:r w:rsidRPr="00B26566">
        <w:rPr>
          <w:lang w:val="da-DK"/>
        </w:rPr>
        <w:t>til</w:t>
      </w:r>
      <w:r w:rsidRPr="00B26566">
        <w:rPr>
          <w:spacing w:val="-2"/>
          <w:lang w:val="da-DK"/>
        </w:rPr>
        <w:t xml:space="preserve"> </w:t>
      </w:r>
      <w:r w:rsidRPr="00B26566">
        <w:rPr>
          <w:lang w:val="da-DK"/>
        </w:rPr>
        <w:t>anden</w:t>
      </w:r>
      <w:r w:rsidRPr="00B26566">
        <w:rPr>
          <w:spacing w:val="-1"/>
          <w:lang w:val="da-DK"/>
        </w:rPr>
        <w:t xml:space="preserve"> </w:t>
      </w:r>
      <w:r w:rsidRPr="00B26566">
        <w:rPr>
          <w:lang w:val="da-DK"/>
        </w:rPr>
        <w:t>administrativ</w:t>
      </w:r>
      <w:r w:rsidRPr="00B26566">
        <w:rPr>
          <w:spacing w:val="-1"/>
          <w:lang w:val="da-DK"/>
        </w:rPr>
        <w:t xml:space="preserve"> </w:t>
      </w:r>
      <w:r w:rsidRPr="00B26566">
        <w:rPr>
          <w:spacing w:val="-2"/>
          <w:lang w:val="da-DK"/>
        </w:rPr>
        <w:t>myndighed.</w:t>
      </w:r>
    </w:p>
    <w:p w14:paraId="436A79D5" w14:textId="77777777" w:rsidR="00635043" w:rsidRDefault="00644EC4">
      <w:pPr>
        <w:pStyle w:val="Brdtekst"/>
        <w:spacing w:before="132" w:line="249" w:lineRule="auto"/>
        <w:ind w:right="107" w:firstLine="200"/>
      </w:pPr>
      <w:bookmarkStart w:id="414" w:name="§_97"/>
      <w:bookmarkEnd w:id="414"/>
      <w:r w:rsidRPr="00B26566">
        <w:rPr>
          <w:b/>
          <w:lang w:val="da-DK"/>
        </w:rPr>
        <w:t>§</w:t>
      </w:r>
      <w:r w:rsidRPr="00B26566">
        <w:rPr>
          <w:b/>
          <w:spacing w:val="40"/>
          <w:lang w:val="da-DK"/>
        </w:rPr>
        <w:t xml:space="preserve"> </w:t>
      </w:r>
      <w:r w:rsidRPr="00B26566">
        <w:rPr>
          <w:b/>
          <w:lang w:val="da-DK"/>
        </w:rPr>
        <w:t>9</w:t>
      </w:r>
      <w:ins w:id="415" w:author="Sofie Dam" w:date="2025-06-06T13:33:00Z">
        <w:r w:rsidR="00402703">
          <w:rPr>
            <w:b/>
            <w:lang w:val="da-DK"/>
          </w:rPr>
          <w:t>8</w:t>
        </w:r>
      </w:ins>
      <w:del w:id="416" w:author="Sofie Dam" w:date="2025-06-06T13:33:00Z">
        <w:r w:rsidRPr="00B26566" w:rsidDel="00402703">
          <w:rPr>
            <w:b/>
            <w:lang w:val="da-DK"/>
          </w:rPr>
          <w:delText>7</w:delText>
        </w:r>
      </w:del>
      <w:r w:rsidRPr="00B26566">
        <w:rPr>
          <w:b/>
          <w:lang w:val="da-DK"/>
        </w:rPr>
        <w:t>.</w:t>
      </w:r>
      <w:r w:rsidRPr="00B26566">
        <w:rPr>
          <w:b/>
          <w:spacing w:val="40"/>
          <w:lang w:val="da-DK"/>
        </w:rPr>
        <w:t xml:space="preserve"> </w:t>
      </w:r>
      <w:r w:rsidRPr="00B26566">
        <w:rPr>
          <w:lang w:val="da-DK"/>
        </w:rPr>
        <w:t>Producenter</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erhvervsemballage,</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årligt</w:t>
      </w:r>
      <w:r w:rsidRPr="00B26566">
        <w:rPr>
          <w:spacing w:val="40"/>
          <w:lang w:val="da-DK"/>
        </w:rPr>
        <w:t xml:space="preserve"> </w:t>
      </w:r>
      <w:r w:rsidRPr="00B26566">
        <w:rPr>
          <w:lang w:val="da-DK"/>
        </w:rPr>
        <w:t>betale</w:t>
      </w:r>
      <w:r w:rsidRPr="00B26566">
        <w:rPr>
          <w:spacing w:val="40"/>
          <w:lang w:val="da-DK"/>
        </w:rPr>
        <w:t xml:space="preserve"> </w:t>
      </w:r>
      <w:r w:rsidRPr="00B26566">
        <w:rPr>
          <w:lang w:val="da-DK"/>
        </w:rPr>
        <w:t>et</w:t>
      </w:r>
      <w:r w:rsidRPr="00B26566">
        <w:rPr>
          <w:spacing w:val="40"/>
          <w:lang w:val="da-DK"/>
        </w:rPr>
        <w:t xml:space="preserve"> </w:t>
      </w:r>
      <w:r w:rsidRPr="00B26566">
        <w:rPr>
          <w:lang w:val="da-DK"/>
        </w:rPr>
        <w:t>gebyr</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Miljøstyrelsens</w:t>
      </w:r>
      <w:r w:rsidRPr="00B26566">
        <w:rPr>
          <w:spacing w:val="40"/>
          <w:lang w:val="da-DK"/>
        </w:rPr>
        <w:t xml:space="preserve"> </w:t>
      </w:r>
      <w:r w:rsidRPr="00B26566">
        <w:rPr>
          <w:lang w:val="da-DK"/>
        </w:rPr>
        <w:t xml:space="preserve">administra- tion. Gebyret opgøres i forhold til den mængde erhvervsemballage, der er tilgængeliggjort i det foregåen- de kalenderår, jf. dog stk. 2. </w:t>
      </w:r>
      <w:r>
        <w:t>Gebyret dækker omkostningerne forbundet med følgende:</w:t>
      </w:r>
    </w:p>
    <w:p w14:paraId="66D0BCC3" w14:textId="77777777" w:rsidR="00635043" w:rsidRPr="00B26566" w:rsidRDefault="00644EC4">
      <w:pPr>
        <w:pStyle w:val="Listeafsnit"/>
        <w:numPr>
          <w:ilvl w:val="0"/>
          <w:numId w:val="97"/>
        </w:numPr>
        <w:tabs>
          <w:tab w:val="left" w:pos="508"/>
          <w:tab w:val="left" w:pos="510"/>
        </w:tabs>
        <w:spacing w:before="3" w:line="249" w:lineRule="auto"/>
        <w:ind w:right="106"/>
        <w:jc w:val="both"/>
        <w:rPr>
          <w:sz w:val="24"/>
          <w:lang w:val="da-DK"/>
        </w:rPr>
      </w:pPr>
      <w:r w:rsidRPr="00B26566">
        <w:rPr>
          <w:sz w:val="24"/>
          <w:lang w:val="da-DK"/>
        </w:rPr>
        <w:t xml:space="preserve">Opgørelse af andelen af emballageaffald i indsamlet affald fordelt på affaldsfraktioner fordelt på </w:t>
      </w:r>
      <w:r w:rsidRPr="00B26566">
        <w:rPr>
          <w:spacing w:val="-2"/>
          <w:sz w:val="24"/>
          <w:lang w:val="da-DK"/>
        </w:rPr>
        <w:t>brancher.</w:t>
      </w:r>
    </w:p>
    <w:p w14:paraId="70E6839E" w14:textId="77777777" w:rsidR="00635043" w:rsidRDefault="00644EC4">
      <w:pPr>
        <w:pStyle w:val="Listeafsnit"/>
        <w:numPr>
          <w:ilvl w:val="0"/>
          <w:numId w:val="97"/>
        </w:numPr>
        <w:tabs>
          <w:tab w:val="left" w:pos="508"/>
          <w:tab w:val="left" w:pos="510"/>
        </w:tabs>
        <w:spacing w:before="2" w:line="249" w:lineRule="auto"/>
        <w:ind w:right="105"/>
        <w:jc w:val="both"/>
        <w:rPr>
          <w:sz w:val="24"/>
        </w:rPr>
      </w:pPr>
      <w:r w:rsidRPr="00B26566">
        <w:rPr>
          <w:sz w:val="24"/>
          <w:lang w:val="da-DK"/>
        </w:rPr>
        <w:t xml:space="preserve">Sekretariatsbetjening af visse rådgivende udvalg nedsat af Miljøstyrelsen med henblik på fastsættelse og løbende opdatering af relevante nøgletal, jf. </w:t>
      </w:r>
      <w:r>
        <w:rPr>
          <w:sz w:val="24"/>
        </w:rPr>
        <w:t>§ 68.</w:t>
      </w:r>
    </w:p>
    <w:p w14:paraId="56542B20" w14:textId="77777777" w:rsidR="00635043" w:rsidRPr="00B26566" w:rsidRDefault="00644EC4">
      <w:pPr>
        <w:pStyle w:val="Listeafsnit"/>
        <w:numPr>
          <w:ilvl w:val="0"/>
          <w:numId w:val="97"/>
        </w:numPr>
        <w:tabs>
          <w:tab w:val="left" w:pos="510"/>
        </w:tabs>
        <w:spacing w:before="2" w:line="249" w:lineRule="auto"/>
        <w:ind w:right="106" w:hanging="400"/>
        <w:jc w:val="both"/>
        <w:rPr>
          <w:sz w:val="24"/>
          <w:lang w:val="da-DK"/>
        </w:rPr>
      </w:pPr>
      <w:r w:rsidRPr="00B26566">
        <w:rPr>
          <w:sz w:val="24"/>
          <w:lang w:val="da-DK"/>
        </w:rPr>
        <w:t>Oplysningstiltag rettet mod brugere af emballage, med henblik på at oplyse om affaldsforebyggelses- foranstaltninger,</w:t>
      </w:r>
      <w:r w:rsidRPr="00B26566">
        <w:rPr>
          <w:spacing w:val="-3"/>
          <w:sz w:val="24"/>
          <w:lang w:val="da-DK"/>
        </w:rPr>
        <w:t xml:space="preserve"> </w:t>
      </w:r>
      <w:r w:rsidRPr="00B26566">
        <w:rPr>
          <w:sz w:val="24"/>
          <w:lang w:val="da-DK"/>
        </w:rPr>
        <w:t>indsamlings-</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tilbagetagningsordninger</w:t>
      </w:r>
      <w:r w:rsidRPr="00B26566">
        <w:rPr>
          <w:spacing w:val="-3"/>
          <w:sz w:val="24"/>
          <w:lang w:val="da-DK"/>
        </w:rPr>
        <w:t xml:space="preserve"> </w:t>
      </w:r>
      <w:r w:rsidRPr="00B26566">
        <w:rPr>
          <w:sz w:val="24"/>
          <w:lang w:val="da-DK"/>
        </w:rPr>
        <w:t>og</w:t>
      </w:r>
      <w:r w:rsidRPr="00B26566">
        <w:rPr>
          <w:spacing w:val="-3"/>
          <w:sz w:val="24"/>
          <w:lang w:val="da-DK"/>
        </w:rPr>
        <w:t xml:space="preserve"> </w:t>
      </w:r>
      <w:r w:rsidRPr="00B26566">
        <w:rPr>
          <w:sz w:val="24"/>
          <w:lang w:val="da-DK"/>
        </w:rPr>
        <w:t>bekæmpelse</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henkastning</w:t>
      </w:r>
      <w:r w:rsidRPr="00B26566">
        <w:rPr>
          <w:spacing w:val="-3"/>
          <w:sz w:val="24"/>
          <w:lang w:val="da-DK"/>
        </w:rPr>
        <w:t xml:space="preserve"> </w:t>
      </w:r>
      <w:r w:rsidRPr="00B26566">
        <w:rPr>
          <w:sz w:val="24"/>
          <w:lang w:val="da-DK"/>
        </w:rPr>
        <w:t>af</w:t>
      </w:r>
      <w:r w:rsidRPr="00B26566">
        <w:rPr>
          <w:spacing w:val="-3"/>
          <w:sz w:val="24"/>
          <w:lang w:val="da-DK"/>
        </w:rPr>
        <w:t xml:space="preserve"> </w:t>
      </w:r>
      <w:r w:rsidRPr="00B26566">
        <w:rPr>
          <w:sz w:val="24"/>
          <w:lang w:val="da-DK"/>
        </w:rPr>
        <w:t xml:space="preserve">emballa- </w:t>
      </w:r>
      <w:r w:rsidRPr="00B26566">
        <w:rPr>
          <w:spacing w:val="-2"/>
          <w:sz w:val="24"/>
          <w:lang w:val="da-DK"/>
        </w:rPr>
        <w:t>geaffald.</w:t>
      </w:r>
    </w:p>
    <w:p w14:paraId="760745A9" w14:textId="77777777" w:rsidR="00635043" w:rsidRDefault="00644EC4">
      <w:pPr>
        <w:pStyle w:val="Listeafsnit"/>
        <w:numPr>
          <w:ilvl w:val="0"/>
          <w:numId w:val="97"/>
        </w:numPr>
        <w:tabs>
          <w:tab w:val="left" w:pos="509"/>
        </w:tabs>
        <w:spacing w:before="3"/>
        <w:ind w:left="509" w:hanging="399"/>
        <w:jc w:val="both"/>
        <w:rPr>
          <w:sz w:val="24"/>
        </w:rPr>
      </w:pPr>
      <w:r w:rsidRPr="00B26566">
        <w:rPr>
          <w:sz w:val="24"/>
          <w:lang w:val="da-DK"/>
        </w:rPr>
        <w:t>Behandling</w:t>
      </w:r>
      <w:r w:rsidRPr="00B26566">
        <w:rPr>
          <w:spacing w:val="-5"/>
          <w:sz w:val="24"/>
          <w:lang w:val="da-DK"/>
        </w:rPr>
        <w:t xml:space="preserve"> </w:t>
      </w:r>
      <w:r w:rsidRPr="00B26566">
        <w:rPr>
          <w:sz w:val="24"/>
          <w:lang w:val="da-DK"/>
        </w:rPr>
        <w:t>af</w:t>
      </w:r>
      <w:r w:rsidRPr="00B26566">
        <w:rPr>
          <w:spacing w:val="-2"/>
          <w:sz w:val="24"/>
          <w:lang w:val="da-DK"/>
        </w:rPr>
        <w:t xml:space="preserve"> </w:t>
      </w:r>
      <w:r w:rsidRPr="00B26566">
        <w:rPr>
          <w:sz w:val="24"/>
          <w:lang w:val="da-DK"/>
        </w:rPr>
        <w:t>klager</w:t>
      </w:r>
      <w:r w:rsidRPr="00B26566">
        <w:rPr>
          <w:spacing w:val="-2"/>
          <w:sz w:val="24"/>
          <w:lang w:val="da-DK"/>
        </w:rPr>
        <w:t xml:space="preserve"> </w:t>
      </w:r>
      <w:r w:rsidRPr="00B26566">
        <w:rPr>
          <w:sz w:val="24"/>
          <w:lang w:val="da-DK"/>
        </w:rPr>
        <w:t>over</w:t>
      </w:r>
      <w:r w:rsidRPr="00B26566">
        <w:rPr>
          <w:spacing w:val="-2"/>
          <w:sz w:val="24"/>
          <w:lang w:val="da-DK"/>
        </w:rPr>
        <w:t xml:space="preserve"> </w:t>
      </w:r>
      <w:r w:rsidRPr="00B26566">
        <w:rPr>
          <w:sz w:val="24"/>
          <w:lang w:val="da-DK"/>
        </w:rPr>
        <w:t>afgørelser,</w:t>
      </w:r>
      <w:r w:rsidRPr="00B26566">
        <w:rPr>
          <w:spacing w:val="-2"/>
          <w:sz w:val="24"/>
          <w:lang w:val="da-DK"/>
        </w:rPr>
        <w:t xml:space="preserve"> </w:t>
      </w:r>
      <w:r w:rsidRPr="00B26566">
        <w:rPr>
          <w:sz w:val="24"/>
          <w:lang w:val="da-DK"/>
        </w:rPr>
        <w:t>jf.</w:t>
      </w:r>
      <w:r w:rsidRPr="00B26566">
        <w:rPr>
          <w:spacing w:val="-2"/>
          <w:sz w:val="24"/>
          <w:lang w:val="da-DK"/>
        </w:rPr>
        <w:t xml:space="preserve"> </w:t>
      </w:r>
      <w:r>
        <w:rPr>
          <w:sz w:val="24"/>
        </w:rPr>
        <w:t>§</w:t>
      </w:r>
      <w:r>
        <w:rPr>
          <w:spacing w:val="-2"/>
          <w:sz w:val="24"/>
        </w:rPr>
        <w:t xml:space="preserve"> </w:t>
      </w:r>
      <w:r>
        <w:rPr>
          <w:sz w:val="24"/>
        </w:rPr>
        <w:t>11</w:t>
      </w:r>
      <w:ins w:id="417" w:author="Sofie Dam" w:date="2025-06-06T13:34:00Z">
        <w:r w:rsidR="00402703">
          <w:rPr>
            <w:sz w:val="24"/>
          </w:rPr>
          <w:t>9</w:t>
        </w:r>
      </w:ins>
      <w:del w:id="418" w:author="Sofie Dam" w:date="2025-06-06T13:34:00Z">
        <w:r w:rsidDel="00402703">
          <w:rPr>
            <w:sz w:val="24"/>
          </w:rPr>
          <w:delText>8</w:delText>
        </w:r>
      </w:del>
      <w:r>
        <w:rPr>
          <w:sz w:val="24"/>
        </w:rPr>
        <w:t>,</w:t>
      </w:r>
      <w:r>
        <w:rPr>
          <w:spacing w:val="-2"/>
          <w:sz w:val="24"/>
        </w:rPr>
        <w:t xml:space="preserve"> </w:t>
      </w:r>
      <w:r>
        <w:rPr>
          <w:sz w:val="24"/>
        </w:rPr>
        <w:t>stk.</w:t>
      </w:r>
      <w:r>
        <w:rPr>
          <w:spacing w:val="-2"/>
          <w:sz w:val="24"/>
        </w:rPr>
        <w:t xml:space="preserve"> </w:t>
      </w:r>
      <w:r>
        <w:rPr>
          <w:spacing w:val="-5"/>
          <w:sz w:val="24"/>
        </w:rPr>
        <w:t>1.</w:t>
      </w:r>
    </w:p>
    <w:p w14:paraId="100858D6" w14:textId="77777777" w:rsidR="00635043" w:rsidRPr="00B26566" w:rsidRDefault="00644EC4">
      <w:pPr>
        <w:pStyle w:val="Listeafsnit"/>
        <w:numPr>
          <w:ilvl w:val="0"/>
          <w:numId w:val="97"/>
        </w:numPr>
        <w:tabs>
          <w:tab w:val="left" w:pos="509"/>
        </w:tabs>
        <w:ind w:left="509" w:hanging="399"/>
        <w:jc w:val="both"/>
        <w:rPr>
          <w:sz w:val="24"/>
          <w:lang w:val="da-DK"/>
        </w:rPr>
      </w:pPr>
      <w:r w:rsidRPr="00B26566">
        <w:rPr>
          <w:sz w:val="24"/>
          <w:lang w:val="da-DK"/>
        </w:rPr>
        <w:t xml:space="preserve">Administration og opkrævning af </w:t>
      </w:r>
      <w:r w:rsidRPr="00B26566">
        <w:rPr>
          <w:spacing w:val="-2"/>
          <w:sz w:val="24"/>
          <w:lang w:val="da-DK"/>
        </w:rPr>
        <w:t>gebyrer.</w:t>
      </w:r>
    </w:p>
    <w:p w14:paraId="2B44C7B6" w14:textId="77777777" w:rsidR="00635043" w:rsidRPr="00B26566" w:rsidRDefault="00644EC4">
      <w:pPr>
        <w:pStyle w:val="Listeafsnit"/>
        <w:numPr>
          <w:ilvl w:val="0"/>
          <w:numId w:val="97"/>
        </w:numPr>
        <w:tabs>
          <w:tab w:val="left" w:pos="510"/>
        </w:tabs>
        <w:spacing w:line="249" w:lineRule="auto"/>
        <w:ind w:right="107" w:hanging="400"/>
        <w:jc w:val="both"/>
        <w:rPr>
          <w:sz w:val="24"/>
          <w:lang w:val="da-DK"/>
        </w:rPr>
      </w:pPr>
      <w:r w:rsidRPr="00B26566">
        <w:rPr>
          <w:sz w:val="24"/>
          <w:lang w:val="da-DK"/>
        </w:rPr>
        <w:t>Tilsyn med at producenter og kollektive ordninger tilmeldes producentregistret og indgiver korrekte oplysninger hertil.</w:t>
      </w:r>
    </w:p>
    <w:p w14:paraId="08AE4CEA" w14:textId="77777777" w:rsidR="00635043" w:rsidRPr="00B26566" w:rsidRDefault="00644EC4">
      <w:pPr>
        <w:pStyle w:val="Brdtekst"/>
        <w:spacing w:before="2" w:line="249" w:lineRule="auto"/>
        <w:ind w:right="107"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Hvis størrelsen af gebyret efter stk. 1 ikke kan opgøres på baggrund af producentens oplysninger om tilgængeliggjorte mængder af emballage, jf. § 27, kan Miljøstyrelsen foretage en skønsmæssig ansættelse af gebyrtilsvaret.</w:t>
      </w:r>
    </w:p>
    <w:p w14:paraId="21C95E8A" w14:textId="77777777" w:rsidR="00635043" w:rsidRPr="00B26566" w:rsidRDefault="00644EC4">
      <w:pPr>
        <w:pStyle w:val="Brdtekst"/>
        <w:spacing w:before="3"/>
        <w:ind w:left="310"/>
        <w:rPr>
          <w:lang w:val="da-DK"/>
        </w:rPr>
      </w:pPr>
      <w:r w:rsidRPr="00B26566">
        <w:rPr>
          <w:i/>
          <w:lang w:val="da-DK"/>
        </w:rPr>
        <w:t>Stk.</w:t>
      </w:r>
      <w:r w:rsidRPr="00B26566">
        <w:rPr>
          <w:i/>
          <w:spacing w:val="-2"/>
          <w:lang w:val="da-DK"/>
        </w:rPr>
        <w:t xml:space="preserve"> </w:t>
      </w:r>
      <w:r w:rsidRPr="00B26566">
        <w:rPr>
          <w:i/>
          <w:lang w:val="da-DK"/>
        </w:rPr>
        <w:t>3.</w:t>
      </w:r>
      <w:r w:rsidRPr="00B26566">
        <w:rPr>
          <w:i/>
          <w:spacing w:val="-2"/>
          <w:lang w:val="da-DK"/>
        </w:rPr>
        <w:t xml:space="preserve"> </w:t>
      </w:r>
      <w:r w:rsidRPr="00B26566">
        <w:rPr>
          <w:lang w:val="da-DK"/>
        </w:rPr>
        <w:t>Gebyrets</w:t>
      </w:r>
      <w:r w:rsidRPr="00B26566">
        <w:rPr>
          <w:spacing w:val="-3"/>
          <w:lang w:val="da-DK"/>
        </w:rPr>
        <w:t xml:space="preserve"> </w:t>
      </w:r>
      <w:r w:rsidRPr="00B26566">
        <w:rPr>
          <w:lang w:val="da-DK"/>
        </w:rPr>
        <w:t>størrelse</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ikke</w:t>
      </w:r>
      <w:r w:rsidRPr="00B26566">
        <w:rPr>
          <w:spacing w:val="-2"/>
          <w:lang w:val="da-DK"/>
        </w:rPr>
        <w:t xml:space="preserve"> </w:t>
      </w:r>
      <w:r w:rsidRPr="00B26566">
        <w:rPr>
          <w:lang w:val="da-DK"/>
        </w:rPr>
        <w:t>påklages</w:t>
      </w:r>
      <w:r w:rsidRPr="00B26566">
        <w:rPr>
          <w:spacing w:val="-2"/>
          <w:lang w:val="da-DK"/>
        </w:rPr>
        <w:t xml:space="preserve"> </w:t>
      </w:r>
      <w:r w:rsidRPr="00B26566">
        <w:rPr>
          <w:lang w:val="da-DK"/>
        </w:rPr>
        <w:t>til</w:t>
      </w:r>
      <w:r w:rsidRPr="00B26566">
        <w:rPr>
          <w:spacing w:val="-2"/>
          <w:lang w:val="da-DK"/>
        </w:rPr>
        <w:t xml:space="preserve"> </w:t>
      </w:r>
      <w:r w:rsidRPr="00B26566">
        <w:rPr>
          <w:lang w:val="da-DK"/>
        </w:rPr>
        <w:t>anden</w:t>
      </w:r>
      <w:r w:rsidRPr="00B26566">
        <w:rPr>
          <w:spacing w:val="-1"/>
          <w:lang w:val="da-DK"/>
        </w:rPr>
        <w:t xml:space="preserve"> </w:t>
      </w:r>
      <w:r w:rsidRPr="00B26566">
        <w:rPr>
          <w:lang w:val="da-DK"/>
        </w:rPr>
        <w:t>administrativ</w:t>
      </w:r>
      <w:r w:rsidRPr="00B26566">
        <w:rPr>
          <w:spacing w:val="-1"/>
          <w:lang w:val="da-DK"/>
        </w:rPr>
        <w:t xml:space="preserve"> </w:t>
      </w:r>
      <w:r w:rsidRPr="00B26566">
        <w:rPr>
          <w:spacing w:val="-2"/>
          <w:lang w:val="da-DK"/>
        </w:rPr>
        <w:t>myndighed.</w:t>
      </w:r>
    </w:p>
    <w:p w14:paraId="453C8A15" w14:textId="77777777" w:rsidR="00635043" w:rsidRDefault="00644EC4">
      <w:pPr>
        <w:pStyle w:val="Brdtekst"/>
        <w:spacing w:before="132" w:line="249" w:lineRule="auto"/>
        <w:ind w:right="107" w:firstLine="200"/>
      </w:pPr>
      <w:bookmarkStart w:id="419" w:name="§_98"/>
      <w:bookmarkEnd w:id="419"/>
      <w:r w:rsidRPr="00B26566">
        <w:rPr>
          <w:b/>
          <w:lang w:val="da-DK"/>
        </w:rPr>
        <w:t>§</w:t>
      </w:r>
      <w:r w:rsidRPr="00B26566">
        <w:rPr>
          <w:b/>
          <w:spacing w:val="40"/>
          <w:lang w:val="da-DK"/>
        </w:rPr>
        <w:t xml:space="preserve"> </w:t>
      </w:r>
      <w:r w:rsidRPr="00B26566">
        <w:rPr>
          <w:b/>
          <w:lang w:val="da-DK"/>
        </w:rPr>
        <w:t>9</w:t>
      </w:r>
      <w:ins w:id="420" w:author="Sofie Dam" w:date="2025-06-06T13:34:00Z">
        <w:r w:rsidR="00402703">
          <w:rPr>
            <w:b/>
            <w:lang w:val="da-DK"/>
          </w:rPr>
          <w:t>9</w:t>
        </w:r>
      </w:ins>
      <w:del w:id="421" w:author="Sofie Dam" w:date="2025-06-06T13:34:00Z">
        <w:r w:rsidRPr="00B26566" w:rsidDel="00402703">
          <w:rPr>
            <w:b/>
            <w:lang w:val="da-DK"/>
          </w:rPr>
          <w:delText>8</w:delText>
        </w:r>
      </w:del>
      <w:r w:rsidRPr="00B26566">
        <w:rPr>
          <w:b/>
          <w:lang w:val="da-DK"/>
        </w:rPr>
        <w:t>.</w:t>
      </w:r>
      <w:r w:rsidRPr="00B26566">
        <w:rPr>
          <w:b/>
          <w:spacing w:val="40"/>
          <w:lang w:val="da-DK"/>
        </w:rPr>
        <w:t xml:space="preserve"> </w:t>
      </w:r>
      <w:r w:rsidRPr="00B26566">
        <w:rPr>
          <w:lang w:val="da-DK"/>
        </w:rPr>
        <w:t>Producenter</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genbrugsemballage</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årligt</w:t>
      </w:r>
      <w:r w:rsidRPr="00B26566">
        <w:rPr>
          <w:spacing w:val="40"/>
          <w:lang w:val="da-DK"/>
        </w:rPr>
        <w:t xml:space="preserve"> </w:t>
      </w:r>
      <w:r w:rsidRPr="00B26566">
        <w:rPr>
          <w:lang w:val="da-DK"/>
        </w:rPr>
        <w:t>betale</w:t>
      </w:r>
      <w:r w:rsidRPr="00B26566">
        <w:rPr>
          <w:spacing w:val="40"/>
          <w:lang w:val="da-DK"/>
        </w:rPr>
        <w:t xml:space="preserve"> </w:t>
      </w:r>
      <w:r w:rsidRPr="00B26566">
        <w:rPr>
          <w:lang w:val="da-DK"/>
        </w:rPr>
        <w:t>et</w:t>
      </w:r>
      <w:r w:rsidRPr="00B26566">
        <w:rPr>
          <w:spacing w:val="40"/>
          <w:lang w:val="da-DK"/>
        </w:rPr>
        <w:t xml:space="preserve"> </w:t>
      </w:r>
      <w:r w:rsidRPr="00B26566">
        <w:rPr>
          <w:lang w:val="da-DK"/>
        </w:rPr>
        <w:t>gebyr</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Miljøstyrelsens</w:t>
      </w:r>
      <w:r w:rsidRPr="00B26566">
        <w:rPr>
          <w:spacing w:val="40"/>
          <w:lang w:val="da-DK"/>
        </w:rPr>
        <w:t xml:space="preserve"> </w:t>
      </w:r>
      <w:r w:rsidRPr="00B26566">
        <w:rPr>
          <w:lang w:val="da-DK"/>
        </w:rPr>
        <w:t xml:space="preserve">administra- tion. Gebyret opgøres i forhold til den mængde genbrugsemballage, der er tilgængeliggjort i det foregåen- de kalenderår, jf. dog stk. 2. </w:t>
      </w:r>
      <w:r>
        <w:t>Gebyret dækker omkostningerne forbundet med følgende:</w:t>
      </w:r>
    </w:p>
    <w:p w14:paraId="3E8A1914" w14:textId="77777777" w:rsidR="00635043" w:rsidRPr="00B26566" w:rsidRDefault="00644EC4">
      <w:pPr>
        <w:pStyle w:val="Listeafsnit"/>
        <w:numPr>
          <w:ilvl w:val="0"/>
          <w:numId w:val="96"/>
        </w:numPr>
        <w:tabs>
          <w:tab w:val="left" w:pos="508"/>
        </w:tabs>
        <w:spacing w:before="3"/>
        <w:ind w:left="508" w:hanging="398"/>
        <w:rPr>
          <w:sz w:val="24"/>
          <w:lang w:val="da-DK"/>
        </w:rPr>
      </w:pPr>
      <w:r w:rsidRPr="00B26566">
        <w:rPr>
          <w:sz w:val="24"/>
          <w:lang w:val="da-DK"/>
        </w:rPr>
        <w:t xml:space="preserve">Behandling af klager over </w:t>
      </w:r>
      <w:r w:rsidRPr="00B26566">
        <w:rPr>
          <w:spacing w:val="-2"/>
          <w:sz w:val="24"/>
          <w:lang w:val="da-DK"/>
        </w:rPr>
        <w:t>afgørelser.</w:t>
      </w:r>
    </w:p>
    <w:p w14:paraId="52F0D8C0" w14:textId="77777777" w:rsidR="00635043" w:rsidRPr="00B26566" w:rsidRDefault="00644EC4">
      <w:pPr>
        <w:pStyle w:val="Listeafsnit"/>
        <w:numPr>
          <w:ilvl w:val="0"/>
          <w:numId w:val="96"/>
        </w:numPr>
        <w:tabs>
          <w:tab w:val="left" w:pos="508"/>
        </w:tabs>
        <w:ind w:left="508" w:hanging="398"/>
        <w:rPr>
          <w:sz w:val="24"/>
          <w:lang w:val="da-DK"/>
        </w:rPr>
      </w:pPr>
      <w:r w:rsidRPr="00B26566">
        <w:rPr>
          <w:sz w:val="24"/>
          <w:lang w:val="da-DK"/>
        </w:rPr>
        <w:t xml:space="preserve">Administration og opkrævning af </w:t>
      </w:r>
      <w:r w:rsidRPr="00B26566">
        <w:rPr>
          <w:spacing w:val="-2"/>
          <w:sz w:val="24"/>
          <w:lang w:val="da-DK"/>
        </w:rPr>
        <w:t>gebyrer.</w:t>
      </w:r>
    </w:p>
    <w:p w14:paraId="7CB81856" w14:textId="77777777" w:rsidR="00635043" w:rsidRPr="00B26566" w:rsidRDefault="00644EC4">
      <w:pPr>
        <w:pStyle w:val="Listeafsnit"/>
        <w:numPr>
          <w:ilvl w:val="0"/>
          <w:numId w:val="96"/>
        </w:numPr>
        <w:tabs>
          <w:tab w:val="left" w:pos="508"/>
        </w:tabs>
        <w:ind w:left="508" w:hanging="398"/>
        <w:rPr>
          <w:sz w:val="24"/>
          <w:lang w:val="da-DK"/>
        </w:rPr>
      </w:pPr>
      <w:r w:rsidRPr="00B26566">
        <w:rPr>
          <w:sz w:val="24"/>
          <w:lang w:val="da-DK"/>
        </w:rPr>
        <w:t>Tilsyn</w:t>
      </w:r>
      <w:r w:rsidRPr="00B26566">
        <w:rPr>
          <w:spacing w:val="-2"/>
          <w:sz w:val="24"/>
          <w:lang w:val="da-DK"/>
        </w:rPr>
        <w:t xml:space="preserve"> </w:t>
      </w:r>
      <w:r w:rsidRPr="00B26566">
        <w:rPr>
          <w:sz w:val="24"/>
          <w:lang w:val="da-DK"/>
        </w:rPr>
        <w:t>med</w:t>
      </w:r>
      <w:r w:rsidRPr="00B26566">
        <w:rPr>
          <w:spacing w:val="-2"/>
          <w:sz w:val="24"/>
          <w:lang w:val="da-DK"/>
        </w:rPr>
        <w:t xml:space="preserve"> </w:t>
      </w:r>
      <w:r w:rsidRPr="00B26566">
        <w:rPr>
          <w:sz w:val="24"/>
          <w:lang w:val="da-DK"/>
        </w:rPr>
        <w:t>at</w:t>
      </w:r>
      <w:r w:rsidRPr="00B26566">
        <w:rPr>
          <w:spacing w:val="-2"/>
          <w:sz w:val="24"/>
          <w:lang w:val="da-DK"/>
        </w:rPr>
        <w:t xml:space="preserve"> </w:t>
      </w:r>
      <w:r w:rsidRPr="00B26566">
        <w:rPr>
          <w:sz w:val="24"/>
          <w:lang w:val="da-DK"/>
        </w:rPr>
        <w:t>producenter</w:t>
      </w:r>
      <w:r w:rsidRPr="00B26566">
        <w:rPr>
          <w:spacing w:val="-1"/>
          <w:sz w:val="24"/>
          <w:lang w:val="da-DK"/>
        </w:rPr>
        <w:t xml:space="preserve"> </w:t>
      </w:r>
      <w:r w:rsidRPr="00B26566">
        <w:rPr>
          <w:sz w:val="24"/>
          <w:lang w:val="da-DK"/>
        </w:rPr>
        <w:t>tilmeldes</w:t>
      </w:r>
      <w:r w:rsidRPr="00B26566">
        <w:rPr>
          <w:spacing w:val="-3"/>
          <w:sz w:val="24"/>
          <w:lang w:val="da-DK"/>
        </w:rPr>
        <w:t xml:space="preserve"> </w:t>
      </w:r>
      <w:r w:rsidRPr="00B26566">
        <w:rPr>
          <w:sz w:val="24"/>
          <w:lang w:val="da-DK"/>
        </w:rPr>
        <w:t>producentregistret</w:t>
      </w:r>
      <w:r w:rsidRPr="00B26566">
        <w:rPr>
          <w:spacing w:val="-2"/>
          <w:sz w:val="24"/>
          <w:lang w:val="da-DK"/>
        </w:rPr>
        <w:t xml:space="preserve"> </w:t>
      </w:r>
      <w:r w:rsidRPr="00B26566">
        <w:rPr>
          <w:sz w:val="24"/>
          <w:lang w:val="da-DK"/>
        </w:rPr>
        <w:t>og</w:t>
      </w:r>
      <w:r w:rsidRPr="00B26566">
        <w:rPr>
          <w:spacing w:val="-1"/>
          <w:sz w:val="24"/>
          <w:lang w:val="da-DK"/>
        </w:rPr>
        <w:t xml:space="preserve"> </w:t>
      </w:r>
      <w:r w:rsidRPr="00B26566">
        <w:rPr>
          <w:sz w:val="24"/>
          <w:lang w:val="da-DK"/>
        </w:rPr>
        <w:t>indgiver</w:t>
      </w:r>
      <w:r w:rsidRPr="00B26566">
        <w:rPr>
          <w:spacing w:val="-2"/>
          <w:sz w:val="24"/>
          <w:lang w:val="da-DK"/>
        </w:rPr>
        <w:t xml:space="preserve"> </w:t>
      </w:r>
      <w:r w:rsidRPr="00B26566">
        <w:rPr>
          <w:sz w:val="24"/>
          <w:lang w:val="da-DK"/>
        </w:rPr>
        <w:t>korrekte</w:t>
      </w:r>
      <w:r w:rsidRPr="00B26566">
        <w:rPr>
          <w:spacing w:val="-2"/>
          <w:sz w:val="24"/>
          <w:lang w:val="da-DK"/>
        </w:rPr>
        <w:t xml:space="preserve"> </w:t>
      </w:r>
      <w:r w:rsidRPr="00B26566">
        <w:rPr>
          <w:sz w:val="24"/>
          <w:lang w:val="da-DK"/>
        </w:rPr>
        <w:t>oplysninger</w:t>
      </w:r>
      <w:r w:rsidRPr="00B26566">
        <w:rPr>
          <w:spacing w:val="-1"/>
          <w:sz w:val="24"/>
          <w:lang w:val="da-DK"/>
        </w:rPr>
        <w:t xml:space="preserve"> </w:t>
      </w:r>
      <w:r w:rsidRPr="00B26566">
        <w:rPr>
          <w:spacing w:val="-2"/>
          <w:sz w:val="24"/>
          <w:lang w:val="da-DK"/>
        </w:rPr>
        <w:t>hertil.</w:t>
      </w:r>
    </w:p>
    <w:p w14:paraId="3D8A8C3C" w14:textId="77777777" w:rsidR="00635043" w:rsidRPr="00B26566" w:rsidRDefault="00644EC4">
      <w:pPr>
        <w:pStyle w:val="Brdtekst"/>
        <w:spacing w:line="249" w:lineRule="auto"/>
        <w:ind w:right="106"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Hvis størrelsen af gebyret efter stk. 1 ikke kan opgøres på baggrund af producentens oplysninger om tilgængeliggjorte mængder af emballage, jf. § 27, stk. 2-6, kan Miljøstyrelsen foretage en skønsmæs- sig ansættelse af gebyrtilsvaret.</w:t>
      </w:r>
    </w:p>
    <w:p w14:paraId="0732B058" w14:textId="77777777" w:rsidR="00635043" w:rsidRPr="00B26566" w:rsidRDefault="00644EC4">
      <w:pPr>
        <w:pStyle w:val="Brdtekst"/>
        <w:spacing w:before="3"/>
        <w:ind w:left="310"/>
        <w:rPr>
          <w:lang w:val="da-DK"/>
        </w:rPr>
      </w:pPr>
      <w:r w:rsidRPr="00B26566">
        <w:rPr>
          <w:i/>
          <w:lang w:val="da-DK"/>
        </w:rPr>
        <w:t>Stk.</w:t>
      </w:r>
      <w:r w:rsidRPr="00B26566">
        <w:rPr>
          <w:i/>
          <w:spacing w:val="-2"/>
          <w:lang w:val="da-DK"/>
        </w:rPr>
        <w:t xml:space="preserve"> </w:t>
      </w:r>
      <w:r w:rsidRPr="00B26566">
        <w:rPr>
          <w:i/>
          <w:lang w:val="da-DK"/>
        </w:rPr>
        <w:t>3.</w:t>
      </w:r>
      <w:r w:rsidRPr="00B26566">
        <w:rPr>
          <w:i/>
          <w:spacing w:val="-1"/>
          <w:lang w:val="da-DK"/>
        </w:rPr>
        <w:t xml:space="preserve"> </w:t>
      </w:r>
      <w:r w:rsidRPr="00B26566">
        <w:rPr>
          <w:lang w:val="da-DK"/>
        </w:rPr>
        <w:t>Gebyrets</w:t>
      </w:r>
      <w:r w:rsidRPr="00B26566">
        <w:rPr>
          <w:spacing w:val="-3"/>
          <w:lang w:val="da-DK"/>
        </w:rPr>
        <w:t xml:space="preserve"> </w:t>
      </w:r>
      <w:r w:rsidRPr="00B26566">
        <w:rPr>
          <w:lang w:val="da-DK"/>
        </w:rPr>
        <w:t>størrelse</w:t>
      </w:r>
      <w:r w:rsidRPr="00B26566">
        <w:rPr>
          <w:spacing w:val="-1"/>
          <w:lang w:val="da-DK"/>
        </w:rPr>
        <w:t xml:space="preserve"> </w:t>
      </w:r>
      <w:r w:rsidRPr="00B26566">
        <w:rPr>
          <w:lang w:val="da-DK"/>
        </w:rPr>
        <w:t>kan</w:t>
      </w:r>
      <w:r w:rsidRPr="00B26566">
        <w:rPr>
          <w:spacing w:val="-1"/>
          <w:lang w:val="da-DK"/>
        </w:rPr>
        <w:t xml:space="preserve"> </w:t>
      </w:r>
      <w:r w:rsidRPr="00B26566">
        <w:rPr>
          <w:lang w:val="da-DK"/>
        </w:rPr>
        <w:t>ikke</w:t>
      </w:r>
      <w:r w:rsidRPr="00B26566">
        <w:rPr>
          <w:spacing w:val="-2"/>
          <w:lang w:val="da-DK"/>
        </w:rPr>
        <w:t xml:space="preserve"> </w:t>
      </w:r>
      <w:r w:rsidRPr="00B26566">
        <w:rPr>
          <w:lang w:val="da-DK"/>
        </w:rPr>
        <w:t>påklages</w:t>
      </w:r>
      <w:r w:rsidRPr="00B26566">
        <w:rPr>
          <w:spacing w:val="-2"/>
          <w:lang w:val="da-DK"/>
        </w:rPr>
        <w:t xml:space="preserve"> </w:t>
      </w:r>
      <w:r w:rsidRPr="00B26566">
        <w:rPr>
          <w:lang w:val="da-DK"/>
        </w:rPr>
        <w:t>til</w:t>
      </w:r>
      <w:r w:rsidRPr="00B26566">
        <w:rPr>
          <w:spacing w:val="-2"/>
          <w:lang w:val="da-DK"/>
        </w:rPr>
        <w:t xml:space="preserve"> </w:t>
      </w:r>
      <w:r w:rsidRPr="00B26566">
        <w:rPr>
          <w:lang w:val="da-DK"/>
        </w:rPr>
        <w:t>anden</w:t>
      </w:r>
      <w:r w:rsidRPr="00B26566">
        <w:rPr>
          <w:spacing w:val="-1"/>
          <w:lang w:val="da-DK"/>
        </w:rPr>
        <w:t xml:space="preserve"> </w:t>
      </w:r>
      <w:r w:rsidRPr="00B26566">
        <w:rPr>
          <w:lang w:val="da-DK"/>
        </w:rPr>
        <w:t>administrativ</w:t>
      </w:r>
      <w:r w:rsidRPr="00B26566">
        <w:rPr>
          <w:spacing w:val="-1"/>
          <w:lang w:val="da-DK"/>
        </w:rPr>
        <w:t xml:space="preserve"> </w:t>
      </w:r>
      <w:r w:rsidRPr="00B26566">
        <w:rPr>
          <w:spacing w:val="-2"/>
          <w:lang w:val="da-DK"/>
        </w:rPr>
        <w:t>myndighed.</w:t>
      </w:r>
    </w:p>
    <w:p w14:paraId="3EA3CB94" w14:textId="77777777" w:rsidR="00635043" w:rsidRPr="00B26566" w:rsidRDefault="00635043">
      <w:pPr>
        <w:rPr>
          <w:lang w:val="da-DK"/>
        </w:rPr>
        <w:sectPr w:rsidR="00635043" w:rsidRPr="00B26566">
          <w:pgSz w:w="11910" w:h="16840"/>
          <w:pgMar w:top="1320" w:right="740" w:bottom="840" w:left="740" w:header="0" w:footer="652" w:gutter="0"/>
          <w:cols w:space="708"/>
        </w:sectPr>
      </w:pPr>
    </w:p>
    <w:p w14:paraId="2CC5BBAB" w14:textId="77777777" w:rsidR="00635043" w:rsidRPr="00B26566" w:rsidRDefault="00644EC4">
      <w:pPr>
        <w:pStyle w:val="Brdtekst"/>
        <w:spacing w:before="67" w:line="249" w:lineRule="auto"/>
        <w:ind w:right="106" w:firstLine="199"/>
        <w:rPr>
          <w:lang w:val="da-DK"/>
        </w:rPr>
      </w:pPr>
      <w:bookmarkStart w:id="422" w:name="§_99"/>
      <w:bookmarkEnd w:id="422"/>
      <w:r w:rsidRPr="00B26566">
        <w:rPr>
          <w:b/>
          <w:lang w:val="da-DK"/>
        </w:rPr>
        <w:lastRenderedPageBreak/>
        <w:t>§</w:t>
      </w:r>
      <w:r w:rsidRPr="00B26566">
        <w:rPr>
          <w:b/>
          <w:spacing w:val="-4"/>
          <w:lang w:val="da-DK"/>
        </w:rPr>
        <w:t xml:space="preserve"> </w:t>
      </w:r>
      <w:ins w:id="423" w:author="Sofie Dam" w:date="2025-06-06T13:34:00Z">
        <w:r w:rsidR="00402703">
          <w:rPr>
            <w:b/>
            <w:spacing w:val="-4"/>
            <w:lang w:val="da-DK"/>
          </w:rPr>
          <w:t>100</w:t>
        </w:r>
      </w:ins>
      <w:del w:id="424" w:author="Sofie Dam" w:date="2025-06-06T13:34:00Z">
        <w:r w:rsidRPr="00B26566" w:rsidDel="00402703">
          <w:rPr>
            <w:b/>
            <w:lang w:val="da-DK"/>
          </w:rPr>
          <w:delText>99</w:delText>
        </w:r>
      </w:del>
      <w:r w:rsidRPr="00B26566">
        <w:rPr>
          <w:b/>
          <w:lang w:val="da-DK"/>
        </w:rPr>
        <w:t xml:space="preserve">. </w:t>
      </w:r>
      <w:r w:rsidRPr="00B26566">
        <w:rPr>
          <w:lang w:val="da-DK"/>
        </w:rPr>
        <w:t>De i §§ 9</w:t>
      </w:r>
      <w:ins w:id="425" w:author="Sofie Dam" w:date="2025-06-06T13:34:00Z">
        <w:r w:rsidR="00402703">
          <w:rPr>
            <w:lang w:val="da-DK"/>
          </w:rPr>
          <w:t>7</w:t>
        </w:r>
      </w:ins>
      <w:del w:id="426" w:author="Sofie Dam" w:date="2025-06-06T13:34:00Z">
        <w:r w:rsidRPr="00B26566" w:rsidDel="00402703">
          <w:rPr>
            <w:lang w:val="da-DK"/>
          </w:rPr>
          <w:delText>6</w:delText>
        </w:r>
      </w:del>
      <w:r w:rsidRPr="00B26566">
        <w:rPr>
          <w:lang w:val="da-DK"/>
        </w:rPr>
        <w:t>-9</w:t>
      </w:r>
      <w:ins w:id="427" w:author="Sofie Dam" w:date="2025-06-06T13:34:00Z">
        <w:r w:rsidR="00402703">
          <w:rPr>
            <w:lang w:val="da-DK"/>
          </w:rPr>
          <w:t>9</w:t>
        </w:r>
      </w:ins>
      <w:del w:id="428" w:author="Sofie Dam" w:date="2025-06-06T13:34:00Z">
        <w:r w:rsidRPr="00B26566" w:rsidDel="00402703">
          <w:rPr>
            <w:lang w:val="da-DK"/>
          </w:rPr>
          <w:delText>8</w:delText>
        </w:r>
      </w:del>
      <w:r w:rsidRPr="00B26566">
        <w:rPr>
          <w:lang w:val="da-DK"/>
        </w:rPr>
        <w:t xml:space="preserve"> nævnte gebyrer offentliggøres på Miljøstyrelsens hjemmeside, </w:t>
      </w:r>
      <w:r w:rsidR="00622D4A">
        <w:fldChar w:fldCharType="begin"/>
      </w:r>
      <w:r w:rsidR="00622D4A" w:rsidRPr="00EA5542">
        <w:rPr>
          <w:lang w:val="da-DK"/>
          <w:rPrChange w:id="429" w:author="Djellza Fetahi" w:date="2025-09-12T12:03:00Z">
            <w:rPr/>
          </w:rPrChange>
        </w:rPr>
        <w:instrText xml:space="preserve"> HYPERLINK "http://www.mst.dk/" \h </w:instrText>
      </w:r>
      <w:r w:rsidR="00622D4A">
        <w:fldChar w:fldCharType="separate"/>
      </w:r>
      <w:r w:rsidRPr="00B26566">
        <w:rPr>
          <w:lang w:val="da-DK"/>
        </w:rPr>
        <w:t>www.mst.dk.</w:t>
      </w:r>
      <w:r w:rsidR="00622D4A">
        <w:rPr>
          <w:lang w:val="da-DK"/>
        </w:rPr>
        <w:fldChar w:fldCharType="end"/>
      </w:r>
      <w:r w:rsidRPr="00B26566">
        <w:rPr>
          <w:lang w:val="da-DK"/>
        </w:rPr>
        <w:t xml:space="preserve"> Geby- rerne reguleres herefter årligt pr. 1. januar på grundlag af det seneste offentliggjorte pris- og lønindeks i Økonomisk-Administrativ Vejledning fra Finansministeriet.</w:t>
      </w:r>
    </w:p>
    <w:p w14:paraId="38BD4CDD" w14:textId="77777777" w:rsidR="00635043" w:rsidRPr="00B26566" w:rsidRDefault="00644EC4">
      <w:pPr>
        <w:pStyle w:val="Brdtekst"/>
        <w:spacing w:before="123" w:line="249" w:lineRule="auto"/>
        <w:ind w:right="108" w:firstLine="200"/>
        <w:rPr>
          <w:lang w:val="da-DK"/>
        </w:rPr>
      </w:pPr>
      <w:bookmarkStart w:id="430" w:name="§_100"/>
      <w:bookmarkEnd w:id="430"/>
      <w:r w:rsidRPr="00B26566">
        <w:rPr>
          <w:b/>
          <w:lang w:val="da-DK"/>
        </w:rPr>
        <w:t>§</w:t>
      </w:r>
      <w:r w:rsidRPr="00B26566">
        <w:rPr>
          <w:b/>
          <w:spacing w:val="40"/>
          <w:lang w:val="da-DK"/>
        </w:rPr>
        <w:t xml:space="preserve"> </w:t>
      </w:r>
      <w:r w:rsidRPr="00B26566">
        <w:rPr>
          <w:b/>
          <w:lang w:val="da-DK"/>
        </w:rPr>
        <w:t>10</w:t>
      </w:r>
      <w:ins w:id="431" w:author="Sofie Dam" w:date="2025-06-06T13:34:00Z">
        <w:r w:rsidR="00402703">
          <w:rPr>
            <w:b/>
            <w:lang w:val="da-DK"/>
          </w:rPr>
          <w:t>1</w:t>
        </w:r>
      </w:ins>
      <w:del w:id="432" w:author="Sofie Dam" w:date="2025-06-06T13:34:00Z">
        <w:r w:rsidRPr="00B26566" w:rsidDel="00402703">
          <w:rPr>
            <w:b/>
            <w:lang w:val="da-DK"/>
          </w:rPr>
          <w:delText>0</w:delText>
        </w:r>
      </w:del>
      <w:r w:rsidRPr="00B26566">
        <w:rPr>
          <w:b/>
          <w:lang w:val="da-DK"/>
        </w:rPr>
        <w:t>.</w:t>
      </w:r>
      <w:r w:rsidRPr="00B26566">
        <w:rPr>
          <w:b/>
          <w:spacing w:val="40"/>
          <w:lang w:val="da-DK"/>
        </w:rPr>
        <w:t xml:space="preserve"> </w:t>
      </w:r>
      <w:r w:rsidRPr="00B26566">
        <w:rPr>
          <w:lang w:val="da-DK"/>
        </w:rPr>
        <w:t>Producentens</w:t>
      </w:r>
      <w:r w:rsidRPr="00B26566">
        <w:rPr>
          <w:spacing w:val="40"/>
          <w:lang w:val="da-DK"/>
        </w:rPr>
        <w:t xml:space="preserve"> </w:t>
      </w:r>
      <w:r w:rsidRPr="00B26566">
        <w:rPr>
          <w:lang w:val="da-DK"/>
        </w:rPr>
        <w:t>indbetaling</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gebyr,</w:t>
      </w:r>
      <w:r w:rsidRPr="00B26566">
        <w:rPr>
          <w:spacing w:val="40"/>
          <w:lang w:val="da-DK"/>
        </w:rPr>
        <w:t xml:space="preserve"> </w:t>
      </w:r>
      <w:r w:rsidRPr="00B26566">
        <w:rPr>
          <w:lang w:val="da-DK"/>
        </w:rPr>
        <w:t>som</w:t>
      </w:r>
      <w:r w:rsidRPr="00B26566">
        <w:rPr>
          <w:spacing w:val="40"/>
          <w:lang w:val="da-DK"/>
        </w:rPr>
        <w:t xml:space="preserve"> </w:t>
      </w:r>
      <w:r w:rsidRPr="00B26566">
        <w:rPr>
          <w:lang w:val="da-DK"/>
        </w:rPr>
        <w:t>opkræves,</w:t>
      </w:r>
      <w:r w:rsidRPr="00B26566">
        <w:rPr>
          <w:spacing w:val="40"/>
          <w:lang w:val="da-DK"/>
        </w:rPr>
        <w:t xml:space="preserve"> </w:t>
      </w:r>
      <w:r w:rsidRPr="00B26566">
        <w:rPr>
          <w:lang w:val="da-DK"/>
        </w:rPr>
        <w:t>jf.</w:t>
      </w:r>
      <w:r w:rsidRPr="00B26566">
        <w:rPr>
          <w:spacing w:val="40"/>
          <w:lang w:val="da-DK"/>
        </w:rPr>
        <w:t xml:space="preserve"> </w:t>
      </w:r>
      <w:r w:rsidRPr="00B26566">
        <w:rPr>
          <w:lang w:val="da-DK"/>
        </w:rPr>
        <w:t>§§</w:t>
      </w:r>
      <w:r w:rsidRPr="00B26566">
        <w:rPr>
          <w:spacing w:val="40"/>
          <w:lang w:val="da-DK"/>
        </w:rPr>
        <w:t xml:space="preserve"> </w:t>
      </w:r>
      <w:r w:rsidRPr="00B26566">
        <w:rPr>
          <w:lang w:val="da-DK"/>
        </w:rPr>
        <w:t>9</w:t>
      </w:r>
      <w:ins w:id="433" w:author="Sofie Dam" w:date="2025-06-06T13:34:00Z">
        <w:r w:rsidR="00402703">
          <w:rPr>
            <w:lang w:val="da-DK"/>
          </w:rPr>
          <w:t>7</w:t>
        </w:r>
      </w:ins>
      <w:del w:id="434" w:author="Sofie Dam" w:date="2025-06-06T13:34:00Z">
        <w:r w:rsidRPr="00B26566" w:rsidDel="00402703">
          <w:rPr>
            <w:lang w:val="da-DK"/>
          </w:rPr>
          <w:delText>6</w:delText>
        </w:r>
      </w:del>
      <w:r w:rsidRPr="00B26566">
        <w:rPr>
          <w:lang w:val="da-DK"/>
        </w:rPr>
        <w:t>-9</w:t>
      </w:r>
      <w:ins w:id="435" w:author="Sofie Dam" w:date="2025-06-06T13:34:00Z">
        <w:r w:rsidR="00402703">
          <w:rPr>
            <w:lang w:val="da-DK"/>
          </w:rPr>
          <w:t>9</w:t>
        </w:r>
      </w:ins>
      <w:del w:id="436" w:author="Sofie Dam" w:date="2025-06-06T13:34:00Z">
        <w:r w:rsidRPr="00B26566" w:rsidDel="00402703">
          <w:rPr>
            <w:lang w:val="da-DK"/>
          </w:rPr>
          <w:delText>8</w:delText>
        </w:r>
      </w:del>
      <w:r w:rsidRPr="00B26566">
        <w:rPr>
          <w:lang w:val="da-DK"/>
        </w:rPr>
        <w:t>,</w:t>
      </w:r>
      <w:r w:rsidRPr="00B26566">
        <w:rPr>
          <w:spacing w:val="40"/>
          <w:lang w:val="da-DK"/>
        </w:rPr>
        <w:t xml:space="preserve"> </w:t>
      </w:r>
      <w:r w:rsidRPr="00B26566">
        <w:rPr>
          <w:lang w:val="da-DK"/>
        </w:rPr>
        <w:t>skal</w:t>
      </w:r>
      <w:r w:rsidRPr="00B26566">
        <w:rPr>
          <w:spacing w:val="40"/>
          <w:lang w:val="da-DK"/>
        </w:rPr>
        <w:t xml:space="preserve"> </w:t>
      </w:r>
      <w:r w:rsidRPr="00B26566">
        <w:rPr>
          <w:lang w:val="da-DK"/>
        </w:rPr>
        <w:t>foretages</w:t>
      </w:r>
      <w:r w:rsidRPr="00B26566">
        <w:rPr>
          <w:spacing w:val="40"/>
          <w:lang w:val="da-DK"/>
        </w:rPr>
        <w:t xml:space="preserve"> </w:t>
      </w:r>
      <w:r w:rsidRPr="00B26566">
        <w:rPr>
          <w:lang w:val="da-DK"/>
        </w:rPr>
        <w:t>digitalt</w:t>
      </w:r>
      <w:r w:rsidRPr="00B26566">
        <w:rPr>
          <w:spacing w:val="40"/>
          <w:lang w:val="da-DK"/>
        </w:rPr>
        <w:t xml:space="preserve"> </w:t>
      </w:r>
      <w:r w:rsidRPr="00B26566">
        <w:rPr>
          <w:lang w:val="da-DK"/>
        </w:rPr>
        <w:t>og efter Miljøstyrelsens anvisninger. Såfremt betalingen ikke foretages i overensstemmelse hermed anses betalingen ikke for at være gennemført.</w:t>
      </w:r>
    </w:p>
    <w:p w14:paraId="513A8789"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 xml:space="preserve">Modtager Miljøstyrelsen ikke betaling inden for den fastsatte betalingsfrist, jf. stk. 1, sender Miljøstyrelsen en rykkerskrivelse til producenten med en ny betalingsfrist. Modtager Miljøstyrelsen ikke betaling af gebyret inden for den betalingsfrist, der følger af rykkerskrivelsen, kan beløbet overgives til </w:t>
      </w:r>
      <w:r w:rsidRPr="00B26566">
        <w:rPr>
          <w:spacing w:val="-2"/>
          <w:lang w:val="da-DK"/>
        </w:rPr>
        <w:t>inddrivelse.</w:t>
      </w:r>
    </w:p>
    <w:p w14:paraId="4D6E7706" w14:textId="77777777" w:rsidR="00635043" w:rsidRPr="00B26566" w:rsidRDefault="00644EC4">
      <w:pPr>
        <w:pStyle w:val="Brdtekst"/>
        <w:spacing w:before="4" w:line="249" w:lineRule="auto"/>
        <w:ind w:right="106" w:firstLine="200"/>
        <w:rPr>
          <w:lang w:val="da-DK"/>
        </w:rPr>
      </w:pPr>
      <w:r w:rsidRPr="00B26566">
        <w:rPr>
          <w:i/>
          <w:lang w:val="da-DK"/>
        </w:rPr>
        <w:t xml:space="preserve">Stk. 3. </w:t>
      </w:r>
      <w:r w:rsidRPr="00B26566">
        <w:rPr>
          <w:lang w:val="da-DK"/>
        </w:rPr>
        <w:t>Hvis det konstateres, at en producent har afgivet urigtig indberetning, jf. § 27, således at producenten</w:t>
      </w:r>
      <w:r w:rsidRPr="00B26566">
        <w:rPr>
          <w:spacing w:val="-2"/>
          <w:lang w:val="da-DK"/>
        </w:rPr>
        <w:t xml:space="preserve"> </w:t>
      </w:r>
      <w:r w:rsidRPr="00B26566">
        <w:rPr>
          <w:lang w:val="da-DK"/>
        </w:rPr>
        <w:t>har</w:t>
      </w:r>
      <w:r w:rsidRPr="00B26566">
        <w:rPr>
          <w:spacing w:val="-2"/>
          <w:lang w:val="da-DK"/>
        </w:rPr>
        <w:t xml:space="preserve"> </w:t>
      </w:r>
      <w:r w:rsidRPr="00B26566">
        <w:rPr>
          <w:lang w:val="da-DK"/>
        </w:rPr>
        <w:t>betalt</w:t>
      </w:r>
      <w:r w:rsidRPr="00B26566">
        <w:rPr>
          <w:spacing w:val="-2"/>
          <w:lang w:val="da-DK"/>
        </w:rPr>
        <w:t xml:space="preserve"> </w:t>
      </w:r>
      <w:r w:rsidRPr="00B26566">
        <w:rPr>
          <w:lang w:val="da-DK"/>
        </w:rPr>
        <w:t>for</w:t>
      </w:r>
      <w:r w:rsidRPr="00B26566">
        <w:rPr>
          <w:spacing w:val="-2"/>
          <w:lang w:val="da-DK"/>
        </w:rPr>
        <w:t xml:space="preserve"> </w:t>
      </w:r>
      <w:r w:rsidRPr="00B26566">
        <w:rPr>
          <w:lang w:val="da-DK"/>
        </w:rPr>
        <w:t>lidt</w:t>
      </w:r>
      <w:r w:rsidRPr="00B26566">
        <w:rPr>
          <w:spacing w:val="-2"/>
          <w:lang w:val="da-DK"/>
        </w:rPr>
        <w:t xml:space="preserve"> </w:t>
      </w:r>
      <w:r w:rsidRPr="00B26566">
        <w:rPr>
          <w:lang w:val="da-DK"/>
        </w:rPr>
        <w:t>i</w:t>
      </w:r>
      <w:r w:rsidRPr="00B26566">
        <w:rPr>
          <w:spacing w:val="-2"/>
          <w:lang w:val="da-DK"/>
        </w:rPr>
        <w:t xml:space="preserve"> </w:t>
      </w:r>
      <w:r w:rsidRPr="00B26566">
        <w:rPr>
          <w:lang w:val="da-DK"/>
        </w:rPr>
        <w:t>gebyr,</w:t>
      </w:r>
      <w:r w:rsidRPr="00B26566">
        <w:rPr>
          <w:spacing w:val="-2"/>
          <w:lang w:val="da-DK"/>
        </w:rPr>
        <w:t xml:space="preserve"> </w:t>
      </w:r>
      <w:r w:rsidRPr="00B26566">
        <w:rPr>
          <w:lang w:val="da-DK"/>
        </w:rPr>
        <w:t>afkræves</w:t>
      </w:r>
      <w:r w:rsidRPr="00B26566">
        <w:rPr>
          <w:spacing w:val="-2"/>
          <w:lang w:val="da-DK"/>
        </w:rPr>
        <w:t xml:space="preserve"> </w:t>
      </w:r>
      <w:r w:rsidRPr="00B26566">
        <w:rPr>
          <w:lang w:val="da-DK"/>
        </w:rPr>
        <w:t>producenten</w:t>
      </w:r>
      <w:r w:rsidRPr="00B26566">
        <w:rPr>
          <w:spacing w:val="-2"/>
          <w:lang w:val="da-DK"/>
        </w:rPr>
        <w:t xml:space="preserve"> </w:t>
      </w:r>
      <w:r w:rsidRPr="00B26566">
        <w:rPr>
          <w:lang w:val="da-DK"/>
        </w:rPr>
        <w:t>det</w:t>
      </w:r>
      <w:r w:rsidRPr="00B26566">
        <w:rPr>
          <w:spacing w:val="-2"/>
          <w:lang w:val="da-DK"/>
        </w:rPr>
        <w:t xml:space="preserve"> </w:t>
      </w:r>
      <w:r w:rsidRPr="00B26566">
        <w:rPr>
          <w:lang w:val="da-DK"/>
        </w:rPr>
        <w:t>skyldige</w:t>
      </w:r>
      <w:r w:rsidRPr="00B26566">
        <w:rPr>
          <w:spacing w:val="-2"/>
          <w:lang w:val="da-DK"/>
        </w:rPr>
        <w:t xml:space="preserve"> </w:t>
      </w:r>
      <w:r w:rsidRPr="00B26566">
        <w:rPr>
          <w:lang w:val="da-DK"/>
        </w:rPr>
        <w:t>beløb</w:t>
      </w:r>
      <w:r w:rsidRPr="00B26566">
        <w:rPr>
          <w:spacing w:val="-2"/>
          <w:lang w:val="da-DK"/>
        </w:rPr>
        <w:t xml:space="preserve"> </w:t>
      </w:r>
      <w:r w:rsidRPr="00B26566">
        <w:rPr>
          <w:lang w:val="da-DK"/>
        </w:rPr>
        <w:t>til</w:t>
      </w:r>
      <w:r w:rsidRPr="00B26566">
        <w:rPr>
          <w:spacing w:val="-2"/>
          <w:lang w:val="da-DK"/>
        </w:rPr>
        <w:t xml:space="preserve"> </w:t>
      </w:r>
      <w:r w:rsidRPr="00B26566">
        <w:rPr>
          <w:lang w:val="da-DK"/>
        </w:rPr>
        <w:t>betaling</w:t>
      </w:r>
      <w:r w:rsidRPr="00B26566">
        <w:rPr>
          <w:spacing w:val="-2"/>
          <w:lang w:val="da-DK"/>
        </w:rPr>
        <w:t xml:space="preserve"> </w:t>
      </w:r>
      <w:r w:rsidRPr="00B26566">
        <w:rPr>
          <w:lang w:val="da-DK"/>
        </w:rPr>
        <w:t>senest</w:t>
      </w:r>
      <w:r w:rsidRPr="00B26566">
        <w:rPr>
          <w:spacing w:val="-2"/>
          <w:lang w:val="da-DK"/>
        </w:rPr>
        <w:t xml:space="preserve"> </w:t>
      </w:r>
      <w:r w:rsidRPr="00B26566">
        <w:rPr>
          <w:lang w:val="da-DK"/>
        </w:rPr>
        <w:t>14</w:t>
      </w:r>
      <w:r w:rsidRPr="00B26566">
        <w:rPr>
          <w:spacing w:val="-2"/>
          <w:lang w:val="da-DK"/>
        </w:rPr>
        <w:t xml:space="preserve"> </w:t>
      </w:r>
      <w:r w:rsidRPr="00B26566">
        <w:rPr>
          <w:lang w:val="da-DK"/>
        </w:rPr>
        <w:t>dage efter påkrav.</w:t>
      </w:r>
    </w:p>
    <w:p w14:paraId="21D8FC5F" w14:textId="327BF015" w:rsidR="00635043" w:rsidRDefault="00644EC4">
      <w:pPr>
        <w:pStyle w:val="Brdtekst"/>
        <w:spacing w:before="3" w:line="249" w:lineRule="auto"/>
        <w:ind w:right="106" w:firstLine="200"/>
        <w:rPr>
          <w:ins w:id="437" w:author="Kåre Groes" w:date="2025-09-11T13:53:00Z"/>
          <w:lang w:val="da-DK"/>
        </w:rPr>
      </w:pPr>
      <w:r w:rsidRPr="00B26566">
        <w:rPr>
          <w:i/>
          <w:lang w:val="da-DK"/>
        </w:rPr>
        <w:t>Stk.</w:t>
      </w:r>
      <w:r w:rsidRPr="00B26566">
        <w:rPr>
          <w:i/>
          <w:spacing w:val="40"/>
          <w:lang w:val="da-DK"/>
        </w:rPr>
        <w:t xml:space="preserve"> </w:t>
      </w:r>
      <w:r w:rsidRPr="00B26566">
        <w:rPr>
          <w:i/>
          <w:lang w:val="da-DK"/>
        </w:rPr>
        <w:t>4.</w:t>
      </w:r>
      <w:r w:rsidRPr="00B26566">
        <w:rPr>
          <w:i/>
          <w:spacing w:val="40"/>
          <w:lang w:val="da-DK"/>
        </w:rPr>
        <w:t xml:space="preserve"> </w:t>
      </w:r>
      <w:r w:rsidRPr="00B26566">
        <w:rPr>
          <w:lang w:val="da-DK"/>
        </w:rPr>
        <w:t>Hvis</w:t>
      </w:r>
      <w:r w:rsidRPr="00B26566">
        <w:rPr>
          <w:spacing w:val="40"/>
          <w:lang w:val="da-DK"/>
        </w:rPr>
        <w:t xml:space="preserve"> </w:t>
      </w:r>
      <w:r w:rsidRPr="00B26566">
        <w:rPr>
          <w:lang w:val="da-DK"/>
        </w:rPr>
        <w:t>producenten</w:t>
      </w:r>
      <w:r w:rsidRPr="00B26566">
        <w:rPr>
          <w:spacing w:val="40"/>
          <w:lang w:val="da-DK"/>
        </w:rPr>
        <w:t xml:space="preserve"> </w:t>
      </w:r>
      <w:r w:rsidRPr="00B26566">
        <w:rPr>
          <w:lang w:val="da-DK"/>
        </w:rPr>
        <w:t>ved</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fejl</w:t>
      </w:r>
      <w:r w:rsidRPr="00B26566">
        <w:rPr>
          <w:spacing w:val="40"/>
          <w:lang w:val="da-DK"/>
        </w:rPr>
        <w:t xml:space="preserve"> </w:t>
      </w:r>
      <w:r w:rsidRPr="00B26566">
        <w:rPr>
          <w:lang w:val="da-DK"/>
        </w:rPr>
        <w:t>har</w:t>
      </w:r>
      <w:r w:rsidRPr="00B26566">
        <w:rPr>
          <w:spacing w:val="40"/>
          <w:lang w:val="da-DK"/>
        </w:rPr>
        <w:t xml:space="preserve"> </w:t>
      </w:r>
      <w:r w:rsidRPr="00B26566">
        <w:rPr>
          <w:lang w:val="da-DK"/>
        </w:rPr>
        <w:t>indbetalt</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meget</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gebyr,</w:t>
      </w:r>
      <w:r w:rsidRPr="00B26566">
        <w:rPr>
          <w:spacing w:val="40"/>
          <w:lang w:val="da-DK"/>
        </w:rPr>
        <w:t xml:space="preserve"> </w:t>
      </w:r>
      <w:r w:rsidRPr="00B26566">
        <w:rPr>
          <w:lang w:val="da-DK"/>
        </w:rPr>
        <w:t>udbetaler</w:t>
      </w:r>
      <w:r w:rsidRPr="00B26566">
        <w:rPr>
          <w:spacing w:val="40"/>
          <w:lang w:val="da-DK"/>
        </w:rPr>
        <w:t xml:space="preserve"> </w:t>
      </w:r>
      <w:r w:rsidRPr="00B26566">
        <w:rPr>
          <w:lang w:val="da-DK"/>
        </w:rPr>
        <w:t>Miljøstyrelsen</w:t>
      </w:r>
      <w:r w:rsidRPr="00B26566">
        <w:rPr>
          <w:spacing w:val="40"/>
          <w:lang w:val="da-DK"/>
        </w:rPr>
        <w:t xml:space="preserve"> </w:t>
      </w:r>
      <w:r w:rsidRPr="00B26566">
        <w:rPr>
          <w:lang w:val="da-DK"/>
        </w:rPr>
        <w:t>det for meget betalte beløb til producenten. Beløbet udbetales senest 3 uger efter, at producenten har gjort Miljøstyrelsen opmærksom på fejlen, eller at Miljøstyrelsen har konstateret fejlen.</w:t>
      </w:r>
    </w:p>
    <w:p w14:paraId="35370C48" w14:textId="58CDBA4F" w:rsidR="00050C20" w:rsidRPr="00050C20" w:rsidDel="008A2103" w:rsidRDefault="00050C20">
      <w:pPr>
        <w:pStyle w:val="Brdtekst"/>
        <w:spacing w:before="3" w:line="249" w:lineRule="auto"/>
        <w:ind w:right="106" w:firstLine="200"/>
        <w:rPr>
          <w:del w:id="438" w:author="Kåre Groes" w:date="2025-09-11T14:39:00Z"/>
          <w:lang w:val="da-DK"/>
        </w:rPr>
      </w:pPr>
    </w:p>
    <w:p w14:paraId="1C567E2A" w14:textId="77777777" w:rsidR="00635043" w:rsidRPr="00B26566" w:rsidRDefault="00644EC4">
      <w:pPr>
        <w:spacing w:before="163"/>
        <w:ind w:left="3622"/>
        <w:jc w:val="both"/>
        <w:rPr>
          <w:i/>
          <w:sz w:val="24"/>
          <w:lang w:val="da-DK"/>
        </w:rPr>
      </w:pPr>
      <w:bookmarkStart w:id="439" w:name="Gebyrer_til_kommunalbestyrelsen"/>
      <w:bookmarkEnd w:id="439"/>
      <w:r w:rsidRPr="00B26566">
        <w:rPr>
          <w:i/>
          <w:sz w:val="24"/>
          <w:lang w:val="da-DK"/>
        </w:rPr>
        <w:t>Gebyrer</w:t>
      </w:r>
      <w:r w:rsidRPr="00B26566">
        <w:rPr>
          <w:i/>
          <w:spacing w:val="-10"/>
          <w:sz w:val="24"/>
          <w:lang w:val="da-DK"/>
        </w:rPr>
        <w:t xml:space="preserve"> </w:t>
      </w:r>
      <w:r w:rsidRPr="00B26566">
        <w:rPr>
          <w:i/>
          <w:sz w:val="24"/>
          <w:lang w:val="da-DK"/>
        </w:rPr>
        <w:t>til</w:t>
      </w:r>
      <w:r w:rsidRPr="00B26566">
        <w:rPr>
          <w:i/>
          <w:spacing w:val="-7"/>
          <w:sz w:val="24"/>
          <w:lang w:val="da-DK"/>
        </w:rPr>
        <w:t xml:space="preserve"> </w:t>
      </w:r>
      <w:r w:rsidRPr="00B26566">
        <w:rPr>
          <w:i/>
          <w:spacing w:val="-2"/>
          <w:sz w:val="24"/>
          <w:lang w:val="da-DK"/>
        </w:rPr>
        <w:t>kommunalbestyrelsen</w:t>
      </w:r>
    </w:p>
    <w:p w14:paraId="3D32C6D5" w14:textId="77777777" w:rsidR="00635043" w:rsidRPr="00B26566" w:rsidRDefault="00644EC4">
      <w:pPr>
        <w:pStyle w:val="Brdtekst"/>
        <w:spacing w:before="132" w:line="249" w:lineRule="auto"/>
        <w:ind w:right="106" w:firstLine="200"/>
        <w:rPr>
          <w:lang w:val="da-DK"/>
        </w:rPr>
      </w:pPr>
      <w:bookmarkStart w:id="440" w:name="§_101"/>
      <w:bookmarkEnd w:id="440"/>
      <w:r w:rsidRPr="00B26566">
        <w:rPr>
          <w:b/>
          <w:lang w:val="da-DK"/>
        </w:rPr>
        <w:t>§ 10</w:t>
      </w:r>
      <w:ins w:id="441" w:author="Sofie Dam" w:date="2025-06-06T13:35:00Z">
        <w:r w:rsidR="00402703">
          <w:rPr>
            <w:b/>
            <w:lang w:val="da-DK"/>
          </w:rPr>
          <w:t>2</w:t>
        </w:r>
      </w:ins>
      <w:del w:id="442" w:author="Sofie Dam" w:date="2025-06-06T13:35:00Z">
        <w:r w:rsidRPr="00B26566" w:rsidDel="00402703">
          <w:rPr>
            <w:b/>
            <w:lang w:val="da-DK"/>
          </w:rPr>
          <w:delText>1</w:delText>
        </w:r>
      </w:del>
      <w:r w:rsidRPr="00B26566">
        <w:rPr>
          <w:b/>
          <w:lang w:val="da-DK"/>
        </w:rPr>
        <w:t xml:space="preserve">. </w:t>
      </w:r>
      <w:r w:rsidRPr="00B26566">
        <w:rPr>
          <w:lang w:val="da-DK"/>
        </w:rPr>
        <w:t>Kommunalbestyrelsen skal i henhold til lovens § 9 p, stk. 15, i et gebyrblad, fastsætte særskilte gebyrer</w:t>
      </w:r>
      <w:r w:rsidRPr="00B26566">
        <w:rPr>
          <w:spacing w:val="-3"/>
          <w:lang w:val="da-DK"/>
        </w:rPr>
        <w:t xml:space="preserve"> </w:t>
      </w:r>
      <w:r w:rsidRPr="00B26566">
        <w:rPr>
          <w:lang w:val="da-DK"/>
        </w:rPr>
        <w:t>for</w:t>
      </w:r>
      <w:r w:rsidRPr="00B26566">
        <w:rPr>
          <w:spacing w:val="-3"/>
          <w:lang w:val="da-DK"/>
        </w:rPr>
        <w:t xml:space="preserve"> </w:t>
      </w:r>
      <w:r w:rsidRPr="00B26566">
        <w:rPr>
          <w:lang w:val="da-DK"/>
        </w:rPr>
        <w:t>de</w:t>
      </w:r>
      <w:r w:rsidRPr="00B26566">
        <w:rPr>
          <w:spacing w:val="-3"/>
          <w:lang w:val="da-DK"/>
        </w:rPr>
        <w:t xml:space="preserve"> </w:t>
      </w:r>
      <w:r w:rsidRPr="00B26566">
        <w:rPr>
          <w:lang w:val="da-DK"/>
        </w:rPr>
        <w:t>af</w:t>
      </w:r>
      <w:r w:rsidRPr="00B26566">
        <w:rPr>
          <w:spacing w:val="-3"/>
          <w:lang w:val="da-DK"/>
        </w:rPr>
        <w:t xml:space="preserve"> </w:t>
      </w:r>
      <w:r w:rsidRPr="00B26566">
        <w:rPr>
          <w:lang w:val="da-DK"/>
        </w:rPr>
        <w:t>kommunalbestyrelsen</w:t>
      </w:r>
      <w:r w:rsidRPr="00B26566">
        <w:rPr>
          <w:spacing w:val="-3"/>
          <w:lang w:val="da-DK"/>
        </w:rPr>
        <w:t xml:space="preserve"> </w:t>
      </w:r>
      <w:r w:rsidRPr="00B26566">
        <w:rPr>
          <w:lang w:val="da-DK"/>
        </w:rPr>
        <w:t>etablerede</w:t>
      </w:r>
      <w:r w:rsidRPr="00B26566">
        <w:rPr>
          <w:spacing w:val="-3"/>
          <w:lang w:val="da-DK"/>
        </w:rPr>
        <w:t xml:space="preserve"> </w:t>
      </w:r>
      <w:r w:rsidRPr="00B26566">
        <w:rPr>
          <w:lang w:val="da-DK"/>
        </w:rPr>
        <w:t>affaldsordninger,</w:t>
      </w:r>
      <w:r w:rsidRPr="00B26566">
        <w:rPr>
          <w:spacing w:val="-3"/>
          <w:lang w:val="da-DK"/>
        </w:rPr>
        <w:t xml:space="preserve"> </w:t>
      </w:r>
      <w:r w:rsidRPr="00B26566">
        <w:rPr>
          <w:lang w:val="da-DK"/>
        </w:rPr>
        <w:t>i</w:t>
      </w:r>
      <w:r w:rsidRPr="00B26566">
        <w:rPr>
          <w:spacing w:val="-3"/>
          <w:lang w:val="da-DK"/>
        </w:rPr>
        <w:t xml:space="preserve"> </w:t>
      </w:r>
      <w:r w:rsidRPr="00B26566">
        <w:rPr>
          <w:lang w:val="da-DK"/>
        </w:rPr>
        <w:t>medfør</w:t>
      </w:r>
      <w:r w:rsidRPr="00B26566">
        <w:rPr>
          <w:spacing w:val="-3"/>
          <w:lang w:val="da-DK"/>
        </w:rPr>
        <w:t xml:space="preserve"> </w:t>
      </w:r>
      <w:r w:rsidRPr="00B26566">
        <w:rPr>
          <w:lang w:val="da-DK"/>
        </w:rPr>
        <w:t>af</w:t>
      </w:r>
      <w:r w:rsidRPr="00B26566">
        <w:rPr>
          <w:spacing w:val="-3"/>
          <w:lang w:val="da-DK"/>
        </w:rPr>
        <w:t xml:space="preserve"> </w:t>
      </w:r>
      <w:r w:rsidRPr="00B26566">
        <w:rPr>
          <w:lang w:val="da-DK"/>
        </w:rPr>
        <w:t>bekendtgørelse</w:t>
      </w:r>
      <w:r w:rsidRPr="00B26566">
        <w:rPr>
          <w:spacing w:val="-3"/>
          <w:lang w:val="da-DK"/>
        </w:rPr>
        <w:t xml:space="preserve"> </w:t>
      </w:r>
      <w:r w:rsidRPr="00B26566">
        <w:rPr>
          <w:lang w:val="da-DK"/>
        </w:rPr>
        <w:t>om</w:t>
      </w:r>
      <w:r w:rsidRPr="00B26566">
        <w:rPr>
          <w:spacing w:val="-3"/>
          <w:lang w:val="da-DK"/>
        </w:rPr>
        <w:t xml:space="preserve"> </w:t>
      </w:r>
      <w:r w:rsidRPr="00B26566">
        <w:rPr>
          <w:lang w:val="da-DK"/>
        </w:rPr>
        <w:t>affald, som vedrører emballageaffald, jf. bilag 15, og som er tildelt producenter, jf. §§ 35 og 36.</w:t>
      </w:r>
    </w:p>
    <w:p w14:paraId="6002AE59" w14:textId="77777777" w:rsidR="00635043" w:rsidRPr="00B26566" w:rsidRDefault="00644EC4">
      <w:pPr>
        <w:pStyle w:val="Brdtekst"/>
        <w:spacing w:before="3" w:line="249" w:lineRule="auto"/>
        <w:ind w:right="107" w:firstLine="199"/>
        <w:rPr>
          <w:lang w:val="da-DK"/>
        </w:rPr>
      </w:pPr>
      <w:r w:rsidRPr="00B26566">
        <w:rPr>
          <w:i/>
          <w:lang w:val="da-DK"/>
        </w:rPr>
        <w:t>Stk.</w:t>
      </w:r>
      <w:r w:rsidRPr="00B26566">
        <w:rPr>
          <w:i/>
          <w:spacing w:val="-3"/>
          <w:lang w:val="da-DK"/>
        </w:rPr>
        <w:t xml:space="preserve"> </w:t>
      </w:r>
      <w:r w:rsidRPr="00B26566">
        <w:rPr>
          <w:i/>
          <w:lang w:val="da-DK"/>
        </w:rPr>
        <w:t xml:space="preserve">2. </w:t>
      </w:r>
      <w:r w:rsidRPr="00B26566">
        <w:rPr>
          <w:lang w:val="da-DK"/>
        </w:rPr>
        <w:t>Kommunalbestyrelsen skal ikke, ved gebyrfastsættelsen, medtage omkostninger til ordninger for metalemballageaffald indsamlet via genbrugspladser, når affaldet ikke indsamles på samme måde som i henteordninger for metalaffald fra private husholdninger, jf. bekendtgørelse om affald, jf. dog stk. 4.</w:t>
      </w:r>
    </w:p>
    <w:p w14:paraId="61E7656C" w14:textId="77777777" w:rsidR="00635043" w:rsidRPr="00B26566" w:rsidRDefault="00644EC4">
      <w:pPr>
        <w:pStyle w:val="Brdtekst"/>
        <w:spacing w:before="3" w:line="249" w:lineRule="auto"/>
        <w:ind w:right="107" w:firstLine="199"/>
        <w:rPr>
          <w:lang w:val="da-DK"/>
        </w:rPr>
      </w:pPr>
      <w:r w:rsidRPr="00B26566">
        <w:rPr>
          <w:i/>
          <w:lang w:val="da-DK"/>
        </w:rPr>
        <w:t>Stk.</w:t>
      </w:r>
      <w:r w:rsidRPr="00B26566">
        <w:rPr>
          <w:i/>
          <w:spacing w:val="-3"/>
          <w:lang w:val="da-DK"/>
        </w:rPr>
        <w:t xml:space="preserve"> </w:t>
      </w:r>
      <w:r w:rsidRPr="00B26566">
        <w:rPr>
          <w:i/>
          <w:lang w:val="da-DK"/>
        </w:rPr>
        <w:t xml:space="preserve">3. </w:t>
      </w:r>
      <w:r w:rsidRPr="00B26566">
        <w:rPr>
          <w:lang w:val="da-DK"/>
        </w:rPr>
        <w:t>Kommunalbestyrelsen skal ikke, ved gebyrfastsættelsen, medtage omkostninger til ordninger for plastemballageaffald indsamlet via genbrugspladser, når affaldet ikke indsamles på samme måde som i henteordninger for plastaffald fra private husholdninger, jf. bekendtgørelse om affald, jf. dog stk. 4.</w:t>
      </w:r>
    </w:p>
    <w:p w14:paraId="052AB8F4" w14:textId="77777777" w:rsidR="00635043" w:rsidRPr="00B26566" w:rsidRDefault="00644EC4">
      <w:pPr>
        <w:pStyle w:val="Brdtekst"/>
        <w:spacing w:before="3" w:line="249" w:lineRule="auto"/>
        <w:ind w:right="106" w:firstLine="200"/>
        <w:rPr>
          <w:lang w:val="da-DK"/>
        </w:rPr>
      </w:pPr>
      <w:r w:rsidRPr="00B26566">
        <w:rPr>
          <w:i/>
          <w:lang w:val="da-DK"/>
        </w:rPr>
        <w:t xml:space="preserve">Stk. 4. </w:t>
      </w:r>
      <w:r w:rsidRPr="00B26566">
        <w:rPr>
          <w:lang w:val="da-DK"/>
        </w:rPr>
        <w:t>Kommunalbestyrelsen kan, ved fastsættelsen af gebyrer efter stk. 1, medtage omkostninger til affaldsordninger, jf. stk. 2 eller stk. 3, når kommunalbestyrelsen har udarbejdet retvisende fordelingsnøg- ler for andelen af emballageaffald og ikkeemballageaffald i de pågældende affaldsfraktioner, der indgår i disse affaldsordninger.</w:t>
      </w:r>
    </w:p>
    <w:p w14:paraId="233615A6" w14:textId="77777777" w:rsidR="008A2103" w:rsidRDefault="008A2103" w:rsidP="008A2103">
      <w:pPr>
        <w:pStyle w:val="Brdtekst"/>
        <w:spacing w:before="3" w:line="249" w:lineRule="auto"/>
        <w:ind w:right="106" w:firstLine="200"/>
        <w:rPr>
          <w:ins w:id="443" w:author="Kåre Groes" w:date="2025-09-11T14:39:00Z"/>
          <w:color w:val="006AD9"/>
          <w:lang w:val="da-DK"/>
        </w:rPr>
      </w:pPr>
      <w:ins w:id="444" w:author="Kåre Groes" w:date="2025-09-11T14:39:00Z">
        <w:r>
          <w:rPr>
            <w:i/>
            <w:color w:val="006AD9"/>
            <w:lang w:val="da-DK"/>
          </w:rPr>
          <w:t xml:space="preserve">Stk. 5. </w:t>
        </w:r>
        <w:r w:rsidRPr="00D93B6F">
          <w:rPr>
            <w:color w:val="006AD9"/>
            <w:lang w:val="da-DK"/>
          </w:rPr>
          <w:t>Kommunalbestyrelsen skal i henhold til lovens § 9 p, stk. 15, i et gebyrblad, fastsætte særskilte gebyrer for generelle administrationsomkostninger, i henhold til bilag 15, som ikke direkte kan henføres til de enkelte ordninger, jf. stk. 1.  Kommunalbestyrelsen skal fordele de generelle administrationsomkostninger ligeligt jf. metoden i bilag 16 mellem de enkelte ordninger, jf. stk. 1.</w:t>
        </w:r>
      </w:ins>
    </w:p>
    <w:p w14:paraId="6CE93B86" w14:textId="77777777" w:rsidR="008A2103" w:rsidRPr="00050C20" w:rsidRDefault="008A2103" w:rsidP="008A2103">
      <w:pPr>
        <w:pStyle w:val="Brdtekst"/>
        <w:spacing w:before="3" w:line="249" w:lineRule="auto"/>
        <w:ind w:right="106" w:firstLine="200"/>
        <w:rPr>
          <w:ins w:id="445" w:author="Kåre Groes" w:date="2025-09-11T14:39:00Z"/>
          <w:lang w:val="da-DK"/>
        </w:rPr>
      </w:pPr>
      <w:ins w:id="446" w:author="Kåre Groes" w:date="2025-09-11T14:39:00Z">
        <w:r w:rsidRPr="00D93B6F">
          <w:rPr>
            <w:i/>
            <w:color w:val="006AD9"/>
            <w:lang w:val="da-DK"/>
          </w:rPr>
          <w:t>Stk. 6.</w:t>
        </w:r>
        <w:r>
          <w:rPr>
            <w:color w:val="006AD9"/>
            <w:lang w:val="da-DK"/>
          </w:rPr>
          <w:t xml:space="preserve"> </w:t>
        </w:r>
        <w:r w:rsidRPr="00D93B6F">
          <w:rPr>
            <w:color w:val="006AD9"/>
            <w:lang w:val="da-DK"/>
          </w:rPr>
          <w:t>Kommunalbestyrelsen skal i henhold til lovens § 9 p, stk. 15, som ikke direkte kan henføres til de enkelte ordninger, i et gebyrblad, fastsætte særskilte gebyrer for oplysningstiltag og for øvrig kommunikation relateret til kommunalbestyrelsens håndtering af emballageaffald, i henhold til bilag 15, jf. stk. 1. Kommunalbestyrelsen skal fordele omkostningerne for oplysningstiltag og øvrig kommunikation ligeligt jf. bilag 16 mellem de enkelte ordninger, jf. stk. 1.</w:t>
        </w:r>
      </w:ins>
    </w:p>
    <w:p w14:paraId="53061E83" w14:textId="7EBE254A" w:rsidR="00635043" w:rsidRPr="00B26566" w:rsidDel="008A2103" w:rsidRDefault="00644EC4">
      <w:pPr>
        <w:pStyle w:val="Brdtekst"/>
        <w:spacing w:before="4" w:line="249" w:lineRule="auto"/>
        <w:ind w:right="106" w:firstLine="200"/>
        <w:rPr>
          <w:del w:id="447" w:author="Kåre Groes" w:date="2025-09-11T14:39:00Z"/>
          <w:lang w:val="da-DK"/>
        </w:rPr>
      </w:pPr>
      <w:del w:id="448" w:author="Kåre Groes" w:date="2025-09-11T14:39:00Z">
        <w:r w:rsidRPr="00B26566" w:rsidDel="008A2103">
          <w:rPr>
            <w:i/>
            <w:lang w:val="da-DK"/>
          </w:rPr>
          <w:delText xml:space="preserve">Stk. 5. </w:delText>
        </w:r>
        <w:r w:rsidRPr="00B26566" w:rsidDel="008A2103">
          <w:rPr>
            <w:lang w:val="da-DK"/>
          </w:rPr>
          <w:delText>Kommunalbestyrelsen skal i henhold til lovens § 9 p, stk. 15, i et gebyrblad, fastsætte særskilte gebyrer for generelle administrationsomkostninger, i henhold til bilag 15, som ikke direkte kan henføres til de enkelte ordninger, og som kommunalbestyrelsen skal fordele forholdsmæssigt mellem de enkelte ordninger, jf. stk. 1.</w:delText>
        </w:r>
      </w:del>
    </w:p>
    <w:p w14:paraId="2CCD786F" w14:textId="74956AFB" w:rsidR="00635043" w:rsidRPr="00B26566" w:rsidDel="008A2103" w:rsidRDefault="00644EC4">
      <w:pPr>
        <w:pStyle w:val="Brdtekst"/>
        <w:spacing w:before="4" w:line="249" w:lineRule="auto"/>
        <w:ind w:right="106" w:firstLine="199"/>
        <w:rPr>
          <w:del w:id="449" w:author="Kåre Groes" w:date="2025-09-11T14:39:00Z"/>
          <w:lang w:val="da-DK"/>
        </w:rPr>
      </w:pPr>
      <w:del w:id="450" w:author="Kåre Groes" w:date="2025-09-11T14:39:00Z">
        <w:r w:rsidRPr="00B26566" w:rsidDel="008A2103">
          <w:rPr>
            <w:i/>
            <w:lang w:val="da-DK"/>
          </w:rPr>
          <w:delText xml:space="preserve">Stk. 6. </w:delText>
        </w:r>
        <w:r w:rsidRPr="00B26566" w:rsidDel="008A2103">
          <w:rPr>
            <w:lang w:val="da-DK"/>
          </w:rPr>
          <w:delText>Kommunalbestyrelsen skal i henhold til lovens § 9 p, stk. 15, i et gebyrblad, fastsætte særskilte gebyrer</w:delText>
        </w:r>
        <w:r w:rsidRPr="00B26566" w:rsidDel="008A2103">
          <w:rPr>
            <w:spacing w:val="27"/>
            <w:lang w:val="da-DK"/>
          </w:rPr>
          <w:delText xml:space="preserve"> </w:delText>
        </w:r>
        <w:r w:rsidRPr="00B26566" w:rsidDel="008A2103">
          <w:rPr>
            <w:lang w:val="da-DK"/>
          </w:rPr>
          <w:delText>for</w:delText>
        </w:r>
        <w:r w:rsidRPr="00B26566" w:rsidDel="008A2103">
          <w:rPr>
            <w:spacing w:val="27"/>
            <w:lang w:val="da-DK"/>
          </w:rPr>
          <w:delText xml:space="preserve"> </w:delText>
        </w:r>
        <w:r w:rsidRPr="00B26566" w:rsidDel="008A2103">
          <w:rPr>
            <w:lang w:val="da-DK"/>
          </w:rPr>
          <w:delText>oplysningstiltag</w:delText>
        </w:r>
        <w:r w:rsidRPr="00B26566" w:rsidDel="008A2103">
          <w:rPr>
            <w:spacing w:val="27"/>
            <w:lang w:val="da-DK"/>
          </w:rPr>
          <w:delText xml:space="preserve"> </w:delText>
        </w:r>
        <w:r w:rsidRPr="00B26566" w:rsidDel="008A2103">
          <w:rPr>
            <w:lang w:val="da-DK"/>
          </w:rPr>
          <w:delText>og</w:delText>
        </w:r>
        <w:r w:rsidRPr="00B26566" w:rsidDel="008A2103">
          <w:rPr>
            <w:spacing w:val="27"/>
            <w:lang w:val="da-DK"/>
          </w:rPr>
          <w:delText xml:space="preserve"> </w:delText>
        </w:r>
        <w:r w:rsidRPr="00B26566" w:rsidDel="008A2103">
          <w:rPr>
            <w:lang w:val="da-DK"/>
          </w:rPr>
          <w:delText>for</w:delText>
        </w:r>
        <w:r w:rsidRPr="00B26566" w:rsidDel="008A2103">
          <w:rPr>
            <w:spacing w:val="27"/>
            <w:lang w:val="da-DK"/>
          </w:rPr>
          <w:delText xml:space="preserve"> </w:delText>
        </w:r>
        <w:r w:rsidRPr="00B26566" w:rsidDel="008A2103">
          <w:rPr>
            <w:lang w:val="da-DK"/>
          </w:rPr>
          <w:delText>øvrig</w:delText>
        </w:r>
        <w:r w:rsidRPr="00B26566" w:rsidDel="008A2103">
          <w:rPr>
            <w:spacing w:val="27"/>
            <w:lang w:val="da-DK"/>
          </w:rPr>
          <w:delText xml:space="preserve"> </w:delText>
        </w:r>
        <w:r w:rsidRPr="00B26566" w:rsidDel="008A2103">
          <w:rPr>
            <w:lang w:val="da-DK"/>
          </w:rPr>
          <w:delText>kommunikation</w:delText>
        </w:r>
        <w:r w:rsidRPr="00B26566" w:rsidDel="008A2103">
          <w:rPr>
            <w:spacing w:val="27"/>
            <w:lang w:val="da-DK"/>
          </w:rPr>
          <w:delText xml:space="preserve"> </w:delText>
        </w:r>
        <w:r w:rsidRPr="00B26566" w:rsidDel="008A2103">
          <w:rPr>
            <w:lang w:val="da-DK"/>
          </w:rPr>
          <w:delText>relateret</w:delText>
        </w:r>
        <w:r w:rsidRPr="00B26566" w:rsidDel="008A2103">
          <w:rPr>
            <w:spacing w:val="27"/>
            <w:lang w:val="da-DK"/>
          </w:rPr>
          <w:delText xml:space="preserve"> </w:delText>
        </w:r>
        <w:r w:rsidRPr="00B26566" w:rsidDel="008A2103">
          <w:rPr>
            <w:lang w:val="da-DK"/>
          </w:rPr>
          <w:delText>til</w:delText>
        </w:r>
        <w:r w:rsidRPr="00B26566" w:rsidDel="008A2103">
          <w:rPr>
            <w:spacing w:val="27"/>
            <w:lang w:val="da-DK"/>
          </w:rPr>
          <w:delText xml:space="preserve"> </w:delText>
        </w:r>
        <w:r w:rsidRPr="00B26566" w:rsidDel="008A2103">
          <w:rPr>
            <w:lang w:val="da-DK"/>
          </w:rPr>
          <w:delText>kommunalbestyrelsens håndtering af emballageaffald, i henhold til bilag 15, og som kommunalbestyrelsen skal fordele forholdsmæssigt mellem de enkelte ordninger, jf. stk. 1.</w:delText>
        </w:r>
      </w:del>
    </w:p>
    <w:p w14:paraId="619202EE" w14:textId="77777777" w:rsidR="00635043" w:rsidRPr="00B26566" w:rsidRDefault="00644EC4">
      <w:pPr>
        <w:pStyle w:val="Brdtekst"/>
        <w:spacing w:before="4"/>
        <w:ind w:left="310"/>
        <w:rPr>
          <w:lang w:val="da-DK"/>
        </w:rPr>
      </w:pPr>
      <w:r w:rsidRPr="00B26566">
        <w:rPr>
          <w:i/>
          <w:lang w:val="da-DK"/>
        </w:rPr>
        <w:t>Stk.</w:t>
      </w:r>
      <w:r w:rsidRPr="00B26566">
        <w:rPr>
          <w:i/>
          <w:spacing w:val="-4"/>
          <w:lang w:val="da-DK"/>
        </w:rPr>
        <w:t xml:space="preserve"> </w:t>
      </w:r>
      <w:r w:rsidRPr="00B26566">
        <w:rPr>
          <w:i/>
          <w:lang w:val="da-DK"/>
        </w:rPr>
        <w:t>7.</w:t>
      </w:r>
      <w:r w:rsidRPr="00B26566">
        <w:rPr>
          <w:i/>
          <w:spacing w:val="-3"/>
          <w:lang w:val="da-DK"/>
        </w:rPr>
        <w:t xml:space="preserve"> </w:t>
      </w:r>
      <w:r w:rsidRPr="00B26566">
        <w:rPr>
          <w:lang w:val="da-DK"/>
        </w:rPr>
        <w:t>Kommunalbestyrelsen</w:t>
      </w:r>
      <w:r w:rsidRPr="00B26566">
        <w:rPr>
          <w:spacing w:val="-4"/>
          <w:lang w:val="da-DK"/>
        </w:rPr>
        <w:t xml:space="preserve"> </w:t>
      </w:r>
      <w:r w:rsidRPr="00B26566">
        <w:rPr>
          <w:lang w:val="da-DK"/>
        </w:rPr>
        <w:t>offentliggør</w:t>
      </w:r>
      <w:r w:rsidRPr="00B26566">
        <w:rPr>
          <w:spacing w:val="-3"/>
          <w:lang w:val="da-DK"/>
        </w:rPr>
        <w:t xml:space="preserve"> </w:t>
      </w:r>
      <w:r w:rsidRPr="00B26566">
        <w:rPr>
          <w:lang w:val="da-DK"/>
        </w:rPr>
        <w:t>gebyrbladet</w:t>
      </w:r>
      <w:r w:rsidRPr="00B26566">
        <w:rPr>
          <w:spacing w:val="-4"/>
          <w:lang w:val="da-DK"/>
        </w:rPr>
        <w:t xml:space="preserve"> </w:t>
      </w:r>
      <w:r w:rsidRPr="00B26566">
        <w:rPr>
          <w:lang w:val="da-DK"/>
        </w:rPr>
        <w:t>på</w:t>
      </w:r>
      <w:r w:rsidRPr="00B26566">
        <w:rPr>
          <w:spacing w:val="-3"/>
          <w:lang w:val="da-DK"/>
        </w:rPr>
        <w:t xml:space="preserve"> </w:t>
      </w:r>
      <w:r w:rsidRPr="00B26566">
        <w:rPr>
          <w:lang w:val="da-DK"/>
        </w:rPr>
        <w:t>kommunalbestyrelsens</w:t>
      </w:r>
      <w:r w:rsidRPr="00B26566">
        <w:rPr>
          <w:spacing w:val="-4"/>
          <w:lang w:val="da-DK"/>
        </w:rPr>
        <w:t xml:space="preserve"> </w:t>
      </w:r>
      <w:r w:rsidRPr="00B26566">
        <w:rPr>
          <w:spacing w:val="-2"/>
          <w:lang w:val="da-DK"/>
        </w:rPr>
        <w:t>hjemmeside.</w:t>
      </w:r>
    </w:p>
    <w:p w14:paraId="39873EAD" w14:textId="77777777" w:rsidR="00635043" w:rsidRPr="00B26566" w:rsidRDefault="00644EC4">
      <w:pPr>
        <w:pStyle w:val="Brdtekst"/>
        <w:spacing w:before="132" w:line="249" w:lineRule="auto"/>
        <w:ind w:right="107" w:firstLine="200"/>
        <w:rPr>
          <w:lang w:val="da-DK"/>
        </w:rPr>
      </w:pPr>
      <w:bookmarkStart w:id="451" w:name="§_102"/>
      <w:bookmarkEnd w:id="451"/>
      <w:r w:rsidRPr="00B26566">
        <w:rPr>
          <w:b/>
          <w:lang w:val="da-DK"/>
        </w:rPr>
        <w:lastRenderedPageBreak/>
        <w:t>§</w:t>
      </w:r>
      <w:r w:rsidRPr="00B26566">
        <w:rPr>
          <w:b/>
          <w:spacing w:val="-2"/>
          <w:lang w:val="da-DK"/>
        </w:rPr>
        <w:t xml:space="preserve"> </w:t>
      </w:r>
      <w:r w:rsidRPr="00B26566">
        <w:rPr>
          <w:b/>
          <w:lang w:val="da-DK"/>
        </w:rPr>
        <w:t>10</w:t>
      </w:r>
      <w:ins w:id="452" w:author="Sofie Dam" w:date="2025-06-06T13:35:00Z">
        <w:r w:rsidR="00402703">
          <w:rPr>
            <w:b/>
            <w:lang w:val="da-DK"/>
          </w:rPr>
          <w:t>3</w:t>
        </w:r>
      </w:ins>
      <w:del w:id="453" w:author="Sofie Dam" w:date="2025-06-06T13:35:00Z">
        <w:r w:rsidRPr="00B26566" w:rsidDel="00402703">
          <w:rPr>
            <w:b/>
            <w:lang w:val="da-DK"/>
          </w:rPr>
          <w:delText>2</w:delText>
        </w:r>
      </w:del>
      <w:r w:rsidRPr="00B26566">
        <w:rPr>
          <w:b/>
          <w:lang w:val="da-DK"/>
        </w:rPr>
        <w:t xml:space="preserve">. </w:t>
      </w:r>
      <w:r w:rsidRPr="00B26566">
        <w:rPr>
          <w:lang w:val="da-DK"/>
        </w:rPr>
        <w:t>Kommunalbestyrelsen skal ved fastsættelsen af gebyrer efter § 10</w:t>
      </w:r>
      <w:ins w:id="454" w:author="Sofie Dam" w:date="2025-06-06T13:35:00Z">
        <w:r w:rsidR="00402703">
          <w:rPr>
            <w:lang w:val="da-DK"/>
          </w:rPr>
          <w:t>2</w:t>
        </w:r>
      </w:ins>
      <w:del w:id="455" w:author="Sofie Dam" w:date="2025-06-06T13:35:00Z">
        <w:r w:rsidRPr="00B26566" w:rsidDel="00402703">
          <w:rPr>
            <w:lang w:val="da-DK"/>
          </w:rPr>
          <w:delText>1</w:delText>
        </w:r>
      </w:del>
      <w:r w:rsidRPr="00B26566">
        <w:rPr>
          <w:lang w:val="da-DK"/>
        </w:rPr>
        <w:t>, stk. 1</w:t>
      </w:r>
      <w:ins w:id="456" w:author="Kåre Groes" w:date="2025-09-10T13:18:00Z">
        <w:r w:rsidR="0003505C">
          <w:rPr>
            <w:lang w:val="da-DK"/>
          </w:rPr>
          <w:t>,</w:t>
        </w:r>
      </w:ins>
      <w:r w:rsidRPr="00B26566">
        <w:rPr>
          <w:lang w:val="da-DK"/>
        </w:rPr>
        <w:t xml:space="preserve"> opgøre omkostninger</w:t>
      </w:r>
      <w:del w:id="457" w:author="Sofie Dam" w:date="2025-05-09T14:00:00Z">
        <w:r w:rsidRPr="00B26566" w:rsidDel="00D20213">
          <w:rPr>
            <w:lang w:val="da-DK"/>
          </w:rPr>
          <w:delText xml:space="preserve">- </w:delText>
        </w:r>
      </w:del>
      <w:r w:rsidRPr="00B26566">
        <w:rPr>
          <w:lang w:val="da-DK"/>
        </w:rPr>
        <w:t>ne, ud fra kommunalbestyrelsens samlede omkostninger til en affaldsordning, der fordeles ved brug af fastsatte fordelingsnøgler, jf. bilag 8.</w:t>
      </w:r>
    </w:p>
    <w:p w14:paraId="147C4100"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 xml:space="preserve">Kommunalbestyrelsen skal opgøre omkostningerne, jf. stk. 1, pr. affaldsfraktion, i følgende </w:t>
      </w:r>
      <w:r w:rsidRPr="00B26566">
        <w:rPr>
          <w:spacing w:val="-2"/>
          <w:lang w:val="da-DK"/>
        </w:rPr>
        <w:t>tilfælde:</w:t>
      </w:r>
    </w:p>
    <w:p w14:paraId="7DD661C8" w14:textId="6BDB4D1D" w:rsidR="00635043" w:rsidRPr="00B26566" w:rsidDel="005E290C" w:rsidRDefault="00635043">
      <w:pPr>
        <w:spacing w:line="249" w:lineRule="auto"/>
        <w:rPr>
          <w:del w:id="458" w:author="Djellza Fetahi" w:date="2025-09-12T11:52:00Z"/>
          <w:lang w:val="da-DK"/>
        </w:rPr>
        <w:sectPr w:rsidR="00635043" w:rsidRPr="00B26566" w:rsidDel="005E290C">
          <w:pgSz w:w="11910" w:h="16840"/>
          <w:pgMar w:top="1320" w:right="740" w:bottom="840" w:left="740" w:header="0" w:footer="652" w:gutter="0"/>
          <w:cols w:space="708"/>
        </w:sectPr>
      </w:pPr>
    </w:p>
    <w:p w14:paraId="24722C1F" w14:textId="77777777" w:rsidR="00635043" w:rsidRPr="00B26566" w:rsidRDefault="00644EC4">
      <w:pPr>
        <w:pStyle w:val="Listeafsnit"/>
        <w:numPr>
          <w:ilvl w:val="0"/>
          <w:numId w:val="95"/>
        </w:numPr>
        <w:tabs>
          <w:tab w:val="left" w:pos="508"/>
          <w:tab w:val="left" w:pos="510"/>
        </w:tabs>
        <w:spacing w:before="67" w:line="249" w:lineRule="auto"/>
        <w:ind w:right="107"/>
        <w:jc w:val="both"/>
        <w:rPr>
          <w:sz w:val="24"/>
          <w:lang w:val="da-DK"/>
        </w:rPr>
      </w:pPr>
      <w:r w:rsidRPr="00B26566">
        <w:rPr>
          <w:sz w:val="24"/>
          <w:lang w:val="da-DK"/>
        </w:rPr>
        <w:lastRenderedPageBreak/>
        <w:t>Når kommunalbestyrelsen har etableret en affaldsordning med kombineret indsamling af to eller</w:t>
      </w:r>
      <w:r w:rsidRPr="00B26566">
        <w:rPr>
          <w:spacing w:val="80"/>
          <w:w w:val="150"/>
          <w:sz w:val="24"/>
          <w:lang w:val="da-DK"/>
        </w:rPr>
        <w:t xml:space="preserve"> </w:t>
      </w:r>
      <w:r w:rsidRPr="00B26566">
        <w:rPr>
          <w:sz w:val="24"/>
          <w:lang w:val="da-DK"/>
        </w:rPr>
        <w:t xml:space="preserve">flere affaldsfraktioner, der er tildelt to eller flere producenter, som er tilmeldt forskellige kollektive </w:t>
      </w:r>
      <w:r w:rsidRPr="00B26566">
        <w:rPr>
          <w:spacing w:val="-2"/>
          <w:sz w:val="24"/>
          <w:lang w:val="da-DK"/>
        </w:rPr>
        <w:t>ordninger.</w:t>
      </w:r>
    </w:p>
    <w:p w14:paraId="4B135B7B" w14:textId="77777777" w:rsidR="00635043" w:rsidRPr="00B26566" w:rsidRDefault="00644EC4">
      <w:pPr>
        <w:pStyle w:val="Listeafsnit"/>
        <w:numPr>
          <w:ilvl w:val="0"/>
          <w:numId w:val="95"/>
        </w:numPr>
        <w:tabs>
          <w:tab w:val="left" w:pos="508"/>
          <w:tab w:val="left" w:pos="510"/>
        </w:tabs>
        <w:spacing w:before="3" w:line="249" w:lineRule="auto"/>
        <w:ind w:right="113"/>
        <w:jc w:val="both"/>
        <w:rPr>
          <w:sz w:val="24"/>
          <w:lang w:val="da-DK"/>
        </w:rPr>
      </w:pPr>
      <w:r w:rsidRPr="00B26566">
        <w:rPr>
          <w:sz w:val="24"/>
          <w:lang w:val="da-DK"/>
        </w:rPr>
        <w:t>Når</w:t>
      </w:r>
      <w:r w:rsidRPr="00B26566">
        <w:rPr>
          <w:spacing w:val="-3"/>
          <w:sz w:val="24"/>
          <w:lang w:val="da-DK"/>
        </w:rPr>
        <w:t xml:space="preserve"> </w:t>
      </w:r>
      <w:r w:rsidRPr="00B26566">
        <w:rPr>
          <w:sz w:val="24"/>
          <w:lang w:val="da-DK"/>
        </w:rPr>
        <w:t>kommunalbestyrelsen</w:t>
      </w:r>
      <w:r w:rsidRPr="00B26566">
        <w:rPr>
          <w:spacing w:val="-3"/>
          <w:sz w:val="24"/>
          <w:lang w:val="da-DK"/>
        </w:rPr>
        <w:t xml:space="preserve"> </w:t>
      </w:r>
      <w:r w:rsidRPr="00B26566">
        <w:rPr>
          <w:sz w:val="24"/>
          <w:lang w:val="da-DK"/>
        </w:rPr>
        <w:t>indsamler</w:t>
      </w:r>
      <w:r w:rsidRPr="00B26566">
        <w:rPr>
          <w:spacing w:val="-3"/>
          <w:sz w:val="24"/>
          <w:lang w:val="da-DK"/>
        </w:rPr>
        <w:t xml:space="preserve"> </w:t>
      </w:r>
      <w:r w:rsidRPr="00B26566">
        <w:rPr>
          <w:sz w:val="24"/>
          <w:lang w:val="da-DK"/>
        </w:rPr>
        <w:t>flere</w:t>
      </w:r>
      <w:r w:rsidRPr="00B26566">
        <w:rPr>
          <w:spacing w:val="-3"/>
          <w:sz w:val="24"/>
          <w:lang w:val="da-DK"/>
        </w:rPr>
        <w:t xml:space="preserve"> </w:t>
      </w:r>
      <w:r w:rsidRPr="00B26566">
        <w:rPr>
          <w:sz w:val="24"/>
          <w:lang w:val="da-DK"/>
        </w:rPr>
        <w:t>affaldsfraktioner</w:t>
      </w:r>
      <w:r w:rsidRPr="00B26566">
        <w:rPr>
          <w:spacing w:val="-3"/>
          <w:sz w:val="24"/>
          <w:lang w:val="da-DK"/>
        </w:rPr>
        <w:t xml:space="preserve"> </w:t>
      </w:r>
      <w:r w:rsidRPr="00B26566">
        <w:rPr>
          <w:sz w:val="24"/>
          <w:lang w:val="da-DK"/>
        </w:rPr>
        <w:t>via</w:t>
      </w:r>
      <w:r w:rsidRPr="00B26566">
        <w:rPr>
          <w:spacing w:val="-3"/>
          <w:sz w:val="24"/>
          <w:lang w:val="da-DK"/>
        </w:rPr>
        <w:t xml:space="preserve"> </w:t>
      </w:r>
      <w:r w:rsidRPr="00B26566">
        <w:rPr>
          <w:sz w:val="24"/>
          <w:lang w:val="da-DK"/>
        </w:rPr>
        <w:t>en</w:t>
      </w:r>
      <w:r w:rsidRPr="00B26566">
        <w:rPr>
          <w:spacing w:val="-3"/>
          <w:sz w:val="24"/>
          <w:lang w:val="da-DK"/>
        </w:rPr>
        <w:t xml:space="preserve"> </w:t>
      </w:r>
      <w:r w:rsidRPr="00B26566">
        <w:rPr>
          <w:sz w:val="24"/>
          <w:lang w:val="da-DK"/>
        </w:rPr>
        <w:t>genbrugsplads,</w:t>
      </w:r>
      <w:r w:rsidRPr="00B26566">
        <w:rPr>
          <w:spacing w:val="-3"/>
          <w:sz w:val="24"/>
          <w:lang w:val="da-DK"/>
        </w:rPr>
        <w:t xml:space="preserve"> </w:t>
      </w:r>
      <w:r w:rsidRPr="00B26566">
        <w:rPr>
          <w:sz w:val="24"/>
          <w:lang w:val="da-DK"/>
        </w:rPr>
        <w:t>der</w:t>
      </w:r>
      <w:r w:rsidRPr="00B26566">
        <w:rPr>
          <w:spacing w:val="-3"/>
          <w:sz w:val="24"/>
          <w:lang w:val="da-DK"/>
        </w:rPr>
        <w:t xml:space="preserve"> </w:t>
      </w:r>
      <w:r w:rsidRPr="00B26566">
        <w:rPr>
          <w:sz w:val="24"/>
          <w:lang w:val="da-DK"/>
        </w:rPr>
        <w:t>er</w:t>
      </w:r>
      <w:r w:rsidRPr="00B26566">
        <w:rPr>
          <w:spacing w:val="-3"/>
          <w:sz w:val="24"/>
          <w:lang w:val="da-DK"/>
        </w:rPr>
        <w:t xml:space="preserve"> </w:t>
      </w:r>
      <w:r w:rsidRPr="00B26566">
        <w:rPr>
          <w:sz w:val="24"/>
          <w:lang w:val="da-DK"/>
        </w:rPr>
        <w:t>tildelt</w:t>
      </w:r>
      <w:r w:rsidRPr="00B26566">
        <w:rPr>
          <w:spacing w:val="-3"/>
          <w:sz w:val="24"/>
          <w:lang w:val="da-DK"/>
        </w:rPr>
        <w:t xml:space="preserve"> </w:t>
      </w:r>
      <w:r w:rsidRPr="00B26566">
        <w:rPr>
          <w:sz w:val="24"/>
          <w:lang w:val="da-DK"/>
        </w:rPr>
        <w:t>to</w:t>
      </w:r>
      <w:r w:rsidRPr="00B26566">
        <w:rPr>
          <w:spacing w:val="-3"/>
          <w:sz w:val="24"/>
          <w:lang w:val="da-DK"/>
        </w:rPr>
        <w:t xml:space="preserve"> </w:t>
      </w:r>
      <w:r w:rsidRPr="00B26566">
        <w:rPr>
          <w:sz w:val="24"/>
          <w:lang w:val="da-DK"/>
        </w:rPr>
        <w:t>eller flere producenter, som er tilmeldt forskellige kollektive ordninger.</w:t>
      </w:r>
    </w:p>
    <w:p w14:paraId="3600D171" w14:textId="07EAA41E" w:rsidR="005C6B7C" w:rsidRPr="00F2606C" w:rsidRDefault="007C3CB5" w:rsidP="00F2606C">
      <w:pPr>
        <w:pStyle w:val="Listeafsnit"/>
        <w:numPr>
          <w:ilvl w:val="0"/>
          <w:numId w:val="95"/>
        </w:numPr>
        <w:tabs>
          <w:tab w:val="left" w:pos="509"/>
        </w:tabs>
        <w:spacing w:before="2"/>
        <w:ind w:left="509" w:hanging="399"/>
        <w:jc w:val="both"/>
        <w:rPr>
          <w:ins w:id="459" w:author="Kåre Groes" w:date="2025-09-12T11:25:00Z"/>
          <w:sz w:val="24"/>
          <w:lang w:val="da-DK"/>
        </w:rPr>
      </w:pPr>
      <w:ins w:id="460" w:author="Kåre Groes" w:date="2025-09-11T14:04:00Z">
        <w:r w:rsidRPr="005C6B7C">
          <w:rPr>
            <w:color w:val="006AD9"/>
            <w:sz w:val="24"/>
            <w:szCs w:val="24"/>
            <w:lang w:val="da-DK"/>
          </w:rPr>
          <w:t xml:space="preserve">Når kommunalbestyrelsen indsamler to eller flere affaldsfraktioner i en flerkammerspand. I dette tilfælde skal omkostningerne fordeles </w:t>
        </w:r>
      </w:ins>
      <w:ins w:id="461" w:author="Djellza Fetahi" w:date="2025-09-12T11:53:00Z">
        <w:r w:rsidR="005E290C">
          <w:rPr>
            <w:color w:val="006AD9"/>
            <w:sz w:val="24"/>
            <w:szCs w:val="24"/>
            <w:lang w:val="da-DK"/>
          </w:rPr>
          <w:t>efter</w:t>
        </w:r>
      </w:ins>
      <w:ins w:id="462" w:author="Kåre Groes" w:date="2025-09-11T14:04:00Z">
        <w:r w:rsidRPr="005C6B7C">
          <w:rPr>
            <w:color w:val="006AD9"/>
            <w:sz w:val="24"/>
            <w:szCs w:val="24"/>
            <w:lang w:val="da-DK"/>
          </w:rPr>
          <w:t xml:space="preserve"> metoden i bilag 16.</w:t>
        </w:r>
      </w:ins>
      <w:ins w:id="463" w:author="Kåre Groes" w:date="2025-09-12T11:25:00Z">
        <w:r w:rsidR="005C6B7C" w:rsidRPr="00B26566" w:rsidDel="005C6B7C">
          <w:rPr>
            <w:lang w:val="da-DK"/>
          </w:rPr>
          <w:t xml:space="preserve"> </w:t>
        </w:r>
        <w:r w:rsidR="005C6B7C" w:rsidRPr="00F2606C">
          <w:rPr>
            <w:strike/>
            <w:lang w:val="da-DK"/>
          </w:rPr>
          <w:t>Når</w:t>
        </w:r>
        <w:r w:rsidR="005C6B7C" w:rsidRPr="00F2606C">
          <w:rPr>
            <w:strike/>
            <w:spacing w:val="-1"/>
            <w:lang w:val="da-DK"/>
          </w:rPr>
          <w:t xml:space="preserve"> </w:t>
        </w:r>
        <w:r w:rsidR="005C6B7C" w:rsidRPr="00F2606C">
          <w:rPr>
            <w:strike/>
            <w:lang w:val="da-DK"/>
          </w:rPr>
          <w:t>kommunalbestyrelsen</w:t>
        </w:r>
        <w:r w:rsidR="005C6B7C" w:rsidRPr="00F2606C">
          <w:rPr>
            <w:strike/>
            <w:spacing w:val="-1"/>
            <w:lang w:val="da-DK"/>
          </w:rPr>
          <w:t xml:space="preserve"> </w:t>
        </w:r>
        <w:r w:rsidR="005C6B7C" w:rsidRPr="00F2606C">
          <w:rPr>
            <w:strike/>
            <w:lang w:val="da-DK"/>
          </w:rPr>
          <w:t>indsamler to</w:t>
        </w:r>
        <w:r w:rsidR="005C6B7C" w:rsidRPr="00F2606C">
          <w:rPr>
            <w:strike/>
            <w:spacing w:val="-1"/>
            <w:lang w:val="da-DK"/>
          </w:rPr>
          <w:t xml:space="preserve"> </w:t>
        </w:r>
        <w:r w:rsidR="005C6B7C" w:rsidRPr="00F2606C">
          <w:rPr>
            <w:strike/>
            <w:lang w:val="da-DK"/>
          </w:rPr>
          <w:t>eller flere</w:t>
        </w:r>
        <w:r w:rsidR="005C6B7C" w:rsidRPr="00F2606C">
          <w:rPr>
            <w:strike/>
            <w:spacing w:val="-1"/>
            <w:lang w:val="da-DK"/>
          </w:rPr>
          <w:t xml:space="preserve"> </w:t>
        </w:r>
        <w:r w:rsidR="005C6B7C" w:rsidRPr="00F2606C">
          <w:rPr>
            <w:strike/>
            <w:lang w:val="da-DK"/>
          </w:rPr>
          <w:t>affaldsfraktioner i</w:t>
        </w:r>
        <w:r w:rsidR="005C6B7C" w:rsidRPr="00F2606C">
          <w:rPr>
            <w:strike/>
            <w:spacing w:val="-1"/>
            <w:lang w:val="da-DK"/>
          </w:rPr>
          <w:t xml:space="preserve"> </w:t>
        </w:r>
        <w:r w:rsidR="005C6B7C" w:rsidRPr="00F2606C">
          <w:rPr>
            <w:strike/>
            <w:lang w:val="da-DK"/>
          </w:rPr>
          <w:t xml:space="preserve">en </w:t>
        </w:r>
        <w:r w:rsidR="005C6B7C" w:rsidRPr="00F2606C">
          <w:rPr>
            <w:strike/>
            <w:spacing w:val="-2"/>
            <w:lang w:val="da-DK"/>
          </w:rPr>
          <w:t>flerkammerspand.</w:t>
        </w:r>
      </w:ins>
    </w:p>
    <w:p w14:paraId="63F480DF" w14:textId="77777777" w:rsidR="005C6B7C" w:rsidRPr="00B26566" w:rsidRDefault="005C6B7C" w:rsidP="00F2606C">
      <w:pPr>
        <w:pStyle w:val="Listeafsnit"/>
        <w:tabs>
          <w:tab w:val="left" w:pos="509"/>
        </w:tabs>
        <w:spacing w:before="2"/>
        <w:ind w:left="509" w:firstLine="0"/>
        <w:jc w:val="both"/>
        <w:rPr>
          <w:ins w:id="464" w:author="Kåre Groes" w:date="2025-09-12T11:24:00Z"/>
          <w:sz w:val="24"/>
          <w:lang w:val="da-DK"/>
        </w:rPr>
      </w:pPr>
    </w:p>
    <w:p w14:paraId="3C55D86E" w14:textId="77777777" w:rsidR="00635043" w:rsidRPr="00B26566" w:rsidRDefault="00644EC4">
      <w:pPr>
        <w:pStyle w:val="Brdtekst"/>
        <w:spacing w:before="132" w:line="249" w:lineRule="auto"/>
        <w:ind w:right="106" w:firstLine="200"/>
        <w:rPr>
          <w:lang w:val="da-DK"/>
        </w:rPr>
      </w:pPr>
      <w:bookmarkStart w:id="465" w:name="§_103"/>
      <w:bookmarkEnd w:id="465"/>
      <w:r w:rsidRPr="00B26566">
        <w:rPr>
          <w:b/>
          <w:lang w:val="da-DK"/>
        </w:rPr>
        <w:t>§ 10</w:t>
      </w:r>
      <w:ins w:id="466" w:author="Sofie Dam" w:date="2025-06-06T13:35:00Z">
        <w:r w:rsidR="00402703">
          <w:rPr>
            <w:b/>
            <w:lang w:val="da-DK"/>
          </w:rPr>
          <w:t>4</w:t>
        </w:r>
      </w:ins>
      <w:del w:id="467" w:author="Sofie Dam" w:date="2025-06-06T13:35:00Z">
        <w:r w:rsidRPr="00B26566" w:rsidDel="00402703">
          <w:rPr>
            <w:b/>
            <w:lang w:val="da-DK"/>
          </w:rPr>
          <w:delText>3</w:delText>
        </w:r>
      </w:del>
      <w:r w:rsidRPr="00B26566">
        <w:rPr>
          <w:b/>
          <w:lang w:val="da-DK"/>
        </w:rPr>
        <w:t xml:space="preserve">. </w:t>
      </w:r>
      <w:r w:rsidRPr="00B26566">
        <w:rPr>
          <w:lang w:val="da-DK"/>
        </w:rPr>
        <w:t>Kommunalbestyrelsen fastsætter gebyrerne, jf. § 10</w:t>
      </w:r>
      <w:ins w:id="468" w:author="Sofie Dam" w:date="2025-06-06T13:35:00Z">
        <w:r w:rsidR="00402703">
          <w:rPr>
            <w:lang w:val="da-DK"/>
          </w:rPr>
          <w:t>2</w:t>
        </w:r>
      </w:ins>
      <w:del w:id="469" w:author="Sofie Dam" w:date="2025-06-06T13:35:00Z">
        <w:r w:rsidRPr="00B26566" w:rsidDel="00402703">
          <w:rPr>
            <w:lang w:val="da-DK"/>
          </w:rPr>
          <w:delText>1</w:delText>
        </w:r>
      </w:del>
      <w:r w:rsidRPr="00B26566">
        <w:rPr>
          <w:lang w:val="da-DK"/>
        </w:rPr>
        <w:t>, første gang senest den 1. maj 2025 og herefter én gang årligt senest den 1. oktober for det efterfølgende kalenderår.</w:t>
      </w:r>
    </w:p>
    <w:p w14:paraId="445CBD8A" w14:textId="6F551676" w:rsidR="00635043" w:rsidRPr="00B26566" w:rsidRDefault="00644EC4">
      <w:pPr>
        <w:pStyle w:val="Brdtekst"/>
        <w:spacing w:before="122" w:line="249" w:lineRule="auto"/>
        <w:ind w:right="106" w:firstLine="199"/>
        <w:rPr>
          <w:lang w:val="da-DK"/>
        </w:rPr>
      </w:pPr>
      <w:bookmarkStart w:id="470" w:name="§_104"/>
      <w:bookmarkEnd w:id="470"/>
      <w:r w:rsidRPr="00B26566">
        <w:rPr>
          <w:b/>
          <w:lang w:val="da-DK"/>
        </w:rPr>
        <w:t>§ 10</w:t>
      </w:r>
      <w:ins w:id="471" w:author="Sofie Dam" w:date="2025-06-06T13:36:00Z">
        <w:r w:rsidR="00402703">
          <w:rPr>
            <w:b/>
            <w:lang w:val="da-DK"/>
          </w:rPr>
          <w:t>5</w:t>
        </w:r>
      </w:ins>
      <w:del w:id="472" w:author="Sofie Dam" w:date="2025-06-06T13:36:00Z">
        <w:r w:rsidRPr="00B26566" w:rsidDel="00402703">
          <w:rPr>
            <w:b/>
            <w:lang w:val="da-DK"/>
          </w:rPr>
          <w:delText>4</w:delText>
        </w:r>
      </w:del>
      <w:r w:rsidRPr="00B26566">
        <w:rPr>
          <w:b/>
          <w:lang w:val="da-DK"/>
        </w:rPr>
        <w:t xml:space="preserve">. </w:t>
      </w:r>
      <w:r w:rsidRPr="00B26566">
        <w:rPr>
          <w:lang w:val="da-DK"/>
        </w:rPr>
        <w:t>Kommunalbestyrelsen opkræver de fastsatte gebyrer, jf. § 10</w:t>
      </w:r>
      <w:ins w:id="473" w:author="Sofie Dam" w:date="2025-06-06T13:36:00Z">
        <w:r w:rsidR="00402703">
          <w:rPr>
            <w:lang w:val="da-DK"/>
          </w:rPr>
          <w:t>2</w:t>
        </w:r>
      </w:ins>
      <w:del w:id="474" w:author="Sofie Dam" w:date="2025-06-06T13:36:00Z">
        <w:r w:rsidRPr="00B26566" w:rsidDel="00402703">
          <w:rPr>
            <w:lang w:val="da-DK"/>
          </w:rPr>
          <w:delText>1</w:delText>
        </w:r>
      </w:del>
      <w:r w:rsidRPr="00B26566">
        <w:rPr>
          <w:lang w:val="da-DK"/>
        </w:rPr>
        <w:t>, hos den producent, der har fået tildelt</w:t>
      </w:r>
      <w:r w:rsidRPr="00B26566">
        <w:rPr>
          <w:spacing w:val="40"/>
          <w:lang w:val="da-DK"/>
        </w:rPr>
        <w:t xml:space="preserve"> </w:t>
      </w:r>
      <w:r w:rsidRPr="00B26566">
        <w:rPr>
          <w:lang w:val="da-DK"/>
        </w:rPr>
        <w:t>betalingsforpligtelser</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emballageaffald</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den</w:t>
      </w:r>
      <w:r w:rsidRPr="00B26566">
        <w:rPr>
          <w:spacing w:val="40"/>
          <w:lang w:val="da-DK"/>
        </w:rPr>
        <w:t xml:space="preserve"> </w:t>
      </w:r>
      <w:r w:rsidRPr="00B26566">
        <w:rPr>
          <w:lang w:val="da-DK"/>
        </w:rPr>
        <w:t>pågældende</w:t>
      </w:r>
      <w:r w:rsidRPr="00B26566">
        <w:rPr>
          <w:spacing w:val="40"/>
          <w:lang w:val="da-DK"/>
        </w:rPr>
        <w:t xml:space="preserve"> </w:t>
      </w:r>
      <w:r w:rsidRPr="00B26566">
        <w:rPr>
          <w:lang w:val="da-DK"/>
        </w:rPr>
        <w:t>kommune,</w:t>
      </w:r>
      <w:r w:rsidRPr="00B26566">
        <w:rPr>
          <w:spacing w:val="40"/>
          <w:lang w:val="da-DK"/>
        </w:rPr>
        <w:t xml:space="preserve"> </w:t>
      </w:r>
      <w:r w:rsidRPr="00B26566">
        <w:rPr>
          <w:lang w:val="da-DK"/>
        </w:rPr>
        <w:t>jf.</w:t>
      </w:r>
      <w:r w:rsidRPr="00B26566">
        <w:rPr>
          <w:spacing w:val="40"/>
          <w:lang w:val="da-DK"/>
        </w:rPr>
        <w:t xml:space="preserve"> </w:t>
      </w:r>
      <w:r w:rsidRPr="00B26566">
        <w:rPr>
          <w:lang w:val="da-DK"/>
        </w:rPr>
        <w:t>§§</w:t>
      </w:r>
      <w:r w:rsidRPr="00B26566">
        <w:rPr>
          <w:spacing w:val="40"/>
          <w:lang w:val="da-DK"/>
        </w:rPr>
        <w:t xml:space="preserve"> </w:t>
      </w:r>
      <w:r w:rsidRPr="00B26566">
        <w:rPr>
          <w:lang w:val="da-DK"/>
        </w:rPr>
        <w:t>35</w:t>
      </w:r>
      <w:r w:rsidRPr="00B26566">
        <w:rPr>
          <w:spacing w:val="40"/>
          <w:lang w:val="da-DK"/>
        </w:rPr>
        <w:t xml:space="preserve"> </w:t>
      </w:r>
      <w:r w:rsidRPr="00B26566">
        <w:rPr>
          <w:lang w:val="da-DK"/>
        </w:rPr>
        <w:t>og</w:t>
      </w:r>
      <w:r w:rsidRPr="00B26566">
        <w:rPr>
          <w:spacing w:val="40"/>
          <w:lang w:val="da-DK"/>
        </w:rPr>
        <w:t xml:space="preserve"> </w:t>
      </w:r>
      <w:r w:rsidRPr="00B26566">
        <w:rPr>
          <w:lang w:val="da-DK"/>
        </w:rPr>
        <w:t>36,</w:t>
      </w:r>
      <w:r w:rsidRPr="00B26566">
        <w:rPr>
          <w:spacing w:val="40"/>
          <w:lang w:val="da-DK"/>
        </w:rPr>
        <w:t xml:space="preserve"> </w:t>
      </w:r>
      <w:r w:rsidRPr="00B26566">
        <w:rPr>
          <w:lang w:val="da-DK"/>
        </w:rPr>
        <w:t>første gang den 1. oktober 2025 og herefter hvert kvartal, jf. dog stk. 2</w:t>
      </w:r>
      <w:ins w:id="475" w:author="Kåre Groes" w:date="2025-09-11T11:48:00Z">
        <w:r w:rsidR="00BD4AF2">
          <w:rPr>
            <w:lang w:val="da-DK"/>
          </w:rPr>
          <w:t>, 3 og 4</w:t>
        </w:r>
      </w:ins>
      <w:r w:rsidRPr="00B26566">
        <w:rPr>
          <w:lang w:val="da-DK"/>
        </w:rPr>
        <w:t>. Kommunalbestyrelsen kan opkræve gebyrerne samlet.</w:t>
      </w:r>
    </w:p>
    <w:p w14:paraId="1F23A71E" w14:textId="77777777" w:rsidR="005C6B7C" w:rsidRDefault="00644EC4" w:rsidP="005C6B7C">
      <w:pPr>
        <w:pStyle w:val="Brdtekst"/>
        <w:spacing w:before="4" w:line="249" w:lineRule="auto"/>
        <w:ind w:right="108" w:firstLine="199"/>
        <w:rPr>
          <w:ins w:id="476" w:author="Kåre Groes" w:date="2025-09-12T11:26:00Z"/>
          <w:lang w:val="da-DK"/>
        </w:rPr>
      </w:pPr>
      <w:r w:rsidRPr="00B26566">
        <w:rPr>
          <w:i/>
          <w:lang w:val="da-DK"/>
        </w:rPr>
        <w:t xml:space="preserve">Stk. 2. </w:t>
      </w:r>
      <w:r w:rsidRPr="00B26566">
        <w:rPr>
          <w:lang w:val="da-DK"/>
        </w:rPr>
        <w:t>I de tilfælde, hvor kommunalbestyrelsen skal opgøre omkostninger efter § 10</w:t>
      </w:r>
      <w:ins w:id="477" w:author="Sofie Dam" w:date="2025-06-06T13:36:00Z">
        <w:r w:rsidR="00402703">
          <w:rPr>
            <w:lang w:val="da-DK"/>
          </w:rPr>
          <w:t>3</w:t>
        </w:r>
      </w:ins>
      <w:del w:id="478" w:author="Sofie Dam" w:date="2025-06-06T13:36:00Z">
        <w:r w:rsidRPr="00B26566" w:rsidDel="00402703">
          <w:rPr>
            <w:lang w:val="da-DK"/>
          </w:rPr>
          <w:delText>2</w:delText>
        </w:r>
      </w:del>
      <w:r w:rsidRPr="00B26566">
        <w:rPr>
          <w:lang w:val="da-DK"/>
        </w:rPr>
        <w:t>, stk. 2, opkræves de fastsatte gebyrer, jf. § 10</w:t>
      </w:r>
      <w:ins w:id="479" w:author="Sofie Dam" w:date="2025-06-06T13:36:00Z">
        <w:r w:rsidR="00402703">
          <w:rPr>
            <w:lang w:val="da-DK"/>
          </w:rPr>
          <w:t>2</w:t>
        </w:r>
      </w:ins>
      <w:del w:id="480" w:author="Sofie Dam" w:date="2025-06-06T13:36:00Z">
        <w:r w:rsidRPr="00B26566" w:rsidDel="00402703">
          <w:rPr>
            <w:lang w:val="da-DK"/>
          </w:rPr>
          <w:delText>1</w:delText>
        </w:r>
      </w:del>
      <w:r w:rsidRPr="00B26566">
        <w:rPr>
          <w:lang w:val="da-DK"/>
        </w:rPr>
        <w:t>, som et særskilt gebyr hos de enkelte producenter.</w:t>
      </w:r>
    </w:p>
    <w:p w14:paraId="60AFC843" w14:textId="784FF800" w:rsidR="005C6B7C" w:rsidRDefault="00BD4AF2" w:rsidP="005C6B7C">
      <w:pPr>
        <w:pStyle w:val="Brdtekst"/>
        <w:spacing w:before="4" w:line="249" w:lineRule="auto"/>
        <w:ind w:right="108" w:firstLine="199"/>
        <w:rPr>
          <w:ins w:id="481" w:author="Kåre Groes" w:date="2025-09-12T11:26:00Z"/>
          <w:lang w:val="da-DK"/>
        </w:rPr>
      </w:pPr>
      <w:ins w:id="482" w:author="Kåre Groes" w:date="2025-09-11T11:47:00Z">
        <w:r w:rsidRPr="00D93B6F">
          <w:rPr>
            <w:i/>
            <w:lang w:val="da-DK"/>
          </w:rPr>
          <w:t>Stk. 3</w:t>
        </w:r>
        <w:r>
          <w:rPr>
            <w:i/>
            <w:lang w:val="da-DK"/>
          </w:rPr>
          <w:t xml:space="preserve">. </w:t>
        </w:r>
        <w:r w:rsidRPr="00B26566">
          <w:rPr>
            <w:lang w:val="da-DK"/>
          </w:rPr>
          <w:t>Kommunalbestyrelsen opkræv</w:t>
        </w:r>
        <w:r>
          <w:rPr>
            <w:lang w:val="da-DK"/>
          </w:rPr>
          <w:t>er, jf. stk. 1</w:t>
        </w:r>
      </w:ins>
      <w:ins w:id="483" w:author="Kåre Groes" w:date="2025-09-11T11:48:00Z">
        <w:r>
          <w:rPr>
            <w:lang w:val="da-DK"/>
          </w:rPr>
          <w:t>,</w:t>
        </w:r>
      </w:ins>
      <w:ins w:id="484" w:author="Kåre Groes" w:date="2025-09-11T11:47:00Z">
        <w:r>
          <w:rPr>
            <w:lang w:val="da-DK"/>
          </w:rPr>
          <w:t xml:space="preserve"> den 1. oktober 2025, 1. januar 2026, 1. april 2026 og 1. juli 2026</w:t>
        </w:r>
        <w:r w:rsidRPr="00B26566">
          <w:rPr>
            <w:lang w:val="da-DK"/>
          </w:rPr>
          <w:t xml:space="preserve"> de gebyrer</w:t>
        </w:r>
        <w:r>
          <w:rPr>
            <w:lang w:val="da-DK"/>
          </w:rPr>
          <w:t xml:space="preserve">, som kommunalbestyrelsen har fastsat efter § 104, </w:t>
        </w:r>
        <w:r w:rsidRPr="00B26566">
          <w:rPr>
            <w:lang w:val="da-DK"/>
          </w:rPr>
          <w:t>hos den producent, der har fået tildelt</w:t>
        </w:r>
        <w:r w:rsidRPr="00B26566">
          <w:rPr>
            <w:spacing w:val="40"/>
            <w:lang w:val="da-DK"/>
          </w:rPr>
          <w:t xml:space="preserve"> </w:t>
        </w:r>
        <w:r w:rsidRPr="00B26566">
          <w:rPr>
            <w:lang w:val="da-DK"/>
          </w:rPr>
          <w:t>betalingsforpligtelser</w:t>
        </w:r>
        <w:r w:rsidRPr="00B26566">
          <w:rPr>
            <w:spacing w:val="40"/>
            <w:lang w:val="da-DK"/>
          </w:rPr>
          <w:t xml:space="preserve"> </w:t>
        </w:r>
        <w:r w:rsidRPr="00B26566">
          <w:rPr>
            <w:lang w:val="da-DK"/>
          </w:rPr>
          <w:t>for</w:t>
        </w:r>
        <w:r w:rsidRPr="00B26566">
          <w:rPr>
            <w:spacing w:val="40"/>
            <w:lang w:val="da-DK"/>
          </w:rPr>
          <w:t xml:space="preserve"> </w:t>
        </w:r>
        <w:r w:rsidRPr="00B26566">
          <w:rPr>
            <w:lang w:val="da-DK"/>
          </w:rPr>
          <w:t>emballageaffald</w:t>
        </w:r>
        <w:r w:rsidRPr="00B26566">
          <w:rPr>
            <w:spacing w:val="40"/>
            <w:lang w:val="da-DK"/>
          </w:rPr>
          <w:t xml:space="preserve"> </w:t>
        </w:r>
        <w:r w:rsidRPr="00B26566">
          <w:rPr>
            <w:lang w:val="da-DK"/>
          </w:rPr>
          <w:t>i</w:t>
        </w:r>
        <w:r w:rsidRPr="00B26566">
          <w:rPr>
            <w:spacing w:val="40"/>
            <w:lang w:val="da-DK"/>
          </w:rPr>
          <w:t xml:space="preserve"> </w:t>
        </w:r>
        <w:r w:rsidRPr="00B26566">
          <w:rPr>
            <w:lang w:val="da-DK"/>
          </w:rPr>
          <w:t>den</w:t>
        </w:r>
        <w:r w:rsidRPr="00B26566">
          <w:rPr>
            <w:spacing w:val="40"/>
            <w:lang w:val="da-DK"/>
          </w:rPr>
          <w:t xml:space="preserve"> </w:t>
        </w:r>
        <w:r w:rsidRPr="00B26566">
          <w:rPr>
            <w:lang w:val="da-DK"/>
          </w:rPr>
          <w:t>pågældende</w:t>
        </w:r>
        <w:r w:rsidRPr="00B26566">
          <w:rPr>
            <w:spacing w:val="40"/>
            <w:lang w:val="da-DK"/>
          </w:rPr>
          <w:t xml:space="preserve"> </w:t>
        </w:r>
        <w:r w:rsidRPr="00B26566">
          <w:rPr>
            <w:lang w:val="da-DK"/>
          </w:rPr>
          <w:t>kommune</w:t>
        </w:r>
        <w:r>
          <w:rPr>
            <w:lang w:val="da-DK"/>
          </w:rPr>
          <w:t xml:space="preserve"> med et a conto-beløb på 62,5 pct. af størrelsen af gebyret opgjort for hver affaldsfraktion, </w:t>
        </w:r>
        <w:r w:rsidRPr="00D81F10">
          <w:rPr>
            <w:lang w:val="da-DK"/>
          </w:rPr>
          <w:t xml:space="preserve">jf. </w:t>
        </w:r>
        <w:r w:rsidRPr="00D93B6F">
          <w:rPr>
            <w:lang w:val="da-DK"/>
          </w:rPr>
          <w:t>bilag 7</w:t>
        </w:r>
        <w:r>
          <w:rPr>
            <w:lang w:val="da-DK"/>
          </w:rPr>
          <w:t xml:space="preserve">. </w:t>
        </w:r>
      </w:ins>
    </w:p>
    <w:p w14:paraId="2F6379CA" w14:textId="30FF4C59" w:rsidR="00BD4AF2" w:rsidRPr="00F2606C" w:rsidRDefault="00BD4AF2" w:rsidP="00F2606C">
      <w:pPr>
        <w:pStyle w:val="Brdtekst"/>
        <w:spacing w:before="4" w:line="249" w:lineRule="auto"/>
        <w:ind w:right="108" w:firstLine="199"/>
        <w:rPr>
          <w:ins w:id="485" w:author="Kåre Groes" w:date="2025-09-11T11:47:00Z"/>
          <w:lang w:val="da-DK"/>
        </w:rPr>
      </w:pPr>
      <w:ins w:id="486" w:author="Kåre Groes" w:date="2025-09-11T11:47:00Z">
        <w:r w:rsidRPr="00D93B6F">
          <w:rPr>
            <w:i/>
            <w:lang w:val="da-DK"/>
          </w:rPr>
          <w:t>Stk. 4.</w:t>
        </w:r>
        <w:r>
          <w:rPr>
            <w:lang w:val="da-DK"/>
          </w:rPr>
          <w:t xml:space="preserve"> </w:t>
        </w:r>
      </w:ins>
      <w:ins w:id="487" w:author="Kåre Groes" w:date="2025-09-12T11:27:00Z">
        <w:r w:rsidR="00D7162D">
          <w:rPr>
            <w:lang w:val="da-DK"/>
          </w:rPr>
          <w:t>Den 1. oktober 2026 opkræver kommunalbestyrelsen gebyr for fjerde kvartal i 2026, jf. stk. 1. Herudover opkræver k</w:t>
        </w:r>
      </w:ins>
      <w:ins w:id="488" w:author="Kåre Groes" w:date="2025-09-11T11:47:00Z">
        <w:r>
          <w:rPr>
            <w:lang w:val="da-DK"/>
          </w:rPr>
          <w:t xml:space="preserve">ommunalbestyrelsen den 1. oktober 2026 et a conto-beløb hos den producent, der er blevet opkrævet gebyr den 1. oktober 2025, 1. januar 2026, 1. april 2026 eller 1. juli 2026, på 37,5 pct. af størrelsen af </w:t>
        </w:r>
      </w:ins>
      <w:ins w:id="489" w:author="Kåre Groes" w:date="2025-09-12T11:28:00Z">
        <w:r w:rsidR="00D7162D">
          <w:rPr>
            <w:lang w:val="da-DK"/>
          </w:rPr>
          <w:t>gebyrerne</w:t>
        </w:r>
      </w:ins>
      <w:ins w:id="490" w:author="Kåre Groes" w:date="2025-09-11T11:47:00Z">
        <w:r>
          <w:rPr>
            <w:lang w:val="da-DK"/>
          </w:rPr>
          <w:t xml:space="preserve"> efter § 104 </w:t>
        </w:r>
      </w:ins>
      <w:ins w:id="491" w:author="Kåre Groes" w:date="2025-09-12T11:27:00Z">
        <w:r w:rsidR="00D7162D">
          <w:rPr>
            <w:lang w:val="da-DK"/>
          </w:rPr>
          <w:t>opgjort</w:t>
        </w:r>
      </w:ins>
      <w:ins w:id="492" w:author="Kåre Groes" w:date="2025-09-12T11:28:00Z">
        <w:r w:rsidR="00D7162D">
          <w:rPr>
            <w:lang w:val="da-DK"/>
          </w:rPr>
          <w:t xml:space="preserve"> for</w:t>
        </w:r>
      </w:ins>
      <w:ins w:id="493" w:author="Kåre Groes" w:date="2025-09-11T11:47:00Z">
        <w:r>
          <w:rPr>
            <w:lang w:val="da-DK"/>
          </w:rPr>
          <w:t xml:space="preserve"> hver affaldsfraktion, jf. bilag 7. Miljøministeren fastsætter nærmere regler om opkrævningen efter 1. pkt.</w:t>
        </w:r>
      </w:ins>
    </w:p>
    <w:p w14:paraId="0D0EE801" w14:textId="77777777" w:rsidR="00BD4AF2" w:rsidRPr="00B26566" w:rsidRDefault="00BD4AF2">
      <w:pPr>
        <w:pStyle w:val="Brdtekst"/>
        <w:spacing w:before="4" w:line="249" w:lineRule="auto"/>
        <w:ind w:right="108" w:firstLine="199"/>
        <w:rPr>
          <w:lang w:val="da-DK"/>
        </w:rPr>
      </w:pPr>
    </w:p>
    <w:p w14:paraId="19E5B98F" w14:textId="77777777" w:rsidR="00635043" w:rsidRPr="00B26566" w:rsidRDefault="00644EC4">
      <w:pPr>
        <w:pStyle w:val="Brdtekst"/>
        <w:spacing w:before="122" w:line="249" w:lineRule="auto"/>
        <w:ind w:right="107" w:firstLine="200"/>
        <w:rPr>
          <w:lang w:val="da-DK"/>
        </w:rPr>
      </w:pPr>
      <w:bookmarkStart w:id="494" w:name="§_105"/>
      <w:bookmarkEnd w:id="494"/>
      <w:r w:rsidRPr="00B26566">
        <w:rPr>
          <w:b/>
          <w:lang w:val="da-DK"/>
        </w:rPr>
        <w:t>§ 10</w:t>
      </w:r>
      <w:ins w:id="495" w:author="Sofie Dam" w:date="2025-06-06T13:36:00Z">
        <w:r w:rsidR="00402703">
          <w:rPr>
            <w:b/>
            <w:lang w:val="da-DK"/>
          </w:rPr>
          <w:t>6</w:t>
        </w:r>
      </w:ins>
      <w:del w:id="496" w:author="Sofie Dam" w:date="2025-06-06T13:36:00Z">
        <w:r w:rsidRPr="00B26566" w:rsidDel="00402703">
          <w:rPr>
            <w:b/>
            <w:lang w:val="da-DK"/>
          </w:rPr>
          <w:delText>5</w:delText>
        </w:r>
      </w:del>
      <w:r w:rsidRPr="00B26566">
        <w:rPr>
          <w:b/>
          <w:lang w:val="da-DK"/>
        </w:rPr>
        <w:t xml:space="preserve">. </w:t>
      </w:r>
      <w:r w:rsidRPr="00B26566">
        <w:rPr>
          <w:lang w:val="da-DK"/>
        </w:rPr>
        <w:t>Producentens indbetaling af gebyr, som opkræves, jf. § 10</w:t>
      </w:r>
      <w:ins w:id="497" w:author="Sofie Dam" w:date="2025-06-06T13:36:00Z">
        <w:r w:rsidR="00402703">
          <w:rPr>
            <w:lang w:val="da-DK"/>
          </w:rPr>
          <w:t>5</w:t>
        </w:r>
      </w:ins>
      <w:del w:id="498" w:author="Sofie Dam" w:date="2025-06-06T13:36:00Z">
        <w:r w:rsidRPr="00B26566" w:rsidDel="00402703">
          <w:rPr>
            <w:lang w:val="da-DK"/>
          </w:rPr>
          <w:delText>4</w:delText>
        </w:r>
      </w:del>
      <w:r w:rsidRPr="00B26566">
        <w:rPr>
          <w:lang w:val="da-DK"/>
        </w:rPr>
        <w:t>, skal foretages digitalt efter kommunalbestyrelsens anvisninger. Såfremt betalingen ikke foretages i overensstemmelse hermed anses betalingen ikke for at være gennemført.</w:t>
      </w:r>
    </w:p>
    <w:p w14:paraId="1D0C6C9B" w14:textId="77777777" w:rsidR="00635043" w:rsidRPr="00B26566" w:rsidRDefault="00644EC4">
      <w:pPr>
        <w:spacing w:before="163"/>
        <w:ind w:left="2488"/>
        <w:jc w:val="both"/>
        <w:rPr>
          <w:i/>
          <w:sz w:val="24"/>
          <w:lang w:val="da-DK"/>
        </w:rPr>
      </w:pPr>
      <w:bookmarkStart w:id="499" w:name="Kommunalbestyrelsens_årlige_opgørelse_og"/>
      <w:bookmarkEnd w:id="499"/>
      <w:r w:rsidRPr="00B26566">
        <w:rPr>
          <w:i/>
          <w:sz w:val="24"/>
          <w:lang w:val="da-DK"/>
        </w:rPr>
        <w:t>Kommunalbestyrelsens</w:t>
      </w:r>
      <w:r w:rsidRPr="00B26566">
        <w:rPr>
          <w:i/>
          <w:spacing w:val="-11"/>
          <w:sz w:val="24"/>
          <w:lang w:val="da-DK"/>
        </w:rPr>
        <w:t xml:space="preserve"> </w:t>
      </w:r>
      <w:r w:rsidRPr="00B26566">
        <w:rPr>
          <w:i/>
          <w:sz w:val="24"/>
          <w:lang w:val="da-DK"/>
        </w:rPr>
        <w:t>årlige</w:t>
      </w:r>
      <w:r w:rsidRPr="00B26566">
        <w:rPr>
          <w:i/>
          <w:spacing w:val="-10"/>
          <w:sz w:val="24"/>
          <w:lang w:val="da-DK"/>
        </w:rPr>
        <w:t xml:space="preserve"> </w:t>
      </w:r>
      <w:r w:rsidRPr="00B26566">
        <w:rPr>
          <w:i/>
          <w:sz w:val="24"/>
          <w:lang w:val="da-DK"/>
        </w:rPr>
        <w:t>opgørelse</w:t>
      </w:r>
      <w:r w:rsidRPr="00B26566">
        <w:rPr>
          <w:i/>
          <w:spacing w:val="-10"/>
          <w:sz w:val="24"/>
          <w:lang w:val="da-DK"/>
        </w:rPr>
        <w:t xml:space="preserve"> </w:t>
      </w:r>
      <w:r w:rsidRPr="00B26566">
        <w:rPr>
          <w:i/>
          <w:sz w:val="24"/>
          <w:lang w:val="da-DK"/>
        </w:rPr>
        <w:t>og</w:t>
      </w:r>
      <w:r w:rsidRPr="00B26566">
        <w:rPr>
          <w:i/>
          <w:spacing w:val="-10"/>
          <w:sz w:val="24"/>
          <w:lang w:val="da-DK"/>
        </w:rPr>
        <w:t xml:space="preserve"> </w:t>
      </w:r>
      <w:r w:rsidRPr="00B26566">
        <w:rPr>
          <w:i/>
          <w:spacing w:val="-2"/>
          <w:sz w:val="24"/>
          <w:lang w:val="da-DK"/>
        </w:rPr>
        <w:t>rapportering</w:t>
      </w:r>
    </w:p>
    <w:p w14:paraId="00AF3EFE" w14:textId="77777777" w:rsidR="00635043" w:rsidRPr="00B26566" w:rsidRDefault="00644EC4">
      <w:pPr>
        <w:pStyle w:val="Brdtekst"/>
        <w:spacing w:before="132" w:line="249" w:lineRule="auto"/>
        <w:ind w:right="106" w:firstLine="200"/>
        <w:rPr>
          <w:lang w:val="da-DK"/>
        </w:rPr>
      </w:pPr>
      <w:bookmarkStart w:id="500" w:name="§_106"/>
      <w:bookmarkEnd w:id="500"/>
      <w:r w:rsidRPr="00B26566">
        <w:rPr>
          <w:b/>
          <w:lang w:val="da-DK"/>
        </w:rPr>
        <w:t>§ 10</w:t>
      </w:r>
      <w:ins w:id="501" w:author="Sofie Dam" w:date="2025-06-06T13:36:00Z">
        <w:r w:rsidR="00402703">
          <w:rPr>
            <w:b/>
            <w:lang w:val="da-DK"/>
          </w:rPr>
          <w:t>7</w:t>
        </w:r>
      </w:ins>
      <w:del w:id="502" w:author="Sofie Dam" w:date="2025-06-06T13:36:00Z">
        <w:r w:rsidRPr="00B26566" w:rsidDel="00402703">
          <w:rPr>
            <w:b/>
            <w:lang w:val="da-DK"/>
          </w:rPr>
          <w:delText>6</w:delText>
        </w:r>
      </w:del>
      <w:r w:rsidRPr="00B26566">
        <w:rPr>
          <w:b/>
          <w:lang w:val="da-DK"/>
        </w:rPr>
        <w:t xml:space="preserve">. </w:t>
      </w:r>
      <w:r w:rsidRPr="00B26566">
        <w:rPr>
          <w:lang w:val="da-DK"/>
        </w:rPr>
        <w:t>Kommunalbestyrelsen skal årligt, første gang i 2026, udarbejde en særskilt opgørelse over de omkostninger,</w:t>
      </w:r>
      <w:r w:rsidRPr="00B26566">
        <w:rPr>
          <w:spacing w:val="25"/>
          <w:lang w:val="da-DK"/>
        </w:rPr>
        <w:t xml:space="preserve"> </w:t>
      </w:r>
      <w:r w:rsidRPr="00B26566">
        <w:rPr>
          <w:lang w:val="da-DK"/>
        </w:rPr>
        <w:t>der</w:t>
      </w:r>
      <w:r w:rsidRPr="00B26566">
        <w:rPr>
          <w:spacing w:val="25"/>
          <w:lang w:val="da-DK"/>
        </w:rPr>
        <w:t xml:space="preserve"> </w:t>
      </w:r>
      <w:r w:rsidRPr="00B26566">
        <w:rPr>
          <w:lang w:val="da-DK"/>
        </w:rPr>
        <w:t>indgår</w:t>
      </w:r>
      <w:r w:rsidRPr="00B26566">
        <w:rPr>
          <w:spacing w:val="25"/>
          <w:lang w:val="da-DK"/>
        </w:rPr>
        <w:t xml:space="preserve"> </w:t>
      </w:r>
      <w:r w:rsidRPr="00B26566">
        <w:rPr>
          <w:lang w:val="da-DK"/>
        </w:rPr>
        <w:t>i</w:t>
      </w:r>
      <w:r w:rsidRPr="00B26566">
        <w:rPr>
          <w:spacing w:val="25"/>
          <w:lang w:val="da-DK"/>
        </w:rPr>
        <w:t xml:space="preserve"> </w:t>
      </w:r>
      <w:r w:rsidRPr="00B26566">
        <w:rPr>
          <w:lang w:val="da-DK"/>
        </w:rPr>
        <w:t>kommunalbestyrelsens</w:t>
      </w:r>
      <w:r w:rsidRPr="00B26566">
        <w:rPr>
          <w:spacing w:val="25"/>
          <w:lang w:val="da-DK"/>
        </w:rPr>
        <w:t xml:space="preserve"> </w:t>
      </w:r>
      <w:r w:rsidRPr="00B26566">
        <w:rPr>
          <w:lang w:val="da-DK"/>
        </w:rPr>
        <w:t>gebyrer,</w:t>
      </w:r>
      <w:r w:rsidRPr="00B26566">
        <w:rPr>
          <w:spacing w:val="25"/>
          <w:lang w:val="da-DK"/>
        </w:rPr>
        <w:t xml:space="preserve"> </w:t>
      </w:r>
      <w:r w:rsidRPr="00B26566">
        <w:rPr>
          <w:lang w:val="da-DK"/>
        </w:rPr>
        <w:t>jf.</w:t>
      </w:r>
      <w:r w:rsidRPr="00B26566">
        <w:rPr>
          <w:spacing w:val="25"/>
          <w:lang w:val="da-DK"/>
        </w:rPr>
        <w:t xml:space="preserve"> </w:t>
      </w:r>
      <w:r w:rsidRPr="00B26566">
        <w:rPr>
          <w:lang w:val="da-DK"/>
        </w:rPr>
        <w:t>lovens</w:t>
      </w:r>
      <w:r w:rsidRPr="00B26566">
        <w:rPr>
          <w:spacing w:val="25"/>
          <w:lang w:val="da-DK"/>
        </w:rPr>
        <w:t xml:space="preserve"> </w:t>
      </w:r>
      <w:r w:rsidRPr="00B26566">
        <w:rPr>
          <w:lang w:val="da-DK"/>
        </w:rPr>
        <w:t>§</w:t>
      </w:r>
      <w:r w:rsidRPr="00B26566">
        <w:rPr>
          <w:spacing w:val="25"/>
          <w:lang w:val="da-DK"/>
        </w:rPr>
        <w:t xml:space="preserve"> </w:t>
      </w:r>
      <w:r w:rsidRPr="00B26566">
        <w:rPr>
          <w:lang w:val="da-DK"/>
        </w:rPr>
        <w:t>9</w:t>
      </w:r>
      <w:r w:rsidRPr="00B26566">
        <w:rPr>
          <w:spacing w:val="25"/>
          <w:lang w:val="da-DK"/>
        </w:rPr>
        <w:t xml:space="preserve"> </w:t>
      </w:r>
      <w:r w:rsidRPr="00B26566">
        <w:rPr>
          <w:lang w:val="da-DK"/>
        </w:rPr>
        <w:t>p,</w:t>
      </w:r>
      <w:r w:rsidRPr="00B26566">
        <w:rPr>
          <w:spacing w:val="25"/>
          <w:lang w:val="da-DK"/>
        </w:rPr>
        <w:t xml:space="preserve"> </w:t>
      </w:r>
      <w:r w:rsidRPr="00B26566">
        <w:rPr>
          <w:lang w:val="da-DK"/>
        </w:rPr>
        <w:t>stk.</w:t>
      </w:r>
      <w:r w:rsidRPr="00B26566">
        <w:rPr>
          <w:spacing w:val="25"/>
          <w:lang w:val="da-DK"/>
        </w:rPr>
        <w:t xml:space="preserve"> </w:t>
      </w:r>
      <w:r w:rsidRPr="00B26566">
        <w:rPr>
          <w:lang w:val="da-DK"/>
        </w:rPr>
        <w:t>15,</w:t>
      </w:r>
      <w:r w:rsidRPr="00B26566">
        <w:rPr>
          <w:spacing w:val="25"/>
          <w:lang w:val="da-DK"/>
        </w:rPr>
        <w:t xml:space="preserve"> </w:t>
      </w:r>
      <w:r w:rsidRPr="00B26566">
        <w:rPr>
          <w:lang w:val="da-DK"/>
        </w:rPr>
        <w:t>for</w:t>
      </w:r>
      <w:r w:rsidRPr="00B26566">
        <w:rPr>
          <w:spacing w:val="25"/>
          <w:lang w:val="da-DK"/>
        </w:rPr>
        <w:t xml:space="preserve"> </w:t>
      </w:r>
      <w:r w:rsidRPr="00B26566">
        <w:rPr>
          <w:lang w:val="da-DK"/>
        </w:rPr>
        <w:t>det</w:t>
      </w:r>
      <w:r w:rsidRPr="00B26566">
        <w:rPr>
          <w:spacing w:val="25"/>
          <w:lang w:val="da-DK"/>
        </w:rPr>
        <w:t xml:space="preserve"> </w:t>
      </w:r>
      <w:r w:rsidRPr="00B26566">
        <w:rPr>
          <w:lang w:val="da-DK"/>
        </w:rPr>
        <w:t>foregående år, herunder oplyse om mængder af emballageaffald, opgjort i kg og pr. affaldsfraktion, jf. bilag 7, som kommunalbestyrelsen har indsamlet i det foregående år. Opgørelsen skal årligt, senest den 1. maj, første gang i 2026, fremsendes til Miljøstyrelsen og offentliggøres på kommunens hjemmeside.</w:t>
      </w:r>
    </w:p>
    <w:p w14:paraId="5E105117" w14:textId="77777777" w:rsidR="00635043" w:rsidRPr="00B26566" w:rsidRDefault="00644EC4">
      <w:pPr>
        <w:pStyle w:val="Brdtekst"/>
        <w:spacing w:before="5" w:line="249" w:lineRule="auto"/>
        <w:ind w:right="108" w:firstLine="200"/>
        <w:rPr>
          <w:lang w:val="da-DK"/>
        </w:rPr>
      </w:pPr>
      <w:r w:rsidRPr="00B26566">
        <w:rPr>
          <w:i/>
          <w:lang w:val="da-DK"/>
        </w:rPr>
        <w:t xml:space="preserve">Stk. 2. </w:t>
      </w:r>
      <w:r w:rsidRPr="00B26566">
        <w:rPr>
          <w:lang w:val="da-DK"/>
        </w:rPr>
        <w:t>Miljøstyrelsen udarbejder en skabelon for kommunalbestyrelsens opgørelse af omkostninger</w:t>
      </w:r>
      <w:r w:rsidRPr="00B26566">
        <w:rPr>
          <w:spacing w:val="40"/>
          <w:lang w:val="da-DK"/>
        </w:rPr>
        <w:t xml:space="preserve"> </w:t>
      </w:r>
      <w:r w:rsidRPr="00B26566">
        <w:rPr>
          <w:lang w:val="da-DK"/>
        </w:rPr>
        <w:t xml:space="preserve">efter stk. 1, som kommunalbestyrelsen kan anvende. Skabelonen offentliggøres på Miljøstyrelsens hjem- </w:t>
      </w:r>
      <w:r w:rsidRPr="00B26566">
        <w:rPr>
          <w:spacing w:val="-2"/>
          <w:lang w:val="da-DK"/>
        </w:rPr>
        <w:t>meside.</w:t>
      </w:r>
    </w:p>
    <w:p w14:paraId="3303CFC0" w14:textId="77777777" w:rsidR="00635043" w:rsidRPr="00402703" w:rsidRDefault="00644EC4">
      <w:pPr>
        <w:pStyle w:val="Brdtekst"/>
        <w:spacing w:before="123" w:line="249" w:lineRule="auto"/>
        <w:ind w:right="106" w:firstLine="200"/>
        <w:rPr>
          <w:lang w:val="da-DK"/>
        </w:rPr>
      </w:pPr>
      <w:bookmarkStart w:id="503" w:name="§_107"/>
      <w:bookmarkEnd w:id="503"/>
      <w:r w:rsidRPr="00B26566">
        <w:rPr>
          <w:b/>
          <w:lang w:val="da-DK"/>
        </w:rPr>
        <w:t>§ 10</w:t>
      </w:r>
      <w:ins w:id="504" w:author="Sofie Dam" w:date="2025-06-06T13:36:00Z">
        <w:r w:rsidR="00402703">
          <w:rPr>
            <w:b/>
            <w:lang w:val="da-DK"/>
          </w:rPr>
          <w:t>8</w:t>
        </w:r>
      </w:ins>
      <w:del w:id="505" w:author="Sofie Dam" w:date="2025-06-06T13:36:00Z">
        <w:r w:rsidRPr="00B26566" w:rsidDel="00402703">
          <w:rPr>
            <w:b/>
            <w:lang w:val="da-DK"/>
          </w:rPr>
          <w:delText>7</w:delText>
        </w:r>
      </w:del>
      <w:r w:rsidRPr="00B26566">
        <w:rPr>
          <w:b/>
          <w:lang w:val="da-DK"/>
        </w:rPr>
        <w:t xml:space="preserve">. </w:t>
      </w:r>
      <w:r w:rsidRPr="00B26566">
        <w:rPr>
          <w:lang w:val="da-DK"/>
        </w:rPr>
        <w:t xml:space="preserve">Kommunalbestyrelsen skal årligt, første gang den 1. november 2025 og herefter den 1. novem- ber, skriftligt rapportere om baggrunden for kommunalbestyrelsens omkostninger til affaldshåndtering, som vedrører emballageaffald, for det foregående kalenderår. </w:t>
      </w:r>
      <w:r w:rsidRPr="00402703">
        <w:rPr>
          <w:lang w:val="da-DK"/>
        </w:rPr>
        <w:t xml:space="preserve">Rapporten skal indeholde beskrivelser af </w:t>
      </w:r>
      <w:r w:rsidRPr="00402703">
        <w:rPr>
          <w:spacing w:val="-2"/>
          <w:lang w:val="da-DK"/>
        </w:rPr>
        <w:t>følgende:</w:t>
      </w:r>
    </w:p>
    <w:p w14:paraId="3445C960" w14:textId="77777777" w:rsidR="00635043" w:rsidRPr="00B26566" w:rsidRDefault="00644EC4">
      <w:pPr>
        <w:pStyle w:val="Listeafsnit"/>
        <w:numPr>
          <w:ilvl w:val="0"/>
          <w:numId w:val="94"/>
        </w:numPr>
        <w:tabs>
          <w:tab w:val="left" w:pos="508"/>
          <w:tab w:val="left" w:pos="510"/>
        </w:tabs>
        <w:spacing w:before="4" w:line="249" w:lineRule="auto"/>
        <w:ind w:right="106"/>
        <w:jc w:val="both"/>
        <w:rPr>
          <w:sz w:val="24"/>
          <w:lang w:val="da-DK"/>
        </w:rPr>
      </w:pPr>
      <w:r w:rsidRPr="00B26566">
        <w:rPr>
          <w:sz w:val="24"/>
          <w:lang w:val="da-DK"/>
        </w:rPr>
        <w:t>De af kommunalbestyrelsen etablerede affaldsordninger, herunder det aktuelle serviceniveau for affaldsindsamlingen i kommunen.</w:t>
      </w:r>
    </w:p>
    <w:p w14:paraId="744B2C6E" w14:textId="77777777" w:rsidR="00635043" w:rsidRPr="00B26566" w:rsidRDefault="00644EC4">
      <w:pPr>
        <w:pStyle w:val="Listeafsnit"/>
        <w:numPr>
          <w:ilvl w:val="0"/>
          <w:numId w:val="94"/>
        </w:numPr>
        <w:tabs>
          <w:tab w:val="left" w:pos="508"/>
          <w:tab w:val="left" w:pos="510"/>
        </w:tabs>
        <w:spacing w:before="2" w:line="249" w:lineRule="auto"/>
        <w:ind w:right="109"/>
        <w:jc w:val="both"/>
        <w:rPr>
          <w:sz w:val="24"/>
          <w:lang w:val="da-DK"/>
        </w:rPr>
      </w:pPr>
      <w:r w:rsidRPr="00B26566">
        <w:rPr>
          <w:sz w:val="24"/>
          <w:lang w:val="da-DK"/>
        </w:rPr>
        <w:t xml:space="preserve">Hvordan kommunalbestyrelsen har arbejdet og forventer at arbejde med omkostningseffektivitet i </w:t>
      </w:r>
      <w:r w:rsidRPr="00B26566">
        <w:rPr>
          <w:spacing w:val="-2"/>
          <w:sz w:val="24"/>
          <w:lang w:val="da-DK"/>
        </w:rPr>
        <w:t>affaldsindsamlingen.</w:t>
      </w:r>
    </w:p>
    <w:p w14:paraId="02F47FE3" w14:textId="77777777" w:rsidR="00635043" w:rsidRPr="001E1625" w:rsidRDefault="00644EC4">
      <w:pPr>
        <w:pStyle w:val="Brdtekst"/>
        <w:spacing w:before="2" w:line="249" w:lineRule="auto"/>
        <w:ind w:right="109" w:firstLine="199"/>
        <w:rPr>
          <w:lang w:val="da-DK"/>
        </w:rPr>
      </w:pPr>
      <w:r w:rsidRPr="00B26566">
        <w:rPr>
          <w:i/>
          <w:lang w:val="da-DK"/>
        </w:rPr>
        <w:t>Stk.</w:t>
      </w:r>
      <w:r w:rsidRPr="00B26566">
        <w:rPr>
          <w:i/>
          <w:spacing w:val="-4"/>
          <w:lang w:val="da-DK"/>
        </w:rPr>
        <w:t xml:space="preserve"> </w:t>
      </w:r>
      <w:r w:rsidRPr="00B26566">
        <w:rPr>
          <w:i/>
          <w:lang w:val="da-DK"/>
        </w:rPr>
        <w:t>2.</w:t>
      </w:r>
      <w:r w:rsidRPr="00B26566">
        <w:rPr>
          <w:i/>
          <w:spacing w:val="-4"/>
          <w:lang w:val="da-DK"/>
        </w:rPr>
        <w:t xml:space="preserve"> </w:t>
      </w:r>
      <w:r w:rsidRPr="00B26566">
        <w:rPr>
          <w:lang w:val="da-DK"/>
        </w:rPr>
        <w:t>Miljøstyrelsen</w:t>
      </w:r>
      <w:r w:rsidRPr="00B26566">
        <w:rPr>
          <w:spacing w:val="-4"/>
          <w:lang w:val="da-DK"/>
        </w:rPr>
        <w:t xml:space="preserve"> </w:t>
      </w:r>
      <w:r w:rsidRPr="00B26566">
        <w:rPr>
          <w:lang w:val="da-DK"/>
        </w:rPr>
        <w:t>udarbejder</w:t>
      </w:r>
      <w:r w:rsidRPr="00B26566">
        <w:rPr>
          <w:spacing w:val="-4"/>
          <w:lang w:val="da-DK"/>
        </w:rPr>
        <w:t xml:space="preserve"> </w:t>
      </w:r>
      <w:r w:rsidRPr="00B26566">
        <w:rPr>
          <w:lang w:val="da-DK"/>
        </w:rPr>
        <w:t>en</w:t>
      </w:r>
      <w:r w:rsidRPr="00B26566">
        <w:rPr>
          <w:spacing w:val="-4"/>
          <w:lang w:val="da-DK"/>
        </w:rPr>
        <w:t xml:space="preserve"> </w:t>
      </w:r>
      <w:r w:rsidRPr="00B26566">
        <w:rPr>
          <w:lang w:val="da-DK"/>
        </w:rPr>
        <w:t>skabelon</w:t>
      </w:r>
      <w:r w:rsidRPr="00B26566">
        <w:rPr>
          <w:spacing w:val="-4"/>
          <w:lang w:val="da-DK"/>
        </w:rPr>
        <w:t xml:space="preserve"> </w:t>
      </w:r>
      <w:r w:rsidRPr="00B26566">
        <w:rPr>
          <w:lang w:val="da-DK"/>
        </w:rPr>
        <w:t>til</w:t>
      </w:r>
      <w:r w:rsidRPr="00B26566">
        <w:rPr>
          <w:spacing w:val="-4"/>
          <w:lang w:val="da-DK"/>
        </w:rPr>
        <w:t xml:space="preserve"> </w:t>
      </w:r>
      <w:r w:rsidRPr="00B26566">
        <w:rPr>
          <w:lang w:val="da-DK"/>
        </w:rPr>
        <w:t>kommunalbestyrelsens</w:t>
      </w:r>
      <w:r w:rsidRPr="00B26566">
        <w:rPr>
          <w:spacing w:val="-5"/>
          <w:lang w:val="da-DK"/>
        </w:rPr>
        <w:t xml:space="preserve"> </w:t>
      </w:r>
      <w:r w:rsidRPr="00B26566">
        <w:rPr>
          <w:lang w:val="da-DK"/>
        </w:rPr>
        <w:t>rapportering,</w:t>
      </w:r>
      <w:r w:rsidRPr="00B26566">
        <w:rPr>
          <w:spacing w:val="-4"/>
          <w:lang w:val="da-DK"/>
        </w:rPr>
        <w:t xml:space="preserve"> </w:t>
      </w:r>
      <w:r w:rsidRPr="00B26566">
        <w:rPr>
          <w:lang w:val="da-DK"/>
        </w:rPr>
        <w:t>som</w:t>
      </w:r>
      <w:r w:rsidRPr="00B26566">
        <w:rPr>
          <w:spacing w:val="-4"/>
          <w:lang w:val="da-DK"/>
        </w:rPr>
        <w:t xml:space="preserve"> </w:t>
      </w:r>
      <w:r w:rsidRPr="00B26566">
        <w:rPr>
          <w:lang w:val="da-DK"/>
        </w:rPr>
        <w:t xml:space="preserve">kommunalbe- styrelsen skal benytte. </w:t>
      </w:r>
      <w:r w:rsidRPr="001E1625">
        <w:rPr>
          <w:lang w:val="da-DK"/>
        </w:rPr>
        <w:t>Skabelonen offentliggøres på Miljøstyrelsens hjemmeside.</w:t>
      </w:r>
    </w:p>
    <w:p w14:paraId="78DAC7C1" w14:textId="77777777" w:rsidR="00635043" w:rsidRPr="00B26566" w:rsidRDefault="00644EC4">
      <w:pPr>
        <w:pStyle w:val="Brdtekst"/>
        <w:spacing w:before="2" w:line="249" w:lineRule="auto"/>
        <w:ind w:right="109" w:firstLine="199"/>
        <w:rPr>
          <w:lang w:val="da-DK"/>
        </w:rPr>
      </w:pPr>
      <w:r w:rsidRPr="00B26566">
        <w:rPr>
          <w:i/>
          <w:lang w:val="da-DK"/>
        </w:rPr>
        <w:t xml:space="preserve">Stk. 3. </w:t>
      </w:r>
      <w:r w:rsidRPr="00B26566">
        <w:rPr>
          <w:lang w:val="da-DK"/>
        </w:rPr>
        <w:t xml:space="preserve">Kommunalbestyrelsens rapportering efter stk. 1 skal fremsendes til Miljøstyrelsen og offentlig- </w:t>
      </w:r>
      <w:r w:rsidRPr="00B26566">
        <w:rPr>
          <w:lang w:val="da-DK"/>
        </w:rPr>
        <w:lastRenderedPageBreak/>
        <w:t>gøres på kommunens hjemmeside senest den 1. november.</w:t>
      </w:r>
    </w:p>
    <w:p w14:paraId="7C2E4254"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15B3942B" w14:textId="77777777" w:rsidR="00635043" w:rsidRPr="00B26566" w:rsidRDefault="00644EC4" w:rsidP="00B26566">
      <w:pPr>
        <w:pStyle w:val="Overskrift2"/>
        <w:spacing w:before="67" w:line="319" w:lineRule="auto"/>
        <w:ind w:left="3466" w:right="3463" w:firstLine="1269"/>
        <w:rPr>
          <w:lang w:val="da-DK"/>
        </w:rPr>
      </w:pPr>
      <w:bookmarkStart w:id="506" w:name="Afsnit_XI_-_Administrative_bestemmelser_"/>
      <w:bookmarkEnd w:id="506"/>
      <w:r w:rsidRPr="00B26566">
        <w:rPr>
          <w:lang w:val="da-DK"/>
        </w:rPr>
        <w:lastRenderedPageBreak/>
        <w:t xml:space="preserve">Afsnit XI Administrative bestemmelser </w:t>
      </w:r>
      <w:r w:rsidRPr="00B26566">
        <w:rPr>
          <w:spacing w:val="-5"/>
          <w:lang w:val="da-DK"/>
        </w:rPr>
        <w:t>m.v.</w:t>
      </w:r>
    </w:p>
    <w:p w14:paraId="2547EEA5" w14:textId="77777777" w:rsidR="00635043" w:rsidRPr="00B26566" w:rsidRDefault="00644EC4">
      <w:pPr>
        <w:pStyle w:val="Brdtekst"/>
        <w:spacing w:before="82"/>
        <w:ind w:left="4709"/>
        <w:rPr>
          <w:lang w:val="da-DK"/>
        </w:rPr>
      </w:pPr>
      <w:bookmarkStart w:id="507" w:name="Kapitel_20_-_Opbevaring_af_dokumenter,_a"/>
      <w:bookmarkEnd w:id="507"/>
      <w:r w:rsidRPr="00B26566">
        <w:rPr>
          <w:lang w:val="da-DK"/>
        </w:rPr>
        <w:t xml:space="preserve">Kapitel </w:t>
      </w:r>
      <w:r w:rsidRPr="00B26566">
        <w:rPr>
          <w:spacing w:val="-5"/>
          <w:lang w:val="da-DK"/>
        </w:rPr>
        <w:t>20</w:t>
      </w:r>
    </w:p>
    <w:p w14:paraId="539AEC2F" w14:textId="77777777" w:rsidR="00635043" w:rsidRPr="00B26566" w:rsidRDefault="00644EC4">
      <w:pPr>
        <w:spacing w:before="92" w:line="388" w:lineRule="auto"/>
        <w:ind w:left="3919" w:right="1194" w:hanging="2724"/>
        <w:jc w:val="both"/>
        <w:rPr>
          <w:i/>
          <w:sz w:val="24"/>
          <w:lang w:val="da-DK"/>
        </w:rPr>
      </w:pPr>
      <w:r w:rsidRPr="00B26566">
        <w:rPr>
          <w:i/>
          <w:sz w:val="24"/>
          <w:lang w:val="da-DK"/>
        </w:rPr>
        <w:t>Opbevaring</w:t>
      </w:r>
      <w:r w:rsidRPr="00B26566">
        <w:rPr>
          <w:i/>
          <w:spacing w:val="-8"/>
          <w:sz w:val="24"/>
          <w:lang w:val="da-DK"/>
        </w:rPr>
        <w:t xml:space="preserve"> </w:t>
      </w:r>
      <w:r w:rsidRPr="00B26566">
        <w:rPr>
          <w:i/>
          <w:sz w:val="24"/>
          <w:lang w:val="da-DK"/>
        </w:rPr>
        <w:t>af</w:t>
      </w:r>
      <w:r w:rsidRPr="00B26566">
        <w:rPr>
          <w:i/>
          <w:spacing w:val="-8"/>
          <w:sz w:val="24"/>
          <w:lang w:val="da-DK"/>
        </w:rPr>
        <w:t xml:space="preserve"> </w:t>
      </w:r>
      <w:r w:rsidRPr="00B26566">
        <w:rPr>
          <w:i/>
          <w:sz w:val="24"/>
          <w:lang w:val="da-DK"/>
        </w:rPr>
        <w:t>dokumenter,</w:t>
      </w:r>
      <w:r w:rsidRPr="00B26566">
        <w:rPr>
          <w:i/>
          <w:spacing w:val="-8"/>
          <w:sz w:val="24"/>
          <w:lang w:val="da-DK"/>
        </w:rPr>
        <w:t xml:space="preserve"> </w:t>
      </w:r>
      <w:r w:rsidRPr="00B26566">
        <w:rPr>
          <w:i/>
          <w:sz w:val="24"/>
          <w:lang w:val="da-DK"/>
        </w:rPr>
        <w:t>administrativt</w:t>
      </w:r>
      <w:r w:rsidRPr="00B26566">
        <w:rPr>
          <w:i/>
          <w:spacing w:val="-8"/>
          <w:sz w:val="24"/>
          <w:lang w:val="da-DK"/>
        </w:rPr>
        <w:t xml:space="preserve"> </w:t>
      </w:r>
      <w:r w:rsidRPr="00B26566">
        <w:rPr>
          <w:i/>
          <w:sz w:val="24"/>
          <w:lang w:val="da-DK"/>
        </w:rPr>
        <w:t>samarbejde</w:t>
      </w:r>
      <w:r w:rsidRPr="00B26566">
        <w:rPr>
          <w:i/>
          <w:spacing w:val="-8"/>
          <w:sz w:val="24"/>
          <w:lang w:val="da-DK"/>
        </w:rPr>
        <w:t xml:space="preserve"> </w:t>
      </w:r>
      <w:r w:rsidRPr="00B26566">
        <w:rPr>
          <w:i/>
          <w:sz w:val="24"/>
          <w:lang w:val="da-DK"/>
        </w:rPr>
        <w:t>og</w:t>
      </w:r>
      <w:r w:rsidRPr="00B26566">
        <w:rPr>
          <w:i/>
          <w:spacing w:val="-8"/>
          <w:sz w:val="24"/>
          <w:lang w:val="da-DK"/>
        </w:rPr>
        <w:t xml:space="preserve"> </w:t>
      </w:r>
      <w:r w:rsidRPr="00B26566">
        <w:rPr>
          <w:i/>
          <w:sz w:val="24"/>
          <w:lang w:val="da-DK"/>
        </w:rPr>
        <w:t>udveksling</w:t>
      </w:r>
      <w:r w:rsidRPr="00B26566">
        <w:rPr>
          <w:i/>
          <w:spacing w:val="-8"/>
          <w:sz w:val="24"/>
          <w:lang w:val="da-DK"/>
        </w:rPr>
        <w:t xml:space="preserve"> </w:t>
      </w:r>
      <w:r w:rsidRPr="00B26566">
        <w:rPr>
          <w:i/>
          <w:sz w:val="24"/>
          <w:lang w:val="da-DK"/>
        </w:rPr>
        <w:t>af</w:t>
      </w:r>
      <w:r w:rsidRPr="00B26566">
        <w:rPr>
          <w:i/>
          <w:spacing w:val="-8"/>
          <w:sz w:val="24"/>
          <w:lang w:val="da-DK"/>
        </w:rPr>
        <w:t xml:space="preserve"> </w:t>
      </w:r>
      <w:r w:rsidRPr="00B26566">
        <w:rPr>
          <w:i/>
          <w:sz w:val="24"/>
          <w:lang w:val="da-DK"/>
        </w:rPr>
        <w:t xml:space="preserve">oplysninger </w:t>
      </w:r>
      <w:bookmarkStart w:id="508" w:name="Opbevaring_af_dokumenter"/>
      <w:bookmarkEnd w:id="508"/>
      <w:r w:rsidRPr="00B26566">
        <w:rPr>
          <w:i/>
          <w:sz w:val="24"/>
          <w:lang w:val="da-DK"/>
        </w:rPr>
        <w:t>Opbevaring af dokumenter</w:t>
      </w:r>
    </w:p>
    <w:p w14:paraId="7963A269" w14:textId="77777777" w:rsidR="00635043" w:rsidRPr="00B26566" w:rsidRDefault="00644EC4">
      <w:pPr>
        <w:pStyle w:val="Brdtekst"/>
        <w:spacing w:before="0" w:line="238" w:lineRule="exact"/>
        <w:ind w:left="310"/>
        <w:rPr>
          <w:lang w:val="da-DK"/>
        </w:rPr>
      </w:pPr>
      <w:bookmarkStart w:id="509" w:name="§_108"/>
      <w:bookmarkEnd w:id="509"/>
      <w:r w:rsidRPr="00B26566">
        <w:rPr>
          <w:b/>
          <w:lang w:val="da-DK"/>
        </w:rPr>
        <w:t>§</w:t>
      </w:r>
      <w:r w:rsidRPr="00B26566">
        <w:rPr>
          <w:b/>
          <w:spacing w:val="55"/>
          <w:lang w:val="da-DK"/>
        </w:rPr>
        <w:t xml:space="preserve"> </w:t>
      </w:r>
      <w:r w:rsidRPr="00B26566">
        <w:rPr>
          <w:b/>
          <w:lang w:val="da-DK"/>
        </w:rPr>
        <w:t>10</w:t>
      </w:r>
      <w:ins w:id="510" w:author="Sofie Dam" w:date="2025-06-06T13:37:00Z">
        <w:r w:rsidR="00402703">
          <w:rPr>
            <w:b/>
            <w:lang w:val="da-DK"/>
          </w:rPr>
          <w:t>9</w:t>
        </w:r>
      </w:ins>
      <w:del w:id="511" w:author="Sofie Dam" w:date="2025-06-06T13:37:00Z">
        <w:r w:rsidRPr="00B26566" w:rsidDel="00402703">
          <w:rPr>
            <w:b/>
            <w:lang w:val="da-DK"/>
          </w:rPr>
          <w:delText>8</w:delText>
        </w:r>
      </w:del>
      <w:r w:rsidRPr="00B26566">
        <w:rPr>
          <w:b/>
          <w:lang w:val="da-DK"/>
        </w:rPr>
        <w:t>.</w:t>
      </w:r>
      <w:r w:rsidRPr="00B26566">
        <w:rPr>
          <w:b/>
          <w:spacing w:val="57"/>
          <w:lang w:val="da-DK"/>
        </w:rPr>
        <w:t xml:space="preserve"> </w:t>
      </w:r>
      <w:r w:rsidRPr="00B26566">
        <w:rPr>
          <w:lang w:val="da-DK"/>
        </w:rPr>
        <w:t>Dansk</w:t>
      </w:r>
      <w:r w:rsidRPr="00B26566">
        <w:rPr>
          <w:spacing w:val="57"/>
          <w:lang w:val="da-DK"/>
        </w:rPr>
        <w:t xml:space="preserve"> </w:t>
      </w:r>
      <w:r w:rsidRPr="00B26566">
        <w:rPr>
          <w:lang w:val="da-DK"/>
        </w:rPr>
        <w:t>Producentansvar</w:t>
      </w:r>
      <w:r w:rsidRPr="00B26566">
        <w:rPr>
          <w:spacing w:val="58"/>
          <w:lang w:val="da-DK"/>
        </w:rPr>
        <w:t xml:space="preserve"> </w:t>
      </w:r>
      <w:r w:rsidRPr="00B26566">
        <w:rPr>
          <w:lang w:val="da-DK"/>
        </w:rPr>
        <w:t>skal</w:t>
      </w:r>
      <w:r w:rsidRPr="00B26566">
        <w:rPr>
          <w:spacing w:val="57"/>
          <w:lang w:val="da-DK"/>
        </w:rPr>
        <w:t xml:space="preserve"> </w:t>
      </w:r>
      <w:r w:rsidRPr="00B26566">
        <w:rPr>
          <w:lang w:val="da-DK"/>
        </w:rPr>
        <w:t>sikre,</w:t>
      </w:r>
      <w:r w:rsidRPr="00B26566">
        <w:rPr>
          <w:spacing w:val="57"/>
          <w:lang w:val="da-DK"/>
        </w:rPr>
        <w:t xml:space="preserve"> </w:t>
      </w:r>
      <w:r w:rsidRPr="00B26566">
        <w:rPr>
          <w:lang w:val="da-DK"/>
        </w:rPr>
        <w:t>at</w:t>
      </w:r>
      <w:r w:rsidRPr="00B26566">
        <w:rPr>
          <w:spacing w:val="58"/>
          <w:lang w:val="da-DK"/>
        </w:rPr>
        <w:t xml:space="preserve"> </w:t>
      </w:r>
      <w:r w:rsidRPr="00B26566">
        <w:rPr>
          <w:lang w:val="da-DK"/>
        </w:rPr>
        <w:t>dokumenter,</w:t>
      </w:r>
      <w:r w:rsidRPr="00B26566">
        <w:rPr>
          <w:spacing w:val="57"/>
          <w:lang w:val="da-DK"/>
        </w:rPr>
        <w:t xml:space="preserve"> </w:t>
      </w:r>
      <w:r w:rsidRPr="00B26566">
        <w:rPr>
          <w:lang w:val="da-DK"/>
        </w:rPr>
        <w:t>der</w:t>
      </w:r>
      <w:r w:rsidRPr="00B26566">
        <w:rPr>
          <w:spacing w:val="57"/>
          <w:lang w:val="da-DK"/>
        </w:rPr>
        <w:t xml:space="preserve"> </w:t>
      </w:r>
      <w:r w:rsidRPr="00B26566">
        <w:rPr>
          <w:lang w:val="da-DK"/>
        </w:rPr>
        <w:t>er</w:t>
      </w:r>
      <w:r w:rsidRPr="00B26566">
        <w:rPr>
          <w:spacing w:val="57"/>
          <w:lang w:val="da-DK"/>
        </w:rPr>
        <w:t xml:space="preserve"> </w:t>
      </w:r>
      <w:r w:rsidRPr="00B26566">
        <w:rPr>
          <w:lang w:val="da-DK"/>
        </w:rPr>
        <w:t>modtaget</w:t>
      </w:r>
      <w:r w:rsidRPr="00B26566">
        <w:rPr>
          <w:spacing w:val="58"/>
          <w:lang w:val="da-DK"/>
        </w:rPr>
        <w:t xml:space="preserve"> </w:t>
      </w:r>
      <w:r w:rsidRPr="00B26566">
        <w:rPr>
          <w:lang w:val="da-DK"/>
        </w:rPr>
        <w:t>eller</w:t>
      </w:r>
      <w:r w:rsidRPr="00B26566">
        <w:rPr>
          <w:spacing w:val="57"/>
          <w:lang w:val="da-DK"/>
        </w:rPr>
        <w:t xml:space="preserve"> </w:t>
      </w:r>
      <w:r w:rsidRPr="00B26566">
        <w:rPr>
          <w:lang w:val="da-DK"/>
        </w:rPr>
        <w:t>afsendt</w:t>
      </w:r>
      <w:r w:rsidRPr="00B26566">
        <w:rPr>
          <w:spacing w:val="57"/>
          <w:lang w:val="da-DK"/>
        </w:rPr>
        <w:t xml:space="preserve"> </w:t>
      </w:r>
      <w:r w:rsidRPr="00B26566">
        <w:rPr>
          <w:lang w:val="da-DK"/>
        </w:rPr>
        <w:t>af</w:t>
      </w:r>
      <w:r w:rsidRPr="00B26566">
        <w:rPr>
          <w:spacing w:val="58"/>
          <w:lang w:val="da-DK"/>
        </w:rPr>
        <w:t xml:space="preserve"> </w:t>
      </w:r>
      <w:r w:rsidRPr="00B26566">
        <w:rPr>
          <w:spacing w:val="-2"/>
          <w:lang w:val="da-DK"/>
        </w:rPr>
        <w:t>Dansk</w:t>
      </w:r>
    </w:p>
    <w:p w14:paraId="7E5A8017" w14:textId="77777777" w:rsidR="00635043" w:rsidRPr="00B26566" w:rsidRDefault="00644EC4">
      <w:pPr>
        <w:pStyle w:val="Brdtekst"/>
        <w:spacing w:line="249" w:lineRule="auto"/>
        <w:ind w:right="106"/>
        <w:rPr>
          <w:lang w:val="da-DK"/>
        </w:rPr>
      </w:pPr>
      <w:r w:rsidRPr="00B26566">
        <w:rPr>
          <w:lang w:val="da-DK"/>
        </w:rPr>
        <w:t>Producentansvar som led i administrativ sagsbehandling i forbindelse med Dansk Producentansvars virk- somhed, og som har betydning for en sag eller sagsbehandlingen i øvrigt, er opbevaret på en sådan måde, at det bl.a. i forbindelse med tilsyn, anmodning om aktindsigt eller en klagesag er muligt at identificere dem og finde dem frem. Det samme gælder interne dokumenter, der foreligger i endelig form.</w:t>
      </w:r>
    </w:p>
    <w:p w14:paraId="70F0EC90" w14:textId="77777777" w:rsidR="00635043" w:rsidRPr="00B26566" w:rsidRDefault="00644EC4">
      <w:pPr>
        <w:pStyle w:val="Brdtekst"/>
        <w:spacing w:before="4"/>
        <w:ind w:left="310"/>
        <w:rPr>
          <w:lang w:val="da-DK"/>
        </w:rPr>
      </w:pPr>
      <w:r w:rsidRPr="00B26566">
        <w:rPr>
          <w:i/>
          <w:lang w:val="da-DK"/>
        </w:rPr>
        <w:t>Stk.</w:t>
      </w:r>
      <w:r w:rsidRPr="00B26566">
        <w:rPr>
          <w:i/>
          <w:spacing w:val="-1"/>
          <w:lang w:val="da-DK"/>
        </w:rPr>
        <w:t xml:space="preserve"> </w:t>
      </w:r>
      <w:r w:rsidRPr="00B26566">
        <w:rPr>
          <w:i/>
          <w:lang w:val="da-DK"/>
        </w:rPr>
        <w:t>2.</w:t>
      </w:r>
      <w:r w:rsidRPr="00B26566">
        <w:rPr>
          <w:i/>
          <w:spacing w:val="-1"/>
          <w:lang w:val="da-DK"/>
        </w:rPr>
        <w:t xml:space="preserve"> </w:t>
      </w:r>
      <w:r w:rsidRPr="00B26566">
        <w:rPr>
          <w:lang w:val="da-DK"/>
        </w:rPr>
        <w:t>Dokumenter</w:t>
      </w:r>
      <w:r w:rsidRPr="00B26566">
        <w:rPr>
          <w:spacing w:val="-1"/>
          <w:lang w:val="da-DK"/>
        </w:rPr>
        <w:t xml:space="preserve"> </w:t>
      </w:r>
      <w:r w:rsidRPr="00B26566">
        <w:rPr>
          <w:lang w:val="da-DK"/>
        </w:rPr>
        <w:t>efter 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opbevares</w:t>
      </w:r>
      <w:r w:rsidRPr="00B26566">
        <w:rPr>
          <w:spacing w:val="-1"/>
          <w:lang w:val="da-DK"/>
        </w:rPr>
        <w:t xml:space="preserve"> </w:t>
      </w:r>
      <w:r w:rsidRPr="00B26566">
        <w:rPr>
          <w:lang w:val="da-DK"/>
        </w:rPr>
        <w:t>i</w:t>
      </w:r>
      <w:r w:rsidRPr="00B26566">
        <w:rPr>
          <w:spacing w:val="-1"/>
          <w:lang w:val="da-DK"/>
        </w:rPr>
        <w:t xml:space="preserve"> </w:t>
      </w:r>
      <w:r w:rsidRPr="00B26566">
        <w:rPr>
          <w:lang w:val="da-DK"/>
        </w:rPr>
        <w:t>mindst</w:t>
      </w:r>
      <w:r w:rsidRPr="00B26566">
        <w:rPr>
          <w:spacing w:val="-1"/>
          <w:lang w:val="da-DK"/>
        </w:rPr>
        <w:t xml:space="preserve"> </w:t>
      </w:r>
      <w:r w:rsidRPr="00B26566">
        <w:rPr>
          <w:lang w:val="da-DK"/>
        </w:rPr>
        <w:t xml:space="preserve">5 </w:t>
      </w:r>
      <w:r w:rsidRPr="00B26566">
        <w:rPr>
          <w:spacing w:val="-5"/>
          <w:lang w:val="da-DK"/>
        </w:rPr>
        <w:t>år.</w:t>
      </w:r>
    </w:p>
    <w:p w14:paraId="65B0340A" w14:textId="77777777" w:rsidR="00635043" w:rsidRPr="00B26566" w:rsidRDefault="00644EC4">
      <w:pPr>
        <w:spacing w:before="172"/>
        <w:ind w:left="2522"/>
        <w:jc w:val="both"/>
        <w:rPr>
          <w:i/>
          <w:sz w:val="24"/>
          <w:lang w:val="da-DK"/>
        </w:rPr>
      </w:pPr>
      <w:bookmarkStart w:id="512" w:name="Administrativt_samarbejde_og_udveksling_"/>
      <w:bookmarkEnd w:id="512"/>
      <w:r w:rsidRPr="00B26566">
        <w:rPr>
          <w:i/>
          <w:sz w:val="24"/>
          <w:lang w:val="da-DK"/>
        </w:rPr>
        <w:t xml:space="preserve">Administrativt samarbejde og udveksling af </w:t>
      </w:r>
      <w:r w:rsidRPr="00B26566">
        <w:rPr>
          <w:i/>
          <w:spacing w:val="-2"/>
          <w:sz w:val="24"/>
          <w:lang w:val="da-DK"/>
        </w:rPr>
        <w:t>oplysninger</w:t>
      </w:r>
    </w:p>
    <w:p w14:paraId="33C95AD8" w14:textId="77777777" w:rsidR="00635043" w:rsidRPr="00B26566" w:rsidRDefault="00644EC4">
      <w:pPr>
        <w:pStyle w:val="Brdtekst"/>
        <w:spacing w:before="132" w:line="249" w:lineRule="auto"/>
        <w:ind w:right="105" w:firstLine="200"/>
        <w:rPr>
          <w:lang w:val="da-DK"/>
        </w:rPr>
      </w:pPr>
      <w:bookmarkStart w:id="513" w:name="§_109"/>
      <w:bookmarkEnd w:id="513"/>
      <w:r w:rsidRPr="00B26566">
        <w:rPr>
          <w:b/>
          <w:lang w:val="da-DK"/>
        </w:rPr>
        <w:t>§ 1</w:t>
      </w:r>
      <w:ins w:id="514" w:author="Sofie Dam" w:date="2025-06-06T13:37:00Z">
        <w:r w:rsidR="00402703">
          <w:rPr>
            <w:b/>
            <w:lang w:val="da-DK"/>
          </w:rPr>
          <w:t>1</w:t>
        </w:r>
      </w:ins>
      <w:r w:rsidRPr="00B26566">
        <w:rPr>
          <w:b/>
          <w:lang w:val="da-DK"/>
        </w:rPr>
        <w:t>0</w:t>
      </w:r>
      <w:del w:id="515" w:author="Sofie Dam" w:date="2025-06-06T13:37:00Z">
        <w:r w:rsidRPr="00B26566" w:rsidDel="00402703">
          <w:rPr>
            <w:b/>
            <w:lang w:val="da-DK"/>
          </w:rPr>
          <w:delText>9</w:delText>
        </w:r>
      </w:del>
      <w:r w:rsidRPr="00B26566">
        <w:rPr>
          <w:b/>
          <w:lang w:val="da-DK"/>
        </w:rPr>
        <w:t xml:space="preserve">. </w:t>
      </w:r>
      <w:r w:rsidRPr="00B26566">
        <w:rPr>
          <w:lang w:val="da-DK"/>
        </w:rPr>
        <w:t>Dansk Producentansvar skal inden for rammerne af databeskyttelsesreglerne samarbejde med Miljøstyrelsen og i den forbindelse udveksle oplysninger og dokumenter af betydning for producenters efterlevelse af deres forpligtelser vedrørende emballage, jf. § 1 og affald heraf i henhold til loven og</w:t>
      </w:r>
      <w:r w:rsidRPr="00B26566">
        <w:rPr>
          <w:spacing w:val="40"/>
          <w:lang w:val="da-DK"/>
        </w:rPr>
        <w:t xml:space="preserve"> </w:t>
      </w:r>
      <w:r w:rsidRPr="00B26566">
        <w:rPr>
          <w:lang w:val="da-DK"/>
        </w:rPr>
        <w:t>denne bekendtgørelse.</w:t>
      </w:r>
    </w:p>
    <w:p w14:paraId="4EAEE9EF" w14:textId="77777777" w:rsidR="00635043" w:rsidRPr="00B26566" w:rsidRDefault="00644EC4">
      <w:pPr>
        <w:pStyle w:val="Brdtekst"/>
        <w:spacing w:before="124" w:line="249" w:lineRule="auto"/>
        <w:ind w:right="106" w:firstLine="200"/>
        <w:rPr>
          <w:lang w:val="da-DK"/>
        </w:rPr>
      </w:pPr>
      <w:bookmarkStart w:id="516" w:name="§_110"/>
      <w:bookmarkEnd w:id="516"/>
      <w:r w:rsidRPr="00B26566">
        <w:rPr>
          <w:b/>
          <w:lang w:val="da-DK"/>
        </w:rPr>
        <w:t>§ 11</w:t>
      </w:r>
      <w:ins w:id="517" w:author="Sofie Dam" w:date="2025-06-06T13:37:00Z">
        <w:r w:rsidR="00402703">
          <w:rPr>
            <w:b/>
            <w:lang w:val="da-DK"/>
          </w:rPr>
          <w:t>1</w:t>
        </w:r>
      </w:ins>
      <w:del w:id="518" w:author="Sofie Dam" w:date="2025-06-06T13:37:00Z">
        <w:r w:rsidRPr="00B26566" w:rsidDel="00402703">
          <w:rPr>
            <w:b/>
            <w:lang w:val="da-DK"/>
          </w:rPr>
          <w:delText>0</w:delText>
        </w:r>
      </w:del>
      <w:r w:rsidRPr="00B26566">
        <w:rPr>
          <w:b/>
          <w:lang w:val="da-DK"/>
        </w:rPr>
        <w:t xml:space="preserve">. </w:t>
      </w:r>
      <w:r w:rsidRPr="00B26566">
        <w:rPr>
          <w:lang w:val="da-DK"/>
        </w:rPr>
        <w:t>Dansk Producentansvar skal inden for rammerne af databeskyttelsesreglerne i relevant omfang samarbejde med relevante myndigheder og producentregistre i andre EU-medlemsstater samt EU-Kom- missionen og i den forbindelse udveksle oplysninger og dokumenter af betydning for producenters efterlevelse af deres forpligtelser vedrørende emballage, jf. § 1 og affald heraf i henhold til loven og</w:t>
      </w:r>
      <w:r w:rsidRPr="00B26566">
        <w:rPr>
          <w:spacing w:val="40"/>
          <w:lang w:val="da-DK"/>
        </w:rPr>
        <w:t xml:space="preserve"> </w:t>
      </w:r>
      <w:r w:rsidRPr="00B26566">
        <w:rPr>
          <w:lang w:val="da-DK"/>
        </w:rPr>
        <w:t>denne bekendtgørelse.</w:t>
      </w:r>
    </w:p>
    <w:p w14:paraId="27514B05" w14:textId="77777777" w:rsidR="00635043" w:rsidRPr="00B26566" w:rsidRDefault="00644EC4">
      <w:pPr>
        <w:pStyle w:val="Brdtekst"/>
        <w:spacing w:before="5"/>
        <w:ind w:left="310"/>
        <w:rPr>
          <w:lang w:val="da-DK"/>
        </w:rPr>
      </w:pPr>
      <w:r w:rsidRPr="00B26566">
        <w:rPr>
          <w:i/>
          <w:lang w:val="da-DK"/>
        </w:rPr>
        <w:t>Stk.</w:t>
      </w:r>
      <w:r w:rsidRPr="00B26566">
        <w:rPr>
          <w:i/>
          <w:spacing w:val="-1"/>
          <w:lang w:val="da-DK"/>
        </w:rPr>
        <w:t xml:space="preserve"> </w:t>
      </w:r>
      <w:r w:rsidRPr="00B26566">
        <w:rPr>
          <w:i/>
          <w:lang w:val="da-DK"/>
        </w:rPr>
        <w:t>2.</w:t>
      </w:r>
      <w:r w:rsidRPr="00B26566">
        <w:rPr>
          <w:i/>
          <w:spacing w:val="-1"/>
          <w:lang w:val="da-DK"/>
        </w:rPr>
        <w:t xml:space="preserve"> </w:t>
      </w:r>
      <w:r w:rsidRPr="00B26566">
        <w:rPr>
          <w:lang w:val="da-DK"/>
        </w:rPr>
        <w:t>Udveksling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oplysninger</w:t>
      </w:r>
      <w:r w:rsidRPr="00B26566">
        <w:rPr>
          <w:spacing w:val="-1"/>
          <w:lang w:val="da-DK"/>
        </w:rPr>
        <w:t xml:space="preserve"> </w:t>
      </w:r>
      <w:r w:rsidRPr="00B26566">
        <w:rPr>
          <w:lang w:val="da-DK"/>
        </w:rPr>
        <w:t>og dokumenter,</w:t>
      </w:r>
      <w:r w:rsidRPr="00B26566">
        <w:rPr>
          <w:spacing w:val="-1"/>
          <w:lang w:val="da-DK"/>
        </w:rPr>
        <w:t xml:space="preserve"> </w:t>
      </w:r>
      <w:r w:rsidRPr="00B26566">
        <w:rPr>
          <w:lang w:val="da-DK"/>
        </w:rPr>
        <w:t>jf.</w:t>
      </w:r>
      <w:r w:rsidRPr="00B26566">
        <w:rPr>
          <w:spacing w:val="-1"/>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 xml:space="preserve">ske </w:t>
      </w:r>
      <w:r w:rsidRPr="00B26566">
        <w:rPr>
          <w:spacing w:val="-2"/>
          <w:lang w:val="da-DK"/>
        </w:rPr>
        <w:t>digitalt.</w:t>
      </w:r>
    </w:p>
    <w:p w14:paraId="74B7C672" w14:textId="77777777" w:rsidR="00635043" w:rsidRPr="00B26566" w:rsidRDefault="00644EC4">
      <w:pPr>
        <w:pStyle w:val="Brdtekst"/>
        <w:spacing w:before="132" w:line="249" w:lineRule="auto"/>
        <w:ind w:right="106" w:firstLine="199"/>
        <w:rPr>
          <w:lang w:val="da-DK"/>
        </w:rPr>
      </w:pPr>
      <w:bookmarkStart w:id="519" w:name="§_111"/>
      <w:bookmarkEnd w:id="519"/>
      <w:r w:rsidRPr="00B26566">
        <w:rPr>
          <w:b/>
          <w:lang w:val="da-DK"/>
        </w:rPr>
        <w:t>§ 11</w:t>
      </w:r>
      <w:del w:id="520" w:author="Sofie Dam" w:date="2025-06-06T13:37:00Z">
        <w:r w:rsidRPr="00B26566" w:rsidDel="00402703">
          <w:rPr>
            <w:b/>
            <w:lang w:val="da-DK"/>
          </w:rPr>
          <w:delText>1</w:delText>
        </w:r>
      </w:del>
      <w:ins w:id="521" w:author="Sofie Dam" w:date="2025-06-06T13:37:00Z">
        <w:r w:rsidR="00402703">
          <w:rPr>
            <w:b/>
            <w:lang w:val="da-DK"/>
          </w:rPr>
          <w:t>2</w:t>
        </w:r>
      </w:ins>
      <w:r w:rsidRPr="00B26566">
        <w:rPr>
          <w:b/>
          <w:lang w:val="da-DK"/>
        </w:rPr>
        <w:t xml:space="preserve">. </w:t>
      </w:r>
      <w:r w:rsidRPr="00B26566">
        <w:rPr>
          <w:lang w:val="da-DK"/>
        </w:rPr>
        <w:t>Miljøstyrelsen skal som tilsynsmyndighed inden for rammerne af databeskyttelsesreglerne i relevant omfang samarbejde med relevante myndigheder og producentregistre i andre EU-medlemsstater samt EU-Kommissionen og i den forbindelse udveksle oplysninger og dokumenter af betydning for producenters efterlevelse af deres forpligtelser vedrørende emballage, jf. § 1 og affald heraf i henhold til loven og denne bekendtgørelse, herunder oplysninger om mængder af emballage, der er tilgængeliggjort, og om resultaterne af tilsyn.</w:t>
      </w:r>
    </w:p>
    <w:p w14:paraId="4944F621" w14:textId="77777777" w:rsidR="00635043" w:rsidRPr="00B26566" w:rsidRDefault="00644EC4">
      <w:pPr>
        <w:pStyle w:val="Brdtekst"/>
        <w:spacing w:before="6"/>
        <w:ind w:left="310"/>
        <w:rPr>
          <w:lang w:val="da-DK"/>
        </w:rPr>
      </w:pPr>
      <w:r w:rsidRPr="00B26566">
        <w:rPr>
          <w:i/>
          <w:lang w:val="da-DK"/>
        </w:rPr>
        <w:t>Stk.</w:t>
      </w:r>
      <w:r w:rsidRPr="00B26566">
        <w:rPr>
          <w:i/>
          <w:spacing w:val="-1"/>
          <w:lang w:val="da-DK"/>
        </w:rPr>
        <w:t xml:space="preserve"> </w:t>
      </w:r>
      <w:r w:rsidRPr="00B26566">
        <w:rPr>
          <w:i/>
          <w:lang w:val="da-DK"/>
        </w:rPr>
        <w:t>2.</w:t>
      </w:r>
      <w:r w:rsidRPr="00B26566">
        <w:rPr>
          <w:i/>
          <w:spacing w:val="-1"/>
          <w:lang w:val="da-DK"/>
        </w:rPr>
        <w:t xml:space="preserve"> </w:t>
      </w:r>
      <w:r w:rsidRPr="00B26566">
        <w:rPr>
          <w:lang w:val="da-DK"/>
        </w:rPr>
        <w:t>Udveksling</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oplysninger</w:t>
      </w:r>
      <w:r w:rsidRPr="00B26566">
        <w:rPr>
          <w:spacing w:val="-1"/>
          <w:lang w:val="da-DK"/>
        </w:rPr>
        <w:t xml:space="preserve"> </w:t>
      </w:r>
      <w:r w:rsidRPr="00B26566">
        <w:rPr>
          <w:lang w:val="da-DK"/>
        </w:rPr>
        <w:t>og dokumenter,</w:t>
      </w:r>
      <w:r w:rsidRPr="00B26566">
        <w:rPr>
          <w:spacing w:val="-1"/>
          <w:lang w:val="da-DK"/>
        </w:rPr>
        <w:t xml:space="preserve"> </w:t>
      </w:r>
      <w:r w:rsidRPr="00B26566">
        <w:rPr>
          <w:lang w:val="da-DK"/>
        </w:rPr>
        <w:t>jf.</w:t>
      </w:r>
      <w:r w:rsidRPr="00B26566">
        <w:rPr>
          <w:spacing w:val="-1"/>
          <w:lang w:val="da-DK"/>
        </w:rPr>
        <w:t xml:space="preserve"> </w:t>
      </w:r>
      <w:r w:rsidRPr="00B26566">
        <w:rPr>
          <w:lang w:val="da-DK"/>
        </w:rPr>
        <w:t>stk.</w:t>
      </w:r>
      <w:r w:rsidRPr="00B26566">
        <w:rPr>
          <w:spacing w:val="-1"/>
          <w:lang w:val="da-DK"/>
        </w:rPr>
        <w:t xml:space="preserve"> </w:t>
      </w:r>
      <w:r w:rsidRPr="00B26566">
        <w:rPr>
          <w:lang w:val="da-DK"/>
        </w:rPr>
        <w:t>1,</w:t>
      </w:r>
      <w:r w:rsidRPr="00B26566">
        <w:rPr>
          <w:spacing w:val="-1"/>
          <w:lang w:val="da-DK"/>
        </w:rPr>
        <w:t xml:space="preserve"> </w:t>
      </w:r>
      <w:r w:rsidRPr="00B26566">
        <w:rPr>
          <w:lang w:val="da-DK"/>
        </w:rPr>
        <w:t>skal</w:t>
      </w:r>
      <w:r w:rsidRPr="00B26566">
        <w:rPr>
          <w:spacing w:val="-1"/>
          <w:lang w:val="da-DK"/>
        </w:rPr>
        <w:t xml:space="preserve"> </w:t>
      </w:r>
      <w:r w:rsidRPr="00B26566">
        <w:rPr>
          <w:lang w:val="da-DK"/>
        </w:rPr>
        <w:t xml:space="preserve">ske </w:t>
      </w:r>
      <w:r w:rsidRPr="00B26566">
        <w:rPr>
          <w:spacing w:val="-2"/>
          <w:lang w:val="da-DK"/>
        </w:rPr>
        <w:t>digitalt.</w:t>
      </w:r>
    </w:p>
    <w:p w14:paraId="75A32D6C" w14:textId="77777777" w:rsidR="00635043" w:rsidRPr="00B26566" w:rsidRDefault="00644EC4">
      <w:pPr>
        <w:pStyle w:val="Brdtekst"/>
        <w:spacing w:before="172"/>
        <w:ind w:left="0"/>
        <w:jc w:val="center"/>
        <w:rPr>
          <w:lang w:val="da-DK"/>
        </w:rPr>
      </w:pPr>
      <w:bookmarkStart w:id="522" w:name="Kapitel_21_-_Tilsyn,_overvågning_og_klag"/>
      <w:bookmarkEnd w:id="522"/>
      <w:r w:rsidRPr="00B26566">
        <w:rPr>
          <w:lang w:val="da-DK"/>
        </w:rPr>
        <w:t xml:space="preserve">Kapitel </w:t>
      </w:r>
      <w:r w:rsidRPr="00B26566">
        <w:rPr>
          <w:spacing w:val="-5"/>
          <w:lang w:val="da-DK"/>
        </w:rPr>
        <w:t>21</w:t>
      </w:r>
    </w:p>
    <w:p w14:paraId="1012757C" w14:textId="77777777" w:rsidR="00635043" w:rsidRPr="00B26566" w:rsidRDefault="00644EC4">
      <w:pPr>
        <w:spacing w:before="92" w:line="388" w:lineRule="auto"/>
        <w:ind w:left="3578" w:right="3576"/>
        <w:jc w:val="center"/>
        <w:rPr>
          <w:i/>
          <w:sz w:val="24"/>
          <w:lang w:val="da-DK"/>
        </w:rPr>
      </w:pPr>
      <w:r w:rsidRPr="00B26566">
        <w:rPr>
          <w:i/>
          <w:sz w:val="24"/>
          <w:lang w:val="da-DK"/>
        </w:rPr>
        <w:t>Tilsyn,</w:t>
      </w:r>
      <w:r w:rsidRPr="00B26566">
        <w:rPr>
          <w:i/>
          <w:spacing w:val="-15"/>
          <w:sz w:val="24"/>
          <w:lang w:val="da-DK"/>
        </w:rPr>
        <w:t xml:space="preserve"> </w:t>
      </w:r>
      <w:r w:rsidRPr="00B26566">
        <w:rPr>
          <w:i/>
          <w:sz w:val="24"/>
          <w:lang w:val="da-DK"/>
        </w:rPr>
        <w:t>overvågning</w:t>
      </w:r>
      <w:r w:rsidRPr="00B26566">
        <w:rPr>
          <w:i/>
          <w:spacing w:val="-15"/>
          <w:sz w:val="24"/>
          <w:lang w:val="da-DK"/>
        </w:rPr>
        <w:t xml:space="preserve"> </w:t>
      </w:r>
      <w:r w:rsidRPr="00B26566">
        <w:rPr>
          <w:i/>
          <w:sz w:val="24"/>
          <w:lang w:val="da-DK"/>
        </w:rPr>
        <w:t>og</w:t>
      </w:r>
      <w:r w:rsidRPr="00B26566">
        <w:rPr>
          <w:i/>
          <w:spacing w:val="-15"/>
          <w:sz w:val="24"/>
          <w:lang w:val="da-DK"/>
        </w:rPr>
        <w:t xml:space="preserve"> </w:t>
      </w:r>
      <w:r w:rsidRPr="00B26566">
        <w:rPr>
          <w:i/>
          <w:sz w:val="24"/>
          <w:lang w:val="da-DK"/>
        </w:rPr>
        <w:t xml:space="preserve">klage </w:t>
      </w:r>
      <w:bookmarkStart w:id="523" w:name="Tilsyn"/>
      <w:bookmarkEnd w:id="523"/>
      <w:r w:rsidRPr="00B26566">
        <w:rPr>
          <w:i/>
          <w:spacing w:val="-2"/>
          <w:sz w:val="24"/>
          <w:lang w:val="da-DK"/>
        </w:rPr>
        <w:t>Tilsyn</w:t>
      </w:r>
    </w:p>
    <w:p w14:paraId="2F31C33B" w14:textId="77777777" w:rsidR="00635043" w:rsidRPr="00B26566" w:rsidRDefault="00644EC4">
      <w:pPr>
        <w:pStyle w:val="Brdtekst"/>
        <w:spacing w:before="0" w:line="238" w:lineRule="exact"/>
        <w:ind w:left="201"/>
        <w:jc w:val="center"/>
        <w:rPr>
          <w:lang w:val="da-DK"/>
        </w:rPr>
      </w:pPr>
      <w:bookmarkStart w:id="524" w:name="§_112"/>
      <w:bookmarkEnd w:id="524"/>
      <w:r w:rsidRPr="00B26566">
        <w:rPr>
          <w:b/>
          <w:lang w:val="da-DK"/>
        </w:rPr>
        <w:t>§</w:t>
      </w:r>
      <w:r w:rsidRPr="00B26566">
        <w:rPr>
          <w:b/>
          <w:spacing w:val="13"/>
          <w:lang w:val="da-DK"/>
        </w:rPr>
        <w:t xml:space="preserve"> </w:t>
      </w:r>
      <w:r w:rsidRPr="00B26566">
        <w:rPr>
          <w:b/>
          <w:lang w:val="da-DK"/>
        </w:rPr>
        <w:t>11</w:t>
      </w:r>
      <w:ins w:id="525" w:author="Sofie Dam" w:date="2025-06-06T13:37:00Z">
        <w:r w:rsidR="00402703">
          <w:rPr>
            <w:b/>
            <w:lang w:val="da-DK"/>
          </w:rPr>
          <w:t>3</w:t>
        </w:r>
      </w:ins>
      <w:del w:id="526" w:author="Sofie Dam" w:date="2025-06-06T13:37:00Z">
        <w:r w:rsidRPr="00B26566" w:rsidDel="00402703">
          <w:rPr>
            <w:b/>
            <w:lang w:val="da-DK"/>
          </w:rPr>
          <w:delText>2</w:delText>
        </w:r>
      </w:del>
      <w:r w:rsidRPr="00B26566">
        <w:rPr>
          <w:b/>
          <w:lang w:val="da-DK"/>
        </w:rPr>
        <w:t>.</w:t>
      </w:r>
      <w:r w:rsidRPr="00B26566">
        <w:rPr>
          <w:b/>
          <w:spacing w:val="15"/>
          <w:lang w:val="da-DK"/>
        </w:rPr>
        <w:t xml:space="preserve"> </w:t>
      </w:r>
      <w:r w:rsidRPr="00B26566">
        <w:rPr>
          <w:lang w:val="da-DK"/>
        </w:rPr>
        <w:t>Miljøstyrelsen</w:t>
      </w:r>
      <w:r w:rsidRPr="00B26566">
        <w:rPr>
          <w:spacing w:val="16"/>
          <w:lang w:val="da-DK"/>
        </w:rPr>
        <w:t xml:space="preserve"> </w:t>
      </w:r>
      <w:r w:rsidRPr="00B26566">
        <w:rPr>
          <w:lang w:val="da-DK"/>
        </w:rPr>
        <w:t>fører</w:t>
      </w:r>
      <w:r w:rsidRPr="00B26566">
        <w:rPr>
          <w:spacing w:val="16"/>
          <w:lang w:val="da-DK"/>
        </w:rPr>
        <w:t xml:space="preserve"> </w:t>
      </w:r>
      <w:r w:rsidRPr="00B26566">
        <w:rPr>
          <w:lang w:val="da-DK"/>
        </w:rPr>
        <w:t>tilsyn</w:t>
      </w:r>
      <w:r w:rsidRPr="00B26566">
        <w:rPr>
          <w:spacing w:val="16"/>
          <w:lang w:val="da-DK"/>
        </w:rPr>
        <w:t xml:space="preserve"> </w:t>
      </w:r>
      <w:r w:rsidRPr="00B26566">
        <w:rPr>
          <w:lang w:val="da-DK"/>
        </w:rPr>
        <w:t>med</w:t>
      </w:r>
      <w:r w:rsidRPr="00B26566">
        <w:rPr>
          <w:spacing w:val="16"/>
          <w:lang w:val="da-DK"/>
        </w:rPr>
        <w:t xml:space="preserve"> </w:t>
      </w:r>
      <w:r w:rsidRPr="00B26566">
        <w:rPr>
          <w:lang w:val="da-DK"/>
        </w:rPr>
        <w:t>overholdelse</w:t>
      </w:r>
      <w:r w:rsidRPr="00B26566">
        <w:rPr>
          <w:spacing w:val="16"/>
          <w:lang w:val="da-DK"/>
        </w:rPr>
        <w:t xml:space="preserve"> </w:t>
      </w:r>
      <w:r w:rsidRPr="00B26566">
        <w:rPr>
          <w:lang w:val="da-DK"/>
        </w:rPr>
        <w:t>af</w:t>
      </w:r>
      <w:r w:rsidRPr="00B26566">
        <w:rPr>
          <w:spacing w:val="16"/>
          <w:lang w:val="da-DK"/>
        </w:rPr>
        <w:t xml:space="preserve"> </w:t>
      </w:r>
      <w:r w:rsidRPr="00B26566">
        <w:rPr>
          <w:lang w:val="da-DK"/>
        </w:rPr>
        <w:t>bestemmelserne</w:t>
      </w:r>
      <w:r w:rsidRPr="00B26566">
        <w:rPr>
          <w:spacing w:val="16"/>
          <w:lang w:val="da-DK"/>
        </w:rPr>
        <w:t xml:space="preserve"> </w:t>
      </w:r>
      <w:r w:rsidRPr="00B26566">
        <w:rPr>
          <w:lang w:val="da-DK"/>
        </w:rPr>
        <w:t>i</w:t>
      </w:r>
      <w:r w:rsidRPr="00B26566">
        <w:rPr>
          <w:spacing w:val="16"/>
          <w:lang w:val="da-DK"/>
        </w:rPr>
        <w:t xml:space="preserve"> </w:t>
      </w:r>
      <w:r w:rsidRPr="00B26566">
        <w:rPr>
          <w:lang w:val="da-DK"/>
        </w:rPr>
        <w:t>denne</w:t>
      </w:r>
      <w:r w:rsidRPr="00B26566">
        <w:rPr>
          <w:spacing w:val="16"/>
          <w:lang w:val="da-DK"/>
        </w:rPr>
        <w:t xml:space="preserve"> </w:t>
      </w:r>
      <w:r w:rsidRPr="00B26566">
        <w:rPr>
          <w:lang w:val="da-DK"/>
        </w:rPr>
        <w:t>bekendtgørelse,</w:t>
      </w:r>
      <w:r w:rsidRPr="00B26566">
        <w:rPr>
          <w:spacing w:val="16"/>
          <w:lang w:val="da-DK"/>
        </w:rPr>
        <w:t xml:space="preserve"> </w:t>
      </w:r>
      <w:r w:rsidRPr="00B26566">
        <w:rPr>
          <w:lang w:val="da-DK"/>
        </w:rPr>
        <w:t>jf.</w:t>
      </w:r>
      <w:r w:rsidRPr="00B26566">
        <w:rPr>
          <w:spacing w:val="16"/>
          <w:lang w:val="da-DK"/>
        </w:rPr>
        <w:t xml:space="preserve"> </w:t>
      </w:r>
      <w:r w:rsidRPr="00B26566">
        <w:rPr>
          <w:spacing w:val="-5"/>
          <w:lang w:val="da-DK"/>
        </w:rPr>
        <w:t>dog</w:t>
      </w:r>
    </w:p>
    <w:p w14:paraId="231B7638" w14:textId="77777777" w:rsidR="00635043" w:rsidRPr="00B26566" w:rsidRDefault="00644EC4">
      <w:pPr>
        <w:pStyle w:val="Brdtekst"/>
        <w:ind w:left="19" w:right="9641"/>
        <w:jc w:val="center"/>
        <w:rPr>
          <w:lang w:val="da-DK"/>
        </w:rPr>
      </w:pPr>
      <w:r w:rsidRPr="00B26566">
        <w:rPr>
          <w:lang w:val="da-DK"/>
        </w:rPr>
        <w:t xml:space="preserve">stk. </w:t>
      </w:r>
      <w:r w:rsidRPr="00B26566">
        <w:rPr>
          <w:spacing w:val="-5"/>
          <w:lang w:val="da-DK"/>
        </w:rPr>
        <w:t>2.</w:t>
      </w:r>
    </w:p>
    <w:p w14:paraId="6F92F644" w14:textId="77777777" w:rsidR="00635043" w:rsidRPr="00B26566" w:rsidRDefault="00644EC4">
      <w:pPr>
        <w:pStyle w:val="Brdtekst"/>
        <w:ind w:left="310"/>
        <w:rPr>
          <w:lang w:val="da-DK"/>
        </w:rPr>
      </w:pPr>
      <w:r w:rsidRPr="00B26566">
        <w:rPr>
          <w:i/>
          <w:lang w:val="da-DK"/>
        </w:rPr>
        <w:t xml:space="preserve">Stk. 2. </w:t>
      </w:r>
      <w:r w:rsidRPr="00B26566">
        <w:rPr>
          <w:lang w:val="da-DK"/>
        </w:rPr>
        <w:t>Kommunalbestyrelsen fører tilsyn med §§ 43, 44, 5</w:t>
      </w:r>
      <w:ins w:id="527" w:author="Sofie Dam" w:date="2025-06-06T13:37:00Z">
        <w:r w:rsidR="00402703">
          <w:rPr>
            <w:lang w:val="da-DK"/>
          </w:rPr>
          <w:t>7</w:t>
        </w:r>
      </w:ins>
      <w:del w:id="528" w:author="Sofie Dam" w:date="2025-06-06T13:37:00Z">
        <w:r w:rsidRPr="00B26566" w:rsidDel="00402703">
          <w:rPr>
            <w:lang w:val="da-DK"/>
          </w:rPr>
          <w:delText>8</w:delText>
        </w:r>
      </w:del>
      <w:r w:rsidRPr="00B26566">
        <w:rPr>
          <w:lang w:val="da-DK"/>
        </w:rPr>
        <w:t xml:space="preserve"> og §§ 10</w:t>
      </w:r>
      <w:ins w:id="529" w:author="Sofie Dam" w:date="2025-06-06T13:37:00Z">
        <w:r w:rsidR="00402703">
          <w:rPr>
            <w:lang w:val="da-DK"/>
          </w:rPr>
          <w:t>2</w:t>
        </w:r>
      </w:ins>
      <w:del w:id="530" w:author="Sofie Dam" w:date="2025-06-06T13:37:00Z">
        <w:r w:rsidRPr="00B26566" w:rsidDel="00402703">
          <w:rPr>
            <w:lang w:val="da-DK"/>
          </w:rPr>
          <w:delText>1</w:delText>
        </w:r>
      </w:del>
      <w:r w:rsidRPr="00B26566">
        <w:rPr>
          <w:lang w:val="da-DK"/>
        </w:rPr>
        <w:t>-</w:t>
      </w:r>
      <w:r w:rsidRPr="00B26566">
        <w:rPr>
          <w:spacing w:val="-4"/>
          <w:lang w:val="da-DK"/>
        </w:rPr>
        <w:t>10</w:t>
      </w:r>
      <w:ins w:id="531" w:author="Sofie Dam" w:date="2025-06-06T13:37:00Z">
        <w:r w:rsidR="00402703">
          <w:rPr>
            <w:spacing w:val="-4"/>
            <w:lang w:val="da-DK"/>
          </w:rPr>
          <w:t>8</w:t>
        </w:r>
      </w:ins>
      <w:del w:id="532" w:author="Sofie Dam" w:date="2025-06-06T13:37:00Z">
        <w:r w:rsidRPr="00B26566" w:rsidDel="00402703">
          <w:rPr>
            <w:spacing w:val="-4"/>
            <w:lang w:val="da-DK"/>
          </w:rPr>
          <w:delText>7</w:delText>
        </w:r>
      </w:del>
      <w:r w:rsidRPr="00B26566">
        <w:rPr>
          <w:spacing w:val="-4"/>
          <w:lang w:val="da-DK"/>
        </w:rPr>
        <w:t>.</w:t>
      </w:r>
    </w:p>
    <w:p w14:paraId="73FE8A2F" w14:textId="77777777" w:rsidR="00635043" w:rsidRPr="00B26566" w:rsidRDefault="00644EC4">
      <w:pPr>
        <w:pStyle w:val="Brdtekst"/>
        <w:spacing w:before="132" w:line="249" w:lineRule="auto"/>
        <w:ind w:right="108" w:firstLine="200"/>
        <w:rPr>
          <w:lang w:val="da-DK"/>
        </w:rPr>
      </w:pPr>
      <w:bookmarkStart w:id="533" w:name="§_113"/>
      <w:bookmarkEnd w:id="533"/>
      <w:r w:rsidRPr="00B26566">
        <w:rPr>
          <w:b/>
          <w:lang w:val="da-DK"/>
        </w:rPr>
        <w:t>§ 11</w:t>
      </w:r>
      <w:ins w:id="534" w:author="Sofie Dam" w:date="2025-06-06T13:38:00Z">
        <w:r w:rsidR="00402703">
          <w:rPr>
            <w:b/>
            <w:lang w:val="da-DK"/>
          </w:rPr>
          <w:t>4</w:t>
        </w:r>
      </w:ins>
      <w:del w:id="535" w:author="Sofie Dam" w:date="2025-06-06T13:38:00Z">
        <w:r w:rsidRPr="00B26566" w:rsidDel="00402703">
          <w:rPr>
            <w:b/>
            <w:lang w:val="da-DK"/>
          </w:rPr>
          <w:delText>3</w:delText>
        </w:r>
      </w:del>
      <w:r w:rsidRPr="00B26566">
        <w:rPr>
          <w:b/>
          <w:lang w:val="da-DK"/>
        </w:rPr>
        <w:t xml:space="preserve">. </w:t>
      </w:r>
      <w:r w:rsidRPr="00B26566">
        <w:rPr>
          <w:lang w:val="da-DK"/>
        </w:rPr>
        <w:t>Miljøstyrelsen kan påbyde enhver, der tilgængeliggør emballage, straks eller inden for en nærmere angivet frist at standse tilgængeliggørelsen af emballagen, hvis Miljøstyrelsen har begrundet mistanke om, at emballagen ikke lever op til kravene i §§ 4-6 eller 8.</w:t>
      </w:r>
    </w:p>
    <w:p w14:paraId="0708141B" w14:textId="77777777" w:rsidR="00635043" w:rsidRPr="00B26566" w:rsidRDefault="00644EC4">
      <w:pPr>
        <w:pStyle w:val="Brdtekst"/>
        <w:spacing w:before="3" w:line="249" w:lineRule="auto"/>
        <w:ind w:right="106" w:firstLine="199"/>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Miljøstyrelsen kan opretholde påbud efter stk. 1, indtil det er dokumenteret over for Miljøstyrel- sen, at kravene i §§ 4-6 eller 8 overholdes.</w:t>
      </w:r>
    </w:p>
    <w:p w14:paraId="5BF7F9FE" w14:textId="77777777" w:rsidR="00635043" w:rsidRPr="00B26566" w:rsidRDefault="00644EC4">
      <w:pPr>
        <w:pStyle w:val="Brdtekst"/>
        <w:spacing w:before="122" w:line="249" w:lineRule="auto"/>
        <w:ind w:right="105" w:firstLine="199"/>
        <w:rPr>
          <w:lang w:val="da-DK"/>
        </w:rPr>
      </w:pPr>
      <w:bookmarkStart w:id="536" w:name="§_114"/>
      <w:bookmarkEnd w:id="536"/>
      <w:r w:rsidRPr="00B26566">
        <w:rPr>
          <w:b/>
          <w:lang w:val="da-DK"/>
        </w:rPr>
        <w:t>§ 11</w:t>
      </w:r>
      <w:ins w:id="537" w:author="Sofie Dam" w:date="2025-06-06T13:38:00Z">
        <w:r w:rsidR="00402703">
          <w:rPr>
            <w:b/>
            <w:lang w:val="da-DK"/>
          </w:rPr>
          <w:t>5</w:t>
        </w:r>
      </w:ins>
      <w:del w:id="538" w:author="Sofie Dam" w:date="2025-06-06T13:38:00Z">
        <w:r w:rsidRPr="00B26566" w:rsidDel="00402703">
          <w:rPr>
            <w:b/>
            <w:lang w:val="da-DK"/>
          </w:rPr>
          <w:delText>4</w:delText>
        </w:r>
      </w:del>
      <w:r w:rsidRPr="00B26566">
        <w:rPr>
          <w:b/>
          <w:lang w:val="da-DK"/>
        </w:rPr>
        <w:t xml:space="preserve">. </w:t>
      </w:r>
      <w:r w:rsidRPr="00B26566">
        <w:rPr>
          <w:lang w:val="da-DK"/>
        </w:rPr>
        <w:t>Miljøstyrelsen kan pålægge erhvervsdrivende at forelægge relevante dokumenter, tekniske spe- cifikationer,</w:t>
      </w:r>
      <w:r w:rsidRPr="00B26566">
        <w:rPr>
          <w:spacing w:val="29"/>
          <w:lang w:val="da-DK"/>
        </w:rPr>
        <w:t xml:space="preserve"> </w:t>
      </w:r>
      <w:r w:rsidRPr="00B26566">
        <w:rPr>
          <w:lang w:val="da-DK"/>
        </w:rPr>
        <w:t>data</w:t>
      </w:r>
      <w:r w:rsidRPr="00B26566">
        <w:rPr>
          <w:spacing w:val="30"/>
          <w:lang w:val="da-DK"/>
        </w:rPr>
        <w:t xml:space="preserve"> </w:t>
      </w:r>
      <w:r w:rsidRPr="00B26566">
        <w:rPr>
          <w:lang w:val="da-DK"/>
        </w:rPr>
        <w:t>eller</w:t>
      </w:r>
      <w:r w:rsidRPr="00B26566">
        <w:rPr>
          <w:spacing w:val="29"/>
          <w:lang w:val="da-DK"/>
        </w:rPr>
        <w:t xml:space="preserve"> </w:t>
      </w:r>
      <w:r w:rsidRPr="00B26566">
        <w:rPr>
          <w:lang w:val="da-DK"/>
        </w:rPr>
        <w:t>oplysninger</w:t>
      </w:r>
      <w:r w:rsidRPr="00B26566">
        <w:rPr>
          <w:spacing w:val="29"/>
          <w:lang w:val="da-DK"/>
        </w:rPr>
        <w:t xml:space="preserve"> </w:t>
      </w:r>
      <w:r w:rsidRPr="00B26566">
        <w:rPr>
          <w:lang w:val="da-DK"/>
        </w:rPr>
        <w:t>om</w:t>
      </w:r>
      <w:r w:rsidRPr="00B26566">
        <w:rPr>
          <w:spacing w:val="30"/>
          <w:lang w:val="da-DK"/>
        </w:rPr>
        <w:t xml:space="preserve"> </w:t>
      </w:r>
      <w:r w:rsidRPr="00B26566">
        <w:rPr>
          <w:lang w:val="da-DK"/>
        </w:rPr>
        <w:t>overensstemmelse</w:t>
      </w:r>
      <w:r w:rsidRPr="00B26566">
        <w:rPr>
          <w:spacing w:val="31"/>
          <w:lang w:val="da-DK"/>
        </w:rPr>
        <w:t xml:space="preserve"> </w:t>
      </w:r>
      <w:r w:rsidRPr="00B26566">
        <w:rPr>
          <w:lang w:val="da-DK"/>
        </w:rPr>
        <w:t>og</w:t>
      </w:r>
      <w:r w:rsidRPr="00B26566">
        <w:rPr>
          <w:spacing w:val="29"/>
          <w:lang w:val="da-DK"/>
        </w:rPr>
        <w:t xml:space="preserve"> </w:t>
      </w:r>
      <w:r w:rsidRPr="00B26566">
        <w:rPr>
          <w:lang w:val="da-DK"/>
        </w:rPr>
        <w:t>tekniske</w:t>
      </w:r>
      <w:r w:rsidRPr="00B26566">
        <w:rPr>
          <w:spacing w:val="30"/>
          <w:lang w:val="da-DK"/>
        </w:rPr>
        <w:t xml:space="preserve"> </w:t>
      </w:r>
      <w:r w:rsidRPr="00B26566">
        <w:rPr>
          <w:lang w:val="da-DK"/>
        </w:rPr>
        <w:t>aspekter</w:t>
      </w:r>
      <w:r w:rsidRPr="00B26566">
        <w:rPr>
          <w:spacing w:val="29"/>
          <w:lang w:val="da-DK"/>
        </w:rPr>
        <w:t xml:space="preserve"> </w:t>
      </w:r>
      <w:r w:rsidRPr="00B26566">
        <w:rPr>
          <w:lang w:val="da-DK"/>
        </w:rPr>
        <w:t>af</w:t>
      </w:r>
      <w:r w:rsidRPr="00B26566">
        <w:rPr>
          <w:spacing w:val="29"/>
          <w:lang w:val="da-DK"/>
        </w:rPr>
        <w:t xml:space="preserve"> </w:t>
      </w:r>
      <w:r w:rsidRPr="00B26566">
        <w:rPr>
          <w:lang w:val="da-DK"/>
        </w:rPr>
        <w:t>emballage</w:t>
      </w:r>
      <w:r w:rsidRPr="00B26566">
        <w:rPr>
          <w:spacing w:val="30"/>
          <w:lang w:val="da-DK"/>
        </w:rPr>
        <w:t xml:space="preserve"> </w:t>
      </w:r>
      <w:r w:rsidRPr="00B26566">
        <w:rPr>
          <w:lang w:val="da-DK"/>
        </w:rPr>
        <w:t>reguleret</w:t>
      </w:r>
      <w:r w:rsidRPr="00B26566">
        <w:rPr>
          <w:spacing w:val="31"/>
          <w:lang w:val="da-DK"/>
        </w:rPr>
        <w:t xml:space="preserve"> </w:t>
      </w:r>
      <w:r w:rsidRPr="00B26566">
        <w:rPr>
          <w:spacing w:val="-10"/>
          <w:lang w:val="da-DK"/>
        </w:rPr>
        <w:t>i</w:t>
      </w:r>
    </w:p>
    <w:p w14:paraId="533E693A" w14:textId="77777777" w:rsidR="00635043" w:rsidRPr="00B26566" w:rsidRDefault="00635043">
      <w:pPr>
        <w:spacing w:line="249" w:lineRule="auto"/>
        <w:rPr>
          <w:lang w:val="da-DK"/>
        </w:rPr>
        <w:sectPr w:rsidR="00635043" w:rsidRPr="00B26566">
          <w:pgSz w:w="11910" w:h="16840"/>
          <w:pgMar w:top="1320" w:right="740" w:bottom="840" w:left="740" w:header="0" w:footer="652" w:gutter="0"/>
          <w:cols w:space="708"/>
        </w:sectPr>
      </w:pPr>
    </w:p>
    <w:p w14:paraId="1C57BBC0" w14:textId="77777777" w:rsidR="00635043" w:rsidRPr="00B26566" w:rsidRDefault="00644EC4">
      <w:pPr>
        <w:pStyle w:val="Brdtekst"/>
        <w:spacing w:before="67" w:line="249" w:lineRule="auto"/>
        <w:ind w:right="107"/>
        <w:rPr>
          <w:lang w:val="da-DK"/>
        </w:rPr>
      </w:pPr>
      <w:r w:rsidRPr="00B26566">
        <w:rPr>
          <w:lang w:val="da-DK"/>
        </w:rPr>
        <w:lastRenderedPageBreak/>
        <w:t>denne bekendtgørelse, herunder adgang til indlejret software i det omfang en sådan adgang er nødvendig for at vurdere emballagens overensstemmelse med regler i denne bekendtgørelse. Tilsynet med overhol- delse af §§ 5, 6 og 9, nr. 2, føres i overensstemmelse med kemikalielovens regler herom.</w:t>
      </w:r>
    </w:p>
    <w:p w14:paraId="6CCA7AE1" w14:textId="77777777" w:rsidR="00635043" w:rsidRPr="00B26566" w:rsidRDefault="00644EC4">
      <w:pPr>
        <w:pStyle w:val="Brdtekst"/>
        <w:spacing w:before="3" w:line="249" w:lineRule="auto"/>
        <w:ind w:right="107" w:firstLine="200"/>
        <w:rPr>
          <w:lang w:val="da-DK"/>
        </w:rPr>
      </w:pPr>
      <w:r w:rsidRPr="00B26566">
        <w:rPr>
          <w:i/>
          <w:lang w:val="da-DK"/>
        </w:rPr>
        <w:t xml:space="preserve">Stk. 2. </w:t>
      </w:r>
      <w:r w:rsidRPr="00B26566">
        <w:rPr>
          <w:lang w:val="da-DK"/>
        </w:rPr>
        <w:t>Miljøstyrelsen kan pålægge erhvervsdrivende at levere oplysninger om forsyningskæden og distributionsnettet, om mængder af emballage på markedet og om andre emballagemodeller, der har de samme tekniske egenskaber som den pågældende emballage.</w:t>
      </w:r>
    </w:p>
    <w:p w14:paraId="2ED90A8B" w14:textId="77777777" w:rsidR="00635043" w:rsidRPr="00B26566" w:rsidRDefault="00644EC4">
      <w:pPr>
        <w:pStyle w:val="Brdtekst"/>
        <w:spacing w:before="3" w:line="249" w:lineRule="auto"/>
        <w:ind w:right="107" w:firstLine="199"/>
        <w:rPr>
          <w:lang w:val="da-DK"/>
        </w:rPr>
      </w:pPr>
      <w:r w:rsidRPr="00B26566">
        <w:rPr>
          <w:i/>
          <w:lang w:val="da-DK"/>
        </w:rPr>
        <w:t>Stk.</w:t>
      </w:r>
      <w:r w:rsidRPr="00B26566">
        <w:rPr>
          <w:i/>
          <w:spacing w:val="-2"/>
          <w:lang w:val="da-DK"/>
        </w:rPr>
        <w:t xml:space="preserve"> </w:t>
      </w:r>
      <w:r w:rsidRPr="00B26566">
        <w:rPr>
          <w:i/>
          <w:lang w:val="da-DK"/>
        </w:rPr>
        <w:t xml:space="preserve">3. </w:t>
      </w:r>
      <w:r w:rsidRPr="00B26566">
        <w:rPr>
          <w:lang w:val="da-DK"/>
        </w:rPr>
        <w:t>Miljøstyrelsen kan pålægge erhvervsdrivende at levere oplysninger om ejerskabet til et websted, når de pågældende oplysninger er relevante for sagen.</w:t>
      </w:r>
    </w:p>
    <w:p w14:paraId="57763343" w14:textId="77777777" w:rsidR="00635043" w:rsidRPr="00B26566" w:rsidRDefault="00644EC4">
      <w:pPr>
        <w:pStyle w:val="Brdtekst"/>
        <w:spacing w:before="122" w:line="249" w:lineRule="auto"/>
        <w:ind w:right="104" w:firstLine="200"/>
        <w:rPr>
          <w:lang w:val="da-DK"/>
        </w:rPr>
      </w:pPr>
      <w:bookmarkStart w:id="539" w:name="§_115"/>
      <w:bookmarkEnd w:id="539"/>
      <w:r w:rsidRPr="00B26566">
        <w:rPr>
          <w:b/>
          <w:lang w:val="da-DK"/>
        </w:rPr>
        <w:t>§</w:t>
      </w:r>
      <w:r w:rsidRPr="00B26566">
        <w:rPr>
          <w:b/>
          <w:spacing w:val="40"/>
          <w:lang w:val="da-DK"/>
        </w:rPr>
        <w:t xml:space="preserve"> </w:t>
      </w:r>
      <w:r w:rsidRPr="00B26566">
        <w:rPr>
          <w:b/>
          <w:lang w:val="da-DK"/>
        </w:rPr>
        <w:t>11</w:t>
      </w:r>
      <w:ins w:id="540" w:author="Sofie Dam" w:date="2025-06-06T13:38:00Z">
        <w:r w:rsidR="00402703">
          <w:rPr>
            <w:b/>
            <w:lang w:val="da-DK"/>
          </w:rPr>
          <w:t>6</w:t>
        </w:r>
      </w:ins>
      <w:del w:id="541" w:author="Sofie Dam" w:date="2025-06-06T13:38:00Z">
        <w:r w:rsidRPr="00B26566" w:rsidDel="00402703">
          <w:rPr>
            <w:b/>
            <w:lang w:val="da-DK"/>
          </w:rPr>
          <w:delText>5</w:delText>
        </w:r>
      </w:del>
      <w:r w:rsidRPr="00B26566">
        <w:rPr>
          <w:b/>
          <w:lang w:val="da-DK"/>
        </w:rPr>
        <w:t>.</w:t>
      </w:r>
      <w:r w:rsidRPr="00B26566">
        <w:rPr>
          <w:b/>
          <w:spacing w:val="40"/>
          <w:lang w:val="da-DK"/>
        </w:rPr>
        <w:t xml:space="preserve"> </w:t>
      </w:r>
      <w:r w:rsidRPr="00B26566">
        <w:rPr>
          <w:lang w:val="da-DK"/>
        </w:rPr>
        <w:t>Miljøstyrelsen</w:t>
      </w:r>
      <w:r w:rsidRPr="00B26566">
        <w:rPr>
          <w:spacing w:val="40"/>
          <w:lang w:val="da-DK"/>
        </w:rPr>
        <w:t xml:space="preserve"> </w:t>
      </w:r>
      <w:r w:rsidRPr="00B26566">
        <w:rPr>
          <w:lang w:val="da-DK"/>
        </w:rPr>
        <w:t>kan</w:t>
      </w:r>
      <w:r w:rsidRPr="00B26566">
        <w:rPr>
          <w:spacing w:val="40"/>
          <w:lang w:val="da-DK"/>
        </w:rPr>
        <w:t xml:space="preserve"> </w:t>
      </w:r>
      <w:r w:rsidRPr="00B26566">
        <w:rPr>
          <w:lang w:val="da-DK"/>
        </w:rPr>
        <w:t>erhverve</w:t>
      </w:r>
      <w:r w:rsidRPr="00B26566">
        <w:rPr>
          <w:spacing w:val="40"/>
          <w:lang w:val="da-DK"/>
        </w:rPr>
        <w:t xml:space="preserve"> </w:t>
      </w:r>
      <w:r w:rsidRPr="00B26566">
        <w:rPr>
          <w:lang w:val="da-DK"/>
        </w:rPr>
        <w:t>produktprøver</w:t>
      </w:r>
      <w:r w:rsidRPr="00B26566">
        <w:rPr>
          <w:spacing w:val="40"/>
          <w:lang w:val="da-DK"/>
        </w:rPr>
        <w:t xml:space="preserve"> </w:t>
      </w:r>
      <w:r w:rsidRPr="00B26566">
        <w:rPr>
          <w:lang w:val="da-DK"/>
        </w:rPr>
        <w:t>af</w:t>
      </w:r>
      <w:r w:rsidRPr="00B26566">
        <w:rPr>
          <w:spacing w:val="40"/>
          <w:lang w:val="da-DK"/>
        </w:rPr>
        <w:t xml:space="preserve"> </w:t>
      </w:r>
      <w:r w:rsidRPr="00B26566">
        <w:rPr>
          <w:lang w:val="da-DK"/>
        </w:rPr>
        <w:t>emballage,</w:t>
      </w:r>
      <w:r w:rsidRPr="00B26566">
        <w:rPr>
          <w:spacing w:val="40"/>
          <w:lang w:val="da-DK"/>
        </w:rPr>
        <w:t xml:space="preserve"> </w:t>
      </w:r>
      <w:r w:rsidRPr="00B26566">
        <w:rPr>
          <w:lang w:val="da-DK"/>
        </w:rPr>
        <w:t>herunder</w:t>
      </w:r>
      <w:r w:rsidRPr="00B26566">
        <w:rPr>
          <w:spacing w:val="40"/>
          <w:lang w:val="da-DK"/>
        </w:rPr>
        <w:t xml:space="preserve"> </w:t>
      </w:r>
      <w:r w:rsidRPr="00B26566">
        <w:rPr>
          <w:lang w:val="da-DK"/>
        </w:rPr>
        <w:t>under</w:t>
      </w:r>
      <w:r w:rsidRPr="00B26566">
        <w:rPr>
          <w:spacing w:val="40"/>
          <w:lang w:val="da-DK"/>
        </w:rPr>
        <w:t xml:space="preserve"> </w:t>
      </w:r>
      <w:r w:rsidRPr="00B26566">
        <w:rPr>
          <w:lang w:val="da-DK"/>
        </w:rPr>
        <w:t>en</w:t>
      </w:r>
      <w:r w:rsidRPr="00B26566">
        <w:rPr>
          <w:spacing w:val="40"/>
          <w:lang w:val="da-DK"/>
        </w:rPr>
        <w:t xml:space="preserve"> </w:t>
      </w:r>
      <w:r w:rsidRPr="00B26566">
        <w:rPr>
          <w:lang w:val="da-DK"/>
        </w:rPr>
        <w:t>skjult</w:t>
      </w:r>
      <w:r w:rsidRPr="00B26566">
        <w:rPr>
          <w:spacing w:val="40"/>
          <w:lang w:val="da-DK"/>
        </w:rPr>
        <w:t xml:space="preserve"> </w:t>
      </w:r>
      <w:r w:rsidRPr="00B26566">
        <w:rPr>
          <w:lang w:val="da-DK"/>
        </w:rPr>
        <w:t>identitet, og kontrollere disse prøver og foretage reverse engineering på dem med henblik på at identificere manglende overensstemmelse med §§ 5, 6 og 9. Tilsynet med overholdelse af §§ 5, 6 og 9, nr. 2, føres i overensstemmelse med kemikalielovens regler herom.</w:t>
      </w:r>
    </w:p>
    <w:p w14:paraId="6C997717" w14:textId="77777777" w:rsidR="00635043" w:rsidRPr="00B26566" w:rsidRDefault="00644EC4">
      <w:pPr>
        <w:pStyle w:val="Brdtekst"/>
        <w:spacing w:before="124" w:line="249" w:lineRule="auto"/>
        <w:ind w:right="105" w:firstLine="200"/>
        <w:rPr>
          <w:lang w:val="da-DK"/>
        </w:rPr>
      </w:pPr>
      <w:bookmarkStart w:id="542" w:name="§_116"/>
      <w:bookmarkEnd w:id="542"/>
      <w:r w:rsidRPr="00B26566">
        <w:rPr>
          <w:b/>
          <w:lang w:val="da-DK"/>
        </w:rPr>
        <w:t>§ 11</w:t>
      </w:r>
      <w:ins w:id="543" w:author="Sofie Dam" w:date="2025-06-06T13:38:00Z">
        <w:r w:rsidR="00402703">
          <w:rPr>
            <w:b/>
            <w:lang w:val="da-DK"/>
          </w:rPr>
          <w:t>7</w:t>
        </w:r>
      </w:ins>
      <w:del w:id="544" w:author="Sofie Dam" w:date="2025-06-06T13:38:00Z">
        <w:r w:rsidRPr="00B26566" w:rsidDel="00402703">
          <w:rPr>
            <w:b/>
            <w:lang w:val="da-DK"/>
          </w:rPr>
          <w:delText>6</w:delText>
        </w:r>
      </w:del>
      <w:r w:rsidRPr="00B26566">
        <w:rPr>
          <w:b/>
          <w:lang w:val="da-DK"/>
        </w:rPr>
        <w:t xml:space="preserve">. </w:t>
      </w:r>
      <w:r w:rsidRPr="00B26566">
        <w:rPr>
          <w:lang w:val="da-DK"/>
        </w:rPr>
        <w:t>Miljøstyrelsen kan påbyde ejeren af en onlinegrænseflade, hvis der ikke findes andre effektive midler til at eliminere en alvorlig risiko, at ændre eller fjerne indhold på onlinegrænsefladen, hvor der henvises til en emballage, der ikke er i overensstemmelse med §§ 5, 6 og 9 i denne bekendtgørelse. Tilsy- net med overholdelse af §§ 5, 6 og 9, nr. 2, føres i overensstemmelse med kemikalielovens regler herom.</w:t>
      </w:r>
    </w:p>
    <w:p w14:paraId="567AA0D2" w14:textId="77777777" w:rsidR="00635043" w:rsidRPr="00B26566" w:rsidRDefault="00644EC4">
      <w:pPr>
        <w:spacing w:before="164"/>
        <w:jc w:val="center"/>
        <w:rPr>
          <w:i/>
          <w:sz w:val="24"/>
          <w:lang w:val="da-DK"/>
        </w:rPr>
      </w:pPr>
      <w:bookmarkStart w:id="545" w:name="Overvågning"/>
      <w:bookmarkEnd w:id="545"/>
      <w:r w:rsidRPr="00B26566">
        <w:rPr>
          <w:i/>
          <w:spacing w:val="-2"/>
          <w:sz w:val="24"/>
          <w:lang w:val="da-DK"/>
        </w:rPr>
        <w:t>Overvågning</w:t>
      </w:r>
    </w:p>
    <w:p w14:paraId="39786EAF" w14:textId="77777777" w:rsidR="00635043" w:rsidRPr="00B26566" w:rsidRDefault="00644EC4">
      <w:pPr>
        <w:pStyle w:val="Brdtekst"/>
        <w:spacing w:before="132" w:line="249" w:lineRule="auto"/>
        <w:ind w:right="106" w:firstLine="200"/>
        <w:rPr>
          <w:lang w:val="da-DK"/>
        </w:rPr>
      </w:pPr>
      <w:bookmarkStart w:id="546" w:name="§_117"/>
      <w:bookmarkEnd w:id="546"/>
      <w:r w:rsidRPr="00B26566">
        <w:rPr>
          <w:b/>
          <w:lang w:val="da-DK"/>
        </w:rPr>
        <w:t>§</w:t>
      </w:r>
      <w:r w:rsidRPr="00B26566">
        <w:rPr>
          <w:b/>
          <w:spacing w:val="-3"/>
          <w:lang w:val="da-DK"/>
        </w:rPr>
        <w:t xml:space="preserve"> </w:t>
      </w:r>
      <w:r w:rsidRPr="00B26566">
        <w:rPr>
          <w:b/>
          <w:lang w:val="da-DK"/>
        </w:rPr>
        <w:t>11</w:t>
      </w:r>
      <w:ins w:id="547" w:author="Sofie Dam" w:date="2025-06-06T13:38:00Z">
        <w:r w:rsidR="00402703">
          <w:rPr>
            <w:b/>
            <w:lang w:val="da-DK"/>
          </w:rPr>
          <w:t>8</w:t>
        </w:r>
      </w:ins>
      <w:del w:id="548" w:author="Sofie Dam" w:date="2025-06-06T13:38:00Z">
        <w:r w:rsidRPr="00B26566" w:rsidDel="00402703">
          <w:rPr>
            <w:b/>
            <w:lang w:val="da-DK"/>
          </w:rPr>
          <w:delText>7</w:delText>
        </w:r>
      </w:del>
      <w:r w:rsidRPr="00B26566">
        <w:rPr>
          <w:b/>
          <w:lang w:val="da-DK"/>
        </w:rPr>
        <w:t>.</w:t>
      </w:r>
      <w:r w:rsidRPr="00B26566">
        <w:rPr>
          <w:b/>
          <w:spacing w:val="-2"/>
          <w:lang w:val="da-DK"/>
        </w:rPr>
        <w:t xml:space="preserve"> </w:t>
      </w:r>
      <w:r w:rsidRPr="00B26566">
        <w:rPr>
          <w:lang w:val="da-DK"/>
        </w:rPr>
        <w:t>Forsyningstilsynet</w:t>
      </w:r>
      <w:r w:rsidRPr="00B26566">
        <w:rPr>
          <w:spacing w:val="-2"/>
          <w:lang w:val="da-DK"/>
        </w:rPr>
        <w:t xml:space="preserve"> </w:t>
      </w:r>
      <w:r w:rsidRPr="00B26566">
        <w:rPr>
          <w:lang w:val="da-DK"/>
        </w:rPr>
        <w:t>overvåger</w:t>
      </w:r>
      <w:r w:rsidRPr="00B26566">
        <w:rPr>
          <w:spacing w:val="-3"/>
          <w:lang w:val="da-DK"/>
        </w:rPr>
        <w:t xml:space="preserve"> </w:t>
      </w:r>
      <w:r w:rsidRPr="00B26566">
        <w:rPr>
          <w:lang w:val="da-DK"/>
        </w:rPr>
        <w:t>og</w:t>
      </w:r>
      <w:r w:rsidRPr="00B26566">
        <w:rPr>
          <w:spacing w:val="-3"/>
          <w:lang w:val="da-DK"/>
        </w:rPr>
        <w:t xml:space="preserve"> </w:t>
      </w:r>
      <w:r w:rsidRPr="00B26566">
        <w:rPr>
          <w:lang w:val="da-DK"/>
        </w:rPr>
        <w:t>analyserer</w:t>
      </w:r>
      <w:r w:rsidRPr="00B26566">
        <w:rPr>
          <w:spacing w:val="-3"/>
          <w:lang w:val="da-DK"/>
        </w:rPr>
        <w:t xml:space="preserve"> </w:t>
      </w:r>
      <w:r w:rsidRPr="00B26566">
        <w:rPr>
          <w:lang w:val="da-DK"/>
        </w:rPr>
        <w:t>de</w:t>
      </w:r>
      <w:r w:rsidRPr="00B26566">
        <w:rPr>
          <w:spacing w:val="-2"/>
          <w:lang w:val="da-DK"/>
        </w:rPr>
        <w:t xml:space="preserve"> </w:t>
      </w:r>
      <w:r w:rsidRPr="00B26566">
        <w:rPr>
          <w:lang w:val="da-DK"/>
        </w:rPr>
        <w:t>af</w:t>
      </w:r>
      <w:r w:rsidRPr="00B26566">
        <w:rPr>
          <w:spacing w:val="-3"/>
          <w:lang w:val="da-DK"/>
        </w:rPr>
        <w:t xml:space="preserve"> </w:t>
      </w:r>
      <w:r w:rsidRPr="00B26566">
        <w:rPr>
          <w:lang w:val="da-DK"/>
        </w:rPr>
        <w:t>kommunalbestyrelsen</w:t>
      </w:r>
      <w:r w:rsidRPr="00B26566">
        <w:rPr>
          <w:spacing w:val="-3"/>
          <w:lang w:val="da-DK"/>
        </w:rPr>
        <w:t xml:space="preserve"> </w:t>
      </w:r>
      <w:r w:rsidRPr="00B26566">
        <w:rPr>
          <w:lang w:val="da-DK"/>
        </w:rPr>
        <w:t>i</w:t>
      </w:r>
      <w:r w:rsidRPr="00B26566">
        <w:rPr>
          <w:spacing w:val="-2"/>
          <w:lang w:val="da-DK"/>
        </w:rPr>
        <w:t xml:space="preserve"> </w:t>
      </w:r>
      <w:r w:rsidRPr="00B26566">
        <w:rPr>
          <w:lang w:val="da-DK"/>
        </w:rPr>
        <w:t>henhold</w:t>
      </w:r>
      <w:r w:rsidRPr="00B26566">
        <w:rPr>
          <w:spacing w:val="-3"/>
          <w:lang w:val="da-DK"/>
        </w:rPr>
        <w:t xml:space="preserve"> </w:t>
      </w:r>
      <w:r w:rsidRPr="00B26566">
        <w:rPr>
          <w:lang w:val="da-DK"/>
        </w:rPr>
        <w:t>til</w:t>
      </w:r>
      <w:r w:rsidRPr="00B26566">
        <w:rPr>
          <w:spacing w:val="-2"/>
          <w:lang w:val="da-DK"/>
        </w:rPr>
        <w:t xml:space="preserve"> </w:t>
      </w:r>
      <w:r w:rsidRPr="00B26566">
        <w:rPr>
          <w:lang w:val="da-DK"/>
        </w:rPr>
        <w:t>lovens</w:t>
      </w:r>
      <w:r w:rsidRPr="00B26566">
        <w:rPr>
          <w:spacing w:val="-3"/>
          <w:lang w:val="da-DK"/>
        </w:rPr>
        <w:t xml:space="preserve"> </w:t>
      </w:r>
      <w:r w:rsidRPr="00B26566">
        <w:rPr>
          <w:lang w:val="da-DK"/>
        </w:rPr>
        <w:t>§</w:t>
      </w:r>
      <w:r w:rsidRPr="00B26566">
        <w:rPr>
          <w:spacing w:val="-3"/>
          <w:lang w:val="da-DK"/>
        </w:rPr>
        <w:t xml:space="preserve"> </w:t>
      </w:r>
      <w:r w:rsidRPr="00B26566">
        <w:rPr>
          <w:lang w:val="da-DK"/>
        </w:rPr>
        <w:t>9</w:t>
      </w:r>
      <w:r w:rsidRPr="00B26566">
        <w:rPr>
          <w:spacing w:val="-3"/>
          <w:lang w:val="da-DK"/>
        </w:rPr>
        <w:t xml:space="preserve"> </w:t>
      </w:r>
      <w:r w:rsidRPr="00B26566">
        <w:rPr>
          <w:lang w:val="da-DK"/>
        </w:rPr>
        <w:t>p, stk. 15 fastsatte gebyrer.</w:t>
      </w:r>
    </w:p>
    <w:p w14:paraId="5C3AF39C" w14:textId="4DACAF6B" w:rsidR="00635043" w:rsidRPr="00B26566" w:rsidRDefault="00644EC4">
      <w:pPr>
        <w:pStyle w:val="Brdtekst"/>
        <w:spacing w:before="2" w:line="249" w:lineRule="auto"/>
        <w:ind w:right="105" w:firstLine="200"/>
        <w:rPr>
          <w:lang w:val="da-DK"/>
        </w:rPr>
      </w:pPr>
      <w:r w:rsidRPr="00B26566">
        <w:rPr>
          <w:i/>
          <w:lang w:val="da-DK"/>
        </w:rPr>
        <w:t>Stk.</w:t>
      </w:r>
      <w:r w:rsidRPr="00B26566">
        <w:rPr>
          <w:i/>
          <w:spacing w:val="-2"/>
          <w:lang w:val="da-DK"/>
        </w:rPr>
        <w:t xml:space="preserve"> </w:t>
      </w:r>
      <w:r w:rsidRPr="00B26566">
        <w:rPr>
          <w:i/>
          <w:lang w:val="da-DK"/>
        </w:rPr>
        <w:t xml:space="preserve">2. </w:t>
      </w:r>
      <w:r w:rsidRPr="00B26566">
        <w:rPr>
          <w:lang w:val="da-DK"/>
        </w:rPr>
        <w:t>Forsyningstilsynet</w:t>
      </w:r>
      <w:r w:rsidRPr="00B26566">
        <w:rPr>
          <w:spacing w:val="-1"/>
          <w:lang w:val="da-DK"/>
        </w:rPr>
        <w:t xml:space="preserve"> </w:t>
      </w:r>
      <w:r w:rsidRPr="00B26566">
        <w:rPr>
          <w:lang w:val="da-DK"/>
        </w:rPr>
        <w:t>udarbejder</w:t>
      </w:r>
      <w:r w:rsidRPr="00B26566">
        <w:rPr>
          <w:spacing w:val="-1"/>
          <w:lang w:val="da-DK"/>
        </w:rPr>
        <w:t xml:space="preserve"> </w:t>
      </w:r>
      <w:r w:rsidRPr="00B26566">
        <w:rPr>
          <w:lang w:val="da-DK"/>
        </w:rPr>
        <w:t>årligt,</w:t>
      </w:r>
      <w:r w:rsidRPr="00B26566">
        <w:rPr>
          <w:spacing w:val="-1"/>
          <w:lang w:val="da-DK"/>
        </w:rPr>
        <w:t xml:space="preserve"> </w:t>
      </w:r>
      <w:r w:rsidRPr="00B26566">
        <w:rPr>
          <w:lang w:val="da-DK"/>
        </w:rPr>
        <w:t>første</w:t>
      </w:r>
      <w:r w:rsidRPr="00B26566">
        <w:rPr>
          <w:spacing w:val="-1"/>
          <w:lang w:val="da-DK"/>
        </w:rPr>
        <w:t xml:space="preserve"> </w:t>
      </w:r>
      <w:r w:rsidRPr="00B26566">
        <w:rPr>
          <w:lang w:val="da-DK"/>
        </w:rPr>
        <w:t>gang</w:t>
      </w:r>
      <w:r w:rsidRPr="00B26566">
        <w:rPr>
          <w:spacing w:val="-1"/>
          <w:lang w:val="da-DK"/>
        </w:rPr>
        <w:t xml:space="preserve"> </w:t>
      </w:r>
      <w:r w:rsidRPr="00B26566">
        <w:rPr>
          <w:lang w:val="da-DK"/>
        </w:rPr>
        <w:t>i</w:t>
      </w:r>
      <w:r w:rsidRPr="00B26566">
        <w:rPr>
          <w:spacing w:val="-1"/>
          <w:lang w:val="da-DK"/>
        </w:rPr>
        <w:t xml:space="preserve"> </w:t>
      </w:r>
      <w:r w:rsidRPr="00B26566">
        <w:rPr>
          <w:lang w:val="da-DK"/>
        </w:rPr>
        <w:t>2027,</w:t>
      </w:r>
      <w:r w:rsidRPr="00B26566">
        <w:rPr>
          <w:spacing w:val="-1"/>
          <w:lang w:val="da-DK"/>
        </w:rPr>
        <w:t xml:space="preserve"> </w:t>
      </w:r>
      <w:r w:rsidRPr="00B26566">
        <w:rPr>
          <w:lang w:val="da-DK"/>
        </w:rPr>
        <w:t>en</w:t>
      </w:r>
      <w:r w:rsidRPr="00B26566">
        <w:rPr>
          <w:spacing w:val="-1"/>
          <w:lang w:val="da-DK"/>
        </w:rPr>
        <w:t xml:space="preserve"> </w:t>
      </w:r>
      <w:r w:rsidRPr="00B26566">
        <w:rPr>
          <w:lang w:val="da-DK"/>
        </w:rPr>
        <w:t>rapport,</w:t>
      </w:r>
      <w:r w:rsidRPr="00B26566">
        <w:rPr>
          <w:spacing w:val="-1"/>
          <w:lang w:val="da-DK"/>
        </w:rPr>
        <w:t xml:space="preserve"> </w:t>
      </w:r>
      <w:r w:rsidRPr="00B26566">
        <w:rPr>
          <w:lang w:val="da-DK"/>
        </w:rPr>
        <w:t>der</w:t>
      </w:r>
      <w:r w:rsidRPr="00B26566">
        <w:rPr>
          <w:spacing w:val="-1"/>
          <w:lang w:val="da-DK"/>
        </w:rPr>
        <w:t xml:space="preserve"> </w:t>
      </w:r>
      <w:r w:rsidRPr="00B26566">
        <w:rPr>
          <w:lang w:val="da-DK"/>
        </w:rPr>
        <w:t>sammenligner</w:t>
      </w:r>
      <w:r w:rsidRPr="00B26566">
        <w:rPr>
          <w:spacing w:val="-1"/>
          <w:lang w:val="da-DK"/>
        </w:rPr>
        <w:t xml:space="preserve"> </w:t>
      </w:r>
      <w:r w:rsidRPr="00B26566">
        <w:rPr>
          <w:lang w:val="da-DK"/>
        </w:rPr>
        <w:t>de</w:t>
      </w:r>
      <w:r w:rsidRPr="00B26566">
        <w:rPr>
          <w:spacing w:val="-1"/>
          <w:lang w:val="da-DK"/>
        </w:rPr>
        <w:t xml:space="preserve"> </w:t>
      </w:r>
      <w:r w:rsidRPr="00B26566">
        <w:rPr>
          <w:lang w:val="da-DK"/>
        </w:rPr>
        <w:t>af</w:t>
      </w:r>
      <w:r w:rsidRPr="00B26566">
        <w:rPr>
          <w:spacing w:val="-1"/>
          <w:lang w:val="da-DK"/>
        </w:rPr>
        <w:t xml:space="preserve"> </w:t>
      </w:r>
      <w:r w:rsidRPr="00B26566">
        <w:rPr>
          <w:lang w:val="da-DK"/>
        </w:rPr>
        <w:t>kom- munalbestyrelserne fastsatte gebyrer i henhold til lovens § 9 p, stk. 15</w:t>
      </w:r>
      <w:ins w:id="549" w:author="Kåre Groes" w:date="2025-09-12T11:28:00Z">
        <w:r w:rsidR="00F2606C">
          <w:rPr>
            <w:lang w:val="da-DK"/>
          </w:rPr>
          <w:t>,</w:t>
        </w:r>
      </w:ins>
      <w:r w:rsidRPr="00B26566">
        <w:rPr>
          <w:lang w:val="da-DK"/>
        </w:rPr>
        <w:t xml:space="preserve"> for det foregående år. Rapporten offentliggøres på Forsyningstilsynets hjemmeside.</w:t>
      </w:r>
    </w:p>
    <w:p w14:paraId="5CA07ED0" w14:textId="77777777" w:rsidR="00635043" w:rsidRPr="00B26566" w:rsidRDefault="00644EC4">
      <w:pPr>
        <w:spacing w:before="163"/>
        <w:jc w:val="center"/>
        <w:rPr>
          <w:i/>
          <w:sz w:val="24"/>
          <w:lang w:val="da-DK"/>
        </w:rPr>
      </w:pPr>
      <w:bookmarkStart w:id="550" w:name="Klage"/>
      <w:bookmarkEnd w:id="550"/>
      <w:r w:rsidRPr="00B26566">
        <w:rPr>
          <w:i/>
          <w:spacing w:val="-2"/>
          <w:sz w:val="24"/>
          <w:lang w:val="da-DK"/>
        </w:rPr>
        <w:t>Klage</w:t>
      </w:r>
    </w:p>
    <w:p w14:paraId="142DD4EC" w14:textId="77777777" w:rsidR="00635043" w:rsidRPr="00B26566" w:rsidRDefault="00644EC4">
      <w:pPr>
        <w:pStyle w:val="Brdtekst"/>
        <w:spacing w:before="132"/>
        <w:ind w:left="201"/>
        <w:jc w:val="center"/>
        <w:rPr>
          <w:lang w:val="da-DK"/>
        </w:rPr>
      </w:pPr>
      <w:bookmarkStart w:id="551" w:name="§_118"/>
      <w:bookmarkEnd w:id="551"/>
      <w:r w:rsidRPr="00B26566">
        <w:rPr>
          <w:b/>
          <w:lang w:val="da-DK"/>
        </w:rPr>
        <w:t>§</w:t>
      </w:r>
      <w:r w:rsidRPr="00B26566">
        <w:rPr>
          <w:b/>
          <w:spacing w:val="-4"/>
          <w:lang w:val="da-DK"/>
        </w:rPr>
        <w:t xml:space="preserve"> </w:t>
      </w:r>
      <w:r w:rsidRPr="00B26566">
        <w:rPr>
          <w:b/>
          <w:lang w:val="da-DK"/>
        </w:rPr>
        <w:t>11</w:t>
      </w:r>
      <w:ins w:id="552" w:author="Sofie Dam" w:date="2025-06-06T13:38:00Z">
        <w:r w:rsidR="00402703">
          <w:rPr>
            <w:b/>
            <w:lang w:val="da-DK"/>
          </w:rPr>
          <w:t>9</w:t>
        </w:r>
      </w:ins>
      <w:del w:id="553" w:author="Sofie Dam" w:date="2025-06-06T13:38:00Z">
        <w:r w:rsidRPr="00B26566" w:rsidDel="00402703">
          <w:rPr>
            <w:b/>
            <w:lang w:val="da-DK"/>
          </w:rPr>
          <w:delText>8</w:delText>
        </w:r>
      </w:del>
      <w:r w:rsidRPr="00B26566">
        <w:rPr>
          <w:b/>
          <w:lang w:val="da-DK"/>
        </w:rPr>
        <w:t>.</w:t>
      </w:r>
      <w:r w:rsidRPr="00B26566">
        <w:rPr>
          <w:b/>
          <w:spacing w:val="7"/>
          <w:lang w:val="da-DK"/>
        </w:rPr>
        <w:t xml:space="preserve"> </w:t>
      </w:r>
      <w:r w:rsidRPr="00B26566">
        <w:rPr>
          <w:lang w:val="da-DK"/>
        </w:rPr>
        <w:t>Afgørelser</w:t>
      </w:r>
      <w:r w:rsidRPr="00B26566">
        <w:rPr>
          <w:spacing w:val="2"/>
          <w:lang w:val="da-DK"/>
        </w:rPr>
        <w:t xml:space="preserve"> </w:t>
      </w:r>
      <w:r w:rsidRPr="00B26566">
        <w:rPr>
          <w:lang w:val="da-DK"/>
        </w:rPr>
        <w:t>truffet</w:t>
      </w:r>
      <w:r w:rsidRPr="00B26566">
        <w:rPr>
          <w:spacing w:val="2"/>
          <w:lang w:val="da-DK"/>
        </w:rPr>
        <w:t xml:space="preserve"> </w:t>
      </w:r>
      <w:r w:rsidRPr="00B26566">
        <w:rPr>
          <w:lang w:val="da-DK"/>
        </w:rPr>
        <w:t>af</w:t>
      </w:r>
      <w:r w:rsidRPr="00B26566">
        <w:rPr>
          <w:spacing w:val="2"/>
          <w:lang w:val="da-DK"/>
        </w:rPr>
        <w:t xml:space="preserve"> </w:t>
      </w:r>
      <w:r w:rsidRPr="00B26566">
        <w:rPr>
          <w:lang w:val="da-DK"/>
        </w:rPr>
        <w:t>Dansk</w:t>
      </w:r>
      <w:r w:rsidRPr="00B26566">
        <w:rPr>
          <w:spacing w:val="2"/>
          <w:lang w:val="da-DK"/>
        </w:rPr>
        <w:t xml:space="preserve"> </w:t>
      </w:r>
      <w:r w:rsidRPr="00B26566">
        <w:rPr>
          <w:lang w:val="da-DK"/>
        </w:rPr>
        <w:t>Producentansvar</w:t>
      </w:r>
      <w:r w:rsidRPr="00B26566">
        <w:rPr>
          <w:spacing w:val="2"/>
          <w:lang w:val="da-DK"/>
        </w:rPr>
        <w:t xml:space="preserve"> </w:t>
      </w:r>
      <w:r w:rsidRPr="00B26566">
        <w:rPr>
          <w:lang w:val="da-DK"/>
        </w:rPr>
        <w:t>kan</w:t>
      </w:r>
      <w:r w:rsidRPr="00B26566">
        <w:rPr>
          <w:spacing w:val="2"/>
          <w:lang w:val="da-DK"/>
        </w:rPr>
        <w:t xml:space="preserve"> </w:t>
      </w:r>
      <w:r w:rsidRPr="00B26566">
        <w:rPr>
          <w:lang w:val="da-DK"/>
        </w:rPr>
        <w:t>påklages</w:t>
      </w:r>
      <w:r w:rsidRPr="00B26566">
        <w:rPr>
          <w:spacing w:val="2"/>
          <w:lang w:val="da-DK"/>
        </w:rPr>
        <w:t xml:space="preserve"> </w:t>
      </w:r>
      <w:r w:rsidRPr="00B26566">
        <w:rPr>
          <w:lang w:val="da-DK"/>
        </w:rPr>
        <w:t>til</w:t>
      </w:r>
      <w:r w:rsidRPr="00B26566">
        <w:rPr>
          <w:spacing w:val="2"/>
          <w:lang w:val="da-DK"/>
        </w:rPr>
        <w:t xml:space="preserve"> </w:t>
      </w:r>
      <w:r w:rsidRPr="00B26566">
        <w:rPr>
          <w:lang w:val="da-DK"/>
        </w:rPr>
        <w:t>Miljøstyrelsen,</w:t>
      </w:r>
      <w:r w:rsidRPr="00B26566">
        <w:rPr>
          <w:spacing w:val="2"/>
          <w:lang w:val="da-DK"/>
        </w:rPr>
        <w:t xml:space="preserve"> </w:t>
      </w:r>
      <w:r w:rsidRPr="00B26566">
        <w:rPr>
          <w:lang w:val="da-DK"/>
        </w:rPr>
        <w:t>jf.</w:t>
      </w:r>
      <w:r w:rsidRPr="00B26566">
        <w:rPr>
          <w:spacing w:val="2"/>
          <w:lang w:val="da-DK"/>
        </w:rPr>
        <w:t xml:space="preserve"> </w:t>
      </w:r>
      <w:r w:rsidRPr="00B26566">
        <w:rPr>
          <w:lang w:val="da-DK"/>
        </w:rPr>
        <w:t>lovens</w:t>
      </w:r>
      <w:r w:rsidRPr="00B26566">
        <w:rPr>
          <w:spacing w:val="2"/>
          <w:lang w:val="da-DK"/>
        </w:rPr>
        <w:t xml:space="preserve"> </w:t>
      </w:r>
      <w:r w:rsidRPr="00B26566">
        <w:rPr>
          <w:lang w:val="da-DK"/>
        </w:rPr>
        <w:t>§</w:t>
      </w:r>
      <w:r w:rsidRPr="00B26566">
        <w:rPr>
          <w:spacing w:val="2"/>
          <w:lang w:val="da-DK"/>
        </w:rPr>
        <w:t xml:space="preserve"> </w:t>
      </w:r>
      <w:r w:rsidRPr="00B26566">
        <w:rPr>
          <w:lang w:val="da-DK"/>
        </w:rPr>
        <w:t>9</w:t>
      </w:r>
      <w:r w:rsidRPr="00B26566">
        <w:rPr>
          <w:spacing w:val="2"/>
          <w:lang w:val="da-DK"/>
        </w:rPr>
        <w:t xml:space="preserve"> </w:t>
      </w:r>
      <w:r w:rsidRPr="00B26566">
        <w:rPr>
          <w:lang w:val="da-DK"/>
        </w:rPr>
        <w:t>ø,</w:t>
      </w:r>
      <w:r w:rsidRPr="00B26566">
        <w:rPr>
          <w:spacing w:val="3"/>
          <w:lang w:val="da-DK"/>
        </w:rPr>
        <w:t xml:space="preserve"> </w:t>
      </w:r>
      <w:r w:rsidRPr="00B26566">
        <w:rPr>
          <w:spacing w:val="-4"/>
          <w:lang w:val="da-DK"/>
        </w:rPr>
        <w:t>stk.</w:t>
      </w:r>
    </w:p>
    <w:p w14:paraId="3D4E0FAA" w14:textId="77777777" w:rsidR="00635043" w:rsidRPr="00B26566" w:rsidRDefault="00644EC4">
      <w:pPr>
        <w:pStyle w:val="Brdtekst"/>
        <w:jc w:val="left"/>
        <w:rPr>
          <w:lang w:val="da-DK"/>
        </w:rPr>
      </w:pPr>
      <w:r w:rsidRPr="00B26566">
        <w:rPr>
          <w:spacing w:val="-5"/>
          <w:lang w:val="da-DK"/>
        </w:rPr>
        <w:t>3.</w:t>
      </w:r>
    </w:p>
    <w:p w14:paraId="76BBD3DB" w14:textId="77777777" w:rsidR="00635043" w:rsidRPr="00B26566" w:rsidRDefault="00644EC4">
      <w:pPr>
        <w:pStyle w:val="Brdtekst"/>
        <w:ind w:left="310"/>
        <w:jc w:val="left"/>
        <w:rPr>
          <w:lang w:val="da-DK"/>
        </w:rPr>
      </w:pPr>
      <w:r w:rsidRPr="00B26566">
        <w:rPr>
          <w:i/>
          <w:lang w:val="da-DK"/>
        </w:rPr>
        <w:t>Stk.</w:t>
      </w:r>
      <w:r w:rsidRPr="00B26566">
        <w:rPr>
          <w:i/>
          <w:spacing w:val="-2"/>
          <w:lang w:val="da-DK"/>
        </w:rPr>
        <w:t xml:space="preserve"> </w:t>
      </w:r>
      <w:r w:rsidRPr="00B26566">
        <w:rPr>
          <w:i/>
          <w:lang w:val="da-DK"/>
        </w:rPr>
        <w:t>2.</w:t>
      </w:r>
      <w:r w:rsidRPr="00B26566">
        <w:rPr>
          <w:i/>
          <w:spacing w:val="1"/>
          <w:lang w:val="da-DK"/>
        </w:rPr>
        <w:t xml:space="preserve"> </w:t>
      </w:r>
      <w:r w:rsidRPr="00B26566">
        <w:rPr>
          <w:lang w:val="da-DK"/>
        </w:rPr>
        <w:t>Reglerne i forvaltningsloven gælder for de</w:t>
      </w:r>
      <w:r w:rsidRPr="00B26566">
        <w:rPr>
          <w:spacing w:val="-1"/>
          <w:lang w:val="da-DK"/>
        </w:rPr>
        <w:t xml:space="preserve"> </w:t>
      </w:r>
      <w:r w:rsidRPr="00B26566">
        <w:rPr>
          <w:lang w:val="da-DK"/>
        </w:rPr>
        <w:t xml:space="preserve">sager, hvori der træffes afgørelse af Dansk </w:t>
      </w:r>
      <w:r w:rsidRPr="00B26566">
        <w:rPr>
          <w:spacing w:val="-2"/>
          <w:lang w:val="da-DK"/>
        </w:rPr>
        <w:t>Producent-</w:t>
      </w:r>
    </w:p>
    <w:p w14:paraId="1EBB765E" w14:textId="77777777" w:rsidR="00635043" w:rsidRPr="00B26566" w:rsidRDefault="00644EC4">
      <w:pPr>
        <w:pStyle w:val="Brdtekst"/>
        <w:jc w:val="left"/>
        <w:rPr>
          <w:lang w:val="da-DK"/>
        </w:rPr>
      </w:pPr>
      <w:r w:rsidRPr="00B26566">
        <w:rPr>
          <w:lang w:val="da-DK"/>
        </w:rPr>
        <w:t xml:space="preserve">ansvar i medfør af denne </w:t>
      </w:r>
      <w:r w:rsidRPr="00B26566">
        <w:rPr>
          <w:spacing w:val="-2"/>
          <w:lang w:val="da-DK"/>
        </w:rPr>
        <w:t>bekendtgørelse.</w:t>
      </w:r>
    </w:p>
    <w:p w14:paraId="18B8A6BA" w14:textId="77777777" w:rsidR="00635043" w:rsidRPr="00B26566" w:rsidRDefault="00644EC4">
      <w:pPr>
        <w:pStyle w:val="Brdtekst"/>
        <w:spacing w:line="249" w:lineRule="auto"/>
        <w:ind w:right="123" w:firstLine="199"/>
        <w:jc w:val="left"/>
        <w:rPr>
          <w:lang w:val="da-DK"/>
        </w:rPr>
      </w:pPr>
      <w:r w:rsidRPr="00B26566">
        <w:rPr>
          <w:i/>
          <w:lang w:val="da-DK"/>
        </w:rPr>
        <w:t xml:space="preserve">Stk. 3. </w:t>
      </w:r>
      <w:r w:rsidRPr="00B26566">
        <w:rPr>
          <w:lang w:val="da-DK"/>
        </w:rPr>
        <w:t>Miljøstyrelsens afgørelser efter denne bekendtgørelse kan ikke indbringes for anden administra- tiv myndighed.</w:t>
      </w:r>
    </w:p>
    <w:p w14:paraId="7EE0F858" w14:textId="77777777" w:rsidR="00635043" w:rsidRPr="00B26566" w:rsidRDefault="00644EC4">
      <w:pPr>
        <w:pStyle w:val="Brdtekst"/>
        <w:spacing w:before="162"/>
        <w:ind w:left="0"/>
        <w:jc w:val="center"/>
        <w:rPr>
          <w:lang w:val="da-DK"/>
        </w:rPr>
      </w:pPr>
      <w:bookmarkStart w:id="554" w:name="Kapitel_22_-_Straffebestemmelser"/>
      <w:bookmarkEnd w:id="554"/>
      <w:r w:rsidRPr="00B26566">
        <w:rPr>
          <w:lang w:val="da-DK"/>
        </w:rPr>
        <w:t xml:space="preserve">Kapitel </w:t>
      </w:r>
      <w:r w:rsidRPr="00B26566">
        <w:rPr>
          <w:spacing w:val="-5"/>
          <w:lang w:val="da-DK"/>
        </w:rPr>
        <w:t>22</w:t>
      </w:r>
    </w:p>
    <w:p w14:paraId="17A452D0" w14:textId="77777777" w:rsidR="00635043" w:rsidRPr="00B26566" w:rsidRDefault="00644EC4">
      <w:pPr>
        <w:spacing w:before="92"/>
        <w:jc w:val="center"/>
        <w:rPr>
          <w:i/>
          <w:sz w:val="24"/>
          <w:lang w:val="da-DK"/>
        </w:rPr>
      </w:pPr>
      <w:r w:rsidRPr="00B26566">
        <w:rPr>
          <w:i/>
          <w:spacing w:val="-2"/>
          <w:sz w:val="24"/>
          <w:lang w:val="da-DK"/>
        </w:rPr>
        <w:t>Straffebestemmelser</w:t>
      </w:r>
    </w:p>
    <w:p w14:paraId="1609BF5F" w14:textId="77777777" w:rsidR="00635043" w:rsidRPr="00B26566" w:rsidRDefault="00644EC4">
      <w:pPr>
        <w:pStyle w:val="Brdtekst"/>
        <w:spacing w:before="132"/>
        <w:ind w:left="294" w:right="676"/>
        <w:jc w:val="center"/>
        <w:rPr>
          <w:lang w:val="da-DK"/>
        </w:rPr>
      </w:pPr>
      <w:bookmarkStart w:id="555" w:name="§_119"/>
      <w:bookmarkEnd w:id="555"/>
      <w:r w:rsidRPr="00B26566">
        <w:rPr>
          <w:b/>
          <w:lang w:val="da-DK"/>
        </w:rPr>
        <w:t>§</w:t>
      </w:r>
      <w:r w:rsidRPr="00B26566">
        <w:rPr>
          <w:b/>
          <w:spacing w:val="-2"/>
          <w:lang w:val="da-DK"/>
        </w:rPr>
        <w:t xml:space="preserve"> </w:t>
      </w:r>
      <w:r w:rsidRPr="00B26566">
        <w:rPr>
          <w:b/>
          <w:lang w:val="da-DK"/>
        </w:rPr>
        <w:t>1</w:t>
      </w:r>
      <w:ins w:id="556" w:author="Sofie Dam" w:date="2025-06-06T13:39:00Z">
        <w:r w:rsidR="00402703">
          <w:rPr>
            <w:b/>
            <w:lang w:val="da-DK"/>
          </w:rPr>
          <w:t>20</w:t>
        </w:r>
      </w:ins>
      <w:del w:id="557" w:author="Sofie Dam" w:date="2025-06-06T13:39:00Z">
        <w:r w:rsidRPr="00B26566" w:rsidDel="00402703">
          <w:rPr>
            <w:b/>
            <w:lang w:val="da-DK"/>
          </w:rPr>
          <w:delText>19</w:delText>
        </w:r>
      </w:del>
      <w:r w:rsidRPr="00B26566">
        <w:rPr>
          <w:b/>
          <w:lang w:val="da-DK"/>
        </w:rPr>
        <w:t>.</w:t>
      </w:r>
      <w:r w:rsidRPr="00B26566">
        <w:rPr>
          <w:b/>
          <w:spacing w:val="-1"/>
          <w:lang w:val="da-DK"/>
        </w:rPr>
        <w:t xml:space="preserve"> </w:t>
      </w:r>
      <w:r w:rsidRPr="00B26566">
        <w:rPr>
          <w:lang w:val="da-DK"/>
        </w:rPr>
        <w:t>Medmindre</w:t>
      </w:r>
      <w:r w:rsidRPr="00B26566">
        <w:rPr>
          <w:spacing w:val="-2"/>
          <w:lang w:val="da-DK"/>
        </w:rPr>
        <w:t xml:space="preserve"> </w:t>
      </w:r>
      <w:r w:rsidRPr="00B26566">
        <w:rPr>
          <w:lang w:val="da-DK"/>
        </w:rPr>
        <w:t>højere</w:t>
      </w:r>
      <w:r w:rsidRPr="00B26566">
        <w:rPr>
          <w:spacing w:val="-1"/>
          <w:lang w:val="da-DK"/>
        </w:rPr>
        <w:t xml:space="preserve"> </w:t>
      </w:r>
      <w:r w:rsidRPr="00B26566">
        <w:rPr>
          <w:lang w:val="da-DK"/>
        </w:rPr>
        <w:t>straf</w:t>
      </w:r>
      <w:r w:rsidRPr="00B26566">
        <w:rPr>
          <w:spacing w:val="-1"/>
          <w:lang w:val="da-DK"/>
        </w:rPr>
        <w:t xml:space="preserve"> </w:t>
      </w:r>
      <w:r w:rsidRPr="00B26566">
        <w:rPr>
          <w:lang w:val="da-DK"/>
        </w:rPr>
        <w:t>er</w:t>
      </w:r>
      <w:r w:rsidRPr="00B26566">
        <w:rPr>
          <w:spacing w:val="-2"/>
          <w:lang w:val="da-DK"/>
        </w:rPr>
        <w:t xml:space="preserve"> </w:t>
      </w:r>
      <w:r w:rsidRPr="00B26566">
        <w:rPr>
          <w:lang w:val="da-DK"/>
        </w:rPr>
        <w:t>forskyldt</w:t>
      </w:r>
      <w:r w:rsidRPr="00B26566">
        <w:rPr>
          <w:spacing w:val="-1"/>
          <w:lang w:val="da-DK"/>
        </w:rPr>
        <w:t xml:space="preserve"> </w:t>
      </w:r>
      <w:r w:rsidRPr="00B26566">
        <w:rPr>
          <w:lang w:val="da-DK"/>
        </w:rPr>
        <w:t>efter</w:t>
      </w:r>
      <w:r w:rsidRPr="00B26566">
        <w:rPr>
          <w:spacing w:val="-2"/>
          <w:lang w:val="da-DK"/>
        </w:rPr>
        <w:t xml:space="preserve"> </w:t>
      </w:r>
      <w:r w:rsidRPr="00B26566">
        <w:rPr>
          <w:lang w:val="da-DK"/>
        </w:rPr>
        <w:t>den</w:t>
      </w:r>
      <w:r w:rsidRPr="00B26566">
        <w:rPr>
          <w:spacing w:val="-1"/>
          <w:lang w:val="da-DK"/>
        </w:rPr>
        <w:t xml:space="preserve"> </w:t>
      </w:r>
      <w:r w:rsidRPr="00B26566">
        <w:rPr>
          <w:lang w:val="da-DK"/>
        </w:rPr>
        <w:t>øvrige</w:t>
      </w:r>
      <w:r w:rsidRPr="00B26566">
        <w:rPr>
          <w:spacing w:val="-2"/>
          <w:lang w:val="da-DK"/>
        </w:rPr>
        <w:t xml:space="preserve"> </w:t>
      </w:r>
      <w:r w:rsidRPr="00B26566">
        <w:rPr>
          <w:lang w:val="da-DK"/>
        </w:rPr>
        <w:t>lovgivning,</w:t>
      </w:r>
      <w:r w:rsidRPr="00B26566">
        <w:rPr>
          <w:spacing w:val="-1"/>
          <w:lang w:val="da-DK"/>
        </w:rPr>
        <w:t xml:space="preserve"> </w:t>
      </w:r>
      <w:r w:rsidRPr="00B26566">
        <w:rPr>
          <w:lang w:val="da-DK"/>
        </w:rPr>
        <w:t>straffes</w:t>
      </w:r>
      <w:r w:rsidRPr="00B26566">
        <w:rPr>
          <w:spacing w:val="-2"/>
          <w:lang w:val="da-DK"/>
        </w:rPr>
        <w:t xml:space="preserve"> </w:t>
      </w:r>
      <w:r w:rsidRPr="00B26566">
        <w:rPr>
          <w:lang w:val="da-DK"/>
        </w:rPr>
        <w:t>med</w:t>
      </w:r>
      <w:r w:rsidRPr="00B26566">
        <w:rPr>
          <w:spacing w:val="-2"/>
          <w:lang w:val="da-DK"/>
        </w:rPr>
        <w:t xml:space="preserve"> </w:t>
      </w:r>
      <w:r w:rsidRPr="00B26566">
        <w:rPr>
          <w:lang w:val="da-DK"/>
        </w:rPr>
        <w:t>bøde</w:t>
      </w:r>
      <w:r w:rsidRPr="00B26566">
        <w:rPr>
          <w:spacing w:val="-1"/>
          <w:lang w:val="da-DK"/>
        </w:rPr>
        <w:t xml:space="preserve"> </w:t>
      </w:r>
      <w:r w:rsidRPr="00B26566">
        <w:rPr>
          <w:lang w:val="da-DK"/>
        </w:rPr>
        <w:t>den,</w:t>
      </w:r>
      <w:r w:rsidRPr="00B26566">
        <w:rPr>
          <w:spacing w:val="-1"/>
          <w:lang w:val="da-DK"/>
        </w:rPr>
        <w:t xml:space="preserve"> </w:t>
      </w:r>
      <w:r w:rsidRPr="00B26566">
        <w:rPr>
          <w:spacing w:val="-5"/>
          <w:lang w:val="da-DK"/>
        </w:rPr>
        <w:t>der</w:t>
      </w:r>
    </w:p>
    <w:p w14:paraId="0EFF4FC5"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tilgængeliggør emballage i strid med § </w:t>
      </w:r>
      <w:r w:rsidRPr="00B26566">
        <w:rPr>
          <w:spacing w:val="-5"/>
          <w:sz w:val="24"/>
          <w:lang w:val="da-DK"/>
        </w:rPr>
        <w:t>4,</w:t>
      </w:r>
    </w:p>
    <w:p w14:paraId="73A3EB24"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tilgængeliggør emballage i strid med § 5, stk. </w:t>
      </w:r>
      <w:r w:rsidRPr="00B26566">
        <w:rPr>
          <w:spacing w:val="-5"/>
          <w:sz w:val="24"/>
          <w:lang w:val="da-DK"/>
        </w:rPr>
        <w:t>1,</w:t>
      </w:r>
    </w:p>
    <w:p w14:paraId="7280B538"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tilgængeliggør emballage i strid med § </w:t>
      </w:r>
      <w:r w:rsidRPr="00B26566">
        <w:rPr>
          <w:spacing w:val="-5"/>
          <w:sz w:val="24"/>
          <w:lang w:val="da-DK"/>
        </w:rPr>
        <w:t>6,</w:t>
      </w:r>
    </w:p>
    <w:p w14:paraId="4EB509F9" w14:textId="77777777" w:rsidR="00635043" w:rsidRDefault="00644EC4">
      <w:pPr>
        <w:pStyle w:val="Listeafsnit"/>
        <w:numPr>
          <w:ilvl w:val="0"/>
          <w:numId w:val="93"/>
        </w:numPr>
        <w:tabs>
          <w:tab w:val="left" w:pos="610"/>
        </w:tabs>
        <w:rPr>
          <w:sz w:val="24"/>
        </w:rPr>
      </w:pPr>
      <w:r w:rsidRPr="00B26566">
        <w:rPr>
          <w:sz w:val="24"/>
          <w:lang w:val="da-DK"/>
        </w:rPr>
        <w:t xml:space="preserve">undlader at foranledige prøvetagning, jf. </w:t>
      </w:r>
      <w:r>
        <w:rPr>
          <w:sz w:val="24"/>
        </w:rPr>
        <w:t xml:space="preserve">§ 7, stk. </w:t>
      </w:r>
      <w:r>
        <w:rPr>
          <w:spacing w:val="-5"/>
          <w:sz w:val="24"/>
        </w:rPr>
        <w:t>1,</w:t>
      </w:r>
    </w:p>
    <w:p w14:paraId="124C6D34" w14:textId="77777777" w:rsidR="00635043" w:rsidRDefault="00644EC4">
      <w:pPr>
        <w:pStyle w:val="Listeafsnit"/>
        <w:numPr>
          <w:ilvl w:val="0"/>
          <w:numId w:val="93"/>
        </w:numPr>
        <w:tabs>
          <w:tab w:val="left" w:pos="610"/>
        </w:tabs>
        <w:rPr>
          <w:sz w:val="24"/>
        </w:rPr>
      </w:pPr>
      <w:r w:rsidRPr="00B26566">
        <w:rPr>
          <w:sz w:val="24"/>
          <w:lang w:val="da-DK"/>
        </w:rPr>
        <w:t xml:space="preserve">undlader at forelægge rapport for Miljøstyrelsen, jf. </w:t>
      </w:r>
      <w:r>
        <w:rPr>
          <w:sz w:val="24"/>
        </w:rPr>
        <w:t xml:space="preserve">§ 7, stk. </w:t>
      </w:r>
      <w:r>
        <w:rPr>
          <w:spacing w:val="-5"/>
          <w:sz w:val="24"/>
        </w:rPr>
        <w:t>2,</w:t>
      </w:r>
    </w:p>
    <w:p w14:paraId="19060BE8" w14:textId="77777777" w:rsidR="00635043" w:rsidRDefault="00644EC4">
      <w:pPr>
        <w:pStyle w:val="Listeafsnit"/>
        <w:numPr>
          <w:ilvl w:val="0"/>
          <w:numId w:val="93"/>
        </w:numPr>
        <w:tabs>
          <w:tab w:val="left" w:pos="610"/>
        </w:tabs>
        <w:rPr>
          <w:sz w:val="24"/>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1"/>
          <w:sz w:val="24"/>
          <w:lang w:val="da-DK"/>
        </w:rPr>
        <w:t xml:space="preserve"> </w:t>
      </w:r>
      <w:r w:rsidRPr="00B26566">
        <w:rPr>
          <w:sz w:val="24"/>
          <w:lang w:val="da-DK"/>
        </w:rPr>
        <w:t>afgive</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jf.</w:t>
      </w:r>
      <w:r w:rsidRPr="00B26566">
        <w:rPr>
          <w:spacing w:val="-2"/>
          <w:sz w:val="24"/>
          <w:lang w:val="da-DK"/>
        </w:rPr>
        <w:t xml:space="preserve"> </w:t>
      </w:r>
      <w:r>
        <w:rPr>
          <w:sz w:val="24"/>
        </w:rPr>
        <w:t>§</w:t>
      </w:r>
      <w:r>
        <w:rPr>
          <w:spacing w:val="-1"/>
          <w:sz w:val="24"/>
        </w:rPr>
        <w:t xml:space="preserve"> </w:t>
      </w:r>
      <w:r>
        <w:rPr>
          <w:sz w:val="24"/>
        </w:rPr>
        <w:t>7,</w:t>
      </w:r>
      <w:r>
        <w:rPr>
          <w:spacing w:val="-1"/>
          <w:sz w:val="24"/>
        </w:rPr>
        <w:t xml:space="preserve"> </w:t>
      </w:r>
      <w:r>
        <w:rPr>
          <w:sz w:val="24"/>
        </w:rPr>
        <w:t>stk.</w:t>
      </w:r>
      <w:r>
        <w:rPr>
          <w:spacing w:val="-1"/>
          <w:sz w:val="24"/>
        </w:rPr>
        <w:t xml:space="preserve"> </w:t>
      </w:r>
      <w:r>
        <w:rPr>
          <w:spacing w:val="-5"/>
          <w:sz w:val="24"/>
        </w:rPr>
        <w:t>3,</w:t>
      </w:r>
    </w:p>
    <w:p w14:paraId="1803769C"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tilgængeliggør emballage i strid med § </w:t>
      </w:r>
      <w:r w:rsidRPr="00B26566">
        <w:rPr>
          <w:spacing w:val="-5"/>
          <w:sz w:val="24"/>
          <w:lang w:val="da-DK"/>
        </w:rPr>
        <w:t>8,</w:t>
      </w:r>
    </w:p>
    <w:p w14:paraId="57EA0268"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fremstiller og reparerer plastkasser og plastpaller i strid med § </w:t>
      </w:r>
      <w:r w:rsidRPr="00B26566">
        <w:rPr>
          <w:spacing w:val="-5"/>
          <w:sz w:val="24"/>
          <w:lang w:val="da-DK"/>
        </w:rPr>
        <w:t>9,</w:t>
      </w:r>
    </w:p>
    <w:p w14:paraId="476B316A" w14:textId="77777777" w:rsidR="00635043" w:rsidRPr="00B26566" w:rsidRDefault="00644EC4">
      <w:pPr>
        <w:pStyle w:val="Listeafsnit"/>
        <w:numPr>
          <w:ilvl w:val="0"/>
          <w:numId w:val="93"/>
        </w:numPr>
        <w:tabs>
          <w:tab w:val="left" w:pos="610"/>
        </w:tabs>
        <w:rPr>
          <w:sz w:val="24"/>
          <w:lang w:val="da-DK"/>
        </w:rPr>
      </w:pPr>
      <w:r w:rsidRPr="00B26566">
        <w:rPr>
          <w:sz w:val="24"/>
          <w:lang w:val="da-DK"/>
        </w:rPr>
        <w:t xml:space="preserve">anvender plastkasser og plastpaller i en lukket og kontrolleret kæde i strid med § </w:t>
      </w:r>
      <w:r w:rsidRPr="00B26566">
        <w:rPr>
          <w:spacing w:val="-5"/>
          <w:sz w:val="24"/>
          <w:lang w:val="da-DK"/>
        </w:rPr>
        <w:t>10,</w:t>
      </w:r>
    </w:p>
    <w:p w14:paraId="76537CFB" w14:textId="77777777" w:rsidR="00635043" w:rsidRDefault="00644EC4">
      <w:pPr>
        <w:pStyle w:val="Listeafsnit"/>
        <w:numPr>
          <w:ilvl w:val="0"/>
          <w:numId w:val="93"/>
        </w:numPr>
        <w:tabs>
          <w:tab w:val="left" w:pos="609"/>
        </w:tabs>
        <w:ind w:left="609" w:hanging="499"/>
        <w:rPr>
          <w:sz w:val="24"/>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2"/>
          <w:sz w:val="24"/>
          <w:lang w:val="da-DK"/>
        </w:rPr>
        <w:t xml:space="preserve"> </w:t>
      </w:r>
      <w:r w:rsidRPr="00B26566">
        <w:rPr>
          <w:sz w:val="24"/>
          <w:lang w:val="da-DK"/>
        </w:rPr>
        <w:t>indsende</w:t>
      </w:r>
      <w:r w:rsidRPr="00B26566">
        <w:rPr>
          <w:spacing w:val="-1"/>
          <w:sz w:val="24"/>
          <w:lang w:val="da-DK"/>
        </w:rPr>
        <w:t xml:space="preserve"> </w:t>
      </w:r>
      <w:r w:rsidRPr="00B26566">
        <w:rPr>
          <w:sz w:val="24"/>
          <w:lang w:val="da-DK"/>
        </w:rPr>
        <w:t>oplysninger,</w:t>
      </w:r>
      <w:r w:rsidRPr="00B26566">
        <w:rPr>
          <w:spacing w:val="-2"/>
          <w:sz w:val="24"/>
          <w:lang w:val="da-DK"/>
        </w:rPr>
        <w:t xml:space="preserve"> </w:t>
      </w:r>
      <w:r w:rsidRPr="00B26566">
        <w:rPr>
          <w:sz w:val="24"/>
          <w:lang w:val="da-DK"/>
        </w:rPr>
        <w:t>jf.</w:t>
      </w:r>
      <w:r w:rsidRPr="00B26566">
        <w:rPr>
          <w:spacing w:val="-2"/>
          <w:sz w:val="24"/>
          <w:lang w:val="da-DK"/>
        </w:rPr>
        <w:t xml:space="preserve"> </w:t>
      </w:r>
      <w:r>
        <w:rPr>
          <w:sz w:val="24"/>
        </w:rPr>
        <w:t>§</w:t>
      </w:r>
      <w:r>
        <w:rPr>
          <w:spacing w:val="-1"/>
          <w:sz w:val="24"/>
        </w:rPr>
        <w:t xml:space="preserve"> </w:t>
      </w:r>
      <w:r>
        <w:rPr>
          <w:spacing w:val="-5"/>
          <w:sz w:val="24"/>
        </w:rPr>
        <w:t>11,</w:t>
      </w:r>
    </w:p>
    <w:p w14:paraId="7BEEA257" w14:textId="77777777" w:rsidR="00635043" w:rsidRDefault="00644EC4">
      <w:pPr>
        <w:pStyle w:val="Listeafsnit"/>
        <w:numPr>
          <w:ilvl w:val="0"/>
          <w:numId w:val="93"/>
        </w:numPr>
        <w:tabs>
          <w:tab w:val="left" w:pos="608"/>
        </w:tabs>
        <w:ind w:left="608" w:hanging="498"/>
        <w:rPr>
          <w:sz w:val="24"/>
        </w:rPr>
      </w:pPr>
      <w:r w:rsidRPr="00B26566">
        <w:rPr>
          <w:sz w:val="24"/>
          <w:lang w:val="da-DK"/>
        </w:rPr>
        <w:t>undlader</w:t>
      </w:r>
      <w:r w:rsidRPr="00B26566">
        <w:rPr>
          <w:spacing w:val="-6"/>
          <w:sz w:val="24"/>
          <w:lang w:val="da-DK"/>
        </w:rPr>
        <w:t xml:space="preserve"> </w:t>
      </w:r>
      <w:r w:rsidRPr="00B26566">
        <w:rPr>
          <w:sz w:val="24"/>
          <w:lang w:val="da-DK"/>
        </w:rPr>
        <w:t>at</w:t>
      </w:r>
      <w:r w:rsidRPr="00B26566">
        <w:rPr>
          <w:spacing w:val="-3"/>
          <w:sz w:val="24"/>
          <w:lang w:val="da-DK"/>
        </w:rPr>
        <w:t xml:space="preserve"> </w:t>
      </w:r>
      <w:r w:rsidRPr="00B26566">
        <w:rPr>
          <w:sz w:val="24"/>
          <w:lang w:val="da-DK"/>
        </w:rPr>
        <w:t>opkræve</w:t>
      </w:r>
      <w:r w:rsidRPr="00B26566">
        <w:rPr>
          <w:spacing w:val="-3"/>
          <w:sz w:val="24"/>
          <w:lang w:val="da-DK"/>
        </w:rPr>
        <w:t xml:space="preserve"> </w:t>
      </w:r>
      <w:r w:rsidRPr="00B26566">
        <w:rPr>
          <w:sz w:val="24"/>
          <w:lang w:val="da-DK"/>
        </w:rPr>
        <w:t>en</w:t>
      </w:r>
      <w:r w:rsidRPr="00B26566">
        <w:rPr>
          <w:spacing w:val="-4"/>
          <w:sz w:val="24"/>
          <w:lang w:val="da-DK"/>
        </w:rPr>
        <w:t xml:space="preserve"> </w:t>
      </w:r>
      <w:r w:rsidRPr="00B26566">
        <w:rPr>
          <w:sz w:val="24"/>
          <w:lang w:val="da-DK"/>
        </w:rPr>
        <w:t>minimumspris</w:t>
      </w:r>
      <w:r w:rsidRPr="00B26566">
        <w:rPr>
          <w:spacing w:val="-4"/>
          <w:sz w:val="24"/>
          <w:lang w:val="da-DK"/>
        </w:rPr>
        <w:t xml:space="preserve"> </w:t>
      </w:r>
      <w:r w:rsidRPr="00B26566">
        <w:rPr>
          <w:sz w:val="24"/>
          <w:lang w:val="da-DK"/>
        </w:rPr>
        <w:t>på</w:t>
      </w:r>
      <w:r w:rsidRPr="00B26566">
        <w:rPr>
          <w:spacing w:val="-3"/>
          <w:sz w:val="24"/>
          <w:lang w:val="da-DK"/>
        </w:rPr>
        <w:t xml:space="preserve"> </w:t>
      </w:r>
      <w:r w:rsidRPr="00B26566">
        <w:rPr>
          <w:sz w:val="24"/>
          <w:lang w:val="da-DK"/>
        </w:rPr>
        <w:t>4</w:t>
      </w:r>
      <w:r w:rsidRPr="00B26566">
        <w:rPr>
          <w:spacing w:val="-3"/>
          <w:sz w:val="24"/>
          <w:lang w:val="da-DK"/>
        </w:rPr>
        <w:t xml:space="preserve"> </w:t>
      </w:r>
      <w:r w:rsidRPr="00B26566">
        <w:rPr>
          <w:sz w:val="24"/>
          <w:lang w:val="da-DK"/>
        </w:rPr>
        <w:t>kr.</w:t>
      </w:r>
      <w:r w:rsidRPr="00B26566">
        <w:rPr>
          <w:spacing w:val="-3"/>
          <w:sz w:val="24"/>
          <w:lang w:val="da-DK"/>
        </w:rPr>
        <w:t xml:space="preserve"> </w:t>
      </w:r>
      <w:r w:rsidRPr="00B26566">
        <w:rPr>
          <w:sz w:val="24"/>
          <w:lang w:val="da-DK"/>
        </w:rPr>
        <w:t>pr.</w:t>
      </w:r>
      <w:r w:rsidRPr="00B26566">
        <w:rPr>
          <w:spacing w:val="-4"/>
          <w:sz w:val="24"/>
          <w:lang w:val="da-DK"/>
        </w:rPr>
        <w:t xml:space="preserve"> </w:t>
      </w:r>
      <w:r w:rsidRPr="00B26566">
        <w:rPr>
          <w:sz w:val="24"/>
          <w:lang w:val="da-DK"/>
        </w:rPr>
        <w:t>pose,</w:t>
      </w:r>
      <w:r w:rsidRPr="00B26566">
        <w:rPr>
          <w:spacing w:val="-3"/>
          <w:sz w:val="24"/>
          <w:lang w:val="da-DK"/>
        </w:rPr>
        <w:t xml:space="preserve"> </w:t>
      </w:r>
      <w:r w:rsidRPr="00B26566">
        <w:rPr>
          <w:sz w:val="24"/>
          <w:lang w:val="da-DK"/>
        </w:rPr>
        <w:t>jf.</w:t>
      </w:r>
      <w:r w:rsidRPr="00B26566">
        <w:rPr>
          <w:spacing w:val="-3"/>
          <w:sz w:val="24"/>
          <w:lang w:val="da-DK"/>
        </w:rPr>
        <w:t xml:space="preserve"> </w:t>
      </w:r>
      <w:r>
        <w:rPr>
          <w:sz w:val="24"/>
        </w:rPr>
        <w:t>§</w:t>
      </w:r>
      <w:r>
        <w:rPr>
          <w:spacing w:val="-3"/>
          <w:sz w:val="24"/>
        </w:rPr>
        <w:t xml:space="preserve"> </w:t>
      </w:r>
      <w:r>
        <w:rPr>
          <w:spacing w:val="-5"/>
          <w:sz w:val="24"/>
        </w:rPr>
        <w:t>12,</w:t>
      </w:r>
    </w:p>
    <w:p w14:paraId="0CD6D8DF" w14:textId="77777777" w:rsidR="00635043" w:rsidRDefault="00644EC4">
      <w:pPr>
        <w:pStyle w:val="Listeafsnit"/>
        <w:numPr>
          <w:ilvl w:val="0"/>
          <w:numId w:val="93"/>
        </w:numPr>
        <w:tabs>
          <w:tab w:val="left" w:pos="609"/>
        </w:tabs>
        <w:ind w:left="609" w:hanging="499"/>
        <w:rPr>
          <w:sz w:val="24"/>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2"/>
          <w:sz w:val="24"/>
          <w:lang w:val="da-DK"/>
        </w:rPr>
        <w:t xml:space="preserve"> </w:t>
      </w:r>
      <w:r w:rsidRPr="00B26566">
        <w:rPr>
          <w:sz w:val="24"/>
          <w:lang w:val="da-DK"/>
        </w:rPr>
        <w:t>fremlægge</w:t>
      </w:r>
      <w:r w:rsidRPr="00B26566">
        <w:rPr>
          <w:spacing w:val="-1"/>
          <w:sz w:val="24"/>
          <w:lang w:val="da-DK"/>
        </w:rPr>
        <w:t xml:space="preserve"> </w:t>
      </w:r>
      <w:r w:rsidRPr="00B26566">
        <w:rPr>
          <w:sz w:val="24"/>
          <w:lang w:val="da-DK"/>
        </w:rPr>
        <w:t>dokumentation</w:t>
      </w:r>
      <w:r w:rsidRPr="00B26566">
        <w:rPr>
          <w:spacing w:val="-2"/>
          <w:sz w:val="24"/>
          <w:lang w:val="da-DK"/>
        </w:rPr>
        <w:t xml:space="preserve"> </w:t>
      </w:r>
      <w:r w:rsidRPr="00B26566">
        <w:rPr>
          <w:sz w:val="24"/>
          <w:lang w:val="da-DK"/>
        </w:rPr>
        <w:t>på</w:t>
      </w:r>
      <w:r w:rsidRPr="00B26566">
        <w:rPr>
          <w:spacing w:val="-1"/>
          <w:sz w:val="24"/>
          <w:lang w:val="da-DK"/>
        </w:rPr>
        <w:t xml:space="preserve"> </w:t>
      </w:r>
      <w:r w:rsidRPr="00B26566">
        <w:rPr>
          <w:sz w:val="24"/>
          <w:lang w:val="da-DK"/>
        </w:rPr>
        <w:t>Miljøstyrelsens</w:t>
      </w:r>
      <w:r w:rsidRPr="00B26566">
        <w:rPr>
          <w:spacing w:val="-3"/>
          <w:sz w:val="24"/>
          <w:lang w:val="da-DK"/>
        </w:rPr>
        <w:t xml:space="preserve"> </w:t>
      </w:r>
      <w:r w:rsidRPr="00B26566">
        <w:rPr>
          <w:sz w:val="24"/>
          <w:lang w:val="da-DK"/>
        </w:rPr>
        <w:t>anmodning,</w:t>
      </w:r>
      <w:r w:rsidRPr="00B26566">
        <w:rPr>
          <w:spacing w:val="-1"/>
          <w:sz w:val="24"/>
          <w:lang w:val="da-DK"/>
        </w:rPr>
        <w:t xml:space="preserve"> </w:t>
      </w:r>
      <w:r w:rsidRPr="00B26566">
        <w:rPr>
          <w:sz w:val="24"/>
          <w:lang w:val="da-DK"/>
        </w:rPr>
        <w:t>jf.</w:t>
      </w:r>
      <w:r w:rsidRPr="00B26566">
        <w:rPr>
          <w:spacing w:val="-2"/>
          <w:sz w:val="24"/>
          <w:lang w:val="da-DK"/>
        </w:rPr>
        <w:t xml:space="preserve"> </w:t>
      </w:r>
      <w:r>
        <w:rPr>
          <w:sz w:val="24"/>
        </w:rPr>
        <w:t>§</w:t>
      </w:r>
      <w:r>
        <w:rPr>
          <w:spacing w:val="-1"/>
          <w:sz w:val="24"/>
        </w:rPr>
        <w:t xml:space="preserve"> </w:t>
      </w:r>
      <w:r>
        <w:rPr>
          <w:spacing w:val="-5"/>
          <w:sz w:val="24"/>
        </w:rPr>
        <w:t>13,</w:t>
      </w:r>
    </w:p>
    <w:p w14:paraId="294AA0D4" w14:textId="77777777" w:rsidR="00635043" w:rsidRDefault="00635043">
      <w:pPr>
        <w:rPr>
          <w:sz w:val="24"/>
        </w:rPr>
        <w:sectPr w:rsidR="00635043">
          <w:pgSz w:w="11910" w:h="16840"/>
          <w:pgMar w:top="1320" w:right="740" w:bottom="840" w:left="740" w:header="0" w:footer="652" w:gutter="0"/>
          <w:cols w:space="708"/>
        </w:sectPr>
      </w:pPr>
    </w:p>
    <w:p w14:paraId="2F08B93D" w14:textId="77777777" w:rsidR="00635043" w:rsidRDefault="00644EC4">
      <w:pPr>
        <w:pStyle w:val="Listeafsnit"/>
        <w:numPr>
          <w:ilvl w:val="0"/>
          <w:numId w:val="93"/>
        </w:numPr>
        <w:tabs>
          <w:tab w:val="left" w:pos="609"/>
        </w:tabs>
        <w:spacing w:before="67"/>
        <w:ind w:left="609" w:hanging="499"/>
        <w:rPr>
          <w:sz w:val="24"/>
        </w:rPr>
      </w:pPr>
      <w:r w:rsidRPr="00B26566">
        <w:rPr>
          <w:sz w:val="24"/>
          <w:lang w:val="da-DK"/>
        </w:rPr>
        <w:lastRenderedPageBreak/>
        <w:t xml:space="preserve">undlader at være i besiddelse af eller fremlægge oplysninger som angivet i bilag 4, jf. </w:t>
      </w:r>
      <w:r>
        <w:rPr>
          <w:sz w:val="24"/>
        </w:rPr>
        <w:t xml:space="preserve">§ </w:t>
      </w:r>
      <w:r>
        <w:rPr>
          <w:spacing w:val="-5"/>
          <w:sz w:val="24"/>
        </w:rPr>
        <w:t>14,</w:t>
      </w:r>
    </w:p>
    <w:p w14:paraId="7CB712ED" w14:textId="77777777" w:rsidR="00635043" w:rsidRDefault="00644EC4">
      <w:pPr>
        <w:pStyle w:val="Listeafsnit"/>
        <w:numPr>
          <w:ilvl w:val="0"/>
          <w:numId w:val="93"/>
        </w:numPr>
        <w:tabs>
          <w:tab w:val="left" w:pos="609"/>
        </w:tabs>
        <w:ind w:left="609" w:hanging="499"/>
        <w:rPr>
          <w:sz w:val="24"/>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1"/>
          <w:sz w:val="24"/>
          <w:lang w:val="da-DK"/>
        </w:rPr>
        <w:t xml:space="preserve"> </w:t>
      </w:r>
      <w:r w:rsidRPr="00B26566">
        <w:rPr>
          <w:sz w:val="24"/>
          <w:lang w:val="da-DK"/>
        </w:rPr>
        <w:t>fremlægge</w:t>
      </w:r>
      <w:r w:rsidRPr="00B26566">
        <w:rPr>
          <w:spacing w:val="-1"/>
          <w:sz w:val="24"/>
          <w:lang w:val="da-DK"/>
        </w:rPr>
        <w:t xml:space="preserve"> </w:t>
      </w:r>
      <w:r w:rsidRPr="00B26566">
        <w:rPr>
          <w:sz w:val="24"/>
          <w:lang w:val="da-DK"/>
        </w:rPr>
        <w:t>dokumentation</w:t>
      </w:r>
      <w:r w:rsidRPr="00B26566">
        <w:rPr>
          <w:spacing w:val="-2"/>
          <w:sz w:val="24"/>
          <w:lang w:val="da-DK"/>
        </w:rPr>
        <w:t xml:space="preserve"> </w:t>
      </w:r>
      <w:r w:rsidRPr="00B26566">
        <w:rPr>
          <w:sz w:val="24"/>
          <w:lang w:val="da-DK"/>
        </w:rPr>
        <w:t>på</w:t>
      </w:r>
      <w:r w:rsidRPr="00B26566">
        <w:rPr>
          <w:spacing w:val="-1"/>
          <w:sz w:val="24"/>
          <w:lang w:val="da-DK"/>
        </w:rPr>
        <w:t xml:space="preserve"> </w:t>
      </w:r>
      <w:r w:rsidRPr="00B26566">
        <w:rPr>
          <w:sz w:val="24"/>
          <w:lang w:val="da-DK"/>
        </w:rPr>
        <w:t>Miljøstyrelsens</w:t>
      </w:r>
      <w:r w:rsidRPr="00B26566">
        <w:rPr>
          <w:spacing w:val="-2"/>
          <w:sz w:val="24"/>
          <w:lang w:val="da-DK"/>
        </w:rPr>
        <w:t xml:space="preserve"> </w:t>
      </w:r>
      <w:r w:rsidRPr="00B26566">
        <w:rPr>
          <w:sz w:val="24"/>
          <w:lang w:val="da-DK"/>
        </w:rPr>
        <w:t>anmodning,</w:t>
      </w:r>
      <w:r w:rsidRPr="00B26566">
        <w:rPr>
          <w:spacing w:val="-1"/>
          <w:sz w:val="24"/>
          <w:lang w:val="da-DK"/>
        </w:rPr>
        <w:t xml:space="preserve"> </w:t>
      </w:r>
      <w:r w:rsidRPr="00B26566">
        <w:rPr>
          <w:sz w:val="24"/>
          <w:lang w:val="da-DK"/>
        </w:rPr>
        <w:t>jf.</w:t>
      </w:r>
      <w:r w:rsidRPr="00B26566">
        <w:rPr>
          <w:spacing w:val="-2"/>
          <w:sz w:val="24"/>
          <w:lang w:val="da-DK"/>
        </w:rPr>
        <w:t xml:space="preserve"> </w:t>
      </w:r>
      <w:r>
        <w:rPr>
          <w:sz w:val="24"/>
        </w:rPr>
        <w:t>§</w:t>
      </w:r>
      <w:r>
        <w:rPr>
          <w:spacing w:val="-1"/>
          <w:sz w:val="24"/>
        </w:rPr>
        <w:t xml:space="preserve"> </w:t>
      </w:r>
      <w:r>
        <w:rPr>
          <w:sz w:val="24"/>
        </w:rPr>
        <w:t>14,</w:t>
      </w:r>
      <w:r>
        <w:rPr>
          <w:spacing w:val="-1"/>
          <w:sz w:val="24"/>
        </w:rPr>
        <w:t xml:space="preserve"> </w:t>
      </w:r>
      <w:r>
        <w:rPr>
          <w:sz w:val="24"/>
        </w:rPr>
        <w:t>stk.</w:t>
      </w:r>
      <w:r>
        <w:rPr>
          <w:spacing w:val="-1"/>
          <w:sz w:val="24"/>
        </w:rPr>
        <w:t xml:space="preserve"> </w:t>
      </w:r>
      <w:r>
        <w:rPr>
          <w:spacing w:val="-5"/>
          <w:sz w:val="24"/>
        </w:rPr>
        <w:t>2,</w:t>
      </w:r>
    </w:p>
    <w:p w14:paraId="165E1007" w14:textId="77777777" w:rsidR="00635043" w:rsidRDefault="00644EC4">
      <w:pPr>
        <w:pStyle w:val="Listeafsnit"/>
        <w:numPr>
          <w:ilvl w:val="0"/>
          <w:numId w:val="93"/>
        </w:numPr>
        <w:tabs>
          <w:tab w:val="left" w:pos="609"/>
        </w:tabs>
        <w:ind w:left="609" w:hanging="499"/>
        <w:rPr>
          <w:sz w:val="24"/>
        </w:rPr>
      </w:pPr>
      <w:r w:rsidRPr="00B26566">
        <w:rPr>
          <w:sz w:val="24"/>
          <w:lang w:val="da-DK"/>
        </w:rPr>
        <w:t xml:space="preserve">undlader at medvirke til, at oplysninger eller dokumentation indhentes, jf. </w:t>
      </w:r>
      <w:r>
        <w:rPr>
          <w:sz w:val="24"/>
        </w:rPr>
        <w:t xml:space="preserve">§ </w:t>
      </w:r>
      <w:r>
        <w:rPr>
          <w:spacing w:val="-5"/>
          <w:sz w:val="24"/>
        </w:rPr>
        <w:t>15,</w:t>
      </w:r>
    </w:p>
    <w:p w14:paraId="31998ED2" w14:textId="77777777" w:rsidR="00635043" w:rsidRDefault="00644EC4">
      <w:pPr>
        <w:pStyle w:val="Listeafsnit"/>
        <w:numPr>
          <w:ilvl w:val="0"/>
          <w:numId w:val="93"/>
        </w:numPr>
        <w:tabs>
          <w:tab w:val="left" w:pos="609"/>
        </w:tabs>
        <w:ind w:left="609" w:hanging="499"/>
        <w:rPr>
          <w:sz w:val="24"/>
        </w:rPr>
      </w:pPr>
      <w:r w:rsidRPr="00B26566">
        <w:rPr>
          <w:sz w:val="24"/>
          <w:lang w:val="da-DK"/>
        </w:rPr>
        <w:t xml:space="preserve">undlader at fremlægge oplysninger og dokumentation, jf. </w:t>
      </w:r>
      <w:r>
        <w:rPr>
          <w:sz w:val="24"/>
        </w:rPr>
        <w:t xml:space="preserve">§ </w:t>
      </w:r>
      <w:r>
        <w:rPr>
          <w:spacing w:val="-5"/>
          <w:sz w:val="24"/>
        </w:rPr>
        <w:t>15,</w:t>
      </w:r>
    </w:p>
    <w:p w14:paraId="6B08E38E" w14:textId="77777777" w:rsidR="00635043" w:rsidRPr="00B26566" w:rsidRDefault="00644EC4">
      <w:pPr>
        <w:pStyle w:val="Listeafsnit"/>
        <w:numPr>
          <w:ilvl w:val="0"/>
          <w:numId w:val="93"/>
        </w:numPr>
        <w:tabs>
          <w:tab w:val="left" w:pos="609"/>
        </w:tabs>
        <w:ind w:left="609" w:hanging="499"/>
        <w:rPr>
          <w:sz w:val="24"/>
          <w:lang w:val="da-DK"/>
        </w:rPr>
      </w:pPr>
      <w:r w:rsidRPr="00B26566">
        <w:rPr>
          <w:sz w:val="24"/>
          <w:lang w:val="da-DK"/>
        </w:rPr>
        <w:t xml:space="preserve">undlader at efterkomme påbud efter § </w:t>
      </w:r>
      <w:r w:rsidRPr="00B26566">
        <w:rPr>
          <w:spacing w:val="-5"/>
          <w:sz w:val="24"/>
          <w:lang w:val="da-DK"/>
        </w:rPr>
        <w:t>16,</w:t>
      </w:r>
    </w:p>
    <w:p w14:paraId="4F0EB38C" w14:textId="77777777" w:rsidR="00635043" w:rsidRPr="00B26566" w:rsidRDefault="00644EC4">
      <w:pPr>
        <w:pStyle w:val="Listeafsnit"/>
        <w:numPr>
          <w:ilvl w:val="0"/>
          <w:numId w:val="93"/>
        </w:numPr>
        <w:tabs>
          <w:tab w:val="left" w:pos="609"/>
        </w:tabs>
        <w:ind w:left="609" w:hanging="499"/>
        <w:rPr>
          <w:sz w:val="24"/>
          <w:lang w:val="da-DK"/>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2"/>
          <w:sz w:val="24"/>
          <w:lang w:val="da-DK"/>
        </w:rPr>
        <w:t xml:space="preserve"> </w:t>
      </w:r>
      <w:r w:rsidRPr="00B26566">
        <w:rPr>
          <w:sz w:val="24"/>
          <w:lang w:val="da-DK"/>
        </w:rPr>
        <w:t>efterkomme</w:t>
      </w:r>
      <w:r w:rsidRPr="00B26566">
        <w:rPr>
          <w:spacing w:val="-3"/>
          <w:sz w:val="24"/>
          <w:lang w:val="da-DK"/>
        </w:rPr>
        <w:t xml:space="preserve"> </w:t>
      </w:r>
      <w:r w:rsidRPr="00B26566">
        <w:rPr>
          <w:sz w:val="24"/>
          <w:lang w:val="da-DK"/>
        </w:rPr>
        <w:t>Miljøstyrelsens</w:t>
      </w:r>
      <w:r w:rsidRPr="00B26566">
        <w:rPr>
          <w:spacing w:val="-2"/>
          <w:sz w:val="24"/>
          <w:lang w:val="da-DK"/>
        </w:rPr>
        <w:t xml:space="preserve"> </w:t>
      </w:r>
      <w:r w:rsidRPr="00B26566">
        <w:rPr>
          <w:sz w:val="24"/>
          <w:lang w:val="da-DK"/>
        </w:rPr>
        <w:t>afgørelse</w:t>
      </w:r>
      <w:r w:rsidRPr="00B26566">
        <w:rPr>
          <w:spacing w:val="-2"/>
          <w:sz w:val="24"/>
          <w:lang w:val="da-DK"/>
        </w:rPr>
        <w:t xml:space="preserve"> </w:t>
      </w:r>
      <w:r w:rsidRPr="00B26566">
        <w:rPr>
          <w:sz w:val="24"/>
          <w:lang w:val="da-DK"/>
        </w:rPr>
        <w:t>efter</w:t>
      </w:r>
      <w:r w:rsidRPr="00B26566">
        <w:rPr>
          <w:spacing w:val="-2"/>
          <w:sz w:val="24"/>
          <w:lang w:val="da-DK"/>
        </w:rPr>
        <w:t xml:space="preserve"> </w:t>
      </w:r>
      <w:r w:rsidRPr="00B26566">
        <w:rPr>
          <w:sz w:val="24"/>
          <w:lang w:val="da-DK"/>
        </w:rPr>
        <w:t>§</w:t>
      </w:r>
      <w:r w:rsidRPr="00B26566">
        <w:rPr>
          <w:spacing w:val="-2"/>
          <w:sz w:val="24"/>
          <w:lang w:val="da-DK"/>
        </w:rPr>
        <w:t xml:space="preserve"> </w:t>
      </w:r>
      <w:r w:rsidRPr="00B26566">
        <w:rPr>
          <w:spacing w:val="-5"/>
          <w:sz w:val="24"/>
          <w:lang w:val="da-DK"/>
        </w:rPr>
        <w:t>17,</w:t>
      </w:r>
    </w:p>
    <w:p w14:paraId="020AF088" w14:textId="77777777" w:rsidR="00635043" w:rsidRPr="00B26566" w:rsidRDefault="00644EC4">
      <w:pPr>
        <w:pStyle w:val="Listeafsnit"/>
        <w:numPr>
          <w:ilvl w:val="0"/>
          <w:numId w:val="93"/>
        </w:numPr>
        <w:tabs>
          <w:tab w:val="left" w:pos="609"/>
        </w:tabs>
        <w:ind w:left="609" w:hanging="499"/>
        <w:rPr>
          <w:sz w:val="24"/>
          <w:lang w:val="da-DK"/>
        </w:rPr>
      </w:pPr>
      <w:r w:rsidRPr="00B26566">
        <w:rPr>
          <w:sz w:val="24"/>
          <w:lang w:val="da-DK"/>
        </w:rPr>
        <w:t xml:space="preserve">mærker emballage i strid med § </w:t>
      </w:r>
      <w:r w:rsidRPr="00B26566">
        <w:rPr>
          <w:spacing w:val="-5"/>
          <w:sz w:val="24"/>
          <w:lang w:val="da-DK"/>
        </w:rPr>
        <w:t>18,</w:t>
      </w:r>
    </w:p>
    <w:p w14:paraId="78BA4FBE" w14:textId="77777777" w:rsidR="00635043" w:rsidRDefault="00644EC4">
      <w:pPr>
        <w:pStyle w:val="Listeafsnit"/>
        <w:numPr>
          <w:ilvl w:val="0"/>
          <w:numId w:val="93"/>
        </w:numPr>
        <w:tabs>
          <w:tab w:val="left" w:pos="609"/>
        </w:tabs>
        <w:ind w:left="609" w:hanging="499"/>
        <w:rPr>
          <w:sz w:val="24"/>
        </w:rPr>
      </w:pPr>
      <w:r w:rsidRPr="00B26566">
        <w:rPr>
          <w:sz w:val="24"/>
          <w:lang w:val="da-DK"/>
        </w:rPr>
        <w:t>undlader</w:t>
      </w:r>
      <w:r w:rsidRPr="00B26566">
        <w:rPr>
          <w:spacing w:val="-1"/>
          <w:sz w:val="24"/>
          <w:lang w:val="da-DK"/>
        </w:rPr>
        <w:t xml:space="preserve"> </w:t>
      </w:r>
      <w:r w:rsidRPr="00B26566">
        <w:rPr>
          <w:sz w:val="24"/>
          <w:lang w:val="da-DK"/>
        </w:rPr>
        <w:t>at</w:t>
      </w:r>
      <w:r w:rsidRPr="00B26566">
        <w:rPr>
          <w:spacing w:val="-1"/>
          <w:sz w:val="24"/>
          <w:lang w:val="da-DK"/>
        </w:rPr>
        <w:t xml:space="preserve"> </w:t>
      </w:r>
      <w:r w:rsidRPr="00B26566">
        <w:rPr>
          <w:sz w:val="24"/>
          <w:lang w:val="da-DK"/>
        </w:rPr>
        <w:t>være</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besiddelse af</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 19,</w:t>
      </w:r>
      <w:r>
        <w:rPr>
          <w:spacing w:val="-1"/>
          <w:sz w:val="24"/>
        </w:rPr>
        <w:t xml:space="preserve"> </w:t>
      </w:r>
      <w:r>
        <w:rPr>
          <w:sz w:val="24"/>
        </w:rPr>
        <w:t>stk.</w:t>
      </w:r>
      <w:r>
        <w:rPr>
          <w:spacing w:val="-1"/>
          <w:sz w:val="24"/>
        </w:rPr>
        <w:t xml:space="preserve"> </w:t>
      </w:r>
      <w:r>
        <w:rPr>
          <w:sz w:val="24"/>
        </w:rPr>
        <w:t>1</w:t>
      </w:r>
      <w:r>
        <w:rPr>
          <w:spacing w:val="-1"/>
          <w:sz w:val="24"/>
        </w:rPr>
        <w:t xml:space="preserve"> </w:t>
      </w:r>
      <w:r>
        <w:rPr>
          <w:sz w:val="24"/>
        </w:rPr>
        <w:t xml:space="preserve">og </w:t>
      </w:r>
      <w:r>
        <w:rPr>
          <w:spacing w:val="-5"/>
          <w:sz w:val="24"/>
        </w:rPr>
        <w:t>3,</w:t>
      </w:r>
    </w:p>
    <w:p w14:paraId="1E923107" w14:textId="77777777" w:rsidR="00635043" w:rsidRDefault="00644EC4">
      <w:pPr>
        <w:pStyle w:val="Listeafsnit"/>
        <w:numPr>
          <w:ilvl w:val="0"/>
          <w:numId w:val="93"/>
        </w:numPr>
        <w:tabs>
          <w:tab w:val="left" w:pos="609"/>
        </w:tabs>
        <w:ind w:left="609" w:hanging="499"/>
        <w:rPr>
          <w:sz w:val="24"/>
        </w:rPr>
      </w:pPr>
      <w:r w:rsidRPr="00B26566">
        <w:rPr>
          <w:sz w:val="24"/>
          <w:lang w:val="da-DK"/>
        </w:rPr>
        <w:t>undlader</w:t>
      </w:r>
      <w:r w:rsidRPr="00B26566">
        <w:rPr>
          <w:spacing w:val="-2"/>
          <w:sz w:val="24"/>
          <w:lang w:val="da-DK"/>
        </w:rPr>
        <w:t xml:space="preserve"> </w:t>
      </w:r>
      <w:r w:rsidRPr="00B26566">
        <w:rPr>
          <w:sz w:val="24"/>
          <w:lang w:val="da-DK"/>
        </w:rPr>
        <w:t>at</w:t>
      </w:r>
      <w:r w:rsidRPr="00B26566">
        <w:rPr>
          <w:spacing w:val="-1"/>
          <w:sz w:val="24"/>
          <w:lang w:val="da-DK"/>
        </w:rPr>
        <w:t xml:space="preserve"> </w:t>
      </w:r>
      <w:r w:rsidRPr="00B26566">
        <w:rPr>
          <w:sz w:val="24"/>
          <w:lang w:val="da-DK"/>
        </w:rPr>
        <w:t>fremlægge</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på</w:t>
      </w:r>
      <w:r w:rsidRPr="00B26566">
        <w:rPr>
          <w:spacing w:val="-1"/>
          <w:sz w:val="24"/>
          <w:lang w:val="da-DK"/>
        </w:rPr>
        <w:t xml:space="preserve"> </w:t>
      </w:r>
      <w:r w:rsidRPr="00B26566">
        <w:rPr>
          <w:sz w:val="24"/>
          <w:lang w:val="da-DK"/>
        </w:rPr>
        <w:t>Miljøstyrelsens</w:t>
      </w:r>
      <w:r w:rsidRPr="00B26566">
        <w:rPr>
          <w:spacing w:val="-2"/>
          <w:sz w:val="24"/>
          <w:lang w:val="da-DK"/>
        </w:rPr>
        <w:t xml:space="preserve"> </w:t>
      </w:r>
      <w:r w:rsidRPr="00B26566">
        <w:rPr>
          <w:sz w:val="24"/>
          <w:lang w:val="da-DK"/>
        </w:rPr>
        <w:t>anmodning,</w:t>
      </w:r>
      <w:r w:rsidRPr="00B26566">
        <w:rPr>
          <w:spacing w:val="-1"/>
          <w:sz w:val="24"/>
          <w:lang w:val="da-DK"/>
        </w:rPr>
        <w:t xml:space="preserve"> </w:t>
      </w:r>
      <w:r w:rsidRPr="00B26566">
        <w:rPr>
          <w:sz w:val="24"/>
          <w:lang w:val="da-DK"/>
        </w:rPr>
        <w:t>jf.</w:t>
      </w:r>
      <w:r w:rsidRPr="00B26566">
        <w:rPr>
          <w:spacing w:val="-1"/>
          <w:sz w:val="24"/>
          <w:lang w:val="da-DK"/>
        </w:rPr>
        <w:t xml:space="preserve"> </w:t>
      </w:r>
      <w:r>
        <w:rPr>
          <w:sz w:val="24"/>
        </w:rPr>
        <w:t>§</w:t>
      </w:r>
      <w:r>
        <w:rPr>
          <w:spacing w:val="-1"/>
          <w:sz w:val="24"/>
        </w:rPr>
        <w:t xml:space="preserve"> </w:t>
      </w:r>
      <w:r>
        <w:rPr>
          <w:sz w:val="24"/>
        </w:rPr>
        <w:t>19,</w:t>
      </w:r>
      <w:r>
        <w:rPr>
          <w:spacing w:val="-1"/>
          <w:sz w:val="24"/>
        </w:rPr>
        <w:t xml:space="preserve"> </w:t>
      </w:r>
      <w:r>
        <w:rPr>
          <w:sz w:val="24"/>
        </w:rPr>
        <w:t>stk.</w:t>
      </w:r>
      <w:r>
        <w:rPr>
          <w:spacing w:val="-1"/>
          <w:sz w:val="24"/>
        </w:rPr>
        <w:t xml:space="preserve"> </w:t>
      </w:r>
      <w:r>
        <w:rPr>
          <w:sz w:val="24"/>
        </w:rPr>
        <w:t>2</w:t>
      </w:r>
      <w:r>
        <w:rPr>
          <w:spacing w:val="-1"/>
          <w:sz w:val="24"/>
        </w:rPr>
        <w:t xml:space="preserve"> </w:t>
      </w:r>
      <w:r>
        <w:rPr>
          <w:sz w:val="24"/>
        </w:rPr>
        <w:t>og</w:t>
      </w:r>
      <w:r>
        <w:rPr>
          <w:spacing w:val="-1"/>
          <w:sz w:val="24"/>
        </w:rPr>
        <w:t xml:space="preserve"> </w:t>
      </w:r>
      <w:r>
        <w:rPr>
          <w:spacing w:val="-5"/>
          <w:sz w:val="24"/>
        </w:rPr>
        <w:t>4,</w:t>
      </w:r>
    </w:p>
    <w:p w14:paraId="696F8D77" w14:textId="77777777" w:rsidR="00635043" w:rsidRPr="00B26566" w:rsidRDefault="00644EC4">
      <w:pPr>
        <w:pStyle w:val="Listeafsnit"/>
        <w:numPr>
          <w:ilvl w:val="0"/>
          <w:numId w:val="93"/>
        </w:numPr>
        <w:tabs>
          <w:tab w:val="left" w:pos="609"/>
        </w:tabs>
        <w:ind w:left="609" w:hanging="499"/>
        <w:rPr>
          <w:sz w:val="24"/>
          <w:lang w:val="da-DK"/>
        </w:rPr>
      </w:pPr>
      <w:r w:rsidRPr="00B26566">
        <w:rPr>
          <w:sz w:val="24"/>
          <w:lang w:val="da-DK"/>
        </w:rPr>
        <w:t>tilgængeliggør</w:t>
      </w:r>
      <w:r w:rsidRPr="00B26566">
        <w:rPr>
          <w:spacing w:val="10"/>
          <w:sz w:val="24"/>
          <w:lang w:val="da-DK"/>
        </w:rPr>
        <w:t xml:space="preserve"> </w:t>
      </w:r>
      <w:r w:rsidRPr="00B26566">
        <w:rPr>
          <w:sz w:val="24"/>
          <w:lang w:val="da-DK"/>
        </w:rPr>
        <w:t>emballage</w:t>
      </w:r>
      <w:r w:rsidRPr="00B26566">
        <w:rPr>
          <w:spacing w:val="10"/>
          <w:sz w:val="24"/>
          <w:lang w:val="da-DK"/>
        </w:rPr>
        <w:t xml:space="preserve"> </w:t>
      </w:r>
      <w:r w:rsidRPr="00B26566">
        <w:rPr>
          <w:sz w:val="24"/>
          <w:lang w:val="da-DK"/>
        </w:rPr>
        <w:t>uden</w:t>
      </w:r>
      <w:r w:rsidRPr="00B26566">
        <w:rPr>
          <w:spacing w:val="10"/>
          <w:sz w:val="24"/>
          <w:lang w:val="da-DK"/>
        </w:rPr>
        <w:t xml:space="preserve"> </w:t>
      </w:r>
      <w:r w:rsidRPr="00B26566">
        <w:rPr>
          <w:sz w:val="24"/>
          <w:lang w:val="da-DK"/>
        </w:rPr>
        <w:t>at</w:t>
      </w:r>
      <w:r w:rsidRPr="00B26566">
        <w:rPr>
          <w:spacing w:val="10"/>
          <w:sz w:val="24"/>
          <w:lang w:val="da-DK"/>
        </w:rPr>
        <w:t xml:space="preserve"> </w:t>
      </w:r>
      <w:r w:rsidRPr="00B26566">
        <w:rPr>
          <w:sz w:val="24"/>
          <w:lang w:val="da-DK"/>
        </w:rPr>
        <w:t>have</w:t>
      </w:r>
      <w:r w:rsidRPr="00B26566">
        <w:rPr>
          <w:spacing w:val="10"/>
          <w:sz w:val="24"/>
          <w:lang w:val="da-DK"/>
        </w:rPr>
        <w:t xml:space="preserve"> </w:t>
      </w:r>
      <w:r w:rsidRPr="00B26566">
        <w:rPr>
          <w:sz w:val="24"/>
          <w:lang w:val="da-DK"/>
        </w:rPr>
        <w:t>ladet</w:t>
      </w:r>
      <w:r w:rsidRPr="00B26566">
        <w:rPr>
          <w:spacing w:val="10"/>
          <w:sz w:val="24"/>
          <w:lang w:val="da-DK"/>
        </w:rPr>
        <w:t xml:space="preserve"> </w:t>
      </w:r>
      <w:r w:rsidRPr="00B26566">
        <w:rPr>
          <w:sz w:val="24"/>
          <w:lang w:val="da-DK"/>
        </w:rPr>
        <w:t>sig</w:t>
      </w:r>
      <w:r w:rsidRPr="00B26566">
        <w:rPr>
          <w:spacing w:val="10"/>
          <w:sz w:val="24"/>
          <w:lang w:val="da-DK"/>
        </w:rPr>
        <w:t xml:space="preserve"> </w:t>
      </w:r>
      <w:r w:rsidRPr="00B26566">
        <w:rPr>
          <w:sz w:val="24"/>
          <w:lang w:val="da-DK"/>
        </w:rPr>
        <w:t>registrere</w:t>
      </w:r>
      <w:r w:rsidRPr="00B26566">
        <w:rPr>
          <w:spacing w:val="10"/>
          <w:sz w:val="24"/>
          <w:lang w:val="da-DK"/>
        </w:rPr>
        <w:t xml:space="preserve"> </w:t>
      </w:r>
      <w:r w:rsidRPr="00B26566">
        <w:rPr>
          <w:sz w:val="24"/>
          <w:lang w:val="da-DK"/>
        </w:rPr>
        <w:t>som</w:t>
      </w:r>
      <w:r w:rsidRPr="00B26566">
        <w:rPr>
          <w:spacing w:val="10"/>
          <w:sz w:val="24"/>
          <w:lang w:val="da-DK"/>
        </w:rPr>
        <w:t xml:space="preserve"> </w:t>
      </w:r>
      <w:r w:rsidRPr="00B26566">
        <w:rPr>
          <w:sz w:val="24"/>
          <w:lang w:val="da-DK"/>
        </w:rPr>
        <w:t>producent</w:t>
      </w:r>
      <w:r w:rsidRPr="00B26566">
        <w:rPr>
          <w:spacing w:val="10"/>
          <w:sz w:val="24"/>
          <w:lang w:val="da-DK"/>
        </w:rPr>
        <w:t xml:space="preserve"> </w:t>
      </w:r>
      <w:r w:rsidRPr="00B26566">
        <w:rPr>
          <w:sz w:val="24"/>
          <w:lang w:val="da-DK"/>
        </w:rPr>
        <w:t>eller</w:t>
      </w:r>
      <w:r w:rsidRPr="00B26566">
        <w:rPr>
          <w:spacing w:val="10"/>
          <w:sz w:val="24"/>
          <w:lang w:val="da-DK"/>
        </w:rPr>
        <w:t xml:space="preserve"> </w:t>
      </w:r>
      <w:r w:rsidRPr="00B26566">
        <w:rPr>
          <w:sz w:val="24"/>
          <w:lang w:val="da-DK"/>
        </w:rPr>
        <w:t>kollektiv</w:t>
      </w:r>
      <w:r w:rsidRPr="00B26566">
        <w:rPr>
          <w:spacing w:val="10"/>
          <w:sz w:val="24"/>
          <w:lang w:val="da-DK"/>
        </w:rPr>
        <w:t xml:space="preserve"> </w:t>
      </w:r>
      <w:r w:rsidRPr="00B26566">
        <w:rPr>
          <w:sz w:val="24"/>
          <w:lang w:val="da-DK"/>
        </w:rPr>
        <w:t>ordning,</w:t>
      </w:r>
      <w:r w:rsidRPr="00B26566">
        <w:rPr>
          <w:spacing w:val="10"/>
          <w:sz w:val="24"/>
          <w:lang w:val="da-DK"/>
        </w:rPr>
        <w:t xml:space="preserve"> </w:t>
      </w:r>
      <w:r w:rsidRPr="00B26566">
        <w:rPr>
          <w:spacing w:val="-5"/>
          <w:sz w:val="24"/>
          <w:lang w:val="da-DK"/>
        </w:rPr>
        <w:t>jf.</w:t>
      </w:r>
    </w:p>
    <w:p w14:paraId="779309B6" w14:textId="77777777" w:rsidR="00635043" w:rsidRPr="00B26566" w:rsidRDefault="00644EC4">
      <w:pPr>
        <w:pStyle w:val="Brdtekst"/>
        <w:spacing w:line="249" w:lineRule="auto"/>
        <w:ind w:left="610" w:hanging="1"/>
        <w:jc w:val="left"/>
        <w:rPr>
          <w:lang w:val="da-DK"/>
        </w:rPr>
      </w:pPr>
      <w:r w:rsidRPr="00B26566">
        <w:rPr>
          <w:lang w:val="da-DK"/>
        </w:rPr>
        <w:t>§§</w:t>
      </w:r>
      <w:r w:rsidRPr="00B26566">
        <w:rPr>
          <w:spacing w:val="16"/>
          <w:lang w:val="da-DK"/>
        </w:rPr>
        <w:t xml:space="preserve"> </w:t>
      </w:r>
      <w:r w:rsidRPr="00B26566">
        <w:rPr>
          <w:lang w:val="da-DK"/>
        </w:rPr>
        <w:t>8</w:t>
      </w:r>
      <w:ins w:id="558" w:author="Sofie Dam" w:date="2025-06-06T13:39:00Z">
        <w:r w:rsidR="00402703">
          <w:rPr>
            <w:lang w:val="da-DK"/>
          </w:rPr>
          <w:t>2</w:t>
        </w:r>
      </w:ins>
      <w:del w:id="559" w:author="Sofie Dam" w:date="2025-06-06T13:39:00Z">
        <w:r w:rsidRPr="00B26566" w:rsidDel="00402703">
          <w:rPr>
            <w:lang w:val="da-DK"/>
          </w:rPr>
          <w:delText>1</w:delText>
        </w:r>
      </w:del>
      <w:r w:rsidRPr="00B26566">
        <w:rPr>
          <w:spacing w:val="16"/>
          <w:lang w:val="da-DK"/>
        </w:rPr>
        <w:t xml:space="preserve"> </w:t>
      </w:r>
      <w:r w:rsidRPr="00B26566">
        <w:rPr>
          <w:lang w:val="da-DK"/>
        </w:rPr>
        <w:t>og</w:t>
      </w:r>
      <w:r w:rsidRPr="00B26566">
        <w:rPr>
          <w:spacing w:val="16"/>
          <w:lang w:val="da-DK"/>
        </w:rPr>
        <w:t xml:space="preserve"> </w:t>
      </w:r>
      <w:r w:rsidRPr="00B26566">
        <w:rPr>
          <w:lang w:val="da-DK"/>
        </w:rPr>
        <w:t>8</w:t>
      </w:r>
      <w:ins w:id="560" w:author="Sofie Dam" w:date="2025-06-06T13:39:00Z">
        <w:r w:rsidR="00402703">
          <w:rPr>
            <w:lang w:val="da-DK"/>
          </w:rPr>
          <w:t>3</w:t>
        </w:r>
      </w:ins>
      <w:del w:id="561" w:author="Sofie Dam" w:date="2025-06-06T13:39:00Z">
        <w:r w:rsidRPr="00B26566" w:rsidDel="00402703">
          <w:rPr>
            <w:lang w:val="da-DK"/>
          </w:rPr>
          <w:delText>2</w:delText>
        </w:r>
      </w:del>
      <w:r w:rsidRPr="00B26566">
        <w:rPr>
          <w:lang w:val="da-DK"/>
        </w:rPr>
        <w:t>,</w:t>
      </w:r>
      <w:r w:rsidRPr="00B26566">
        <w:rPr>
          <w:spacing w:val="16"/>
          <w:lang w:val="da-DK"/>
        </w:rPr>
        <w:t xml:space="preserve"> </w:t>
      </w:r>
      <w:r w:rsidRPr="00B26566">
        <w:rPr>
          <w:lang w:val="da-DK"/>
        </w:rPr>
        <w:t>i</w:t>
      </w:r>
      <w:r w:rsidRPr="00B26566">
        <w:rPr>
          <w:spacing w:val="16"/>
          <w:lang w:val="da-DK"/>
        </w:rPr>
        <w:t xml:space="preserve"> </w:t>
      </w:r>
      <w:r w:rsidRPr="00B26566">
        <w:rPr>
          <w:lang w:val="da-DK"/>
        </w:rPr>
        <w:t>overensstemmelse</w:t>
      </w:r>
      <w:r w:rsidRPr="00B26566">
        <w:rPr>
          <w:spacing w:val="16"/>
          <w:lang w:val="da-DK"/>
        </w:rPr>
        <w:t xml:space="preserve"> </w:t>
      </w:r>
      <w:r w:rsidRPr="00B26566">
        <w:rPr>
          <w:lang w:val="da-DK"/>
        </w:rPr>
        <w:t>med</w:t>
      </w:r>
      <w:r w:rsidRPr="00B26566">
        <w:rPr>
          <w:spacing w:val="16"/>
          <w:lang w:val="da-DK"/>
        </w:rPr>
        <w:t xml:space="preserve"> </w:t>
      </w:r>
      <w:r w:rsidRPr="00B26566">
        <w:rPr>
          <w:lang w:val="da-DK"/>
        </w:rPr>
        <w:t>§</w:t>
      </w:r>
      <w:r w:rsidRPr="00B26566">
        <w:rPr>
          <w:spacing w:val="16"/>
          <w:lang w:val="da-DK"/>
        </w:rPr>
        <w:t xml:space="preserve"> </w:t>
      </w:r>
      <w:r w:rsidRPr="00B26566">
        <w:rPr>
          <w:lang w:val="da-DK"/>
        </w:rPr>
        <w:t>21,</w:t>
      </w:r>
      <w:r w:rsidRPr="00B26566">
        <w:rPr>
          <w:spacing w:val="16"/>
          <w:lang w:val="da-DK"/>
        </w:rPr>
        <w:t xml:space="preserve"> </w:t>
      </w:r>
      <w:r w:rsidRPr="00B26566">
        <w:rPr>
          <w:lang w:val="da-DK"/>
        </w:rPr>
        <w:t>som</w:t>
      </w:r>
      <w:r w:rsidRPr="00B26566">
        <w:rPr>
          <w:spacing w:val="16"/>
          <w:lang w:val="da-DK"/>
        </w:rPr>
        <w:t xml:space="preserve"> </w:t>
      </w:r>
      <w:r w:rsidRPr="00B26566">
        <w:rPr>
          <w:lang w:val="da-DK"/>
        </w:rPr>
        <w:t>producent</w:t>
      </w:r>
      <w:r w:rsidRPr="00B26566">
        <w:rPr>
          <w:spacing w:val="16"/>
          <w:lang w:val="da-DK"/>
        </w:rPr>
        <w:t xml:space="preserve"> </w:t>
      </w:r>
      <w:r w:rsidRPr="00B26566">
        <w:rPr>
          <w:lang w:val="da-DK"/>
        </w:rPr>
        <w:t>eller</w:t>
      </w:r>
      <w:r w:rsidRPr="00B26566">
        <w:rPr>
          <w:spacing w:val="16"/>
          <w:lang w:val="da-DK"/>
        </w:rPr>
        <w:t xml:space="preserve"> </w:t>
      </w:r>
      <w:r w:rsidRPr="00B26566">
        <w:rPr>
          <w:lang w:val="da-DK"/>
        </w:rPr>
        <w:t>kollektiv</w:t>
      </w:r>
      <w:r w:rsidRPr="00B26566">
        <w:rPr>
          <w:spacing w:val="16"/>
          <w:lang w:val="da-DK"/>
        </w:rPr>
        <w:t xml:space="preserve"> </w:t>
      </w:r>
      <w:r w:rsidRPr="00B26566">
        <w:rPr>
          <w:lang w:val="da-DK"/>
        </w:rPr>
        <w:t>ordning,</w:t>
      </w:r>
      <w:r w:rsidRPr="00B26566">
        <w:rPr>
          <w:spacing w:val="16"/>
          <w:lang w:val="da-DK"/>
        </w:rPr>
        <w:t xml:space="preserve"> </w:t>
      </w:r>
      <w:r w:rsidRPr="00B26566">
        <w:rPr>
          <w:lang w:val="da-DK"/>
        </w:rPr>
        <w:t>jf.</w:t>
      </w:r>
      <w:r w:rsidRPr="00B26566">
        <w:rPr>
          <w:spacing w:val="16"/>
          <w:lang w:val="da-DK"/>
        </w:rPr>
        <w:t xml:space="preserve"> </w:t>
      </w:r>
      <w:r w:rsidRPr="00B26566">
        <w:rPr>
          <w:lang w:val="da-DK"/>
        </w:rPr>
        <w:t>§§</w:t>
      </w:r>
      <w:r w:rsidRPr="00B26566">
        <w:rPr>
          <w:spacing w:val="16"/>
          <w:lang w:val="da-DK"/>
        </w:rPr>
        <w:t xml:space="preserve"> </w:t>
      </w:r>
      <w:r w:rsidRPr="00B26566">
        <w:rPr>
          <w:lang w:val="da-DK"/>
        </w:rPr>
        <w:t>8</w:t>
      </w:r>
      <w:ins w:id="562" w:author="Sofie Dam" w:date="2025-06-06T13:39:00Z">
        <w:r w:rsidR="00402703">
          <w:rPr>
            <w:lang w:val="da-DK"/>
          </w:rPr>
          <w:t>2</w:t>
        </w:r>
      </w:ins>
      <w:del w:id="563" w:author="Sofie Dam" w:date="2025-06-06T13:39:00Z">
        <w:r w:rsidRPr="00B26566" w:rsidDel="00402703">
          <w:rPr>
            <w:lang w:val="da-DK"/>
          </w:rPr>
          <w:delText>1</w:delText>
        </w:r>
      </w:del>
      <w:r w:rsidRPr="00B26566">
        <w:rPr>
          <w:spacing w:val="16"/>
          <w:lang w:val="da-DK"/>
        </w:rPr>
        <w:t xml:space="preserve"> </w:t>
      </w:r>
      <w:r w:rsidRPr="00B26566">
        <w:rPr>
          <w:lang w:val="da-DK"/>
        </w:rPr>
        <w:t>og</w:t>
      </w:r>
      <w:r w:rsidRPr="00B26566">
        <w:rPr>
          <w:spacing w:val="16"/>
          <w:lang w:val="da-DK"/>
        </w:rPr>
        <w:t xml:space="preserve"> </w:t>
      </w:r>
      <w:r w:rsidRPr="00B26566">
        <w:rPr>
          <w:lang w:val="da-DK"/>
        </w:rPr>
        <w:t>8</w:t>
      </w:r>
      <w:ins w:id="564" w:author="Sofie Dam" w:date="2025-06-06T13:39:00Z">
        <w:r w:rsidR="00402703">
          <w:rPr>
            <w:lang w:val="da-DK"/>
          </w:rPr>
          <w:t>3</w:t>
        </w:r>
      </w:ins>
      <w:del w:id="565" w:author="Sofie Dam" w:date="2025-06-06T13:39:00Z">
        <w:r w:rsidRPr="00B26566" w:rsidDel="00402703">
          <w:rPr>
            <w:lang w:val="da-DK"/>
          </w:rPr>
          <w:delText>2</w:delText>
        </w:r>
      </w:del>
      <w:r w:rsidRPr="00B26566">
        <w:rPr>
          <w:lang w:val="da-DK"/>
        </w:rPr>
        <w:t xml:space="preserve"> afgiver urigtige eller vildledende oplysninger i henhold til § 22, stk. 1-3,</w:t>
      </w:r>
    </w:p>
    <w:p w14:paraId="5EE87224" w14:textId="77777777" w:rsidR="00635043" w:rsidRPr="00B26566" w:rsidRDefault="00644EC4">
      <w:pPr>
        <w:pStyle w:val="Listeafsnit"/>
        <w:numPr>
          <w:ilvl w:val="0"/>
          <w:numId w:val="93"/>
        </w:numPr>
        <w:tabs>
          <w:tab w:val="left" w:pos="608"/>
          <w:tab w:val="left" w:pos="610"/>
        </w:tabs>
        <w:spacing w:before="2" w:line="249" w:lineRule="auto"/>
        <w:ind w:right="107" w:hanging="501"/>
        <w:jc w:val="both"/>
        <w:rPr>
          <w:sz w:val="24"/>
          <w:lang w:val="da-DK"/>
        </w:rPr>
      </w:pPr>
      <w:r w:rsidRPr="00B26566">
        <w:rPr>
          <w:sz w:val="24"/>
          <w:lang w:val="da-DK"/>
        </w:rPr>
        <w:t>som producent eller kollektiv ordning, jf. §§ 8</w:t>
      </w:r>
      <w:ins w:id="566" w:author="Sofie Dam" w:date="2025-06-06T13:39:00Z">
        <w:r w:rsidR="00402703">
          <w:rPr>
            <w:sz w:val="24"/>
            <w:lang w:val="da-DK"/>
          </w:rPr>
          <w:t>2</w:t>
        </w:r>
      </w:ins>
      <w:del w:id="567" w:author="Sofie Dam" w:date="2025-06-06T13:39:00Z">
        <w:r w:rsidRPr="00B26566" w:rsidDel="00402703">
          <w:rPr>
            <w:sz w:val="24"/>
            <w:lang w:val="da-DK"/>
          </w:rPr>
          <w:delText>1</w:delText>
        </w:r>
      </w:del>
      <w:r w:rsidRPr="00B26566">
        <w:rPr>
          <w:sz w:val="24"/>
          <w:lang w:val="da-DK"/>
        </w:rPr>
        <w:t xml:space="preserve"> og 8</w:t>
      </w:r>
      <w:ins w:id="568" w:author="Sofie Dam" w:date="2025-06-06T13:39:00Z">
        <w:r w:rsidR="00402703">
          <w:rPr>
            <w:sz w:val="24"/>
            <w:lang w:val="da-DK"/>
          </w:rPr>
          <w:t>3</w:t>
        </w:r>
      </w:ins>
      <w:del w:id="569" w:author="Sofie Dam" w:date="2025-06-06T13:39:00Z">
        <w:r w:rsidRPr="00B26566" w:rsidDel="00402703">
          <w:rPr>
            <w:sz w:val="24"/>
            <w:lang w:val="da-DK"/>
          </w:rPr>
          <w:delText>2</w:delText>
        </w:r>
      </w:del>
      <w:r w:rsidRPr="00B26566">
        <w:rPr>
          <w:sz w:val="24"/>
          <w:lang w:val="da-DK"/>
        </w:rPr>
        <w:t xml:space="preserve"> undlader at registrere ændringer i overens- stemmelse med § 24, stk. 1,</w:t>
      </w:r>
    </w:p>
    <w:p w14:paraId="166FC5FE" w14:textId="77777777" w:rsidR="00635043" w:rsidRPr="00B26566" w:rsidRDefault="00644EC4">
      <w:pPr>
        <w:pStyle w:val="Listeafsnit"/>
        <w:numPr>
          <w:ilvl w:val="0"/>
          <w:numId w:val="93"/>
        </w:numPr>
        <w:tabs>
          <w:tab w:val="left" w:pos="608"/>
          <w:tab w:val="left" w:pos="610"/>
        </w:tabs>
        <w:spacing w:before="2" w:line="249" w:lineRule="auto"/>
        <w:ind w:right="108" w:hanging="501"/>
        <w:jc w:val="both"/>
        <w:rPr>
          <w:sz w:val="24"/>
          <w:lang w:val="da-DK"/>
        </w:rPr>
      </w:pPr>
      <w:r w:rsidRPr="00B26566">
        <w:rPr>
          <w:sz w:val="24"/>
          <w:lang w:val="da-DK"/>
        </w:rPr>
        <w:t>som producent eller kollektiv ordning, jf. §§ 8</w:t>
      </w:r>
      <w:ins w:id="570" w:author="Sofie Dam" w:date="2025-06-06T13:39:00Z">
        <w:r w:rsidR="00402703">
          <w:rPr>
            <w:sz w:val="24"/>
            <w:lang w:val="da-DK"/>
          </w:rPr>
          <w:t>2</w:t>
        </w:r>
      </w:ins>
      <w:del w:id="571" w:author="Sofie Dam" w:date="2025-06-06T13:39:00Z">
        <w:r w:rsidRPr="00B26566" w:rsidDel="00402703">
          <w:rPr>
            <w:sz w:val="24"/>
            <w:lang w:val="da-DK"/>
          </w:rPr>
          <w:delText>1</w:delText>
        </w:r>
      </w:del>
      <w:r w:rsidRPr="00B26566">
        <w:rPr>
          <w:sz w:val="24"/>
          <w:lang w:val="da-DK"/>
        </w:rPr>
        <w:t xml:space="preserve"> og 8</w:t>
      </w:r>
      <w:ins w:id="572" w:author="Sofie Dam" w:date="2025-06-06T13:39:00Z">
        <w:r w:rsidR="00402703">
          <w:rPr>
            <w:sz w:val="24"/>
            <w:lang w:val="da-DK"/>
          </w:rPr>
          <w:t>3</w:t>
        </w:r>
      </w:ins>
      <w:del w:id="573" w:author="Sofie Dam" w:date="2025-06-06T13:39:00Z">
        <w:r w:rsidRPr="00B26566" w:rsidDel="00402703">
          <w:rPr>
            <w:sz w:val="24"/>
            <w:lang w:val="da-DK"/>
          </w:rPr>
          <w:delText>2</w:delText>
        </w:r>
      </w:del>
      <w:r w:rsidRPr="00B26566">
        <w:rPr>
          <w:sz w:val="24"/>
          <w:lang w:val="da-DK"/>
        </w:rPr>
        <w:t xml:space="preserve"> undlader at registrere ophør med at være producent af emballage i overensstemmelse med § 25,</w:t>
      </w:r>
    </w:p>
    <w:p w14:paraId="590B5EDD" w14:textId="77777777" w:rsidR="00635043" w:rsidRPr="00B26566" w:rsidRDefault="00644EC4">
      <w:pPr>
        <w:pStyle w:val="Listeafsnit"/>
        <w:numPr>
          <w:ilvl w:val="0"/>
          <w:numId w:val="93"/>
        </w:numPr>
        <w:tabs>
          <w:tab w:val="left" w:pos="610"/>
        </w:tabs>
        <w:spacing w:before="2" w:line="249" w:lineRule="auto"/>
        <w:ind w:right="108"/>
        <w:jc w:val="both"/>
        <w:rPr>
          <w:sz w:val="24"/>
          <w:lang w:val="da-DK"/>
        </w:rPr>
      </w:pPr>
      <w:r w:rsidRPr="00B26566">
        <w:rPr>
          <w:sz w:val="24"/>
          <w:lang w:val="da-DK"/>
        </w:rPr>
        <w:t>som producent eller kollektiv ordning, jf. §§ 8</w:t>
      </w:r>
      <w:ins w:id="574" w:author="Sofie Dam" w:date="2025-06-06T13:39:00Z">
        <w:r w:rsidR="00402703">
          <w:rPr>
            <w:sz w:val="24"/>
            <w:lang w:val="da-DK"/>
          </w:rPr>
          <w:t>2</w:t>
        </w:r>
      </w:ins>
      <w:del w:id="575" w:author="Sofie Dam" w:date="2025-06-06T13:39:00Z">
        <w:r w:rsidRPr="00B26566" w:rsidDel="00402703">
          <w:rPr>
            <w:sz w:val="24"/>
            <w:lang w:val="da-DK"/>
          </w:rPr>
          <w:delText>1</w:delText>
        </w:r>
      </w:del>
      <w:r w:rsidRPr="00B26566">
        <w:rPr>
          <w:sz w:val="24"/>
          <w:lang w:val="da-DK"/>
        </w:rPr>
        <w:t xml:space="preserve"> og 8</w:t>
      </w:r>
      <w:ins w:id="576" w:author="Sofie Dam" w:date="2025-06-06T13:39:00Z">
        <w:r w:rsidR="00402703">
          <w:rPr>
            <w:sz w:val="24"/>
            <w:lang w:val="da-DK"/>
          </w:rPr>
          <w:t>3</w:t>
        </w:r>
      </w:ins>
      <w:del w:id="577" w:author="Sofie Dam" w:date="2025-06-06T13:39:00Z">
        <w:r w:rsidRPr="00B26566" w:rsidDel="00402703">
          <w:rPr>
            <w:sz w:val="24"/>
            <w:lang w:val="da-DK"/>
          </w:rPr>
          <w:delText>2</w:delText>
        </w:r>
      </w:del>
      <w:r w:rsidRPr="00B26566">
        <w:rPr>
          <w:sz w:val="24"/>
          <w:lang w:val="da-DK"/>
        </w:rPr>
        <w:t xml:space="preserve"> undlader at indberette oplysninger eller</w:t>
      </w:r>
      <w:r w:rsidRPr="00B26566">
        <w:rPr>
          <w:spacing w:val="40"/>
          <w:sz w:val="24"/>
          <w:lang w:val="da-DK"/>
        </w:rPr>
        <w:t xml:space="preserve"> </w:t>
      </w:r>
      <w:r w:rsidRPr="00B26566">
        <w:rPr>
          <w:sz w:val="24"/>
          <w:lang w:val="da-DK"/>
        </w:rPr>
        <w:t>afgiver</w:t>
      </w:r>
      <w:r w:rsidRPr="00B26566">
        <w:rPr>
          <w:spacing w:val="-1"/>
          <w:sz w:val="24"/>
          <w:lang w:val="da-DK"/>
        </w:rPr>
        <w:t xml:space="preserve"> </w:t>
      </w:r>
      <w:r w:rsidRPr="00B26566">
        <w:rPr>
          <w:sz w:val="24"/>
          <w:lang w:val="da-DK"/>
        </w:rPr>
        <w:t>urigtige</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vildledende</w:t>
      </w:r>
      <w:r w:rsidRPr="00B26566">
        <w:rPr>
          <w:spacing w:val="-1"/>
          <w:sz w:val="24"/>
          <w:lang w:val="da-DK"/>
        </w:rPr>
        <w:t xml:space="preserve"> </w:t>
      </w:r>
      <w:r w:rsidRPr="00B26566">
        <w:rPr>
          <w:sz w:val="24"/>
          <w:lang w:val="da-DK"/>
        </w:rPr>
        <w:t>oplysninger</w:t>
      </w:r>
      <w:r w:rsidRPr="00B26566">
        <w:rPr>
          <w:spacing w:val="-1"/>
          <w:sz w:val="24"/>
          <w:lang w:val="da-DK"/>
        </w:rPr>
        <w:t xml:space="preserve"> </w:t>
      </w:r>
      <w:r w:rsidRPr="00B26566">
        <w:rPr>
          <w:sz w:val="24"/>
          <w:lang w:val="da-DK"/>
        </w:rPr>
        <w:t>i</w:t>
      </w:r>
      <w:r w:rsidRPr="00B26566">
        <w:rPr>
          <w:spacing w:val="-1"/>
          <w:sz w:val="24"/>
          <w:lang w:val="da-DK"/>
        </w:rPr>
        <w:t xml:space="preserve"> </w:t>
      </w:r>
      <w:r w:rsidRPr="00B26566">
        <w:rPr>
          <w:sz w:val="24"/>
          <w:lang w:val="da-DK"/>
        </w:rPr>
        <w:t>henhold</w:t>
      </w:r>
      <w:r w:rsidRPr="00B26566">
        <w:rPr>
          <w:spacing w:val="-1"/>
          <w:sz w:val="24"/>
          <w:lang w:val="da-DK"/>
        </w:rPr>
        <w:t xml:space="preserve"> </w:t>
      </w:r>
      <w:r w:rsidRPr="00B26566">
        <w:rPr>
          <w:sz w:val="24"/>
          <w:lang w:val="da-DK"/>
        </w:rPr>
        <w:t>til</w:t>
      </w:r>
      <w:r w:rsidRPr="00B26566">
        <w:rPr>
          <w:spacing w:val="-1"/>
          <w:sz w:val="24"/>
          <w:lang w:val="da-DK"/>
        </w:rPr>
        <w:t xml:space="preserve"> </w:t>
      </w:r>
      <w:r w:rsidRPr="00B26566">
        <w:rPr>
          <w:sz w:val="24"/>
          <w:lang w:val="da-DK"/>
        </w:rPr>
        <w:t>§§</w:t>
      </w:r>
      <w:r w:rsidRPr="00B26566">
        <w:rPr>
          <w:spacing w:val="-1"/>
          <w:sz w:val="24"/>
          <w:lang w:val="da-DK"/>
        </w:rPr>
        <w:t xml:space="preserve"> </w:t>
      </w:r>
      <w:r w:rsidRPr="00B26566">
        <w:rPr>
          <w:sz w:val="24"/>
          <w:lang w:val="da-DK"/>
        </w:rPr>
        <w:t>27-31,</w:t>
      </w:r>
      <w:r w:rsidRPr="00B26566">
        <w:rPr>
          <w:spacing w:val="-1"/>
          <w:sz w:val="24"/>
          <w:lang w:val="da-DK"/>
        </w:rPr>
        <w:t xml:space="preserve"> </w:t>
      </w:r>
      <w:r w:rsidRPr="00B26566">
        <w:rPr>
          <w:sz w:val="24"/>
          <w:lang w:val="da-DK"/>
        </w:rPr>
        <w:t>eller</w:t>
      </w:r>
      <w:r w:rsidRPr="00B26566">
        <w:rPr>
          <w:spacing w:val="-1"/>
          <w:sz w:val="24"/>
          <w:lang w:val="da-DK"/>
        </w:rPr>
        <w:t xml:space="preserve"> </w:t>
      </w:r>
      <w:r w:rsidRPr="00B26566">
        <w:rPr>
          <w:sz w:val="24"/>
          <w:lang w:val="da-DK"/>
        </w:rPr>
        <w:t>undlader</w:t>
      </w:r>
      <w:r w:rsidRPr="00B26566">
        <w:rPr>
          <w:spacing w:val="-1"/>
          <w:sz w:val="24"/>
          <w:lang w:val="da-DK"/>
        </w:rPr>
        <w:t xml:space="preserve"> </w:t>
      </w:r>
      <w:r w:rsidRPr="00B26566">
        <w:rPr>
          <w:sz w:val="24"/>
          <w:lang w:val="da-DK"/>
        </w:rPr>
        <w:t>at</w:t>
      </w:r>
      <w:r w:rsidRPr="00B26566">
        <w:rPr>
          <w:spacing w:val="-1"/>
          <w:sz w:val="24"/>
          <w:lang w:val="da-DK"/>
        </w:rPr>
        <w:t xml:space="preserve"> </w:t>
      </w:r>
      <w:r w:rsidRPr="00B26566">
        <w:rPr>
          <w:sz w:val="24"/>
          <w:lang w:val="da-DK"/>
        </w:rPr>
        <w:t>indberette</w:t>
      </w:r>
      <w:r w:rsidRPr="00B26566">
        <w:rPr>
          <w:spacing w:val="-1"/>
          <w:sz w:val="24"/>
          <w:lang w:val="da-DK"/>
        </w:rPr>
        <w:t xml:space="preserve"> </w:t>
      </w:r>
      <w:r w:rsidRPr="00B26566">
        <w:rPr>
          <w:sz w:val="24"/>
          <w:lang w:val="da-DK"/>
        </w:rPr>
        <w:t>efter Dansk Producentansvars anvisninger i overensstemmelse med § 34,</w:t>
      </w:r>
    </w:p>
    <w:p w14:paraId="244329F7" w14:textId="77777777" w:rsidR="00635043" w:rsidRPr="00402703" w:rsidRDefault="00644EC4">
      <w:pPr>
        <w:pStyle w:val="Listeafsnit"/>
        <w:numPr>
          <w:ilvl w:val="0"/>
          <w:numId w:val="93"/>
        </w:numPr>
        <w:tabs>
          <w:tab w:val="left" w:pos="610"/>
        </w:tabs>
        <w:spacing w:before="3" w:line="249" w:lineRule="auto"/>
        <w:ind w:right="106"/>
        <w:jc w:val="both"/>
        <w:rPr>
          <w:sz w:val="24"/>
          <w:lang w:val="da-DK"/>
        </w:rPr>
      </w:pPr>
      <w:r w:rsidRPr="00B26566">
        <w:rPr>
          <w:sz w:val="24"/>
          <w:lang w:val="da-DK"/>
        </w:rPr>
        <w:t>som kollektiv ordning, jf. § 8</w:t>
      </w:r>
      <w:ins w:id="578" w:author="Sofie Dam" w:date="2025-06-06T13:40:00Z">
        <w:r w:rsidR="00402703">
          <w:rPr>
            <w:sz w:val="24"/>
            <w:lang w:val="da-DK"/>
          </w:rPr>
          <w:t>1</w:t>
        </w:r>
      </w:ins>
      <w:del w:id="579" w:author="Sofie Dam" w:date="2025-06-06T13:40:00Z">
        <w:r w:rsidRPr="00B26566" w:rsidDel="00402703">
          <w:rPr>
            <w:sz w:val="24"/>
            <w:lang w:val="da-DK"/>
          </w:rPr>
          <w:delText>0</w:delText>
        </w:r>
      </w:del>
      <w:r w:rsidRPr="00B26566">
        <w:rPr>
          <w:sz w:val="24"/>
          <w:lang w:val="da-DK"/>
        </w:rPr>
        <w:t xml:space="preserve">, nr. 4, undlader at udpege et affaldsbehandlingsanlæg eller en plads, jf. </w:t>
      </w:r>
      <w:r w:rsidRPr="00402703">
        <w:rPr>
          <w:sz w:val="24"/>
          <w:lang w:val="da-DK"/>
        </w:rPr>
        <w:t>§ 48, stk. 1,</w:t>
      </w:r>
    </w:p>
    <w:p w14:paraId="3FADAEDD" w14:textId="77777777" w:rsidR="00635043" w:rsidRPr="00B26566" w:rsidRDefault="00644EC4">
      <w:pPr>
        <w:pStyle w:val="Listeafsnit"/>
        <w:numPr>
          <w:ilvl w:val="0"/>
          <w:numId w:val="93"/>
        </w:numPr>
        <w:tabs>
          <w:tab w:val="left" w:pos="608"/>
          <w:tab w:val="left" w:pos="610"/>
        </w:tabs>
        <w:spacing w:before="2" w:line="249" w:lineRule="auto"/>
        <w:ind w:right="106" w:hanging="501"/>
        <w:jc w:val="both"/>
        <w:rPr>
          <w:sz w:val="24"/>
          <w:lang w:val="da-DK"/>
        </w:rPr>
      </w:pPr>
      <w:r w:rsidRPr="00B26566">
        <w:rPr>
          <w:sz w:val="24"/>
          <w:lang w:val="da-DK"/>
        </w:rPr>
        <w:t>som kollektiv ordning, jf. § 8</w:t>
      </w:r>
      <w:ins w:id="580" w:author="Sofie Dam" w:date="2025-06-06T13:40:00Z">
        <w:r w:rsidR="00402703">
          <w:rPr>
            <w:sz w:val="24"/>
            <w:lang w:val="da-DK"/>
          </w:rPr>
          <w:t>1</w:t>
        </w:r>
      </w:ins>
      <w:del w:id="581" w:author="Sofie Dam" w:date="2025-06-06T13:40:00Z">
        <w:r w:rsidRPr="00B26566" w:rsidDel="00402703">
          <w:rPr>
            <w:sz w:val="24"/>
            <w:lang w:val="da-DK"/>
          </w:rPr>
          <w:delText>0</w:delText>
        </w:r>
      </w:del>
      <w:r w:rsidRPr="00B26566">
        <w:rPr>
          <w:sz w:val="24"/>
          <w:lang w:val="da-DK"/>
        </w:rPr>
        <w:t>, nr. 6, undlader at overtage og sikre affaldsbehandling af overdraget kommunalt indsamlet affald i overensstemmelse med § 51, stk. 1,</w:t>
      </w:r>
    </w:p>
    <w:p w14:paraId="051A2EBA" w14:textId="77777777" w:rsidR="00635043" w:rsidRPr="00B26566" w:rsidRDefault="00644EC4">
      <w:pPr>
        <w:pStyle w:val="Listeafsnit"/>
        <w:numPr>
          <w:ilvl w:val="0"/>
          <w:numId w:val="93"/>
        </w:numPr>
        <w:tabs>
          <w:tab w:val="left" w:pos="608"/>
          <w:tab w:val="left" w:pos="610"/>
        </w:tabs>
        <w:spacing w:before="2" w:line="249" w:lineRule="auto"/>
        <w:ind w:right="108" w:hanging="501"/>
        <w:jc w:val="both"/>
        <w:rPr>
          <w:sz w:val="24"/>
          <w:lang w:val="da-DK"/>
        </w:rPr>
      </w:pPr>
      <w:r w:rsidRPr="00B26566">
        <w:rPr>
          <w:sz w:val="24"/>
          <w:lang w:val="da-DK"/>
        </w:rPr>
        <w:t>som kollektiv ordning, jf. § 8</w:t>
      </w:r>
      <w:ins w:id="582" w:author="Sofie Dam" w:date="2025-06-06T13:40:00Z">
        <w:r w:rsidR="00402703">
          <w:rPr>
            <w:sz w:val="24"/>
            <w:lang w:val="da-DK"/>
          </w:rPr>
          <w:t>1</w:t>
        </w:r>
      </w:ins>
      <w:del w:id="583" w:author="Sofie Dam" w:date="2025-06-06T13:40:00Z">
        <w:r w:rsidRPr="00B26566" w:rsidDel="00402703">
          <w:rPr>
            <w:sz w:val="24"/>
            <w:lang w:val="da-DK"/>
          </w:rPr>
          <w:delText>0</w:delText>
        </w:r>
      </w:del>
      <w:r w:rsidRPr="00B26566">
        <w:rPr>
          <w:sz w:val="24"/>
          <w:lang w:val="da-DK"/>
        </w:rPr>
        <w:t>, nr. 7 undlader at udlevere oplysninger til kommunalbestyrelsen om indsamlede affaldsmængder i henhold til § 52,</w:t>
      </w:r>
    </w:p>
    <w:p w14:paraId="587F5243" w14:textId="77777777" w:rsidR="00635043" w:rsidRPr="00B26566" w:rsidRDefault="00644EC4">
      <w:pPr>
        <w:pStyle w:val="Listeafsnit"/>
        <w:numPr>
          <w:ilvl w:val="0"/>
          <w:numId w:val="93"/>
        </w:numPr>
        <w:tabs>
          <w:tab w:val="left" w:pos="610"/>
        </w:tabs>
        <w:spacing w:before="2" w:line="249" w:lineRule="auto"/>
        <w:ind w:right="110"/>
        <w:jc w:val="both"/>
        <w:rPr>
          <w:sz w:val="24"/>
          <w:lang w:val="da-DK"/>
        </w:rPr>
      </w:pPr>
      <w:r w:rsidRPr="00B26566">
        <w:rPr>
          <w:sz w:val="24"/>
          <w:lang w:val="da-DK"/>
        </w:rPr>
        <w:t>som kollektiv ordning, jf. § 8</w:t>
      </w:r>
      <w:ins w:id="584" w:author="Sofie Dam" w:date="2025-06-06T13:40:00Z">
        <w:r w:rsidR="00402703">
          <w:rPr>
            <w:sz w:val="24"/>
            <w:lang w:val="da-DK"/>
          </w:rPr>
          <w:t>1</w:t>
        </w:r>
      </w:ins>
      <w:del w:id="585" w:author="Sofie Dam" w:date="2025-06-06T13:40:00Z">
        <w:r w:rsidRPr="00B26566" w:rsidDel="00402703">
          <w:rPr>
            <w:sz w:val="24"/>
            <w:lang w:val="da-DK"/>
          </w:rPr>
          <w:delText>0</w:delText>
        </w:r>
      </w:del>
      <w:r w:rsidRPr="00B26566">
        <w:rPr>
          <w:sz w:val="24"/>
          <w:lang w:val="da-DK"/>
        </w:rPr>
        <w:t>, nr. 8 undlader at opgøre det beløb, som producenten skal betale til kommunalbestyrelsen i overensstemmelse med § 54, stk. 1,</w:t>
      </w:r>
    </w:p>
    <w:p w14:paraId="2783B320" w14:textId="77777777" w:rsidR="00635043" w:rsidRPr="00402703" w:rsidRDefault="00644EC4">
      <w:pPr>
        <w:pStyle w:val="Listeafsnit"/>
        <w:numPr>
          <w:ilvl w:val="0"/>
          <w:numId w:val="93"/>
        </w:numPr>
        <w:tabs>
          <w:tab w:val="left" w:pos="608"/>
          <w:tab w:val="left" w:pos="610"/>
        </w:tabs>
        <w:spacing w:before="2" w:line="249" w:lineRule="auto"/>
        <w:ind w:right="108" w:hanging="501"/>
        <w:jc w:val="both"/>
        <w:rPr>
          <w:sz w:val="24"/>
          <w:lang w:val="da-DK"/>
        </w:rPr>
      </w:pPr>
      <w:r w:rsidRPr="00B26566">
        <w:rPr>
          <w:sz w:val="24"/>
          <w:lang w:val="da-DK"/>
        </w:rPr>
        <w:t>som kollektiv ordning, jf. § 8</w:t>
      </w:r>
      <w:ins w:id="586" w:author="Sofie Dam" w:date="2025-06-06T13:40:00Z">
        <w:r w:rsidR="00402703">
          <w:rPr>
            <w:sz w:val="24"/>
            <w:lang w:val="da-DK"/>
          </w:rPr>
          <w:t>1</w:t>
        </w:r>
      </w:ins>
      <w:del w:id="587" w:author="Sofie Dam" w:date="2025-06-06T13:40:00Z">
        <w:r w:rsidRPr="009E665C" w:rsidDel="00402703">
          <w:rPr>
            <w:sz w:val="24"/>
            <w:lang w:val="da-DK"/>
          </w:rPr>
          <w:delText>0</w:delText>
        </w:r>
      </w:del>
      <w:r w:rsidRPr="009E665C">
        <w:rPr>
          <w:sz w:val="24"/>
          <w:lang w:val="da-DK"/>
        </w:rPr>
        <w:t xml:space="preserve">, nr. 8, undlader inden for rimelig tid at sende opgørelsen for betalingen for ikkeemballageaffaldet til kommunalbestyrelsen, jf. </w:t>
      </w:r>
      <w:r w:rsidRPr="00402703">
        <w:rPr>
          <w:sz w:val="24"/>
          <w:lang w:val="da-DK"/>
        </w:rPr>
        <w:t>§ 54, stk. 2,</w:t>
      </w:r>
    </w:p>
    <w:p w14:paraId="027BA3DA" w14:textId="77777777" w:rsidR="00635043" w:rsidRPr="009E665C" w:rsidRDefault="00644EC4">
      <w:pPr>
        <w:pStyle w:val="Listeafsnit"/>
        <w:numPr>
          <w:ilvl w:val="0"/>
          <w:numId w:val="93"/>
        </w:numPr>
        <w:tabs>
          <w:tab w:val="left" w:pos="610"/>
        </w:tabs>
        <w:spacing w:before="2" w:line="249" w:lineRule="auto"/>
        <w:ind w:right="109"/>
        <w:jc w:val="both"/>
        <w:rPr>
          <w:sz w:val="24"/>
          <w:lang w:val="da-DK"/>
        </w:rPr>
      </w:pPr>
      <w:r w:rsidRPr="009E665C">
        <w:rPr>
          <w:sz w:val="24"/>
          <w:lang w:val="da-DK"/>
        </w:rPr>
        <w:t>som kollektiv ordning, jf. § 8</w:t>
      </w:r>
      <w:ins w:id="588" w:author="Sofie Dam" w:date="2025-06-06T13:40:00Z">
        <w:r w:rsidR="00402703">
          <w:rPr>
            <w:sz w:val="24"/>
            <w:lang w:val="da-DK"/>
          </w:rPr>
          <w:t>1</w:t>
        </w:r>
      </w:ins>
      <w:del w:id="589" w:author="Sofie Dam" w:date="2025-06-06T13:40:00Z">
        <w:r w:rsidRPr="009E665C" w:rsidDel="00402703">
          <w:rPr>
            <w:sz w:val="24"/>
            <w:lang w:val="da-DK"/>
          </w:rPr>
          <w:delText>0</w:delText>
        </w:r>
      </w:del>
      <w:r w:rsidRPr="009E665C">
        <w:rPr>
          <w:sz w:val="24"/>
          <w:lang w:val="da-DK"/>
        </w:rPr>
        <w:t>, nr. 9 undlader på kommunalbestyrelsens eller tilsynsmyndighedens anmodning at fremlægge yderligere dokumentation i henhold til § 54, stk. 3,</w:t>
      </w:r>
    </w:p>
    <w:p w14:paraId="5C4991C6" w14:textId="77777777" w:rsidR="00635043" w:rsidRPr="009E665C" w:rsidRDefault="00644EC4">
      <w:pPr>
        <w:pStyle w:val="Listeafsnit"/>
        <w:numPr>
          <w:ilvl w:val="0"/>
          <w:numId w:val="93"/>
        </w:numPr>
        <w:tabs>
          <w:tab w:val="left" w:pos="610"/>
        </w:tabs>
        <w:spacing w:before="2" w:line="249" w:lineRule="auto"/>
        <w:ind w:right="107"/>
        <w:jc w:val="both"/>
        <w:rPr>
          <w:sz w:val="24"/>
          <w:lang w:val="da-DK"/>
        </w:rPr>
      </w:pPr>
      <w:r w:rsidRPr="009E665C">
        <w:rPr>
          <w:sz w:val="24"/>
          <w:lang w:val="da-DK"/>
        </w:rPr>
        <w:t>som kollektiv ordning, jf. § 8</w:t>
      </w:r>
      <w:ins w:id="590" w:author="Sofie Dam" w:date="2025-06-06T13:40:00Z">
        <w:r w:rsidR="00402703">
          <w:rPr>
            <w:sz w:val="24"/>
            <w:lang w:val="da-DK"/>
          </w:rPr>
          <w:t>1</w:t>
        </w:r>
      </w:ins>
      <w:del w:id="591" w:author="Sofie Dam" w:date="2025-06-06T13:40:00Z">
        <w:r w:rsidRPr="009E665C" w:rsidDel="00402703">
          <w:rPr>
            <w:sz w:val="24"/>
            <w:lang w:val="da-DK"/>
          </w:rPr>
          <w:delText>0</w:delText>
        </w:r>
      </w:del>
      <w:r w:rsidRPr="009E665C">
        <w:rPr>
          <w:sz w:val="24"/>
          <w:lang w:val="da-DK"/>
        </w:rPr>
        <w:t>, nr. 11 undlader at betale det beløb, som kommunalbestyrelsen opkræver i henhold til § 56, stk. 2,</w:t>
      </w:r>
    </w:p>
    <w:p w14:paraId="0D6A3FE3" w14:textId="77777777" w:rsidR="00635043" w:rsidRPr="009E665C" w:rsidRDefault="00644EC4">
      <w:pPr>
        <w:pStyle w:val="Listeafsnit"/>
        <w:numPr>
          <w:ilvl w:val="0"/>
          <w:numId w:val="93"/>
        </w:numPr>
        <w:tabs>
          <w:tab w:val="left" w:pos="610"/>
        </w:tabs>
        <w:spacing w:before="2" w:line="249" w:lineRule="auto"/>
        <w:ind w:right="107"/>
        <w:jc w:val="both"/>
        <w:rPr>
          <w:sz w:val="24"/>
          <w:lang w:val="da-DK"/>
        </w:rPr>
      </w:pPr>
      <w:r w:rsidRPr="009E665C">
        <w:rPr>
          <w:sz w:val="24"/>
          <w:lang w:val="da-DK"/>
        </w:rPr>
        <w:t>som kollektiv ordning, jf. § 8</w:t>
      </w:r>
      <w:ins w:id="592" w:author="Sofie Dam" w:date="2025-06-06T13:40:00Z">
        <w:r w:rsidR="00402703">
          <w:rPr>
            <w:sz w:val="24"/>
            <w:lang w:val="da-DK"/>
          </w:rPr>
          <w:t>1</w:t>
        </w:r>
      </w:ins>
      <w:del w:id="593" w:author="Sofie Dam" w:date="2025-06-06T13:40:00Z">
        <w:r w:rsidRPr="009E665C" w:rsidDel="00402703">
          <w:rPr>
            <w:sz w:val="24"/>
            <w:lang w:val="da-DK"/>
          </w:rPr>
          <w:delText>0</w:delText>
        </w:r>
      </w:del>
      <w:r w:rsidRPr="009E665C">
        <w:rPr>
          <w:sz w:val="24"/>
          <w:lang w:val="da-DK"/>
        </w:rPr>
        <w:t>, nr. 12, undlader at udarbejde en årlig opgørelse over foretagne betalinger</w:t>
      </w:r>
      <w:r w:rsidRPr="009E665C">
        <w:rPr>
          <w:spacing w:val="-2"/>
          <w:sz w:val="24"/>
          <w:lang w:val="da-DK"/>
        </w:rPr>
        <w:t xml:space="preserve"> </w:t>
      </w:r>
      <w:r w:rsidRPr="009E665C">
        <w:rPr>
          <w:sz w:val="24"/>
          <w:lang w:val="da-DK"/>
        </w:rPr>
        <w:t>og</w:t>
      </w:r>
      <w:r w:rsidRPr="009E665C">
        <w:rPr>
          <w:spacing w:val="-2"/>
          <w:sz w:val="24"/>
          <w:lang w:val="da-DK"/>
        </w:rPr>
        <w:t xml:space="preserve"> </w:t>
      </w:r>
      <w:r w:rsidRPr="009E665C">
        <w:rPr>
          <w:sz w:val="24"/>
          <w:lang w:val="da-DK"/>
        </w:rPr>
        <w:t>opkrævninger</w:t>
      </w:r>
      <w:r w:rsidRPr="009E665C">
        <w:rPr>
          <w:spacing w:val="-2"/>
          <w:sz w:val="24"/>
          <w:lang w:val="da-DK"/>
        </w:rPr>
        <w:t xml:space="preserve"> </w:t>
      </w:r>
      <w:r w:rsidRPr="009E665C">
        <w:rPr>
          <w:sz w:val="24"/>
          <w:lang w:val="da-DK"/>
        </w:rPr>
        <w:t>samt</w:t>
      </w:r>
      <w:r w:rsidRPr="009E665C">
        <w:rPr>
          <w:spacing w:val="-2"/>
          <w:sz w:val="24"/>
          <w:lang w:val="da-DK"/>
        </w:rPr>
        <w:t xml:space="preserve"> </w:t>
      </w:r>
      <w:r w:rsidRPr="009E665C">
        <w:rPr>
          <w:sz w:val="24"/>
          <w:lang w:val="da-DK"/>
        </w:rPr>
        <w:t>producentens</w:t>
      </w:r>
      <w:r w:rsidRPr="009E665C">
        <w:rPr>
          <w:spacing w:val="-2"/>
          <w:sz w:val="24"/>
          <w:lang w:val="da-DK"/>
        </w:rPr>
        <w:t xml:space="preserve"> </w:t>
      </w:r>
      <w:r w:rsidRPr="009E665C">
        <w:rPr>
          <w:sz w:val="24"/>
          <w:lang w:val="da-DK"/>
        </w:rPr>
        <w:t>reelle</w:t>
      </w:r>
      <w:r w:rsidRPr="009E665C">
        <w:rPr>
          <w:spacing w:val="-2"/>
          <w:sz w:val="24"/>
          <w:lang w:val="da-DK"/>
        </w:rPr>
        <w:t xml:space="preserve"> </w:t>
      </w:r>
      <w:r w:rsidRPr="009E665C">
        <w:rPr>
          <w:sz w:val="24"/>
          <w:lang w:val="da-DK"/>
        </w:rPr>
        <w:t>omkostninger</w:t>
      </w:r>
      <w:r w:rsidRPr="009E665C">
        <w:rPr>
          <w:spacing w:val="-2"/>
          <w:sz w:val="24"/>
          <w:lang w:val="da-DK"/>
        </w:rPr>
        <w:t xml:space="preserve"> </w:t>
      </w:r>
      <w:r w:rsidRPr="009E665C">
        <w:rPr>
          <w:sz w:val="24"/>
          <w:lang w:val="da-DK"/>
        </w:rPr>
        <w:t>og</w:t>
      </w:r>
      <w:r w:rsidRPr="009E665C">
        <w:rPr>
          <w:spacing w:val="-2"/>
          <w:sz w:val="24"/>
          <w:lang w:val="da-DK"/>
        </w:rPr>
        <w:t xml:space="preserve"> </w:t>
      </w:r>
      <w:r w:rsidRPr="009E665C">
        <w:rPr>
          <w:sz w:val="24"/>
          <w:lang w:val="da-DK"/>
        </w:rPr>
        <w:t>indtægter</w:t>
      </w:r>
      <w:r w:rsidRPr="009E665C">
        <w:rPr>
          <w:spacing w:val="-2"/>
          <w:sz w:val="24"/>
          <w:lang w:val="da-DK"/>
        </w:rPr>
        <w:t xml:space="preserve"> </w:t>
      </w:r>
      <w:r w:rsidRPr="009E665C">
        <w:rPr>
          <w:sz w:val="24"/>
          <w:lang w:val="da-DK"/>
        </w:rPr>
        <w:t>i</w:t>
      </w:r>
      <w:r w:rsidRPr="009E665C">
        <w:rPr>
          <w:spacing w:val="-2"/>
          <w:sz w:val="24"/>
          <w:lang w:val="da-DK"/>
        </w:rPr>
        <w:t xml:space="preserve"> </w:t>
      </w:r>
      <w:r w:rsidRPr="009E665C">
        <w:rPr>
          <w:sz w:val="24"/>
          <w:lang w:val="da-DK"/>
        </w:rPr>
        <w:t>overensstemmelse med § 59, stk. 1,</w:t>
      </w:r>
    </w:p>
    <w:p w14:paraId="4021A19C" w14:textId="77777777" w:rsidR="00635043" w:rsidRPr="009E665C" w:rsidRDefault="00644EC4">
      <w:pPr>
        <w:pStyle w:val="Listeafsnit"/>
        <w:numPr>
          <w:ilvl w:val="0"/>
          <w:numId w:val="93"/>
        </w:numPr>
        <w:tabs>
          <w:tab w:val="left" w:pos="610"/>
        </w:tabs>
        <w:spacing w:before="3" w:line="249" w:lineRule="auto"/>
        <w:ind w:right="106"/>
        <w:jc w:val="both"/>
        <w:rPr>
          <w:sz w:val="24"/>
          <w:lang w:val="da-DK"/>
        </w:rPr>
      </w:pPr>
      <w:r w:rsidRPr="009E665C">
        <w:rPr>
          <w:sz w:val="24"/>
          <w:lang w:val="da-DK"/>
        </w:rPr>
        <w:t>som kollektiv ordning, jf. § 8</w:t>
      </w:r>
      <w:ins w:id="594" w:author="Sofie Dam" w:date="2025-06-06T13:41:00Z">
        <w:r w:rsidR="00402703">
          <w:rPr>
            <w:sz w:val="24"/>
            <w:lang w:val="da-DK"/>
          </w:rPr>
          <w:t>1</w:t>
        </w:r>
      </w:ins>
      <w:del w:id="595" w:author="Sofie Dam" w:date="2025-06-06T13:41:00Z">
        <w:r w:rsidRPr="009E665C" w:rsidDel="00402703">
          <w:rPr>
            <w:sz w:val="24"/>
            <w:lang w:val="da-DK"/>
          </w:rPr>
          <w:delText>0</w:delText>
        </w:r>
      </w:del>
      <w:r w:rsidRPr="009E665C">
        <w:rPr>
          <w:sz w:val="24"/>
          <w:lang w:val="da-DK"/>
        </w:rPr>
        <w:t>, nr. 13, undlader at fremsende den for den årlige opgørelse, jf. § 59, stk. 1, relevante dokumentation til Miljøstyrelsen efter styrelsens anmodning, jf. § 59, stk. 2,</w:t>
      </w:r>
    </w:p>
    <w:p w14:paraId="6541B5B6" w14:textId="77777777" w:rsidR="00635043" w:rsidRPr="00234F92" w:rsidRDefault="00644EC4">
      <w:pPr>
        <w:pStyle w:val="Listeafsnit"/>
        <w:numPr>
          <w:ilvl w:val="0"/>
          <w:numId w:val="93"/>
        </w:numPr>
        <w:tabs>
          <w:tab w:val="left" w:pos="608"/>
          <w:tab w:val="left" w:pos="610"/>
        </w:tabs>
        <w:spacing w:before="2" w:line="249" w:lineRule="auto"/>
        <w:ind w:right="106" w:hanging="501"/>
        <w:jc w:val="both"/>
        <w:rPr>
          <w:sz w:val="24"/>
          <w:lang w:val="da-DK"/>
        </w:rPr>
      </w:pPr>
      <w:r w:rsidRPr="009E665C">
        <w:rPr>
          <w:sz w:val="24"/>
          <w:lang w:val="da-DK"/>
        </w:rPr>
        <w:t>som kollektiv ordning, jf. § 8</w:t>
      </w:r>
      <w:ins w:id="596" w:author="Sofie Dam" w:date="2025-06-06T13:41:00Z">
        <w:r w:rsidR="00402703">
          <w:rPr>
            <w:sz w:val="24"/>
            <w:lang w:val="da-DK"/>
          </w:rPr>
          <w:t>1</w:t>
        </w:r>
      </w:ins>
      <w:del w:id="597" w:author="Sofie Dam" w:date="2025-06-06T13:41:00Z">
        <w:r w:rsidRPr="009E665C" w:rsidDel="00402703">
          <w:rPr>
            <w:sz w:val="24"/>
            <w:lang w:val="da-DK"/>
          </w:rPr>
          <w:delText>0</w:delText>
        </w:r>
      </w:del>
      <w:r w:rsidRPr="009E665C">
        <w:rPr>
          <w:sz w:val="24"/>
          <w:lang w:val="da-DK"/>
        </w:rPr>
        <w:t xml:space="preserve">, nr. 14, undlader at sikre, at anmodninger om betaling for erhvervs- emballageaffald kan foretages på en let tilgængelig måde via almindeligt anvendte kommunikations- midler, jf. </w:t>
      </w:r>
      <w:r w:rsidRPr="00234F92">
        <w:rPr>
          <w:sz w:val="24"/>
          <w:lang w:val="da-DK"/>
        </w:rPr>
        <w:t>§ 66, stk. 1,</w:t>
      </w:r>
    </w:p>
    <w:p w14:paraId="24E4F15E" w14:textId="77777777" w:rsidR="00635043" w:rsidRDefault="00644EC4">
      <w:pPr>
        <w:pStyle w:val="Listeafsnit"/>
        <w:numPr>
          <w:ilvl w:val="0"/>
          <w:numId w:val="93"/>
        </w:numPr>
        <w:tabs>
          <w:tab w:val="left" w:pos="608"/>
          <w:tab w:val="left" w:pos="610"/>
        </w:tabs>
        <w:spacing w:before="3" w:line="249" w:lineRule="auto"/>
        <w:ind w:right="106" w:hanging="501"/>
        <w:jc w:val="both"/>
        <w:rPr>
          <w:sz w:val="24"/>
        </w:rPr>
      </w:pPr>
      <w:r w:rsidRPr="009E665C">
        <w:rPr>
          <w:sz w:val="24"/>
          <w:lang w:val="da-DK"/>
        </w:rPr>
        <w:t xml:space="preserve">som affaldsproducerende virksomhed afgiver urigtige eller vildledende oplysninger og dokumenta- tion i forbindelse med en anmodning om betaling, jf. </w:t>
      </w:r>
      <w:r>
        <w:rPr>
          <w:sz w:val="24"/>
        </w:rPr>
        <w:t>§ 66, stk. 2,</w:t>
      </w:r>
    </w:p>
    <w:p w14:paraId="7E0C6C5A" w14:textId="77777777" w:rsidR="00635043" w:rsidRPr="009E665C" w:rsidRDefault="00644EC4">
      <w:pPr>
        <w:pStyle w:val="Listeafsnit"/>
        <w:numPr>
          <w:ilvl w:val="0"/>
          <w:numId w:val="93"/>
        </w:numPr>
        <w:tabs>
          <w:tab w:val="left" w:pos="609"/>
        </w:tabs>
        <w:spacing w:before="2"/>
        <w:ind w:left="609" w:hanging="499"/>
        <w:jc w:val="both"/>
        <w:rPr>
          <w:sz w:val="24"/>
          <w:lang w:val="da-DK"/>
        </w:rPr>
      </w:pPr>
      <w:r w:rsidRPr="009E665C">
        <w:rPr>
          <w:sz w:val="24"/>
          <w:lang w:val="da-DK"/>
        </w:rPr>
        <w:t>som</w:t>
      </w:r>
      <w:r w:rsidRPr="009E665C">
        <w:rPr>
          <w:spacing w:val="20"/>
          <w:sz w:val="24"/>
          <w:lang w:val="da-DK"/>
        </w:rPr>
        <w:t xml:space="preserve"> </w:t>
      </w:r>
      <w:r w:rsidRPr="009E665C">
        <w:rPr>
          <w:sz w:val="24"/>
          <w:lang w:val="da-DK"/>
        </w:rPr>
        <w:t>kollektiv</w:t>
      </w:r>
      <w:r w:rsidRPr="009E665C">
        <w:rPr>
          <w:spacing w:val="22"/>
          <w:sz w:val="24"/>
          <w:lang w:val="da-DK"/>
        </w:rPr>
        <w:t xml:space="preserve"> </w:t>
      </w:r>
      <w:r w:rsidRPr="009E665C">
        <w:rPr>
          <w:sz w:val="24"/>
          <w:lang w:val="da-DK"/>
        </w:rPr>
        <w:t>ordning,</w:t>
      </w:r>
      <w:r w:rsidRPr="009E665C">
        <w:rPr>
          <w:spacing w:val="22"/>
          <w:sz w:val="24"/>
          <w:lang w:val="da-DK"/>
        </w:rPr>
        <w:t xml:space="preserve"> </w:t>
      </w:r>
      <w:r w:rsidRPr="009E665C">
        <w:rPr>
          <w:sz w:val="24"/>
          <w:lang w:val="da-DK"/>
        </w:rPr>
        <w:t>jf.</w:t>
      </w:r>
      <w:r w:rsidRPr="009E665C">
        <w:rPr>
          <w:spacing w:val="22"/>
          <w:sz w:val="24"/>
          <w:lang w:val="da-DK"/>
        </w:rPr>
        <w:t xml:space="preserve"> </w:t>
      </w:r>
      <w:r w:rsidRPr="009E665C">
        <w:rPr>
          <w:sz w:val="24"/>
          <w:lang w:val="da-DK"/>
        </w:rPr>
        <w:t>§</w:t>
      </w:r>
      <w:r w:rsidRPr="009E665C">
        <w:rPr>
          <w:spacing w:val="22"/>
          <w:sz w:val="24"/>
          <w:lang w:val="da-DK"/>
        </w:rPr>
        <w:t xml:space="preserve"> </w:t>
      </w:r>
      <w:r w:rsidRPr="009E665C">
        <w:rPr>
          <w:sz w:val="24"/>
          <w:lang w:val="da-DK"/>
        </w:rPr>
        <w:t>8</w:t>
      </w:r>
      <w:ins w:id="598" w:author="Sofie Dam" w:date="2025-06-06T13:41:00Z">
        <w:r w:rsidR="00402703">
          <w:rPr>
            <w:sz w:val="24"/>
            <w:lang w:val="da-DK"/>
          </w:rPr>
          <w:t>1</w:t>
        </w:r>
      </w:ins>
      <w:del w:id="599" w:author="Sofie Dam" w:date="2025-06-06T13:41:00Z">
        <w:r w:rsidRPr="009E665C" w:rsidDel="00402703">
          <w:rPr>
            <w:sz w:val="24"/>
            <w:lang w:val="da-DK"/>
          </w:rPr>
          <w:delText>0</w:delText>
        </w:r>
      </w:del>
      <w:r w:rsidRPr="009E665C">
        <w:rPr>
          <w:sz w:val="24"/>
          <w:lang w:val="da-DK"/>
        </w:rPr>
        <w:t>,</w:t>
      </w:r>
      <w:r w:rsidRPr="009E665C">
        <w:rPr>
          <w:spacing w:val="22"/>
          <w:sz w:val="24"/>
          <w:lang w:val="da-DK"/>
        </w:rPr>
        <w:t xml:space="preserve"> </w:t>
      </w:r>
      <w:r w:rsidRPr="009E665C">
        <w:rPr>
          <w:sz w:val="24"/>
          <w:lang w:val="da-DK"/>
        </w:rPr>
        <w:t>nr.</w:t>
      </w:r>
      <w:r w:rsidRPr="009E665C">
        <w:rPr>
          <w:spacing w:val="22"/>
          <w:sz w:val="24"/>
          <w:lang w:val="da-DK"/>
        </w:rPr>
        <w:t xml:space="preserve"> </w:t>
      </w:r>
      <w:r w:rsidRPr="009E665C">
        <w:rPr>
          <w:sz w:val="24"/>
          <w:lang w:val="da-DK"/>
        </w:rPr>
        <w:t>15,</w:t>
      </w:r>
      <w:r w:rsidRPr="009E665C">
        <w:rPr>
          <w:spacing w:val="22"/>
          <w:sz w:val="24"/>
          <w:lang w:val="da-DK"/>
        </w:rPr>
        <w:t xml:space="preserve"> </w:t>
      </w:r>
      <w:r w:rsidRPr="009E665C">
        <w:rPr>
          <w:sz w:val="24"/>
          <w:lang w:val="da-DK"/>
        </w:rPr>
        <w:t>undlader</w:t>
      </w:r>
      <w:r w:rsidRPr="009E665C">
        <w:rPr>
          <w:spacing w:val="22"/>
          <w:sz w:val="24"/>
          <w:lang w:val="da-DK"/>
        </w:rPr>
        <w:t xml:space="preserve"> </w:t>
      </w:r>
      <w:r w:rsidRPr="009E665C">
        <w:rPr>
          <w:sz w:val="24"/>
          <w:lang w:val="da-DK"/>
        </w:rPr>
        <w:t>at</w:t>
      </w:r>
      <w:r w:rsidRPr="009E665C">
        <w:rPr>
          <w:spacing w:val="22"/>
          <w:sz w:val="24"/>
          <w:lang w:val="da-DK"/>
        </w:rPr>
        <w:t xml:space="preserve"> </w:t>
      </w:r>
      <w:r w:rsidRPr="009E665C">
        <w:rPr>
          <w:sz w:val="24"/>
          <w:lang w:val="da-DK"/>
        </w:rPr>
        <w:t>foretage</w:t>
      </w:r>
      <w:r w:rsidRPr="009E665C">
        <w:rPr>
          <w:spacing w:val="22"/>
          <w:sz w:val="24"/>
          <w:lang w:val="da-DK"/>
        </w:rPr>
        <w:t xml:space="preserve"> </w:t>
      </w:r>
      <w:r w:rsidRPr="009E665C">
        <w:rPr>
          <w:sz w:val="24"/>
          <w:lang w:val="da-DK"/>
        </w:rPr>
        <w:t>en</w:t>
      </w:r>
      <w:r w:rsidRPr="009E665C">
        <w:rPr>
          <w:spacing w:val="22"/>
          <w:sz w:val="24"/>
          <w:lang w:val="da-DK"/>
        </w:rPr>
        <w:t xml:space="preserve"> </w:t>
      </w:r>
      <w:r w:rsidRPr="009E665C">
        <w:rPr>
          <w:sz w:val="24"/>
          <w:lang w:val="da-DK"/>
        </w:rPr>
        <w:t>beregning</w:t>
      </w:r>
      <w:r w:rsidRPr="009E665C">
        <w:rPr>
          <w:spacing w:val="22"/>
          <w:sz w:val="24"/>
          <w:lang w:val="da-DK"/>
        </w:rPr>
        <w:t xml:space="preserve"> </w:t>
      </w:r>
      <w:r w:rsidRPr="009E665C">
        <w:rPr>
          <w:sz w:val="24"/>
          <w:lang w:val="da-DK"/>
        </w:rPr>
        <w:t>i</w:t>
      </w:r>
      <w:r w:rsidRPr="009E665C">
        <w:rPr>
          <w:spacing w:val="22"/>
          <w:sz w:val="24"/>
          <w:lang w:val="da-DK"/>
        </w:rPr>
        <w:t xml:space="preserve"> </w:t>
      </w:r>
      <w:r w:rsidRPr="009E665C">
        <w:rPr>
          <w:sz w:val="24"/>
          <w:lang w:val="da-DK"/>
        </w:rPr>
        <w:t>overensstemmelse</w:t>
      </w:r>
      <w:r w:rsidRPr="009E665C">
        <w:rPr>
          <w:spacing w:val="23"/>
          <w:sz w:val="24"/>
          <w:lang w:val="da-DK"/>
        </w:rPr>
        <w:t xml:space="preserve"> </w:t>
      </w:r>
      <w:r w:rsidRPr="009E665C">
        <w:rPr>
          <w:spacing w:val="-5"/>
          <w:sz w:val="24"/>
          <w:lang w:val="da-DK"/>
        </w:rPr>
        <w:t>med</w:t>
      </w:r>
    </w:p>
    <w:p w14:paraId="3DA5A44B" w14:textId="77777777" w:rsidR="00635043" w:rsidRPr="009E665C" w:rsidRDefault="00644EC4">
      <w:pPr>
        <w:pStyle w:val="Brdtekst"/>
        <w:spacing w:line="249" w:lineRule="auto"/>
        <w:ind w:left="610" w:right="108"/>
        <w:rPr>
          <w:lang w:val="da-DK"/>
        </w:rPr>
      </w:pPr>
      <w:r w:rsidRPr="009E665C">
        <w:rPr>
          <w:lang w:val="da-DK"/>
        </w:rPr>
        <w:t>§ 67, stk. 1, af det beløb, som producenten skal betale til den affaldsproducerende virksomhed eller kommunalbestyrelsen for håndteringen af erhvervsemballageaffald,</w:t>
      </w:r>
    </w:p>
    <w:p w14:paraId="169CA4CB" w14:textId="77777777" w:rsidR="00635043" w:rsidRPr="009E665C" w:rsidRDefault="00644EC4">
      <w:pPr>
        <w:pStyle w:val="Listeafsnit"/>
        <w:numPr>
          <w:ilvl w:val="0"/>
          <w:numId w:val="93"/>
        </w:numPr>
        <w:tabs>
          <w:tab w:val="left" w:pos="610"/>
        </w:tabs>
        <w:spacing w:before="2" w:line="249" w:lineRule="auto"/>
        <w:ind w:right="107"/>
        <w:jc w:val="both"/>
        <w:rPr>
          <w:sz w:val="24"/>
          <w:lang w:val="da-DK"/>
        </w:rPr>
      </w:pPr>
      <w:r w:rsidRPr="009E665C">
        <w:rPr>
          <w:sz w:val="24"/>
          <w:lang w:val="da-DK"/>
        </w:rPr>
        <w:t>som kollektiv ordning, jf. § 8</w:t>
      </w:r>
      <w:ins w:id="600" w:author="Sofie Dam" w:date="2025-06-06T13:41:00Z">
        <w:r w:rsidR="00402703">
          <w:rPr>
            <w:sz w:val="24"/>
            <w:lang w:val="da-DK"/>
          </w:rPr>
          <w:t>1</w:t>
        </w:r>
      </w:ins>
      <w:del w:id="601" w:author="Sofie Dam" w:date="2025-06-06T13:41:00Z">
        <w:r w:rsidRPr="009E665C" w:rsidDel="00402703">
          <w:rPr>
            <w:sz w:val="24"/>
            <w:lang w:val="da-DK"/>
          </w:rPr>
          <w:delText>0</w:delText>
        </w:r>
      </w:del>
      <w:r w:rsidRPr="009E665C">
        <w:rPr>
          <w:sz w:val="24"/>
          <w:lang w:val="da-DK"/>
        </w:rPr>
        <w:t>, nr. 16, underlader at betale det opgjorte beløb til den affaldsproduce- rende virksomhed eller kommunalbestyrelsen i overensstemmelse med § 67, stk. 2, 1. pkt.,</w:t>
      </w:r>
    </w:p>
    <w:p w14:paraId="126AC788" w14:textId="77777777" w:rsidR="00635043" w:rsidRPr="009E665C" w:rsidRDefault="00635043">
      <w:pPr>
        <w:spacing w:line="249" w:lineRule="auto"/>
        <w:jc w:val="both"/>
        <w:rPr>
          <w:sz w:val="24"/>
          <w:lang w:val="da-DK"/>
        </w:rPr>
        <w:sectPr w:rsidR="00635043" w:rsidRPr="009E665C">
          <w:pgSz w:w="11910" w:h="16840"/>
          <w:pgMar w:top="1320" w:right="740" w:bottom="840" w:left="740" w:header="0" w:footer="652" w:gutter="0"/>
          <w:cols w:space="708"/>
        </w:sectPr>
      </w:pPr>
    </w:p>
    <w:p w14:paraId="25756055" w14:textId="77777777" w:rsidR="00635043" w:rsidRPr="00234F92" w:rsidRDefault="00644EC4">
      <w:pPr>
        <w:pStyle w:val="Listeafsnit"/>
        <w:numPr>
          <w:ilvl w:val="0"/>
          <w:numId w:val="93"/>
        </w:numPr>
        <w:tabs>
          <w:tab w:val="left" w:pos="608"/>
          <w:tab w:val="left" w:pos="610"/>
        </w:tabs>
        <w:spacing w:before="67" w:line="249" w:lineRule="auto"/>
        <w:ind w:right="107" w:hanging="501"/>
        <w:jc w:val="both"/>
        <w:rPr>
          <w:sz w:val="24"/>
          <w:lang w:val="da-DK"/>
        </w:rPr>
      </w:pPr>
      <w:r w:rsidRPr="009E665C">
        <w:rPr>
          <w:sz w:val="24"/>
          <w:lang w:val="da-DK"/>
        </w:rPr>
        <w:lastRenderedPageBreak/>
        <w:t>som producent eller kollektiv ordning, jf. § 8</w:t>
      </w:r>
      <w:ins w:id="602" w:author="Sofie Dam" w:date="2025-06-06T13:41:00Z">
        <w:r w:rsidR="00234F92">
          <w:rPr>
            <w:sz w:val="24"/>
            <w:lang w:val="da-DK"/>
          </w:rPr>
          <w:t>3</w:t>
        </w:r>
      </w:ins>
      <w:del w:id="603" w:author="Sofie Dam" w:date="2025-06-06T13:41:00Z">
        <w:r w:rsidRPr="009E665C" w:rsidDel="00234F92">
          <w:rPr>
            <w:sz w:val="24"/>
            <w:lang w:val="da-DK"/>
          </w:rPr>
          <w:delText>2</w:delText>
        </w:r>
      </w:del>
      <w:r w:rsidRPr="009E665C">
        <w:rPr>
          <w:sz w:val="24"/>
          <w:lang w:val="da-DK"/>
        </w:rPr>
        <w:t xml:space="preserve">, nr. 5, undlader at tilbagetage genbrugsemballage i tilbagetagningsordninger, jf. </w:t>
      </w:r>
      <w:r w:rsidRPr="00234F92">
        <w:rPr>
          <w:sz w:val="24"/>
          <w:lang w:val="da-DK"/>
        </w:rPr>
        <w:t>§ 69,</w:t>
      </w:r>
    </w:p>
    <w:p w14:paraId="22FD7200" w14:textId="77777777" w:rsidR="00635043" w:rsidRPr="009E665C" w:rsidRDefault="00644EC4">
      <w:pPr>
        <w:pStyle w:val="Listeafsnit"/>
        <w:numPr>
          <w:ilvl w:val="0"/>
          <w:numId w:val="93"/>
        </w:numPr>
        <w:tabs>
          <w:tab w:val="left" w:pos="609"/>
        </w:tabs>
        <w:spacing w:before="2"/>
        <w:ind w:left="609" w:hanging="499"/>
        <w:jc w:val="both"/>
        <w:rPr>
          <w:sz w:val="24"/>
          <w:lang w:val="da-DK"/>
        </w:rPr>
      </w:pPr>
      <w:r w:rsidRPr="009E665C">
        <w:rPr>
          <w:sz w:val="24"/>
          <w:lang w:val="da-DK"/>
        </w:rPr>
        <w:t>som</w:t>
      </w:r>
      <w:r w:rsidRPr="009E665C">
        <w:rPr>
          <w:spacing w:val="-2"/>
          <w:sz w:val="24"/>
          <w:lang w:val="da-DK"/>
        </w:rPr>
        <w:t xml:space="preserve"> </w:t>
      </w:r>
      <w:r w:rsidRPr="009E665C">
        <w:rPr>
          <w:sz w:val="24"/>
          <w:lang w:val="da-DK"/>
        </w:rPr>
        <w:t>producent</w:t>
      </w:r>
      <w:r w:rsidRPr="009E665C">
        <w:rPr>
          <w:spacing w:val="-1"/>
          <w:sz w:val="24"/>
          <w:lang w:val="da-DK"/>
        </w:rPr>
        <w:t xml:space="preserve"> </w:t>
      </w:r>
      <w:r w:rsidRPr="009E665C">
        <w:rPr>
          <w:sz w:val="24"/>
          <w:lang w:val="da-DK"/>
        </w:rPr>
        <w:t>eller</w:t>
      </w:r>
      <w:r w:rsidRPr="009E665C">
        <w:rPr>
          <w:spacing w:val="-1"/>
          <w:sz w:val="24"/>
          <w:lang w:val="da-DK"/>
        </w:rPr>
        <w:t xml:space="preserve"> </w:t>
      </w:r>
      <w:r w:rsidRPr="009E665C">
        <w:rPr>
          <w:sz w:val="24"/>
          <w:lang w:val="da-DK"/>
        </w:rPr>
        <w:t>kollektiv</w:t>
      </w:r>
      <w:r w:rsidRPr="009E665C">
        <w:rPr>
          <w:spacing w:val="-1"/>
          <w:sz w:val="24"/>
          <w:lang w:val="da-DK"/>
        </w:rPr>
        <w:t xml:space="preserve"> </w:t>
      </w:r>
      <w:r w:rsidRPr="009E665C">
        <w:rPr>
          <w:sz w:val="24"/>
          <w:lang w:val="da-DK"/>
        </w:rPr>
        <w:t>ordning,</w:t>
      </w:r>
      <w:r w:rsidRPr="009E665C">
        <w:rPr>
          <w:spacing w:val="-1"/>
          <w:sz w:val="24"/>
          <w:lang w:val="da-DK"/>
        </w:rPr>
        <w:t xml:space="preserve"> </w:t>
      </w:r>
      <w:r w:rsidRPr="009E665C">
        <w:rPr>
          <w:sz w:val="24"/>
          <w:lang w:val="da-DK"/>
        </w:rPr>
        <w:t>jf.</w:t>
      </w:r>
      <w:r w:rsidRPr="009E665C">
        <w:rPr>
          <w:spacing w:val="-2"/>
          <w:sz w:val="24"/>
          <w:lang w:val="da-DK"/>
        </w:rPr>
        <w:t xml:space="preserve"> </w:t>
      </w:r>
      <w:r w:rsidRPr="009E665C">
        <w:rPr>
          <w:sz w:val="24"/>
          <w:lang w:val="da-DK"/>
        </w:rPr>
        <w:t>§</w:t>
      </w:r>
      <w:r w:rsidRPr="009E665C">
        <w:rPr>
          <w:spacing w:val="-1"/>
          <w:sz w:val="24"/>
          <w:lang w:val="da-DK"/>
        </w:rPr>
        <w:t xml:space="preserve"> </w:t>
      </w:r>
      <w:r w:rsidRPr="009E665C">
        <w:rPr>
          <w:sz w:val="24"/>
          <w:lang w:val="da-DK"/>
        </w:rPr>
        <w:t>8</w:t>
      </w:r>
      <w:ins w:id="604" w:author="Sofie Dam" w:date="2025-06-06T13:41:00Z">
        <w:r w:rsidR="00234F92">
          <w:rPr>
            <w:sz w:val="24"/>
            <w:lang w:val="da-DK"/>
          </w:rPr>
          <w:t>3</w:t>
        </w:r>
      </w:ins>
      <w:del w:id="605" w:author="Sofie Dam" w:date="2025-06-06T13:41:00Z">
        <w:r w:rsidRPr="009E665C" w:rsidDel="00234F92">
          <w:rPr>
            <w:sz w:val="24"/>
            <w:lang w:val="da-DK"/>
          </w:rPr>
          <w:delText>2</w:delText>
        </w:r>
      </w:del>
      <w:r w:rsidRPr="009E665C">
        <w:rPr>
          <w:sz w:val="24"/>
          <w:lang w:val="da-DK"/>
        </w:rPr>
        <w:t>,</w:t>
      </w:r>
      <w:r w:rsidRPr="009E665C">
        <w:rPr>
          <w:spacing w:val="-1"/>
          <w:sz w:val="24"/>
          <w:lang w:val="da-DK"/>
        </w:rPr>
        <w:t xml:space="preserve"> </w:t>
      </w:r>
      <w:r w:rsidRPr="009E665C">
        <w:rPr>
          <w:sz w:val="24"/>
          <w:lang w:val="da-DK"/>
        </w:rPr>
        <w:t>nr.</w:t>
      </w:r>
      <w:r w:rsidRPr="009E665C">
        <w:rPr>
          <w:spacing w:val="-1"/>
          <w:sz w:val="24"/>
          <w:lang w:val="da-DK"/>
        </w:rPr>
        <w:t xml:space="preserve"> </w:t>
      </w:r>
      <w:r w:rsidRPr="009E665C">
        <w:rPr>
          <w:sz w:val="24"/>
          <w:lang w:val="da-DK"/>
        </w:rPr>
        <w:t>5</w:t>
      </w:r>
      <w:r w:rsidRPr="009E665C">
        <w:rPr>
          <w:spacing w:val="-1"/>
          <w:sz w:val="24"/>
          <w:lang w:val="da-DK"/>
        </w:rPr>
        <w:t xml:space="preserve"> </w:t>
      </w:r>
      <w:r w:rsidRPr="009E665C">
        <w:rPr>
          <w:sz w:val="24"/>
          <w:lang w:val="da-DK"/>
        </w:rPr>
        <w:t>tilbagetager</w:t>
      </w:r>
      <w:r w:rsidRPr="009E665C">
        <w:rPr>
          <w:spacing w:val="-2"/>
          <w:sz w:val="24"/>
          <w:lang w:val="da-DK"/>
        </w:rPr>
        <w:t xml:space="preserve"> </w:t>
      </w:r>
      <w:r w:rsidRPr="009E665C">
        <w:rPr>
          <w:sz w:val="24"/>
          <w:lang w:val="da-DK"/>
        </w:rPr>
        <w:t>emballageaffald</w:t>
      </w:r>
      <w:r w:rsidRPr="009E665C">
        <w:rPr>
          <w:spacing w:val="-1"/>
          <w:sz w:val="24"/>
          <w:lang w:val="da-DK"/>
        </w:rPr>
        <w:t xml:space="preserve"> </w:t>
      </w:r>
      <w:r w:rsidRPr="009E665C">
        <w:rPr>
          <w:sz w:val="24"/>
          <w:lang w:val="da-DK"/>
        </w:rPr>
        <w:t>i</w:t>
      </w:r>
      <w:r w:rsidRPr="009E665C">
        <w:rPr>
          <w:spacing w:val="-1"/>
          <w:sz w:val="24"/>
          <w:lang w:val="da-DK"/>
        </w:rPr>
        <w:t xml:space="preserve"> </w:t>
      </w:r>
      <w:r w:rsidRPr="009E665C">
        <w:rPr>
          <w:sz w:val="24"/>
          <w:lang w:val="da-DK"/>
        </w:rPr>
        <w:t>strid</w:t>
      </w:r>
      <w:r w:rsidRPr="009E665C">
        <w:rPr>
          <w:spacing w:val="-1"/>
          <w:sz w:val="24"/>
          <w:lang w:val="da-DK"/>
        </w:rPr>
        <w:t xml:space="preserve"> </w:t>
      </w:r>
      <w:r w:rsidRPr="009E665C">
        <w:rPr>
          <w:sz w:val="24"/>
          <w:lang w:val="da-DK"/>
        </w:rPr>
        <w:t>med</w:t>
      </w:r>
      <w:r w:rsidRPr="009E665C">
        <w:rPr>
          <w:spacing w:val="-1"/>
          <w:sz w:val="24"/>
          <w:lang w:val="da-DK"/>
        </w:rPr>
        <w:t xml:space="preserve"> </w:t>
      </w:r>
      <w:r w:rsidRPr="009E665C">
        <w:rPr>
          <w:sz w:val="24"/>
          <w:lang w:val="da-DK"/>
        </w:rPr>
        <w:t>§</w:t>
      </w:r>
      <w:r w:rsidRPr="009E665C">
        <w:rPr>
          <w:spacing w:val="-1"/>
          <w:sz w:val="24"/>
          <w:lang w:val="da-DK"/>
        </w:rPr>
        <w:t xml:space="preserve"> </w:t>
      </w:r>
      <w:r w:rsidRPr="009E665C">
        <w:rPr>
          <w:spacing w:val="-5"/>
          <w:sz w:val="24"/>
          <w:lang w:val="da-DK"/>
        </w:rPr>
        <w:t>70,</w:t>
      </w:r>
    </w:p>
    <w:p w14:paraId="700B2AA9" w14:textId="77777777" w:rsidR="00635043" w:rsidRPr="00234F92" w:rsidRDefault="00644EC4">
      <w:pPr>
        <w:pStyle w:val="Listeafsnit"/>
        <w:numPr>
          <w:ilvl w:val="0"/>
          <w:numId w:val="93"/>
        </w:numPr>
        <w:tabs>
          <w:tab w:val="left" w:pos="610"/>
        </w:tabs>
        <w:spacing w:line="249" w:lineRule="auto"/>
        <w:ind w:right="106"/>
        <w:jc w:val="both"/>
        <w:rPr>
          <w:sz w:val="24"/>
          <w:lang w:val="da-DK"/>
        </w:rPr>
      </w:pPr>
      <w:r w:rsidRPr="009E665C">
        <w:rPr>
          <w:sz w:val="24"/>
          <w:lang w:val="da-DK"/>
        </w:rPr>
        <w:t>som producent eller kollektiv ordning, jf. § 8</w:t>
      </w:r>
      <w:ins w:id="606" w:author="Sofie Dam" w:date="2025-06-06T13:41:00Z">
        <w:r w:rsidR="00234F92">
          <w:rPr>
            <w:sz w:val="24"/>
            <w:lang w:val="da-DK"/>
          </w:rPr>
          <w:t>3</w:t>
        </w:r>
      </w:ins>
      <w:del w:id="607" w:author="Sofie Dam" w:date="2025-06-06T13:41:00Z">
        <w:r w:rsidRPr="009E665C" w:rsidDel="00234F92">
          <w:rPr>
            <w:sz w:val="24"/>
            <w:lang w:val="da-DK"/>
          </w:rPr>
          <w:delText>2</w:delText>
        </w:r>
      </w:del>
      <w:r w:rsidRPr="009E665C">
        <w:rPr>
          <w:sz w:val="24"/>
          <w:lang w:val="da-DK"/>
        </w:rPr>
        <w:t xml:space="preserve">, nr. 6, undlader at oplyse en slutbruger af emballage om, hvordan tilbagetagning kan ske, jf. </w:t>
      </w:r>
      <w:r w:rsidRPr="00234F92">
        <w:rPr>
          <w:sz w:val="24"/>
          <w:lang w:val="da-DK"/>
        </w:rPr>
        <w:t>§ 71,</w:t>
      </w:r>
    </w:p>
    <w:p w14:paraId="77708C3A" w14:textId="77777777" w:rsidR="00635043" w:rsidRPr="00165303" w:rsidRDefault="00644EC4">
      <w:pPr>
        <w:pStyle w:val="Listeafsnit"/>
        <w:numPr>
          <w:ilvl w:val="0"/>
          <w:numId w:val="93"/>
        </w:numPr>
        <w:tabs>
          <w:tab w:val="left" w:pos="609"/>
        </w:tabs>
        <w:spacing w:before="2"/>
        <w:ind w:left="609" w:hanging="499"/>
        <w:jc w:val="both"/>
        <w:rPr>
          <w:sz w:val="24"/>
          <w:lang w:val="da-DK"/>
        </w:rPr>
      </w:pPr>
      <w:r w:rsidRPr="009E665C">
        <w:rPr>
          <w:sz w:val="24"/>
          <w:lang w:val="da-DK"/>
        </w:rPr>
        <w:t>som</w:t>
      </w:r>
      <w:r w:rsidRPr="009E665C">
        <w:rPr>
          <w:spacing w:val="-1"/>
          <w:sz w:val="24"/>
          <w:lang w:val="da-DK"/>
        </w:rPr>
        <w:t xml:space="preserve"> </w:t>
      </w:r>
      <w:r w:rsidRPr="009E665C">
        <w:rPr>
          <w:sz w:val="24"/>
          <w:lang w:val="da-DK"/>
        </w:rPr>
        <w:t>kollektiv</w:t>
      </w:r>
      <w:r w:rsidRPr="009E665C">
        <w:rPr>
          <w:spacing w:val="-1"/>
          <w:sz w:val="24"/>
          <w:lang w:val="da-DK"/>
        </w:rPr>
        <w:t xml:space="preserve"> </w:t>
      </w:r>
      <w:r w:rsidRPr="009E665C">
        <w:rPr>
          <w:sz w:val="24"/>
          <w:lang w:val="da-DK"/>
        </w:rPr>
        <w:t>ordning,</w:t>
      </w:r>
      <w:r w:rsidRPr="009E665C">
        <w:rPr>
          <w:spacing w:val="-1"/>
          <w:sz w:val="24"/>
          <w:lang w:val="da-DK"/>
        </w:rPr>
        <w:t xml:space="preserve"> </w:t>
      </w:r>
      <w:r w:rsidRPr="009E665C">
        <w:rPr>
          <w:sz w:val="24"/>
          <w:lang w:val="da-DK"/>
        </w:rPr>
        <w:t>jf.</w:t>
      </w:r>
      <w:r w:rsidRPr="009E665C">
        <w:rPr>
          <w:spacing w:val="-1"/>
          <w:sz w:val="24"/>
          <w:lang w:val="da-DK"/>
        </w:rPr>
        <w:t xml:space="preserve"> </w:t>
      </w:r>
      <w:r w:rsidRPr="009E665C">
        <w:rPr>
          <w:sz w:val="24"/>
          <w:lang w:val="da-DK"/>
        </w:rPr>
        <w:t>§ 8</w:t>
      </w:r>
      <w:ins w:id="608" w:author="Sofie Dam" w:date="2025-06-06T13:41:00Z">
        <w:r w:rsidR="00234F92">
          <w:rPr>
            <w:sz w:val="24"/>
            <w:lang w:val="da-DK"/>
          </w:rPr>
          <w:t>1</w:t>
        </w:r>
      </w:ins>
      <w:del w:id="609" w:author="Sofie Dam" w:date="2025-06-06T13:41:00Z">
        <w:r w:rsidRPr="009E665C" w:rsidDel="00234F92">
          <w:rPr>
            <w:sz w:val="24"/>
            <w:lang w:val="da-DK"/>
          </w:rPr>
          <w:delText>0</w:delText>
        </w:r>
      </w:del>
      <w:r w:rsidRPr="009E665C">
        <w:rPr>
          <w:sz w:val="24"/>
          <w:lang w:val="da-DK"/>
        </w:rPr>
        <w:t>,</w:t>
      </w:r>
      <w:r w:rsidRPr="009E665C">
        <w:rPr>
          <w:spacing w:val="-1"/>
          <w:sz w:val="24"/>
          <w:lang w:val="da-DK"/>
        </w:rPr>
        <w:t xml:space="preserve"> </w:t>
      </w:r>
      <w:r w:rsidRPr="009E665C">
        <w:rPr>
          <w:sz w:val="24"/>
          <w:lang w:val="da-DK"/>
        </w:rPr>
        <w:t>nr.</w:t>
      </w:r>
      <w:r w:rsidRPr="009E665C">
        <w:rPr>
          <w:spacing w:val="-1"/>
          <w:sz w:val="24"/>
          <w:lang w:val="da-DK"/>
        </w:rPr>
        <w:t xml:space="preserve"> </w:t>
      </w:r>
      <w:r w:rsidRPr="009E665C">
        <w:rPr>
          <w:sz w:val="24"/>
          <w:lang w:val="da-DK"/>
        </w:rPr>
        <w:t>17,</w:t>
      </w:r>
      <w:r w:rsidRPr="009E665C">
        <w:rPr>
          <w:spacing w:val="-1"/>
          <w:sz w:val="24"/>
          <w:lang w:val="da-DK"/>
        </w:rPr>
        <w:t xml:space="preserve"> </w:t>
      </w:r>
      <w:r w:rsidRPr="009E665C">
        <w:rPr>
          <w:sz w:val="24"/>
          <w:lang w:val="da-DK"/>
        </w:rPr>
        <w:t>undlader at</w:t>
      </w:r>
      <w:r w:rsidRPr="009E665C">
        <w:rPr>
          <w:spacing w:val="-1"/>
          <w:sz w:val="24"/>
          <w:lang w:val="da-DK"/>
        </w:rPr>
        <w:t xml:space="preserve"> </w:t>
      </w:r>
      <w:r w:rsidRPr="009E665C">
        <w:rPr>
          <w:sz w:val="24"/>
          <w:lang w:val="da-DK"/>
        </w:rPr>
        <w:t>stille</w:t>
      </w:r>
      <w:r w:rsidRPr="009E665C">
        <w:rPr>
          <w:spacing w:val="-1"/>
          <w:sz w:val="24"/>
          <w:lang w:val="da-DK"/>
        </w:rPr>
        <w:t xml:space="preserve"> </w:t>
      </w:r>
      <w:r w:rsidRPr="009E665C">
        <w:rPr>
          <w:sz w:val="24"/>
          <w:lang w:val="da-DK"/>
        </w:rPr>
        <w:t>sikkerhed</w:t>
      </w:r>
      <w:r w:rsidRPr="009E665C">
        <w:rPr>
          <w:spacing w:val="-1"/>
          <w:sz w:val="24"/>
          <w:lang w:val="da-DK"/>
        </w:rPr>
        <w:t xml:space="preserve"> </w:t>
      </w:r>
      <w:r w:rsidRPr="009E665C">
        <w:rPr>
          <w:sz w:val="24"/>
          <w:lang w:val="da-DK"/>
        </w:rPr>
        <w:t>på</w:t>
      </w:r>
      <w:r w:rsidRPr="009E665C">
        <w:rPr>
          <w:spacing w:val="-1"/>
          <w:sz w:val="24"/>
          <w:lang w:val="da-DK"/>
        </w:rPr>
        <w:t xml:space="preserve"> </w:t>
      </w:r>
      <w:r w:rsidRPr="009E665C">
        <w:rPr>
          <w:sz w:val="24"/>
          <w:lang w:val="da-DK"/>
        </w:rPr>
        <w:t>vegne af</w:t>
      </w:r>
      <w:r w:rsidRPr="009E665C">
        <w:rPr>
          <w:spacing w:val="-1"/>
          <w:sz w:val="24"/>
          <w:lang w:val="da-DK"/>
        </w:rPr>
        <w:t xml:space="preserve"> </w:t>
      </w:r>
      <w:r w:rsidRPr="009E665C">
        <w:rPr>
          <w:sz w:val="24"/>
          <w:lang w:val="da-DK"/>
        </w:rPr>
        <w:t>producenten,</w:t>
      </w:r>
      <w:r w:rsidRPr="009E665C">
        <w:rPr>
          <w:spacing w:val="-1"/>
          <w:sz w:val="24"/>
          <w:lang w:val="da-DK"/>
        </w:rPr>
        <w:t xml:space="preserve"> </w:t>
      </w:r>
      <w:r w:rsidRPr="009E665C">
        <w:rPr>
          <w:sz w:val="24"/>
          <w:lang w:val="da-DK"/>
        </w:rPr>
        <w:t>jf.</w:t>
      </w:r>
      <w:r w:rsidRPr="009E665C">
        <w:rPr>
          <w:spacing w:val="-1"/>
          <w:sz w:val="24"/>
          <w:lang w:val="da-DK"/>
        </w:rPr>
        <w:t xml:space="preserve"> </w:t>
      </w:r>
      <w:r w:rsidRPr="00165303">
        <w:rPr>
          <w:sz w:val="24"/>
          <w:lang w:val="da-DK"/>
        </w:rPr>
        <w:t xml:space="preserve">§ </w:t>
      </w:r>
      <w:r w:rsidRPr="00165303">
        <w:rPr>
          <w:spacing w:val="-5"/>
          <w:sz w:val="24"/>
          <w:lang w:val="da-DK"/>
        </w:rPr>
        <w:t>72,</w:t>
      </w:r>
    </w:p>
    <w:p w14:paraId="33C09092" w14:textId="77777777" w:rsidR="00635043" w:rsidRPr="00165303" w:rsidRDefault="00644EC4">
      <w:pPr>
        <w:pStyle w:val="Listeafsnit"/>
        <w:numPr>
          <w:ilvl w:val="0"/>
          <w:numId w:val="93"/>
        </w:numPr>
        <w:tabs>
          <w:tab w:val="left" w:pos="608"/>
          <w:tab w:val="left" w:pos="610"/>
        </w:tabs>
        <w:spacing w:line="249" w:lineRule="auto"/>
        <w:ind w:right="107" w:hanging="501"/>
        <w:jc w:val="both"/>
        <w:rPr>
          <w:sz w:val="24"/>
          <w:lang w:val="da-DK"/>
        </w:rPr>
      </w:pPr>
      <w:r w:rsidRPr="009E665C">
        <w:rPr>
          <w:sz w:val="24"/>
          <w:lang w:val="da-DK"/>
        </w:rPr>
        <w:t>som kollektiv ordning, jf. § 8</w:t>
      </w:r>
      <w:ins w:id="610" w:author="Sofie Dam" w:date="2025-06-06T13:41:00Z">
        <w:r w:rsidR="00234F92">
          <w:rPr>
            <w:sz w:val="24"/>
            <w:lang w:val="da-DK"/>
          </w:rPr>
          <w:t>1</w:t>
        </w:r>
      </w:ins>
      <w:del w:id="611" w:author="Sofie Dam" w:date="2025-06-06T13:41:00Z">
        <w:r w:rsidRPr="009E665C" w:rsidDel="00234F92">
          <w:rPr>
            <w:sz w:val="24"/>
            <w:lang w:val="da-DK"/>
          </w:rPr>
          <w:delText>0</w:delText>
        </w:r>
      </w:del>
      <w:r w:rsidRPr="009E665C">
        <w:rPr>
          <w:sz w:val="24"/>
          <w:lang w:val="da-DK"/>
        </w:rPr>
        <w:t xml:space="preserve">, nr. 18, undlader at dokumentere, at det tildelte emballageaffald er håndteret eller den tildelte betalingsforpligtelse er opfyldt, jf. </w:t>
      </w:r>
      <w:r w:rsidRPr="00165303">
        <w:rPr>
          <w:sz w:val="24"/>
          <w:lang w:val="da-DK"/>
        </w:rPr>
        <w:t>§ 73, stk. 2,</w:t>
      </w:r>
    </w:p>
    <w:p w14:paraId="7D77027C" w14:textId="77777777" w:rsidR="00635043" w:rsidRPr="00165303" w:rsidRDefault="00644EC4">
      <w:pPr>
        <w:pStyle w:val="Listeafsnit"/>
        <w:numPr>
          <w:ilvl w:val="0"/>
          <w:numId w:val="93"/>
        </w:numPr>
        <w:tabs>
          <w:tab w:val="left" w:pos="608"/>
          <w:tab w:val="left" w:pos="610"/>
        </w:tabs>
        <w:spacing w:before="2" w:line="249" w:lineRule="auto"/>
        <w:ind w:right="107" w:hanging="501"/>
        <w:jc w:val="both"/>
        <w:rPr>
          <w:sz w:val="24"/>
          <w:lang w:val="da-DK"/>
        </w:rPr>
      </w:pPr>
      <w:r w:rsidRPr="009E665C">
        <w:rPr>
          <w:sz w:val="24"/>
          <w:lang w:val="da-DK"/>
        </w:rPr>
        <w:t>som kollektiv ordning, jf. § 8</w:t>
      </w:r>
      <w:ins w:id="612" w:author="Sofie Dam" w:date="2025-06-06T13:42:00Z">
        <w:r w:rsidR="00234F92">
          <w:rPr>
            <w:sz w:val="24"/>
            <w:lang w:val="da-DK"/>
          </w:rPr>
          <w:t>1</w:t>
        </w:r>
      </w:ins>
      <w:del w:id="613" w:author="Sofie Dam" w:date="2025-06-06T13:42:00Z">
        <w:r w:rsidRPr="009E665C" w:rsidDel="00234F92">
          <w:rPr>
            <w:sz w:val="24"/>
            <w:lang w:val="da-DK"/>
          </w:rPr>
          <w:delText>0</w:delText>
        </w:r>
      </w:del>
      <w:r w:rsidRPr="009E665C">
        <w:rPr>
          <w:sz w:val="24"/>
          <w:lang w:val="da-DK"/>
        </w:rPr>
        <w:t xml:space="preserve">, nr. 19, undlader at stille sikkerhed i overensstemmelse med Dansk Producentansvars anvisninger og fremsende dokumentation for at sikkerheden er stillet korrekt, jf. </w:t>
      </w:r>
      <w:r w:rsidRPr="00165303">
        <w:rPr>
          <w:sz w:val="24"/>
          <w:lang w:val="da-DK"/>
        </w:rPr>
        <w:t>§ 74, stk. 2,</w:t>
      </w:r>
    </w:p>
    <w:p w14:paraId="59A739E5" w14:textId="77777777" w:rsidR="00635043" w:rsidRPr="00165303" w:rsidRDefault="00644EC4">
      <w:pPr>
        <w:pStyle w:val="Listeafsnit"/>
        <w:numPr>
          <w:ilvl w:val="0"/>
          <w:numId w:val="93"/>
        </w:numPr>
        <w:tabs>
          <w:tab w:val="left" w:pos="610"/>
        </w:tabs>
        <w:spacing w:before="3" w:line="249" w:lineRule="auto"/>
        <w:ind w:right="105"/>
        <w:jc w:val="both"/>
        <w:rPr>
          <w:sz w:val="24"/>
          <w:lang w:val="da-DK"/>
        </w:rPr>
      </w:pPr>
      <w:r w:rsidRPr="009E665C">
        <w:rPr>
          <w:sz w:val="24"/>
          <w:lang w:val="da-DK"/>
        </w:rPr>
        <w:t>som kollektiv ordning, jf. § 8</w:t>
      </w:r>
      <w:ins w:id="614" w:author="Sofie Dam" w:date="2025-06-06T13:42:00Z">
        <w:r w:rsidR="00234F92">
          <w:rPr>
            <w:sz w:val="24"/>
            <w:lang w:val="da-DK"/>
          </w:rPr>
          <w:t>1</w:t>
        </w:r>
      </w:ins>
      <w:del w:id="615" w:author="Sofie Dam" w:date="2025-06-06T13:42:00Z">
        <w:r w:rsidRPr="009E665C" w:rsidDel="00234F92">
          <w:rPr>
            <w:sz w:val="24"/>
            <w:lang w:val="da-DK"/>
          </w:rPr>
          <w:delText>0</w:delText>
        </w:r>
      </w:del>
      <w:r w:rsidRPr="009E665C">
        <w:rPr>
          <w:sz w:val="24"/>
          <w:lang w:val="da-DK"/>
        </w:rPr>
        <w:t xml:space="preserve">, nr. 20, undlader at sikre høj reel genanvendelse jf. </w:t>
      </w:r>
      <w:r w:rsidRPr="00234F92">
        <w:rPr>
          <w:sz w:val="24"/>
        </w:rPr>
        <w:t>§ 7</w:t>
      </w:r>
      <w:ins w:id="616" w:author="Sofie Dam" w:date="2025-06-06T13:42:00Z">
        <w:r w:rsidR="00234F92">
          <w:rPr>
            <w:sz w:val="24"/>
          </w:rPr>
          <w:t>8</w:t>
        </w:r>
      </w:ins>
      <w:del w:id="617" w:author="Sofie Dam" w:date="2025-06-06T13:42:00Z">
        <w:r w:rsidRPr="00234F92" w:rsidDel="00234F92">
          <w:rPr>
            <w:sz w:val="24"/>
          </w:rPr>
          <w:delText>7</w:delText>
        </w:r>
      </w:del>
      <w:r w:rsidRPr="00234F92">
        <w:rPr>
          <w:sz w:val="24"/>
        </w:rPr>
        <w:t xml:space="preserve">, stk. 1 </w:t>
      </w:r>
      <w:r w:rsidRPr="00165303">
        <w:rPr>
          <w:sz w:val="24"/>
          <w:lang w:val="da-DK"/>
        </w:rPr>
        <w:t xml:space="preserve">og stk. </w:t>
      </w:r>
      <w:r w:rsidRPr="00165303">
        <w:rPr>
          <w:spacing w:val="-6"/>
          <w:sz w:val="24"/>
          <w:lang w:val="da-DK"/>
        </w:rPr>
        <w:t>2,</w:t>
      </w:r>
    </w:p>
    <w:p w14:paraId="7F64E0ED" w14:textId="77777777" w:rsidR="00635043" w:rsidRPr="00165303" w:rsidRDefault="00644EC4">
      <w:pPr>
        <w:pStyle w:val="Listeafsnit"/>
        <w:numPr>
          <w:ilvl w:val="0"/>
          <w:numId w:val="93"/>
        </w:numPr>
        <w:tabs>
          <w:tab w:val="left" w:pos="610"/>
        </w:tabs>
        <w:spacing w:before="2" w:line="249" w:lineRule="auto"/>
        <w:ind w:right="107"/>
        <w:jc w:val="both"/>
        <w:rPr>
          <w:sz w:val="24"/>
          <w:lang w:val="da-DK"/>
        </w:rPr>
      </w:pPr>
      <w:r w:rsidRPr="009E665C">
        <w:rPr>
          <w:sz w:val="24"/>
          <w:lang w:val="da-DK"/>
        </w:rPr>
        <w:t>som kollektive ordning, jf. § 8</w:t>
      </w:r>
      <w:ins w:id="618" w:author="Sofie Dam" w:date="2025-06-06T13:42:00Z">
        <w:r w:rsidR="00234F92">
          <w:rPr>
            <w:sz w:val="24"/>
            <w:lang w:val="da-DK"/>
          </w:rPr>
          <w:t>1</w:t>
        </w:r>
      </w:ins>
      <w:del w:id="619" w:author="Sofie Dam" w:date="2025-06-06T13:42:00Z">
        <w:r w:rsidRPr="009E665C" w:rsidDel="00234F92">
          <w:rPr>
            <w:sz w:val="24"/>
            <w:lang w:val="da-DK"/>
          </w:rPr>
          <w:delText>0</w:delText>
        </w:r>
      </w:del>
      <w:r w:rsidRPr="009E665C">
        <w:rPr>
          <w:sz w:val="24"/>
          <w:lang w:val="da-DK"/>
        </w:rPr>
        <w:t xml:space="preserve">, nr. 21, eller affaldsproducerende virksomhed undlader at dokumen- terer genanvendelse, jf. </w:t>
      </w:r>
      <w:r w:rsidRPr="00165303">
        <w:rPr>
          <w:sz w:val="24"/>
          <w:lang w:val="da-DK"/>
        </w:rPr>
        <w:t>§ 7</w:t>
      </w:r>
      <w:ins w:id="620" w:author="Sofie Dam" w:date="2025-06-06T13:42:00Z">
        <w:r w:rsidR="00234F92">
          <w:rPr>
            <w:sz w:val="24"/>
            <w:lang w:val="da-DK"/>
          </w:rPr>
          <w:t>8</w:t>
        </w:r>
      </w:ins>
      <w:del w:id="621" w:author="Sofie Dam" w:date="2025-06-06T13:42:00Z">
        <w:r w:rsidRPr="00165303" w:rsidDel="00234F92">
          <w:rPr>
            <w:sz w:val="24"/>
            <w:lang w:val="da-DK"/>
          </w:rPr>
          <w:delText>7</w:delText>
        </w:r>
      </w:del>
      <w:r w:rsidRPr="00165303">
        <w:rPr>
          <w:sz w:val="24"/>
          <w:lang w:val="da-DK"/>
        </w:rPr>
        <w:t>, stk. 3,</w:t>
      </w:r>
    </w:p>
    <w:p w14:paraId="5C15E306" w14:textId="77777777" w:rsidR="00635043" w:rsidRDefault="00644EC4">
      <w:pPr>
        <w:pStyle w:val="Listeafsnit"/>
        <w:numPr>
          <w:ilvl w:val="0"/>
          <w:numId w:val="93"/>
        </w:numPr>
        <w:tabs>
          <w:tab w:val="left" w:pos="609"/>
        </w:tabs>
        <w:spacing w:before="2"/>
        <w:ind w:left="609" w:hanging="499"/>
        <w:jc w:val="both"/>
        <w:rPr>
          <w:sz w:val="24"/>
        </w:rPr>
      </w:pPr>
      <w:r w:rsidRPr="009E665C">
        <w:rPr>
          <w:sz w:val="24"/>
          <w:lang w:val="da-DK"/>
        </w:rPr>
        <w:t xml:space="preserve">som producent undlader at tilmelde sig en kollektiv ordning, jf. </w:t>
      </w:r>
      <w:r>
        <w:rPr>
          <w:sz w:val="24"/>
        </w:rPr>
        <w:t xml:space="preserve">§ </w:t>
      </w:r>
      <w:ins w:id="622" w:author="Sofie Dam" w:date="2025-06-06T13:42:00Z">
        <w:r w:rsidR="00234F92">
          <w:rPr>
            <w:sz w:val="24"/>
          </w:rPr>
          <w:t>80</w:t>
        </w:r>
      </w:ins>
      <w:del w:id="623" w:author="Sofie Dam" w:date="2025-06-06T13:42:00Z">
        <w:r w:rsidDel="00234F92">
          <w:rPr>
            <w:spacing w:val="-5"/>
            <w:sz w:val="24"/>
          </w:rPr>
          <w:delText>79</w:delText>
        </w:r>
      </w:del>
      <w:r>
        <w:rPr>
          <w:spacing w:val="-5"/>
          <w:sz w:val="24"/>
        </w:rPr>
        <w:t>,</w:t>
      </w:r>
    </w:p>
    <w:p w14:paraId="4EB351FE" w14:textId="77777777" w:rsidR="00635043" w:rsidRPr="009E665C" w:rsidRDefault="00644EC4">
      <w:pPr>
        <w:pStyle w:val="Listeafsnit"/>
        <w:numPr>
          <w:ilvl w:val="0"/>
          <w:numId w:val="93"/>
        </w:numPr>
        <w:tabs>
          <w:tab w:val="left" w:pos="609"/>
        </w:tabs>
        <w:ind w:left="609" w:hanging="499"/>
        <w:jc w:val="both"/>
        <w:rPr>
          <w:sz w:val="24"/>
          <w:lang w:val="da-DK"/>
        </w:rPr>
      </w:pPr>
      <w:r w:rsidRPr="009E665C">
        <w:rPr>
          <w:sz w:val="24"/>
          <w:lang w:val="da-DK"/>
        </w:rPr>
        <w:t xml:space="preserve">som kollektiv ordning undlader at sikre overholdelse af kravene i § </w:t>
      </w:r>
      <w:r w:rsidRPr="009E665C">
        <w:rPr>
          <w:spacing w:val="-5"/>
          <w:sz w:val="24"/>
          <w:lang w:val="da-DK"/>
        </w:rPr>
        <w:t>8</w:t>
      </w:r>
      <w:ins w:id="624" w:author="Sofie Dam" w:date="2025-06-06T13:42:00Z">
        <w:r w:rsidR="00234F92">
          <w:rPr>
            <w:spacing w:val="-5"/>
            <w:sz w:val="24"/>
            <w:lang w:val="da-DK"/>
          </w:rPr>
          <w:t>4</w:t>
        </w:r>
      </w:ins>
      <w:del w:id="625" w:author="Sofie Dam" w:date="2025-06-06T13:42:00Z">
        <w:r w:rsidRPr="009E665C" w:rsidDel="00234F92">
          <w:rPr>
            <w:spacing w:val="-5"/>
            <w:sz w:val="24"/>
            <w:lang w:val="da-DK"/>
          </w:rPr>
          <w:delText>3</w:delText>
        </w:r>
      </w:del>
      <w:r w:rsidRPr="009E665C">
        <w:rPr>
          <w:spacing w:val="-5"/>
          <w:sz w:val="24"/>
          <w:lang w:val="da-DK"/>
        </w:rPr>
        <w:t>,</w:t>
      </w:r>
    </w:p>
    <w:p w14:paraId="505D5DEE" w14:textId="77777777" w:rsidR="00635043" w:rsidRPr="009E665C" w:rsidRDefault="00644EC4">
      <w:pPr>
        <w:pStyle w:val="Listeafsnit"/>
        <w:numPr>
          <w:ilvl w:val="0"/>
          <w:numId w:val="93"/>
        </w:numPr>
        <w:tabs>
          <w:tab w:val="left" w:pos="610"/>
        </w:tabs>
        <w:spacing w:line="249" w:lineRule="auto"/>
        <w:ind w:right="107"/>
        <w:rPr>
          <w:sz w:val="24"/>
          <w:lang w:val="da-DK"/>
        </w:rPr>
      </w:pPr>
      <w:r w:rsidRPr="009E665C">
        <w:rPr>
          <w:sz w:val="24"/>
          <w:lang w:val="da-DK"/>
        </w:rPr>
        <w:t xml:space="preserve">som kollektiv ordning undlader at lade sig registrere i producentregistret i overensstemmelse med § </w:t>
      </w:r>
      <w:r w:rsidRPr="009E665C">
        <w:rPr>
          <w:spacing w:val="-4"/>
          <w:sz w:val="24"/>
          <w:lang w:val="da-DK"/>
        </w:rPr>
        <w:t>8</w:t>
      </w:r>
      <w:ins w:id="626" w:author="Sofie Dam" w:date="2025-06-06T13:42:00Z">
        <w:r w:rsidR="00234F92">
          <w:rPr>
            <w:spacing w:val="-4"/>
            <w:sz w:val="24"/>
            <w:lang w:val="da-DK"/>
          </w:rPr>
          <w:t>5</w:t>
        </w:r>
      </w:ins>
      <w:del w:id="627" w:author="Sofie Dam" w:date="2025-06-06T13:43:00Z">
        <w:r w:rsidRPr="009E665C" w:rsidDel="00234F92">
          <w:rPr>
            <w:spacing w:val="-4"/>
            <w:sz w:val="24"/>
            <w:lang w:val="da-DK"/>
          </w:rPr>
          <w:delText>4</w:delText>
        </w:r>
      </w:del>
      <w:r w:rsidRPr="009E665C">
        <w:rPr>
          <w:spacing w:val="-4"/>
          <w:sz w:val="24"/>
          <w:lang w:val="da-DK"/>
        </w:rPr>
        <w:t>,</w:t>
      </w:r>
    </w:p>
    <w:p w14:paraId="28E95971" w14:textId="74D2837E" w:rsidR="00635043" w:rsidRPr="009E665C" w:rsidRDefault="00644EC4">
      <w:pPr>
        <w:pStyle w:val="Listeafsnit"/>
        <w:numPr>
          <w:ilvl w:val="0"/>
          <w:numId w:val="93"/>
        </w:numPr>
        <w:tabs>
          <w:tab w:val="left" w:pos="610"/>
        </w:tabs>
        <w:spacing w:before="2" w:line="249" w:lineRule="auto"/>
        <w:ind w:right="108"/>
        <w:rPr>
          <w:sz w:val="24"/>
          <w:lang w:val="da-DK"/>
        </w:rPr>
      </w:pPr>
      <w:r w:rsidRPr="009E665C">
        <w:rPr>
          <w:sz w:val="24"/>
          <w:lang w:val="da-DK"/>
        </w:rPr>
        <w:t>som kollektiv ordning undlader at underrette Dansk Producentansvar og de tilmeldte producenter i</w:t>
      </w:r>
      <w:r w:rsidRPr="009E665C">
        <w:rPr>
          <w:spacing w:val="40"/>
          <w:sz w:val="24"/>
          <w:lang w:val="da-DK"/>
        </w:rPr>
        <w:t xml:space="preserve"> </w:t>
      </w:r>
      <w:r w:rsidRPr="009E665C">
        <w:rPr>
          <w:sz w:val="24"/>
          <w:lang w:val="da-DK"/>
        </w:rPr>
        <w:t>overensstemmelse med § 8</w:t>
      </w:r>
      <w:ins w:id="628" w:author="Kåre Groes" w:date="2025-09-12T11:29:00Z">
        <w:r w:rsidR="00F2606C">
          <w:rPr>
            <w:sz w:val="24"/>
            <w:lang w:val="da-DK"/>
          </w:rPr>
          <w:t>6</w:t>
        </w:r>
      </w:ins>
      <w:del w:id="629" w:author="Kåre Groes" w:date="2025-09-12T11:29:00Z">
        <w:r w:rsidRPr="009E665C" w:rsidDel="00F2606C">
          <w:rPr>
            <w:sz w:val="24"/>
            <w:lang w:val="da-DK"/>
          </w:rPr>
          <w:delText>5</w:delText>
        </w:r>
      </w:del>
      <w:r w:rsidRPr="009E665C">
        <w:rPr>
          <w:sz w:val="24"/>
          <w:lang w:val="da-DK"/>
        </w:rPr>
        <w:t>, stk. 1,</w:t>
      </w:r>
    </w:p>
    <w:p w14:paraId="1B18FFB2" w14:textId="77777777" w:rsidR="00635043" w:rsidRDefault="00644EC4">
      <w:pPr>
        <w:pStyle w:val="Listeafsnit"/>
        <w:numPr>
          <w:ilvl w:val="0"/>
          <w:numId w:val="93"/>
        </w:numPr>
        <w:tabs>
          <w:tab w:val="left" w:pos="610"/>
        </w:tabs>
        <w:spacing w:before="2" w:line="249" w:lineRule="auto"/>
        <w:ind w:right="108"/>
        <w:rPr>
          <w:sz w:val="24"/>
        </w:rPr>
      </w:pPr>
      <w:r w:rsidRPr="009E665C">
        <w:rPr>
          <w:sz w:val="24"/>
          <w:lang w:val="da-DK"/>
        </w:rPr>
        <w:t xml:space="preserve">som kollektiv ordning undlader at graduere producenters finansielle bidrag i overensstemmelse med bilag 14, jf. </w:t>
      </w:r>
      <w:r>
        <w:rPr>
          <w:sz w:val="24"/>
        </w:rPr>
        <w:t>§ 8</w:t>
      </w:r>
      <w:ins w:id="630" w:author="Sofie Dam" w:date="2025-06-06T13:43:00Z">
        <w:r w:rsidR="00234F92">
          <w:rPr>
            <w:sz w:val="24"/>
          </w:rPr>
          <w:t>7</w:t>
        </w:r>
      </w:ins>
      <w:del w:id="631" w:author="Sofie Dam" w:date="2025-06-06T13:43:00Z">
        <w:r w:rsidDel="00234F92">
          <w:rPr>
            <w:sz w:val="24"/>
          </w:rPr>
          <w:delText>6</w:delText>
        </w:r>
      </w:del>
      <w:r>
        <w:rPr>
          <w:sz w:val="24"/>
        </w:rPr>
        <w:t>,</w:t>
      </w:r>
    </w:p>
    <w:p w14:paraId="2916199F" w14:textId="77777777" w:rsidR="00635043" w:rsidRDefault="00644EC4">
      <w:pPr>
        <w:pStyle w:val="Listeafsnit"/>
        <w:numPr>
          <w:ilvl w:val="0"/>
          <w:numId w:val="93"/>
        </w:numPr>
        <w:tabs>
          <w:tab w:val="left" w:pos="608"/>
          <w:tab w:val="left" w:pos="610"/>
        </w:tabs>
        <w:spacing w:before="2" w:line="249" w:lineRule="auto"/>
        <w:ind w:right="107" w:hanging="501"/>
        <w:rPr>
          <w:sz w:val="24"/>
        </w:rPr>
      </w:pPr>
      <w:r w:rsidRPr="009E665C">
        <w:rPr>
          <w:sz w:val="24"/>
          <w:lang w:val="da-DK"/>
        </w:rPr>
        <w:t xml:space="preserve">som kollektiv ordning undlader at fraregne tilbagetagne affaldsmængder, ved fastsættelse af gradue- ret bidrag, jf. </w:t>
      </w:r>
      <w:r>
        <w:rPr>
          <w:sz w:val="24"/>
        </w:rPr>
        <w:t>§ 8</w:t>
      </w:r>
      <w:ins w:id="632" w:author="Sofie Dam" w:date="2025-06-06T13:43:00Z">
        <w:r w:rsidR="00234F92">
          <w:rPr>
            <w:sz w:val="24"/>
          </w:rPr>
          <w:t>8</w:t>
        </w:r>
      </w:ins>
      <w:del w:id="633" w:author="Sofie Dam" w:date="2025-06-06T13:43:00Z">
        <w:r w:rsidDel="00234F92">
          <w:rPr>
            <w:sz w:val="24"/>
          </w:rPr>
          <w:delText>7</w:delText>
        </w:r>
      </w:del>
      <w:r>
        <w:rPr>
          <w:sz w:val="24"/>
        </w:rPr>
        <w:t>,</w:t>
      </w:r>
    </w:p>
    <w:p w14:paraId="4FE1A6F4" w14:textId="77777777" w:rsidR="00635043" w:rsidRPr="009E665C" w:rsidRDefault="00644EC4">
      <w:pPr>
        <w:pStyle w:val="Listeafsnit"/>
        <w:numPr>
          <w:ilvl w:val="0"/>
          <w:numId w:val="93"/>
        </w:numPr>
        <w:tabs>
          <w:tab w:val="left" w:pos="608"/>
          <w:tab w:val="left" w:pos="610"/>
        </w:tabs>
        <w:spacing w:before="2" w:line="249" w:lineRule="auto"/>
        <w:ind w:right="106" w:hanging="501"/>
        <w:rPr>
          <w:sz w:val="24"/>
          <w:lang w:val="da-DK"/>
        </w:rPr>
      </w:pPr>
      <w:r w:rsidRPr="009E665C">
        <w:rPr>
          <w:sz w:val="24"/>
          <w:lang w:val="da-DK"/>
        </w:rPr>
        <w:t>som kollektiv ordning undlader at offentliggøre oplysninger på den kollektive ordnings hjemmeside</w:t>
      </w:r>
      <w:r w:rsidRPr="009E665C">
        <w:rPr>
          <w:spacing w:val="40"/>
          <w:sz w:val="24"/>
          <w:lang w:val="da-DK"/>
        </w:rPr>
        <w:t xml:space="preserve"> </w:t>
      </w:r>
      <w:r w:rsidRPr="009E665C">
        <w:rPr>
          <w:sz w:val="24"/>
          <w:lang w:val="da-DK"/>
        </w:rPr>
        <w:t>i overensstemmelse med § 8</w:t>
      </w:r>
      <w:ins w:id="634" w:author="Sofie Dam" w:date="2025-06-06T13:43:00Z">
        <w:r w:rsidR="00234F92">
          <w:rPr>
            <w:sz w:val="24"/>
            <w:lang w:val="da-DK"/>
          </w:rPr>
          <w:t>9</w:t>
        </w:r>
      </w:ins>
      <w:del w:id="635" w:author="Sofie Dam" w:date="2025-06-06T13:43:00Z">
        <w:r w:rsidRPr="009E665C" w:rsidDel="00234F92">
          <w:rPr>
            <w:sz w:val="24"/>
            <w:lang w:val="da-DK"/>
          </w:rPr>
          <w:delText>8</w:delText>
        </w:r>
      </w:del>
      <w:r w:rsidRPr="009E665C">
        <w:rPr>
          <w:sz w:val="24"/>
          <w:lang w:val="da-DK"/>
        </w:rPr>
        <w:t>,</w:t>
      </w:r>
    </w:p>
    <w:p w14:paraId="1ECEAF57" w14:textId="77777777" w:rsidR="00635043" w:rsidRPr="009E665C" w:rsidRDefault="00644EC4">
      <w:pPr>
        <w:pStyle w:val="Listeafsnit"/>
        <w:numPr>
          <w:ilvl w:val="0"/>
          <w:numId w:val="93"/>
        </w:numPr>
        <w:tabs>
          <w:tab w:val="left" w:pos="608"/>
          <w:tab w:val="left" w:pos="610"/>
        </w:tabs>
        <w:spacing w:before="2" w:line="249" w:lineRule="auto"/>
        <w:ind w:right="106" w:hanging="501"/>
        <w:rPr>
          <w:sz w:val="24"/>
          <w:lang w:val="da-DK"/>
        </w:rPr>
      </w:pPr>
      <w:r w:rsidRPr="009E665C">
        <w:rPr>
          <w:sz w:val="24"/>
          <w:lang w:val="da-DK"/>
        </w:rPr>
        <w:t>som producent eller kollektiv ordning, jf. § 8</w:t>
      </w:r>
      <w:ins w:id="636" w:author="Sofie Dam" w:date="2025-06-06T13:43:00Z">
        <w:r w:rsidR="00234F92">
          <w:rPr>
            <w:sz w:val="24"/>
            <w:lang w:val="da-DK"/>
          </w:rPr>
          <w:t>3</w:t>
        </w:r>
      </w:ins>
      <w:del w:id="637" w:author="Sofie Dam" w:date="2025-06-06T13:43:00Z">
        <w:r w:rsidRPr="009E665C" w:rsidDel="00234F92">
          <w:rPr>
            <w:sz w:val="24"/>
            <w:lang w:val="da-DK"/>
          </w:rPr>
          <w:delText>2</w:delText>
        </w:r>
      </w:del>
      <w:r w:rsidRPr="009E665C">
        <w:rPr>
          <w:sz w:val="24"/>
          <w:lang w:val="da-DK"/>
        </w:rPr>
        <w:t>, nr. 7, undlader at føre egenkontrol med de i § 9</w:t>
      </w:r>
      <w:ins w:id="638" w:author="Sofie Dam" w:date="2025-06-06T13:43:00Z">
        <w:r w:rsidR="00234F92">
          <w:rPr>
            <w:sz w:val="24"/>
            <w:lang w:val="da-DK"/>
          </w:rPr>
          <w:t>1</w:t>
        </w:r>
      </w:ins>
      <w:del w:id="639" w:author="Sofie Dam" w:date="2025-06-06T13:43:00Z">
        <w:r w:rsidRPr="009E665C" w:rsidDel="00234F92">
          <w:rPr>
            <w:sz w:val="24"/>
            <w:lang w:val="da-DK"/>
          </w:rPr>
          <w:delText>0</w:delText>
        </w:r>
      </w:del>
      <w:r w:rsidRPr="009E665C">
        <w:rPr>
          <w:sz w:val="24"/>
          <w:lang w:val="da-DK"/>
        </w:rPr>
        <w:t>, stk. 1, nr. 1, 3 og 4 nævnte forpligtelser,</w:t>
      </w:r>
    </w:p>
    <w:p w14:paraId="7A296821" w14:textId="77777777" w:rsidR="00635043" w:rsidRPr="009E665C" w:rsidRDefault="00644EC4">
      <w:pPr>
        <w:pStyle w:val="Listeafsnit"/>
        <w:numPr>
          <w:ilvl w:val="0"/>
          <w:numId w:val="93"/>
        </w:numPr>
        <w:tabs>
          <w:tab w:val="left" w:pos="609"/>
        </w:tabs>
        <w:spacing w:before="2"/>
        <w:ind w:left="609" w:hanging="499"/>
        <w:rPr>
          <w:sz w:val="24"/>
          <w:lang w:val="da-DK"/>
        </w:rPr>
      </w:pPr>
      <w:r w:rsidRPr="009E665C">
        <w:rPr>
          <w:sz w:val="24"/>
          <w:lang w:val="da-DK"/>
        </w:rPr>
        <w:t xml:space="preserve">som producent undlader at føre egenkontrol i overensstemmelse med §§ </w:t>
      </w:r>
      <w:del w:id="640" w:author="Sofie Dam" w:date="2025-06-06T13:43:00Z">
        <w:r w:rsidRPr="009E665C" w:rsidDel="00234F92">
          <w:rPr>
            <w:sz w:val="24"/>
            <w:lang w:val="da-DK"/>
          </w:rPr>
          <w:delText xml:space="preserve">89 og </w:delText>
        </w:r>
      </w:del>
      <w:r w:rsidRPr="009E665C">
        <w:rPr>
          <w:spacing w:val="-5"/>
          <w:sz w:val="24"/>
          <w:lang w:val="da-DK"/>
        </w:rPr>
        <w:t>90</w:t>
      </w:r>
      <w:ins w:id="641" w:author="Sofie Dam" w:date="2025-06-06T13:43:00Z">
        <w:r w:rsidR="00234F92">
          <w:rPr>
            <w:spacing w:val="-5"/>
            <w:sz w:val="24"/>
            <w:lang w:val="da-DK"/>
          </w:rPr>
          <w:t xml:space="preserve"> og 91</w:t>
        </w:r>
      </w:ins>
      <w:r w:rsidRPr="009E665C">
        <w:rPr>
          <w:spacing w:val="-5"/>
          <w:sz w:val="24"/>
          <w:lang w:val="da-DK"/>
        </w:rPr>
        <w:t>,</w:t>
      </w:r>
    </w:p>
    <w:p w14:paraId="218CBDCA" w14:textId="77777777" w:rsidR="00635043" w:rsidRPr="009E665C" w:rsidRDefault="00644EC4">
      <w:pPr>
        <w:pStyle w:val="Listeafsnit"/>
        <w:numPr>
          <w:ilvl w:val="0"/>
          <w:numId w:val="93"/>
        </w:numPr>
        <w:tabs>
          <w:tab w:val="left" w:pos="609"/>
        </w:tabs>
        <w:ind w:left="609" w:hanging="499"/>
        <w:rPr>
          <w:sz w:val="24"/>
          <w:lang w:val="da-DK"/>
        </w:rPr>
      </w:pPr>
      <w:r w:rsidRPr="009E665C">
        <w:rPr>
          <w:sz w:val="24"/>
          <w:lang w:val="da-DK"/>
        </w:rPr>
        <w:t xml:space="preserve">som kollektiv ordning undlader at føre egenkontrol i overensstemmelse med § </w:t>
      </w:r>
      <w:r w:rsidRPr="009E665C">
        <w:rPr>
          <w:spacing w:val="-5"/>
          <w:sz w:val="24"/>
          <w:lang w:val="da-DK"/>
        </w:rPr>
        <w:t>9</w:t>
      </w:r>
      <w:ins w:id="642" w:author="Sofie Dam" w:date="2025-06-06T13:43:00Z">
        <w:r w:rsidR="00234F92">
          <w:rPr>
            <w:spacing w:val="-5"/>
            <w:sz w:val="24"/>
            <w:lang w:val="da-DK"/>
          </w:rPr>
          <w:t>2</w:t>
        </w:r>
      </w:ins>
      <w:del w:id="643" w:author="Sofie Dam" w:date="2025-06-06T13:43:00Z">
        <w:r w:rsidRPr="009E665C" w:rsidDel="00234F92">
          <w:rPr>
            <w:spacing w:val="-5"/>
            <w:sz w:val="24"/>
            <w:lang w:val="da-DK"/>
          </w:rPr>
          <w:delText>1</w:delText>
        </w:r>
      </w:del>
      <w:r w:rsidRPr="009E665C">
        <w:rPr>
          <w:spacing w:val="-5"/>
          <w:sz w:val="24"/>
          <w:lang w:val="da-DK"/>
        </w:rPr>
        <w:t>,</w:t>
      </w:r>
    </w:p>
    <w:p w14:paraId="2F59B557" w14:textId="4B0B80FE" w:rsidR="00635043" w:rsidRDefault="00644EC4">
      <w:pPr>
        <w:pStyle w:val="Listeafsnit"/>
        <w:numPr>
          <w:ilvl w:val="0"/>
          <w:numId w:val="93"/>
        </w:numPr>
        <w:tabs>
          <w:tab w:val="left" w:pos="609"/>
        </w:tabs>
        <w:ind w:left="609" w:hanging="499"/>
        <w:rPr>
          <w:sz w:val="24"/>
        </w:rPr>
      </w:pPr>
      <w:r w:rsidRPr="009E665C">
        <w:rPr>
          <w:sz w:val="24"/>
          <w:lang w:val="da-DK"/>
        </w:rPr>
        <w:t xml:space="preserve">undlader at standse tilgængeliggørelsen af emballage efter påbud fra Miljøstyrelsen, jf. </w:t>
      </w:r>
      <w:r>
        <w:rPr>
          <w:sz w:val="24"/>
        </w:rPr>
        <w:t xml:space="preserve">§ </w:t>
      </w:r>
      <w:r>
        <w:rPr>
          <w:spacing w:val="-4"/>
          <w:sz w:val="24"/>
        </w:rPr>
        <w:t>11</w:t>
      </w:r>
      <w:ins w:id="644" w:author="Kåre Groes" w:date="2025-09-12T11:29:00Z">
        <w:r w:rsidR="00F2606C">
          <w:rPr>
            <w:spacing w:val="-4"/>
            <w:sz w:val="24"/>
          </w:rPr>
          <w:t>5</w:t>
        </w:r>
      </w:ins>
      <w:del w:id="645" w:author="Kåre Groes" w:date="2025-09-12T11:29:00Z">
        <w:r w:rsidDel="00F2606C">
          <w:rPr>
            <w:spacing w:val="-4"/>
            <w:sz w:val="24"/>
          </w:rPr>
          <w:delText>4</w:delText>
        </w:r>
      </w:del>
      <w:r>
        <w:rPr>
          <w:spacing w:val="-4"/>
          <w:sz w:val="24"/>
        </w:rPr>
        <w:t>,</w:t>
      </w:r>
    </w:p>
    <w:p w14:paraId="1F8EA4F9" w14:textId="77777777" w:rsidR="00635043" w:rsidRPr="009E665C" w:rsidRDefault="00644EC4">
      <w:pPr>
        <w:pStyle w:val="Listeafsnit"/>
        <w:numPr>
          <w:ilvl w:val="0"/>
          <w:numId w:val="93"/>
        </w:numPr>
        <w:tabs>
          <w:tab w:val="left" w:pos="610"/>
        </w:tabs>
        <w:spacing w:line="249" w:lineRule="auto"/>
        <w:ind w:right="107"/>
        <w:rPr>
          <w:sz w:val="24"/>
          <w:lang w:val="da-DK"/>
        </w:rPr>
      </w:pPr>
      <w:r w:rsidRPr="009E665C">
        <w:rPr>
          <w:sz w:val="24"/>
          <w:lang w:val="da-DK"/>
        </w:rPr>
        <w:t>undlader at efterkomme tilsynsmyndighedens pålæg om at fremlægge dokumenter, data, specifikati- oner eller oplysninger efter § 11</w:t>
      </w:r>
      <w:ins w:id="646" w:author="Sofie Dam" w:date="2025-06-06T13:45:00Z">
        <w:r w:rsidR="00234F92">
          <w:rPr>
            <w:sz w:val="24"/>
            <w:lang w:val="da-DK"/>
          </w:rPr>
          <w:t>5</w:t>
        </w:r>
      </w:ins>
      <w:del w:id="647" w:author="Sofie Dam" w:date="2025-06-06T13:45:00Z">
        <w:r w:rsidRPr="009E665C" w:rsidDel="00234F92">
          <w:rPr>
            <w:sz w:val="24"/>
            <w:lang w:val="da-DK"/>
          </w:rPr>
          <w:delText>4</w:delText>
        </w:r>
      </w:del>
      <w:r w:rsidRPr="009E665C">
        <w:rPr>
          <w:sz w:val="24"/>
          <w:lang w:val="da-DK"/>
        </w:rPr>
        <w:t>, og</w:t>
      </w:r>
    </w:p>
    <w:p w14:paraId="3E5B9A2E" w14:textId="77777777" w:rsidR="00635043" w:rsidRPr="009E665C" w:rsidRDefault="00644EC4">
      <w:pPr>
        <w:pStyle w:val="Listeafsnit"/>
        <w:numPr>
          <w:ilvl w:val="0"/>
          <w:numId w:val="93"/>
        </w:numPr>
        <w:tabs>
          <w:tab w:val="left" w:pos="608"/>
          <w:tab w:val="left" w:pos="610"/>
        </w:tabs>
        <w:spacing w:before="2" w:line="249" w:lineRule="auto"/>
        <w:ind w:right="107" w:hanging="501"/>
        <w:rPr>
          <w:sz w:val="24"/>
          <w:lang w:val="da-DK"/>
        </w:rPr>
      </w:pPr>
      <w:r w:rsidRPr="009E665C">
        <w:rPr>
          <w:sz w:val="24"/>
          <w:lang w:val="da-DK"/>
        </w:rPr>
        <w:t>undlader at efterkomme tilsynsmyndighedens påbud om at ændre eller fjerne indhold på en online- grænseflade efter § 11</w:t>
      </w:r>
      <w:ins w:id="648" w:author="Sofie Dam" w:date="2025-06-06T13:46:00Z">
        <w:r w:rsidR="00234F92">
          <w:rPr>
            <w:sz w:val="24"/>
            <w:lang w:val="da-DK"/>
          </w:rPr>
          <w:t>7</w:t>
        </w:r>
      </w:ins>
      <w:del w:id="649" w:author="Sofie Dam" w:date="2025-06-06T13:46:00Z">
        <w:r w:rsidRPr="009E665C" w:rsidDel="00234F92">
          <w:rPr>
            <w:sz w:val="24"/>
            <w:lang w:val="da-DK"/>
          </w:rPr>
          <w:delText>6</w:delText>
        </w:r>
      </w:del>
      <w:r w:rsidRPr="009E665C">
        <w:rPr>
          <w:sz w:val="24"/>
          <w:lang w:val="da-DK"/>
        </w:rPr>
        <w:t>.</w:t>
      </w:r>
    </w:p>
    <w:p w14:paraId="5B36B99D" w14:textId="77777777" w:rsidR="00635043" w:rsidRPr="009E665C" w:rsidRDefault="00644EC4">
      <w:pPr>
        <w:pStyle w:val="Brdtekst"/>
        <w:spacing w:before="2" w:line="249" w:lineRule="auto"/>
        <w:ind w:firstLine="199"/>
        <w:jc w:val="left"/>
        <w:rPr>
          <w:lang w:val="da-DK"/>
        </w:rPr>
      </w:pPr>
      <w:r w:rsidRPr="009E665C">
        <w:rPr>
          <w:i/>
          <w:lang w:val="da-DK"/>
        </w:rPr>
        <w:t xml:space="preserve">Stk. 2. </w:t>
      </w:r>
      <w:r w:rsidRPr="009E665C">
        <w:rPr>
          <w:lang w:val="da-DK"/>
        </w:rPr>
        <w:t>Straffen kan stige til fængsel i indtil 2 år, hvis overtrædelsen er begået forsætligt eller ved grov</w:t>
      </w:r>
      <w:r w:rsidRPr="009E665C">
        <w:rPr>
          <w:spacing w:val="40"/>
          <w:lang w:val="da-DK"/>
        </w:rPr>
        <w:t xml:space="preserve"> </w:t>
      </w:r>
      <w:r w:rsidRPr="009E665C">
        <w:rPr>
          <w:lang w:val="da-DK"/>
        </w:rPr>
        <w:t>uagtsomhed, og hvis der ved overtrædelsen er</w:t>
      </w:r>
    </w:p>
    <w:p w14:paraId="5D7BB33F" w14:textId="77777777" w:rsidR="00635043" w:rsidRPr="009E665C" w:rsidRDefault="00644EC4">
      <w:pPr>
        <w:pStyle w:val="Listeafsnit"/>
        <w:numPr>
          <w:ilvl w:val="0"/>
          <w:numId w:val="92"/>
        </w:numPr>
        <w:tabs>
          <w:tab w:val="left" w:pos="508"/>
        </w:tabs>
        <w:spacing w:before="2"/>
        <w:ind w:left="508" w:hanging="398"/>
        <w:rPr>
          <w:sz w:val="24"/>
          <w:lang w:val="da-DK"/>
        </w:rPr>
      </w:pPr>
      <w:r w:rsidRPr="009E665C">
        <w:rPr>
          <w:sz w:val="24"/>
          <w:lang w:val="da-DK"/>
        </w:rPr>
        <w:t xml:space="preserve">voldt skade på miljøet eller fremkaldt fare derfor </w:t>
      </w:r>
      <w:r w:rsidRPr="009E665C">
        <w:rPr>
          <w:spacing w:val="-2"/>
          <w:sz w:val="24"/>
          <w:lang w:val="da-DK"/>
        </w:rPr>
        <w:t>eller</w:t>
      </w:r>
    </w:p>
    <w:p w14:paraId="6D985159" w14:textId="77777777" w:rsidR="00635043" w:rsidRPr="009E665C" w:rsidRDefault="00644EC4">
      <w:pPr>
        <w:pStyle w:val="Listeafsnit"/>
        <w:numPr>
          <w:ilvl w:val="0"/>
          <w:numId w:val="92"/>
        </w:numPr>
        <w:tabs>
          <w:tab w:val="left" w:pos="508"/>
          <w:tab w:val="left" w:pos="510"/>
        </w:tabs>
        <w:spacing w:line="249" w:lineRule="auto"/>
        <w:ind w:right="108"/>
        <w:rPr>
          <w:sz w:val="24"/>
          <w:lang w:val="da-DK"/>
        </w:rPr>
      </w:pPr>
      <w:r w:rsidRPr="009E665C">
        <w:rPr>
          <w:sz w:val="24"/>
          <w:lang w:val="da-DK"/>
        </w:rPr>
        <w:t xml:space="preserve">opnået eller tilsigtet en økonomisk fordel for den pågældende selv eller andre, herunder ved besparel- </w:t>
      </w:r>
      <w:r w:rsidRPr="009E665C">
        <w:rPr>
          <w:spacing w:val="-4"/>
          <w:sz w:val="24"/>
          <w:lang w:val="da-DK"/>
        </w:rPr>
        <w:t>ser.</w:t>
      </w:r>
    </w:p>
    <w:p w14:paraId="0775BEE4" w14:textId="77777777" w:rsidR="00635043" w:rsidRPr="009E665C" w:rsidRDefault="00644EC4">
      <w:pPr>
        <w:pStyle w:val="Brdtekst"/>
        <w:spacing w:before="2" w:line="249" w:lineRule="auto"/>
        <w:ind w:firstLine="199"/>
        <w:jc w:val="left"/>
        <w:rPr>
          <w:lang w:val="da-DK"/>
        </w:rPr>
      </w:pPr>
      <w:r w:rsidRPr="009E665C">
        <w:rPr>
          <w:i/>
          <w:lang w:val="da-DK"/>
        </w:rPr>
        <w:t xml:space="preserve">Stk. 3. </w:t>
      </w:r>
      <w:r w:rsidRPr="009E665C">
        <w:rPr>
          <w:lang w:val="da-DK"/>
        </w:rPr>
        <w:t xml:space="preserve">Der kan pålægges selskaber m.v. (juridiske personer) strafansvar efter reglerne i straffelovens 5. </w:t>
      </w:r>
      <w:r w:rsidRPr="009E665C">
        <w:rPr>
          <w:spacing w:val="-2"/>
          <w:lang w:val="da-DK"/>
        </w:rPr>
        <w:t>kapitel.</w:t>
      </w:r>
    </w:p>
    <w:p w14:paraId="4B28F889" w14:textId="77777777" w:rsidR="00635043" w:rsidRPr="009E665C" w:rsidRDefault="00644EC4">
      <w:pPr>
        <w:pStyle w:val="Brdtekst"/>
        <w:spacing w:before="162"/>
        <w:ind w:left="0"/>
        <w:jc w:val="center"/>
        <w:rPr>
          <w:lang w:val="da-DK"/>
        </w:rPr>
      </w:pPr>
      <w:bookmarkStart w:id="650" w:name="Kapitel_23_-_Ikrafttrædelses-_og_overgan"/>
      <w:bookmarkEnd w:id="650"/>
      <w:r w:rsidRPr="009E665C">
        <w:rPr>
          <w:lang w:val="da-DK"/>
        </w:rPr>
        <w:t xml:space="preserve">Kapitel </w:t>
      </w:r>
      <w:r w:rsidRPr="009E665C">
        <w:rPr>
          <w:spacing w:val="-5"/>
          <w:lang w:val="da-DK"/>
        </w:rPr>
        <w:t>23</w:t>
      </w:r>
    </w:p>
    <w:p w14:paraId="7DD37316" w14:textId="77777777" w:rsidR="00635043" w:rsidRPr="009E665C" w:rsidRDefault="00644EC4" w:rsidP="00C07D71">
      <w:pPr>
        <w:spacing w:before="92"/>
        <w:ind w:right="1"/>
        <w:jc w:val="center"/>
        <w:rPr>
          <w:i/>
          <w:sz w:val="24"/>
          <w:lang w:val="da-DK"/>
        </w:rPr>
      </w:pPr>
      <w:r w:rsidRPr="009E665C">
        <w:rPr>
          <w:i/>
          <w:sz w:val="24"/>
          <w:lang w:val="da-DK"/>
        </w:rPr>
        <w:t xml:space="preserve">Ikrafttrædelses- og </w:t>
      </w:r>
      <w:r w:rsidRPr="009E665C">
        <w:rPr>
          <w:i/>
          <w:spacing w:val="-2"/>
          <w:sz w:val="24"/>
          <w:lang w:val="da-DK"/>
        </w:rPr>
        <w:t>overgangsbestemmelser</w:t>
      </w:r>
    </w:p>
    <w:p w14:paraId="33F31299" w14:textId="77777777" w:rsidR="00635043" w:rsidRPr="009E665C" w:rsidRDefault="00644EC4" w:rsidP="00504D9A">
      <w:pPr>
        <w:pStyle w:val="Brdtekst"/>
        <w:rPr>
          <w:lang w:val="da-DK"/>
        </w:rPr>
      </w:pPr>
      <w:bookmarkStart w:id="651" w:name="§_120"/>
      <w:bookmarkEnd w:id="651"/>
      <w:r w:rsidRPr="009E665C">
        <w:rPr>
          <w:b/>
          <w:lang w:val="da-DK"/>
        </w:rPr>
        <w:t>§ 12</w:t>
      </w:r>
      <w:ins w:id="652" w:author="Sofie Dam" w:date="2025-06-06T13:46:00Z">
        <w:r w:rsidR="00234F92">
          <w:rPr>
            <w:b/>
            <w:lang w:val="da-DK"/>
          </w:rPr>
          <w:t>1</w:t>
        </w:r>
      </w:ins>
      <w:del w:id="653" w:author="Sofie Dam" w:date="2025-06-06T13:46:00Z">
        <w:r w:rsidRPr="009E665C" w:rsidDel="00234F92">
          <w:rPr>
            <w:b/>
            <w:lang w:val="da-DK"/>
          </w:rPr>
          <w:delText>0</w:delText>
        </w:r>
      </w:del>
      <w:r w:rsidRPr="009E665C">
        <w:rPr>
          <w:b/>
          <w:lang w:val="da-DK"/>
        </w:rPr>
        <w:t xml:space="preserve">. </w:t>
      </w:r>
      <w:r w:rsidRPr="009E665C">
        <w:rPr>
          <w:lang w:val="da-DK"/>
        </w:rPr>
        <w:t xml:space="preserve">Bekendtgørelsen træder i kraft den 1. </w:t>
      </w:r>
      <w:ins w:id="654" w:author="Sofie Dam" w:date="2025-06-06T13:46:00Z">
        <w:r w:rsidR="00234F92">
          <w:rPr>
            <w:lang w:val="da-DK"/>
          </w:rPr>
          <w:t>oktober</w:t>
        </w:r>
      </w:ins>
      <w:r w:rsidR="00FC413E">
        <w:rPr>
          <w:lang w:val="da-DK"/>
        </w:rPr>
        <w:t xml:space="preserve"> </w:t>
      </w:r>
      <w:r w:rsidR="00EA1DAE">
        <w:rPr>
          <w:lang w:val="da-DK"/>
        </w:rPr>
        <w:t>2</w:t>
      </w:r>
      <w:r w:rsidRPr="009E665C">
        <w:rPr>
          <w:spacing w:val="-2"/>
          <w:lang w:val="da-DK"/>
        </w:rPr>
        <w:t>025.</w:t>
      </w:r>
    </w:p>
    <w:p w14:paraId="0F1D37F3" w14:textId="77777777" w:rsidR="00635043" w:rsidRDefault="00635043">
      <w:pPr>
        <w:jc w:val="center"/>
        <w:rPr>
          <w:ins w:id="655" w:author="Anna Marie Nørhave Vestergård" w:date="2025-05-13T12:27:00Z"/>
          <w:lang w:val="da-DK"/>
        </w:rPr>
      </w:pPr>
    </w:p>
    <w:p w14:paraId="6EF819E0" w14:textId="77777777" w:rsidR="00504D9A" w:rsidRPr="009E665C" w:rsidRDefault="00504D9A">
      <w:pPr>
        <w:rPr>
          <w:lang w:val="da-DK"/>
        </w:rPr>
        <w:sectPr w:rsidR="00504D9A" w:rsidRPr="009E665C">
          <w:pgSz w:w="11910" w:h="16840"/>
          <w:pgMar w:top="1320" w:right="740" w:bottom="840" w:left="740" w:header="0" w:footer="652" w:gutter="0"/>
          <w:cols w:space="708"/>
        </w:sectPr>
        <w:pPrChange w:id="656" w:author="Anna Marie Nørhave Vestergård" w:date="2025-05-13T12:27:00Z">
          <w:pPr>
            <w:jc w:val="center"/>
          </w:pPr>
        </w:pPrChange>
      </w:pPr>
    </w:p>
    <w:p w14:paraId="3F0593D8" w14:textId="77777777" w:rsidR="00504D9A" w:rsidRPr="00504D9A" w:rsidDel="00504D9A" w:rsidRDefault="00504D9A" w:rsidP="00504D9A">
      <w:pPr>
        <w:pStyle w:val="Brdtekst"/>
        <w:spacing w:before="67"/>
        <w:ind w:left="0" w:right="109"/>
        <w:jc w:val="left"/>
        <w:rPr>
          <w:del w:id="657" w:author="Anna Marie Nørhave Vestergård" w:date="2025-05-13T12:28:00Z"/>
          <w:lang w:val="da-DK"/>
        </w:rPr>
      </w:pPr>
      <w:r w:rsidRPr="00504D9A">
        <w:rPr>
          <w:i/>
          <w:lang w:val="da-DK"/>
        </w:rPr>
        <w:lastRenderedPageBreak/>
        <w:t xml:space="preserve"> </w:t>
      </w:r>
      <w:r w:rsidRPr="009E665C">
        <w:rPr>
          <w:i/>
          <w:lang w:val="da-DK"/>
        </w:rPr>
        <w:t>Stk.</w:t>
      </w:r>
      <w:r w:rsidRPr="009E665C">
        <w:rPr>
          <w:i/>
          <w:spacing w:val="-2"/>
          <w:lang w:val="da-DK"/>
        </w:rPr>
        <w:t xml:space="preserve"> </w:t>
      </w:r>
      <w:r w:rsidRPr="009E665C">
        <w:rPr>
          <w:i/>
          <w:lang w:val="da-DK"/>
        </w:rPr>
        <w:t>2.</w:t>
      </w:r>
      <w:r w:rsidRPr="009E665C">
        <w:rPr>
          <w:i/>
          <w:spacing w:val="10"/>
          <w:lang w:val="da-DK"/>
        </w:rPr>
        <w:t xml:space="preserve"> </w:t>
      </w:r>
      <w:del w:id="658" w:author="Sofie Dam" w:date="2025-06-06T13:46:00Z">
        <w:r w:rsidRPr="009E665C" w:rsidDel="00234F92">
          <w:rPr>
            <w:lang w:val="da-DK"/>
          </w:rPr>
          <w:delText>Bekendtgørelsens</w:delText>
        </w:r>
        <w:r w:rsidRPr="009E665C" w:rsidDel="00234F92">
          <w:rPr>
            <w:spacing w:val="4"/>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43,</w:delText>
        </w:r>
        <w:r w:rsidRPr="009E665C" w:rsidDel="00234F92">
          <w:rPr>
            <w:spacing w:val="3"/>
            <w:lang w:val="da-DK"/>
          </w:rPr>
          <w:delText xml:space="preserve"> </w:delText>
        </w:r>
        <w:r w:rsidRPr="009E665C" w:rsidDel="00234F92">
          <w:rPr>
            <w:lang w:val="da-DK"/>
          </w:rPr>
          <w:delText>51,</w:delText>
        </w:r>
        <w:r w:rsidRPr="009E665C" w:rsidDel="00234F92">
          <w:rPr>
            <w:spacing w:val="4"/>
            <w:lang w:val="da-DK"/>
          </w:rPr>
          <w:delText xml:space="preserve"> </w:delText>
        </w:r>
        <w:r w:rsidRPr="009E665C" w:rsidDel="00234F92">
          <w:rPr>
            <w:lang w:val="da-DK"/>
          </w:rPr>
          <w:delText>52,</w:delText>
        </w:r>
        <w:r w:rsidRPr="009E665C" w:rsidDel="00234F92">
          <w:rPr>
            <w:spacing w:val="4"/>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53-56,</w:delText>
        </w:r>
        <w:r w:rsidRPr="009E665C" w:rsidDel="00234F92">
          <w:rPr>
            <w:spacing w:val="4"/>
            <w:lang w:val="da-DK"/>
          </w:rPr>
          <w:delText xml:space="preserve"> </w:delText>
        </w:r>
        <w:r w:rsidRPr="009E665C" w:rsidDel="00234F92">
          <w:rPr>
            <w:lang w:val="da-DK"/>
          </w:rPr>
          <w:delText>§</w:delText>
        </w:r>
        <w:r w:rsidRPr="009E665C" w:rsidDel="00234F92">
          <w:rPr>
            <w:spacing w:val="3"/>
            <w:lang w:val="da-DK"/>
          </w:rPr>
          <w:delText xml:space="preserve"> </w:delText>
        </w:r>
        <w:r w:rsidRPr="009E665C" w:rsidDel="00234F92">
          <w:rPr>
            <w:lang w:val="da-DK"/>
          </w:rPr>
          <w:delText>57,</w:delText>
        </w:r>
        <w:r w:rsidRPr="009E665C" w:rsidDel="00234F92">
          <w:rPr>
            <w:spacing w:val="4"/>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59,</w:delText>
        </w:r>
        <w:r w:rsidRPr="009E665C" w:rsidDel="00234F92">
          <w:rPr>
            <w:spacing w:val="4"/>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65-67,</w:delText>
        </w:r>
        <w:r w:rsidRPr="009E665C" w:rsidDel="00234F92">
          <w:rPr>
            <w:spacing w:val="3"/>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69,</w:delText>
        </w:r>
        <w:r w:rsidRPr="009E665C" w:rsidDel="00234F92">
          <w:rPr>
            <w:spacing w:val="4"/>
            <w:lang w:val="da-DK"/>
          </w:rPr>
          <w:delText xml:space="preserve"> </w:delText>
        </w:r>
        <w:r w:rsidRPr="009E665C" w:rsidDel="00234F92">
          <w:rPr>
            <w:lang w:val="da-DK"/>
          </w:rPr>
          <w:delText>§</w:delText>
        </w:r>
        <w:r w:rsidRPr="009E665C" w:rsidDel="00234F92">
          <w:rPr>
            <w:spacing w:val="4"/>
            <w:lang w:val="da-DK"/>
          </w:rPr>
          <w:delText xml:space="preserve"> </w:delText>
        </w:r>
        <w:r w:rsidRPr="009E665C" w:rsidDel="00234F92">
          <w:rPr>
            <w:lang w:val="da-DK"/>
          </w:rPr>
          <w:delText>7</w:delText>
        </w:r>
        <w:r w:rsidDel="00234F92">
          <w:rPr>
            <w:lang w:val="da-DK"/>
          </w:rPr>
          <w:delText>8</w:delText>
        </w:r>
        <w:r w:rsidRPr="009E665C" w:rsidDel="00234F92">
          <w:rPr>
            <w:lang w:val="da-DK"/>
          </w:rPr>
          <w:delText>7,</w:delText>
        </w:r>
        <w:r w:rsidRPr="009E665C" w:rsidDel="00234F92">
          <w:rPr>
            <w:spacing w:val="4"/>
            <w:lang w:val="da-DK"/>
          </w:rPr>
          <w:delText xml:space="preserve"> </w:delText>
        </w:r>
        <w:r w:rsidRPr="009E665C" w:rsidDel="00234F92">
          <w:rPr>
            <w:lang w:val="da-DK"/>
          </w:rPr>
          <w:delText>§</w:delText>
        </w:r>
        <w:r w:rsidRPr="009E665C" w:rsidDel="00234F92">
          <w:rPr>
            <w:spacing w:val="3"/>
            <w:lang w:val="da-DK"/>
          </w:rPr>
          <w:delText xml:space="preserve"> </w:delText>
        </w:r>
        <w:r w:rsidRPr="009E665C" w:rsidDel="00234F92">
          <w:rPr>
            <w:lang w:val="da-DK"/>
          </w:rPr>
          <w:delText>8</w:delText>
        </w:r>
        <w:r w:rsidDel="00234F92">
          <w:rPr>
            <w:lang w:val="da-DK"/>
          </w:rPr>
          <w:delText>1</w:delText>
        </w:r>
        <w:r w:rsidRPr="009E665C" w:rsidDel="00234F92">
          <w:rPr>
            <w:lang w:val="da-DK"/>
          </w:rPr>
          <w:delText>0,</w:delText>
        </w:r>
        <w:r w:rsidRPr="009E665C" w:rsidDel="00234F92">
          <w:rPr>
            <w:spacing w:val="4"/>
            <w:lang w:val="da-DK"/>
          </w:rPr>
          <w:delText xml:space="preserve"> </w:delText>
        </w:r>
        <w:r w:rsidRPr="009E665C" w:rsidDel="00234F92">
          <w:rPr>
            <w:lang w:val="da-DK"/>
          </w:rPr>
          <w:delText>nr.</w:delText>
        </w:r>
        <w:r w:rsidRPr="009E665C" w:rsidDel="00234F92">
          <w:rPr>
            <w:spacing w:val="4"/>
            <w:lang w:val="da-DK"/>
          </w:rPr>
          <w:delText xml:space="preserve"> </w:delText>
        </w:r>
        <w:r w:rsidRPr="009E665C" w:rsidDel="00234F92">
          <w:rPr>
            <w:lang w:val="da-DK"/>
          </w:rPr>
          <w:delText>1-16,</w:delText>
        </w:r>
        <w:r w:rsidRPr="009E665C" w:rsidDel="00234F92">
          <w:rPr>
            <w:spacing w:val="4"/>
            <w:lang w:val="da-DK"/>
          </w:rPr>
          <w:delText xml:space="preserve"> </w:delText>
        </w:r>
        <w:r w:rsidRPr="009E665C" w:rsidDel="00234F92">
          <w:rPr>
            <w:lang w:val="da-DK"/>
          </w:rPr>
          <w:delText>18,</w:delText>
        </w:r>
        <w:r w:rsidRPr="009E665C" w:rsidDel="00234F92">
          <w:rPr>
            <w:spacing w:val="4"/>
            <w:lang w:val="da-DK"/>
          </w:rPr>
          <w:delText xml:space="preserve"> </w:delText>
        </w:r>
        <w:r w:rsidRPr="009E665C" w:rsidDel="00234F92">
          <w:rPr>
            <w:spacing w:val="-5"/>
            <w:lang w:val="da-DK"/>
          </w:rPr>
          <w:delText>20,</w:delText>
        </w:r>
        <w:r w:rsidDel="00234F92">
          <w:rPr>
            <w:lang w:val="da-DK"/>
          </w:rPr>
          <w:delText xml:space="preserve"> </w:delText>
        </w:r>
        <w:r w:rsidRPr="009E665C" w:rsidDel="00234F92">
          <w:rPr>
            <w:lang w:val="da-DK"/>
          </w:rPr>
          <w:delText>21 og 22,</w:delText>
        </w:r>
        <w:r w:rsidRPr="009E665C" w:rsidDel="00234F92">
          <w:rPr>
            <w:spacing w:val="1"/>
            <w:lang w:val="da-DK"/>
          </w:rPr>
          <w:delText xml:space="preserve"> </w:delText>
        </w:r>
        <w:r w:rsidRPr="009E665C" w:rsidDel="00234F92">
          <w:rPr>
            <w:lang w:val="da-DK"/>
          </w:rPr>
          <w:delText>§ 8</w:delText>
        </w:r>
        <w:r w:rsidDel="00234F92">
          <w:rPr>
            <w:lang w:val="da-DK"/>
          </w:rPr>
          <w:delText>3</w:delText>
        </w:r>
        <w:r w:rsidRPr="009E665C" w:rsidDel="00234F92">
          <w:rPr>
            <w:lang w:val="da-DK"/>
          </w:rPr>
          <w:delText>2,</w:delText>
        </w:r>
        <w:r w:rsidRPr="009E665C" w:rsidDel="00234F92">
          <w:rPr>
            <w:spacing w:val="1"/>
            <w:lang w:val="da-DK"/>
          </w:rPr>
          <w:delText xml:space="preserve"> </w:delText>
        </w:r>
        <w:r w:rsidRPr="009E665C" w:rsidDel="00234F92">
          <w:rPr>
            <w:lang w:val="da-DK"/>
          </w:rPr>
          <w:delText>nr. 5-7, §</w:delText>
        </w:r>
        <w:r w:rsidRPr="009E665C" w:rsidDel="00234F92">
          <w:rPr>
            <w:spacing w:val="1"/>
            <w:lang w:val="da-DK"/>
          </w:rPr>
          <w:delText xml:space="preserve"> </w:delText>
        </w:r>
        <w:r w:rsidRPr="009E665C" w:rsidDel="00234F92">
          <w:rPr>
            <w:lang w:val="da-DK"/>
          </w:rPr>
          <w:delText>8</w:delText>
        </w:r>
        <w:r w:rsidDel="00234F92">
          <w:rPr>
            <w:lang w:val="da-DK"/>
          </w:rPr>
          <w:delText>5</w:delText>
        </w:r>
        <w:r w:rsidRPr="009E665C" w:rsidDel="00234F92">
          <w:rPr>
            <w:lang w:val="da-DK"/>
          </w:rPr>
          <w:delText>6, §</w:delText>
        </w:r>
        <w:r w:rsidRPr="009E665C" w:rsidDel="00234F92">
          <w:rPr>
            <w:spacing w:val="1"/>
            <w:lang w:val="da-DK"/>
          </w:rPr>
          <w:delText xml:space="preserve"> </w:delText>
        </w:r>
        <w:r w:rsidRPr="009E665C" w:rsidDel="00234F92">
          <w:rPr>
            <w:lang w:val="da-DK"/>
          </w:rPr>
          <w:delText>8</w:delText>
        </w:r>
        <w:r w:rsidDel="00234F92">
          <w:rPr>
            <w:lang w:val="da-DK"/>
          </w:rPr>
          <w:delText>8</w:delText>
        </w:r>
        <w:r w:rsidRPr="009E665C" w:rsidDel="00234F92">
          <w:rPr>
            <w:lang w:val="da-DK"/>
          </w:rPr>
          <w:delText>7, § 8</w:delText>
        </w:r>
        <w:r w:rsidDel="00234F92">
          <w:rPr>
            <w:lang w:val="da-DK"/>
          </w:rPr>
          <w:delText>9</w:delText>
        </w:r>
        <w:r w:rsidRPr="009E665C" w:rsidDel="00234F92">
          <w:rPr>
            <w:lang w:val="da-DK"/>
          </w:rPr>
          <w:delText>8,</w:delText>
        </w:r>
        <w:r w:rsidRPr="009E665C" w:rsidDel="00234F92">
          <w:rPr>
            <w:spacing w:val="1"/>
            <w:lang w:val="da-DK"/>
          </w:rPr>
          <w:delText xml:space="preserve"> </w:delText>
        </w:r>
        <w:r w:rsidRPr="009E665C" w:rsidDel="00234F92">
          <w:rPr>
            <w:lang w:val="da-DK"/>
          </w:rPr>
          <w:delText>stk. 1,</w:delText>
        </w:r>
        <w:r w:rsidRPr="009E665C" w:rsidDel="00234F92">
          <w:rPr>
            <w:spacing w:val="1"/>
            <w:lang w:val="da-DK"/>
          </w:rPr>
          <w:delText xml:space="preserve"> </w:delText>
        </w:r>
        <w:r w:rsidRPr="009E665C" w:rsidDel="00234F92">
          <w:rPr>
            <w:lang w:val="da-DK"/>
          </w:rPr>
          <w:delText>nr. 5, §</w:delText>
        </w:r>
        <w:r w:rsidRPr="009E665C" w:rsidDel="00234F92">
          <w:rPr>
            <w:spacing w:val="1"/>
            <w:lang w:val="da-DK"/>
          </w:rPr>
          <w:delText xml:space="preserve"> </w:delText>
        </w:r>
        <w:r w:rsidRPr="009E665C" w:rsidDel="00234F92">
          <w:rPr>
            <w:lang w:val="da-DK"/>
          </w:rPr>
          <w:delText>9</w:delText>
        </w:r>
        <w:r w:rsidDel="00234F92">
          <w:rPr>
            <w:lang w:val="da-DK"/>
          </w:rPr>
          <w:delText>1</w:delText>
        </w:r>
        <w:r w:rsidRPr="009E665C" w:rsidDel="00234F92">
          <w:rPr>
            <w:lang w:val="da-DK"/>
          </w:rPr>
          <w:delText>0, stk.</w:delText>
        </w:r>
        <w:r w:rsidRPr="009E665C" w:rsidDel="00234F92">
          <w:rPr>
            <w:spacing w:val="1"/>
            <w:lang w:val="da-DK"/>
          </w:rPr>
          <w:delText xml:space="preserve"> </w:delText>
        </w:r>
        <w:r w:rsidRPr="009E665C" w:rsidDel="00234F92">
          <w:rPr>
            <w:lang w:val="da-DK"/>
          </w:rPr>
          <w:delText>1, nr. 1,</w:delText>
        </w:r>
        <w:r w:rsidRPr="009E665C" w:rsidDel="00234F92">
          <w:rPr>
            <w:spacing w:val="1"/>
            <w:lang w:val="da-DK"/>
          </w:rPr>
          <w:delText xml:space="preserve"> </w:delText>
        </w:r>
        <w:r w:rsidRPr="009E665C" w:rsidDel="00234F92">
          <w:rPr>
            <w:lang w:val="da-DK"/>
          </w:rPr>
          <w:delText>2, 4</w:delText>
        </w:r>
        <w:r w:rsidRPr="009E665C" w:rsidDel="00234F92">
          <w:rPr>
            <w:spacing w:val="1"/>
            <w:lang w:val="da-DK"/>
          </w:rPr>
          <w:delText xml:space="preserve"> </w:delText>
        </w:r>
        <w:r w:rsidRPr="009E665C" w:rsidDel="00234F92">
          <w:rPr>
            <w:lang w:val="da-DK"/>
          </w:rPr>
          <w:delText>og 5 og</w:delText>
        </w:r>
        <w:r w:rsidRPr="009E665C" w:rsidDel="00234F92">
          <w:rPr>
            <w:spacing w:val="1"/>
            <w:lang w:val="da-DK"/>
          </w:rPr>
          <w:delText xml:space="preserve"> </w:delText>
        </w:r>
        <w:r w:rsidRPr="009E665C" w:rsidDel="00234F92">
          <w:rPr>
            <w:lang w:val="da-DK"/>
          </w:rPr>
          <w:delText>§ 9</w:delText>
        </w:r>
        <w:r w:rsidDel="00234F92">
          <w:rPr>
            <w:lang w:val="da-DK"/>
          </w:rPr>
          <w:delText>2</w:delText>
        </w:r>
        <w:r w:rsidRPr="009E665C" w:rsidDel="00234F92">
          <w:rPr>
            <w:lang w:val="da-DK"/>
          </w:rPr>
          <w:delText>1,</w:delText>
        </w:r>
        <w:r w:rsidRPr="009E665C" w:rsidDel="00234F92">
          <w:rPr>
            <w:spacing w:val="1"/>
            <w:lang w:val="da-DK"/>
          </w:rPr>
          <w:delText xml:space="preserve"> </w:delText>
        </w:r>
        <w:r w:rsidRPr="009E665C" w:rsidDel="00234F92">
          <w:rPr>
            <w:lang w:val="da-DK"/>
          </w:rPr>
          <w:delText>stk. 1, nr.</w:delText>
        </w:r>
        <w:r w:rsidDel="00234F92">
          <w:rPr>
            <w:spacing w:val="1"/>
            <w:lang w:val="da-DK"/>
          </w:rPr>
          <w:delText xml:space="preserve"> </w:delText>
        </w:r>
        <w:r w:rsidRPr="009E665C" w:rsidDel="00234F92">
          <w:rPr>
            <w:lang w:val="da-DK"/>
          </w:rPr>
          <w:delText>1, 2</w:delText>
        </w:r>
        <w:r w:rsidRPr="009E665C" w:rsidDel="00234F92">
          <w:rPr>
            <w:spacing w:val="1"/>
            <w:lang w:val="da-DK"/>
          </w:rPr>
          <w:delText xml:space="preserve"> </w:delText>
        </w:r>
        <w:r w:rsidRPr="009E665C" w:rsidDel="00234F92">
          <w:rPr>
            <w:spacing w:val="-5"/>
            <w:lang w:val="da-DK"/>
          </w:rPr>
          <w:delText>og</w:delText>
        </w:r>
        <w:r w:rsidDel="00234F92">
          <w:rPr>
            <w:spacing w:val="-5"/>
            <w:lang w:val="da-DK"/>
          </w:rPr>
          <w:delText xml:space="preserve"> </w:delText>
        </w:r>
        <w:r w:rsidRPr="009E665C" w:rsidDel="00234F92">
          <w:rPr>
            <w:lang w:val="da-DK"/>
          </w:rPr>
          <w:delText xml:space="preserve">4 har virkning fra den 1. oktober </w:delText>
        </w:r>
        <w:r w:rsidRPr="009E665C" w:rsidDel="00234F92">
          <w:rPr>
            <w:spacing w:val="-2"/>
            <w:lang w:val="da-DK"/>
          </w:rPr>
          <w:delText>2025.</w:delText>
        </w:r>
      </w:del>
    </w:p>
    <w:p w14:paraId="5405ADD8" w14:textId="77777777" w:rsidR="003B3B34" w:rsidRDefault="00234F92" w:rsidP="00234F92">
      <w:pPr>
        <w:pStyle w:val="Brdtekst"/>
        <w:ind w:left="310"/>
        <w:jc w:val="left"/>
        <w:rPr>
          <w:ins w:id="659" w:author="Kåre Groes" w:date="2025-09-10T13:26:00Z"/>
          <w:lang w:val="da-DK"/>
        </w:rPr>
      </w:pPr>
      <w:ins w:id="660" w:author="Sofie Dam" w:date="2025-06-06T13:46:00Z">
        <w:r>
          <w:rPr>
            <w:lang w:val="da-DK"/>
          </w:rPr>
          <w:t>Bekendtgørelsen</w:t>
        </w:r>
      </w:ins>
      <w:ins w:id="661" w:author="Sofie Dam" w:date="2025-06-06T13:47:00Z">
        <w:r>
          <w:rPr>
            <w:lang w:val="da-DK"/>
          </w:rPr>
          <w:t xml:space="preserve"> nr. 323 af 20. marts 2025 om visse krav til emballager, udvidet producentansvar for emballage samt øvrigt affald der indsamles med emballageaffald ophæves.</w:t>
        </w:r>
      </w:ins>
    </w:p>
    <w:p w14:paraId="6D2933B0" w14:textId="4CDD3A66" w:rsidR="00234F92" w:rsidRPr="002C75E4" w:rsidDel="00EA247F" w:rsidRDefault="00234F92" w:rsidP="00234F92">
      <w:pPr>
        <w:pStyle w:val="Brdtekst"/>
        <w:ind w:left="310"/>
        <w:jc w:val="left"/>
        <w:rPr>
          <w:ins w:id="662" w:author="Sofie Dam" w:date="2025-06-06T13:50:00Z"/>
          <w:del w:id="663" w:author="Kåre Groes" w:date="2025-09-11T11:47:00Z"/>
          <w:i/>
          <w:lang w:val="da-DK"/>
        </w:rPr>
      </w:pPr>
      <w:ins w:id="664" w:author="Sofie Dam" w:date="2025-06-06T13:47:00Z">
        <w:del w:id="665" w:author="Kåre Groes" w:date="2025-09-10T18:03:00Z">
          <w:r w:rsidRPr="002C75E4" w:rsidDel="003D698E">
            <w:rPr>
              <w:i/>
              <w:lang w:val="da-DK"/>
            </w:rPr>
            <w:delText xml:space="preserve"> </w:delText>
          </w:r>
        </w:del>
      </w:ins>
    </w:p>
    <w:p w14:paraId="60B0D78E" w14:textId="77777777" w:rsidR="00234F92" w:rsidRPr="002C75E4" w:rsidRDefault="00234F92" w:rsidP="00234F92">
      <w:pPr>
        <w:pStyle w:val="Brdtekst"/>
        <w:ind w:left="310"/>
        <w:jc w:val="left"/>
        <w:rPr>
          <w:ins w:id="666" w:author="Sofie Dam" w:date="2025-06-06T13:50:00Z"/>
          <w:rStyle w:val="stknr"/>
          <w:rFonts w:ascii="Questa-Regular" w:hAnsi="Questa-Regular"/>
          <w:i/>
          <w:iCs/>
          <w:color w:val="212529"/>
          <w:sz w:val="23"/>
          <w:szCs w:val="23"/>
          <w:lang w:val="da-DK"/>
        </w:rPr>
      </w:pPr>
    </w:p>
    <w:p w14:paraId="7B4A3CB9" w14:textId="77777777" w:rsidR="000327FE" w:rsidDel="000327FE" w:rsidRDefault="00234F92" w:rsidP="000327FE">
      <w:pPr>
        <w:pStyle w:val="Brdtekst"/>
        <w:ind w:left="0"/>
        <w:jc w:val="left"/>
        <w:rPr>
          <w:del w:id="667" w:author="Sofie Dam" w:date="2025-06-06T13:56:00Z"/>
          <w:lang w:val="da-DK"/>
        </w:rPr>
      </w:pPr>
      <w:del w:id="668" w:author="Sofie Dam" w:date="2025-06-06T13:56:00Z">
        <w:r w:rsidRPr="002C75E4" w:rsidDel="000327FE">
          <w:rPr>
            <w:rStyle w:val="stknr"/>
            <w:i/>
            <w:iCs/>
            <w:color w:val="212529"/>
            <w:lang w:val="da-DK"/>
          </w:rPr>
          <w:delText>Stk. 3.</w:delText>
        </w:r>
        <w:r w:rsidRPr="002C75E4" w:rsidDel="000327FE">
          <w:rPr>
            <w:color w:val="212529"/>
            <w:lang w:val="da-DK"/>
          </w:rPr>
          <w:delText> Følgende bekendtgørelser ophæves:</w:delText>
        </w:r>
        <w:r w:rsidR="000327FE" w:rsidDel="000327FE">
          <w:rPr>
            <w:lang w:val="da-DK"/>
          </w:rPr>
          <w:delText xml:space="preserve">1) Bekendtgørelse nr. 1706 af 30. december 2024 om visse krav til emballager, udvidet producentansvar for </w:delText>
        </w:r>
        <w:r w:rsidR="000327FE" w:rsidDel="000327FE">
          <w:rPr>
            <w:lang w:val="da-DK"/>
          </w:rPr>
          <w:tab/>
          <w:delText xml:space="preserve">emballager samt øvrigt affald der indsamles med emballageaffald. </w:delText>
        </w:r>
      </w:del>
    </w:p>
    <w:p w14:paraId="6A0872C0" w14:textId="77777777" w:rsidR="000327FE" w:rsidRPr="000327FE" w:rsidDel="000327FE" w:rsidRDefault="000327FE" w:rsidP="000327FE">
      <w:pPr>
        <w:pStyle w:val="Brdtekst"/>
        <w:ind w:left="0"/>
        <w:jc w:val="left"/>
        <w:rPr>
          <w:del w:id="669" w:author="Sofie Dam" w:date="2025-06-06T13:56:00Z"/>
          <w:lang w:val="da-DK"/>
        </w:rPr>
      </w:pPr>
      <w:del w:id="670" w:author="Sofie Dam" w:date="2025-06-06T13:56:00Z">
        <w:r w:rsidDel="000327FE">
          <w:rPr>
            <w:lang w:val="da-DK"/>
          </w:rPr>
          <w:delText xml:space="preserve">2) Bekendtgørelse nr. 300 af 20. marts 2025 om visse krav til emballager, udvidet producentansvar for </w:delText>
        </w:r>
        <w:r w:rsidDel="000327FE">
          <w:rPr>
            <w:lang w:val="da-DK"/>
          </w:rPr>
          <w:tab/>
          <w:delText>emballager samt øvrigt affald der indsamles med emballageaffald.</w:delText>
        </w:r>
      </w:del>
    </w:p>
    <w:p w14:paraId="61271F2B" w14:textId="77777777" w:rsidR="00234F92" w:rsidRDefault="00234F92" w:rsidP="003C6F8B">
      <w:pPr>
        <w:pStyle w:val="Brdtekst"/>
        <w:ind w:left="310"/>
        <w:jc w:val="left"/>
        <w:rPr>
          <w:ins w:id="671" w:author="Sofie Dam" w:date="2025-06-06T13:50:00Z"/>
          <w:lang w:val="da-DK"/>
        </w:rPr>
      </w:pPr>
    </w:p>
    <w:p w14:paraId="34E39248" w14:textId="77777777" w:rsidR="00234F92" w:rsidRDefault="00234F92" w:rsidP="003C6F8B">
      <w:pPr>
        <w:pStyle w:val="Brdtekst"/>
        <w:ind w:left="310"/>
        <w:jc w:val="left"/>
        <w:rPr>
          <w:ins w:id="672" w:author="Sofie Dam" w:date="2025-06-06T13:50:00Z"/>
          <w:lang w:val="da-DK"/>
        </w:rPr>
      </w:pPr>
    </w:p>
    <w:p w14:paraId="196FAFF2" w14:textId="77777777" w:rsidR="00635043" w:rsidRPr="009E665C" w:rsidRDefault="00635043" w:rsidP="00504D9A">
      <w:pPr>
        <w:pStyle w:val="Brdtekst"/>
        <w:spacing w:before="67"/>
        <w:ind w:left="0" w:right="109"/>
        <w:jc w:val="left"/>
        <w:rPr>
          <w:lang w:val="da-DK"/>
        </w:rPr>
      </w:pPr>
    </w:p>
    <w:p w14:paraId="6CBD9DF2" w14:textId="77777777" w:rsidR="00504D9A" w:rsidRDefault="00504D9A">
      <w:pPr>
        <w:jc w:val="center"/>
        <w:rPr>
          <w:ins w:id="673" w:author="Anna Marie Nørhave Vestergård" w:date="2025-05-13T12:28:00Z"/>
          <w:i/>
          <w:sz w:val="24"/>
          <w:lang w:val="da-DK"/>
        </w:rPr>
      </w:pPr>
    </w:p>
    <w:p w14:paraId="41612E3F" w14:textId="77777777" w:rsidR="00635043" w:rsidRPr="009E665C" w:rsidRDefault="00644EC4">
      <w:pPr>
        <w:jc w:val="center"/>
        <w:rPr>
          <w:i/>
          <w:sz w:val="24"/>
          <w:lang w:val="da-DK"/>
        </w:rPr>
      </w:pPr>
      <w:r w:rsidRPr="009E665C">
        <w:rPr>
          <w:i/>
          <w:sz w:val="24"/>
          <w:lang w:val="da-DK"/>
        </w:rPr>
        <w:t>Miljø-</w:t>
      </w:r>
      <w:r w:rsidRPr="009E665C">
        <w:rPr>
          <w:i/>
          <w:spacing w:val="-1"/>
          <w:sz w:val="24"/>
          <w:lang w:val="da-DK"/>
        </w:rPr>
        <w:t xml:space="preserve"> </w:t>
      </w:r>
      <w:r w:rsidRPr="009E665C">
        <w:rPr>
          <w:i/>
          <w:sz w:val="24"/>
          <w:lang w:val="da-DK"/>
        </w:rPr>
        <w:t>og</w:t>
      </w:r>
      <w:r w:rsidRPr="009E665C">
        <w:rPr>
          <w:i/>
          <w:spacing w:val="-1"/>
          <w:sz w:val="24"/>
          <w:lang w:val="da-DK"/>
        </w:rPr>
        <w:t xml:space="preserve"> </w:t>
      </w:r>
      <w:r w:rsidRPr="009E665C">
        <w:rPr>
          <w:i/>
          <w:sz w:val="24"/>
          <w:lang w:val="da-DK"/>
        </w:rPr>
        <w:t>Ligestillingsministeriet, den</w:t>
      </w:r>
      <w:ins w:id="674" w:author="Sofie Dam" w:date="2025-06-06T13:56:00Z">
        <w:r w:rsidR="000327FE">
          <w:rPr>
            <w:i/>
            <w:sz w:val="24"/>
            <w:lang w:val="da-DK"/>
          </w:rPr>
          <w:t xml:space="preserve"> [dato].[måned] </w:t>
        </w:r>
      </w:ins>
      <w:ins w:id="675" w:author="Sofie Dam" w:date="2025-06-06T13:57:00Z">
        <w:r w:rsidR="000327FE">
          <w:rPr>
            <w:i/>
            <w:sz w:val="24"/>
            <w:lang w:val="da-DK"/>
          </w:rPr>
          <w:t>[årstal]</w:t>
        </w:r>
      </w:ins>
      <w:r w:rsidRPr="009E665C">
        <w:rPr>
          <w:i/>
          <w:spacing w:val="-1"/>
          <w:sz w:val="24"/>
          <w:lang w:val="da-DK"/>
        </w:rPr>
        <w:t xml:space="preserve"> </w:t>
      </w:r>
    </w:p>
    <w:p w14:paraId="4837FEED" w14:textId="77777777" w:rsidR="00635043" w:rsidRPr="009E665C" w:rsidRDefault="00644EC4">
      <w:pPr>
        <w:pStyle w:val="Brdtekst"/>
        <w:spacing w:before="212"/>
        <w:ind w:left="0"/>
        <w:jc w:val="center"/>
        <w:rPr>
          <w:lang w:val="da-DK"/>
        </w:rPr>
      </w:pPr>
      <w:r w:rsidRPr="009E665C">
        <w:rPr>
          <w:w w:val="105"/>
          <w:lang w:val="da-DK"/>
        </w:rPr>
        <w:t>Magnus</w:t>
      </w:r>
      <w:r w:rsidRPr="009E665C">
        <w:rPr>
          <w:spacing w:val="17"/>
          <w:w w:val="110"/>
          <w:lang w:val="da-DK"/>
        </w:rPr>
        <w:t xml:space="preserve"> </w:t>
      </w:r>
      <w:r w:rsidRPr="009E665C">
        <w:rPr>
          <w:spacing w:val="-2"/>
          <w:w w:val="110"/>
          <w:lang w:val="da-DK"/>
        </w:rPr>
        <w:t>Heunicke</w:t>
      </w:r>
    </w:p>
    <w:p w14:paraId="273BB459" w14:textId="77777777" w:rsidR="00635043" w:rsidRPr="009E665C" w:rsidRDefault="00644EC4">
      <w:pPr>
        <w:pStyle w:val="Brdtekst"/>
        <w:spacing w:before="212"/>
        <w:ind w:left="0" w:right="108"/>
        <w:jc w:val="right"/>
        <w:rPr>
          <w:lang w:val="da-DK"/>
        </w:rPr>
      </w:pPr>
      <w:r w:rsidRPr="009E665C">
        <w:rPr>
          <w:lang w:val="da-DK"/>
        </w:rPr>
        <w:t xml:space="preserve">/ </w:t>
      </w:r>
      <w:ins w:id="676" w:author="Sofie Dam" w:date="2025-06-06T13:57:00Z">
        <w:r w:rsidR="000327FE">
          <w:rPr>
            <w:lang w:val="da-DK"/>
          </w:rPr>
          <w:t>[kontorchef]</w:t>
        </w:r>
      </w:ins>
    </w:p>
    <w:p w14:paraId="3882838A" w14:textId="77777777" w:rsidR="00635043" w:rsidRPr="009E665C" w:rsidRDefault="00635043">
      <w:pPr>
        <w:jc w:val="right"/>
        <w:rPr>
          <w:lang w:val="da-DK"/>
        </w:rPr>
        <w:sectPr w:rsidR="00635043" w:rsidRPr="009E665C">
          <w:pgSz w:w="11910" w:h="16840"/>
          <w:pgMar w:top="1320" w:right="740" w:bottom="840" w:left="740" w:header="0" w:footer="652" w:gutter="0"/>
          <w:cols w:space="708"/>
        </w:sectPr>
      </w:pPr>
    </w:p>
    <w:p w14:paraId="01FD0A5F" w14:textId="77777777" w:rsidR="00635043" w:rsidRPr="009E665C" w:rsidRDefault="00644EC4">
      <w:pPr>
        <w:spacing w:before="69" w:line="249" w:lineRule="auto"/>
        <w:ind w:left="410" w:right="107" w:hanging="300"/>
        <w:jc w:val="both"/>
        <w:rPr>
          <w:sz w:val="16"/>
          <w:lang w:val="da-DK"/>
        </w:rPr>
      </w:pPr>
      <w:r w:rsidRPr="009E665C">
        <w:rPr>
          <w:position w:val="4"/>
          <w:sz w:val="12"/>
          <w:lang w:val="da-DK"/>
        </w:rPr>
        <w:lastRenderedPageBreak/>
        <w:t>1)</w:t>
      </w:r>
      <w:r w:rsidRPr="009E665C">
        <w:rPr>
          <w:spacing w:val="80"/>
          <w:position w:val="4"/>
          <w:sz w:val="12"/>
          <w:lang w:val="da-DK"/>
        </w:rPr>
        <w:t xml:space="preserve"> </w:t>
      </w:r>
      <w:r w:rsidRPr="009E665C">
        <w:rPr>
          <w:sz w:val="16"/>
          <w:lang w:val="da-DK"/>
        </w:rPr>
        <w:t>Bekendtgørelsen</w:t>
      </w:r>
      <w:r w:rsidRPr="009E665C">
        <w:rPr>
          <w:spacing w:val="40"/>
          <w:sz w:val="16"/>
          <w:lang w:val="da-DK"/>
        </w:rPr>
        <w:t xml:space="preserve"> </w:t>
      </w:r>
      <w:r w:rsidRPr="009E665C">
        <w:rPr>
          <w:sz w:val="16"/>
          <w:lang w:val="da-DK"/>
        </w:rPr>
        <w:t>indeholder</w:t>
      </w:r>
      <w:r w:rsidRPr="009E665C">
        <w:rPr>
          <w:spacing w:val="40"/>
          <w:sz w:val="16"/>
          <w:lang w:val="da-DK"/>
        </w:rPr>
        <w:t xml:space="preserve"> </w:t>
      </w:r>
      <w:r w:rsidRPr="009E665C">
        <w:rPr>
          <w:sz w:val="16"/>
          <w:lang w:val="da-DK"/>
        </w:rPr>
        <w:t>bestemmelser,</w:t>
      </w:r>
      <w:r w:rsidRPr="009E665C">
        <w:rPr>
          <w:spacing w:val="40"/>
          <w:sz w:val="16"/>
          <w:lang w:val="da-DK"/>
        </w:rPr>
        <w:t xml:space="preserve"> </w:t>
      </w:r>
      <w:r w:rsidRPr="009E665C">
        <w:rPr>
          <w:sz w:val="16"/>
          <w:lang w:val="da-DK"/>
        </w:rPr>
        <w:t>der</w:t>
      </w:r>
      <w:r w:rsidRPr="009E665C">
        <w:rPr>
          <w:spacing w:val="40"/>
          <w:sz w:val="16"/>
          <w:lang w:val="da-DK"/>
        </w:rPr>
        <w:t xml:space="preserve"> </w:t>
      </w:r>
      <w:r w:rsidRPr="009E665C">
        <w:rPr>
          <w:sz w:val="16"/>
          <w:lang w:val="da-DK"/>
        </w:rPr>
        <w:t>gennemfører</w:t>
      </w:r>
      <w:r w:rsidRPr="009E665C">
        <w:rPr>
          <w:spacing w:val="40"/>
          <w:sz w:val="16"/>
          <w:lang w:val="da-DK"/>
        </w:rPr>
        <w:t xml:space="preserve"> </w:t>
      </w:r>
      <w:r w:rsidRPr="009E665C">
        <w:rPr>
          <w:sz w:val="16"/>
          <w:lang w:val="da-DK"/>
        </w:rPr>
        <w:t>dele</w:t>
      </w:r>
      <w:r w:rsidRPr="009E665C">
        <w:rPr>
          <w:spacing w:val="40"/>
          <w:sz w:val="16"/>
          <w:lang w:val="da-DK"/>
        </w:rPr>
        <w:t xml:space="preserve"> </w:t>
      </w:r>
      <w:r w:rsidRPr="009E665C">
        <w:rPr>
          <w:sz w:val="16"/>
          <w:lang w:val="da-DK"/>
        </w:rPr>
        <w:t>af</w:t>
      </w:r>
      <w:r w:rsidRPr="009E665C">
        <w:rPr>
          <w:spacing w:val="40"/>
          <w:sz w:val="16"/>
          <w:lang w:val="da-DK"/>
        </w:rPr>
        <w:t xml:space="preserve"> </w:t>
      </w:r>
      <w:r w:rsidRPr="009E665C">
        <w:rPr>
          <w:sz w:val="16"/>
          <w:lang w:val="da-DK"/>
        </w:rPr>
        <w:t>Europa-Parlamentets</w:t>
      </w:r>
      <w:r w:rsidRPr="009E665C">
        <w:rPr>
          <w:spacing w:val="40"/>
          <w:sz w:val="16"/>
          <w:lang w:val="da-DK"/>
        </w:rPr>
        <w:t xml:space="preserve"> </w:t>
      </w:r>
      <w:r w:rsidRPr="009E665C">
        <w:rPr>
          <w:sz w:val="16"/>
          <w:lang w:val="da-DK"/>
        </w:rPr>
        <w:t>og</w:t>
      </w:r>
      <w:r w:rsidRPr="009E665C">
        <w:rPr>
          <w:spacing w:val="40"/>
          <w:sz w:val="16"/>
          <w:lang w:val="da-DK"/>
        </w:rPr>
        <w:t xml:space="preserve"> </w:t>
      </w:r>
      <w:r w:rsidRPr="009E665C">
        <w:rPr>
          <w:sz w:val="16"/>
          <w:lang w:val="da-DK"/>
        </w:rPr>
        <w:t>Rådets</w:t>
      </w:r>
      <w:r w:rsidRPr="009E665C">
        <w:rPr>
          <w:spacing w:val="40"/>
          <w:sz w:val="16"/>
          <w:lang w:val="da-DK"/>
        </w:rPr>
        <w:t xml:space="preserve"> </w:t>
      </w:r>
      <w:r w:rsidRPr="009E665C">
        <w:rPr>
          <w:sz w:val="16"/>
          <w:lang w:val="da-DK"/>
        </w:rPr>
        <w:t>direktiv</w:t>
      </w:r>
      <w:r w:rsidRPr="009E665C">
        <w:rPr>
          <w:spacing w:val="40"/>
          <w:sz w:val="16"/>
          <w:lang w:val="da-DK"/>
        </w:rPr>
        <w:t xml:space="preserve"> </w:t>
      </w:r>
      <w:r w:rsidRPr="009E665C">
        <w:rPr>
          <w:sz w:val="16"/>
          <w:lang w:val="da-DK"/>
        </w:rPr>
        <w:t>94/62/EF</w:t>
      </w:r>
      <w:r w:rsidRPr="009E665C">
        <w:rPr>
          <w:spacing w:val="40"/>
          <w:sz w:val="16"/>
          <w:lang w:val="da-DK"/>
        </w:rPr>
        <w:t xml:space="preserve"> </w:t>
      </w:r>
      <w:r w:rsidRPr="009E665C">
        <w:rPr>
          <w:sz w:val="16"/>
          <w:lang w:val="da-DK"/>
        </w:rPr>
        <w:t>af</w:t>
      </w:r>
      <w:r w:rsidRPr="009E665C">
        <w:rPr>
          <w:spacing w:val="40"/>
          <w:sz w:val="16"/>
          <w:lang w:val="da-DK"/>
        </w:rPr>
        <w:t xml:space="preserve"> </w:t>
      </w:r>
      <w:r w:rsidRPr="009E665C">
        <w:rPr>
          <w:sz w:val="16"/>
          <w:lang w:val="da-DK"/>
        </w:rPr>
        <w:t>20.</w:t>
      </w:r>
      <w:r w:rsidRPr="009E665C">
        <w:rPr>
          <w:spacing w:val="40"/>
          <w:sz w:val="16"/>
          <w:lang w:val="da-DK"/>
        </w:rPr>
        <w:t xml:space="preserve"> </w:t>
      </w:r>
      <w:r w:rsidRPr="009E665C">
        <w:rPr>
          <w:sz w:val="16"/>
          <w:lang w:val="da-DK"/>
        </w:rPr>
        <w:t>december</w:t>
      </w:r>
      <w:r w:rsidRPr="009E665C">
        <w:rPr>
          <w:spacing w:val="40"/>
          <w:sz w:val="16"/>
          <w:lang w:val="da-DK"/>
        </w:rPr>
        <w:t xml:space="preserve"> </w:t>
      </w:r>
      <w:r w:rsidRPr="009E665C">
        <w:rPr>
          <w:sz w:val="16"/>
          <w:lang w:val="da-DK"/>
        </w:rPr>
        <w:t>1994</w:t>
      </w:r>
      <w:r w:rsidRPr="009E665C">
        <w:rPr>
          <w:spacing w:val="40"/>
          <w:sz w:val="16"/>
          <w:lang w:val="da-DK"/>
        </w:rPr>
        <w:t xml:space="preserve"> </w:t>
      </w:r>
      <w:r w:rsidRPr="009E665C">
        <w:rPr>
          <w:sz w:val="16"/>
          <w:lang w:val="da-DK"/>
        </w:rPr>
        <w:t>om</w:t>
      </w:r>
      <w:r w:rsidRPr="009E665C">
        <w:rPr>
          <w:spacing w:val="40"/>
          <w:sz w:val="16"/>
          <w:lang w:val="da-DK"/>
        </w:rPr>
        <w:t xml:space="preserve"> </w:t>
      </w:r>
      <w:r w:rsidRPr="009E665C">
        <w:rPr>
          <w:sz w:val="16"/>
          <w:lang w:val="da-DK"/>
        </w:rPr>
        <w:t>emballage og emballageaffald, EF-Tidende 1994, nr. L 365, side 10, som senest ændret ved Europa-Parlamentets og Rådets direktiv 2018/852/EU af 30.</w:t>
      </w:r>
      <w:r w:rsidRPr="009E665C">
        <w:rPr>
          <w:spacing w:val="40"/>
          <w:sz w:val="16"/>
          <w:lang w:val="da-DK"/>
        </w:rPr>
        <w:t xml:space="preserve"> </w:t>
      </w:r>
      <w:r w:rsidRPr="009E665C">
        <w:rPr>
          <w:sz w:val="16"/>
          <w:lang w:val="da-DK"/>
        </w:rPr>
        <w:t>maj 2018 om ændring af direktiv 94/62/EF om emballage og emballageaffald, EU-Tidende 2018, nr. L 150, side 141, og dele af Europa-Parlamentets og</w:t>
      </w:r>
      <w:r w:rsidRPr="009E665C">
        <w:rPr>
          <w:spacing w:val="40"/>
          <w:sz w:val="16"/>
          <w:lang w:val="da-DK"/>
        </w:rPr>
        <w:t xml:space="preserve"> </w:t>
      </w:r>
      <w:r w:rsidRPr="009E665C">
        <w:rPr>
          <w:sz w:val="16"/>
          <w:lang w:val="da-DK"/>
        </w:rPr>
        <w:t>Rådets</w:t>
      </w:r>
      <w:r w:rsidRPr="009E665C">
        <w:rPr>
          <w:spacing w:val="-1"/>
          <w:sz w:val="16"/>
          <w:lang w:val="da-DK"/>
        </w:rPr>
        <w:t xml:space="preserve"> </w:t>
      </w:r>
      <w:r w:rsidRPr="009E665C">
        <w:rPr>
          <w:sz w:val="16"/>
          <w:lang w:val="da-DK"/>
        </w:rPr>
        <w:t>direktiv</w:t>
      </w:r>
      <w:r w:rsidRPr="009E665C">
        <w:rPr>
          <w:spacing w:val="-1"/>
          <w:sz w:val="16"/>
          <w:lang w:val="da-DK"/>
        </w:rPr>
        <w:t xml:space="preserve"> </w:t>
      </w:r>
      <w:r w:rsidRPr="009E665C">
        <w:rPr>
          <w:sz w:val="16"/>
          <w:lang w:val="da-DK"/>
        </w:rPr>
        <w:t>2019/904/EU</w:t>
      </w:r>
      <w:r w:rsidRPr="009E665C">
        <w:rPr>
          <w:spacing w:val="-1"/>
          <w:sz w:val="16"/>
          <w:lang w:val="da-DK"/>
        </w:rPr>
        <w:t xml:space="preserve"> </w:t>
      </w:r>
      <w:r w:rsidRPr="009E665C">
        <w:rPr>
          <w:sz w:val="16"/>
          <w:lang w:val="da-DK"/>
        </w:rPr>
        <w:t>af</w:t>
      </w:r>
      <w:r w:rsidRPr="009E665C">
        <w:rPr>
          <w:spacing w:val="-1"/>
          <w:sz w:val="16"/>
          <w:lang w:val="da-DK"/>
        </w:rPr>
        <w:t xml:space="preserve"> </w:t>
      </w:r>
      <w:r w:rsidRPr="009E665C">
        <w:rPr>
          <w:sz w:val="16"/>
          <w:lang w:val="da-DK"/>
        </w:rPr>
        <w:t>5.</w:t>
      </w:r>
      <w:r w:rsidRPr="009E665C">
        <w:rPr>
          <w:spacing w:val="-1"/>
          <w:sz w:val="16"/>
          <w:lang w:val="da-DK"/>
        </w:rPr>
        <w:t xml:space="preserve"> </w:t>
      </w:r>
      <w:r w:rsidRPr="009E665C">
        <w:rPr>
          <w:sz w:val="16"/>
          <w:lang w:val="da-DK"/>
        </w:rPr>
        <w:t>juni</w:t>
      </w:r>
      <w:r w:rsidRPr="009E665C">
        <w:rPr>
          <w:spacing w:val="-1"/>
          <w:sz w:val="16"/>
          <w:lang w:val="da-DK"/>
        </w:rPr>
        <w:t xml:space="preserve"> </w:t>
      </w:r>
      <w:r w:rsidRPr="009E665C">
        <w:rPr>
          <w:sz w:val="16"/>
          <w:lang w:val="da-DK"/>
        </w:rPr>
        <w:t>2019</w:t>
      </w:r>
      <w:r w:rsidRPr="009E665C">
        <w:rPr>
          <w:spacing w:val="-1"/>
          <w:sz w:val="16"/>
          <w:lang w:val="da-DK"/>
        </w:rPr>
        <w:t xml:space="preserve"> </w:t>
      </w:r>
      <w:r w:rsidRPr="009E665C">
        <w:rPr>
          <w:sz w:val="16"/>
          <w:lang w:val="da-DK"/>
        </w:rPr>
        <w:t>om</w:t>
      </w:r>
      <w:r w:rsidRPr="009E665C">
        <w:rPr>
          <w:spacing w:val="-1"/>
          <w:sz w:val="16"/>
          <w:lang w:val="da-DK"/>
        </w:rPr>
        <w:t xml:space="preserve"> </w:t>
      </w:r>
      <w:r w:rsidRPr="009E665C">
        <w:rPr>
          <w:sz w:val="16"/>
          <w:lang w:val="da-DK"/>
        </w:rPr>
        <w:t>reduktion</w:t>
      </w:r>
      <w:r w:rsidRPr="009E665C">
        <w:rPr>
          <w:spacing w:val="-1"/>
          <w:sz w:val="16"/>
          <w:lang w:val="da-DK"/>
        </w:rPr>
        <w:t xml:space="preserve"> </w:t>
      </w:r>
      <w:r w:rsidRPr="009E665C">
        <w:rPr>
          <w:sz w:val="16"/>
          <w:lang w:val="da-DK"/>
        </w:rPr>
        <w:t>af</w:t>
      </w:r>
      <w:r w:rsidRPr="009E665C">
        <w:rPr>
          <w:spacing w:val="-1"/>
          <w:sz w:val="16"/>
          <w:lang w:val="da-DK"/>
        </w:rPr>
        <w:t xml:space="preserve"> </w:t>
      </w:r>
      <w:r w:rsidRPr="009E665C">
        <w:rPr>
          <w:sz w:val="16"/>
          <w:lang w:val="da-DK"/>
        </w:rPr>
        <w:t>visse</w:t>
      </w:r>
      <w:r w:rsidRPr="009E665C">
        <w:rPr>
          <w:spacing w:val="-1"/>
          <w:sz w:val="16"/>
          <w:lang w:val="da-DK"/>
        </w:rPr>
        <w:t xml:space="preserve"> </w:t>
      </w:r>
      <w:r w:rsidRPr="009E665C">
        <w:rPr>
          <w:sz w:val="16"/>
          <w:lang w:val="da-DK"/>
        </w:rPr>
        <w:t>plastprodukters</w:t>
      </w:r>
      <w:r w:rsidRPr="009E665C">
        <w:rPr>
          <w:spacing w:val="-1"/>
          <w:sz w:val="16"/>
          <w:lang w:val="da-DK"/>
        </w:rPr>
        <w:t xml:space="preserve"> </w:t>
      </w:r>
      <w:r w:rsidRPr="009E665C">
        <w:rPr>
          <w:sz w:val="16"/>
          <w:lang w:val="da-DK"/>
        </w:rPr>
        <w:t>miljøpåvirkning,</w:t>
      </w:r>
      <w:r w:rsidRPr="009E665C">
        <w:rPr>
          <w:spacing w:val="-1"/>
          <w:sz w:val="16"/>
          <w:lang w:val="da-DK"/>
        </w:rPr>
        <w:t xml:space="preserve"> </w:t>
      </w:r>
      <w:r w:rsidRPr="009E665C">
        <w:rPr>
          <w:sz w:val="16"/>
          <w:lang w:val="da-DK"/>
        </w:rPr>
        <w:t>EU-Tidende</w:t>
      </w:r>
      <w:r w:rsidRPr="009E665C">
        <w:rPr>
          <w:spacing w:val="-1"/>
          <w:sz w:val="16"/>
          <w:lang w:val="da-DK"/>
        </w:rPr>
        <w:t xml:space="preserve"> </w:t>
      </w:r>
      <w:r w:rsidRPr="009E665C">
        <w:rPr>
          <w:sz w:val="16"/>
          <w:lang w:val="da-DK"/>
        </w:rPr>
        <w:t>2019,</w:t>
      </w:r>
      <w:r w:rsidRPr="009E665C">
        <w:rPr>
          <w:spacing w:val="-1"/>
          <w:sz w:val="16"/>
          <w:lang w:val="da-DK"/>
        </w:rPr>
        <w:t xml:space="preserve"> </w:t>
      </w:r>
      <w:r w:rsidRPr="009E665C">
        <w:rPr>
          <w:sz w:val="16"/>
          <w:lang w:val="da-DK"/>
        </w:rPr>
        <w:t>nr.</w:t>
      </w:r>
      <w:r w:rsidRPr="009E665C">
        <w:rPr>
          <w:spacing w:val="-1"/>
          <w:sz w:val="16"/>
          <w:lang w:val="da-DK"/>
        </w:rPr>
        <w:t xml:space="preserve"> </w:t>
      </w:r>
      <w:r w:rsidRPr="009E665C">
        <w:rPr>
          <w:sz w:val="16"/>
          <w:lang w:val="da-DK"/>
        </w:rPr>
        <w:t>L</w:t>
      </w:r>
      <w:r w:rsidRPr="009E665C">
        <w:rPr>
          <w:spacing w:val="-1"/>
          <w:sz w:val="16"/>
          <w:lang w:val="da-DK"/>
        </w:rPr>
        <w:t xml:space="preserve"> </w:t>
      </w:r>
      <w:r w:rsidRPr="009E665C">
        <w:rPr>
          <w:sz w:val="16"/>
          <w:lang w:val="da-DK"/>
        </w:rPr>
        <w:t>155,</w:t>
      </w:r>
      <w:r w:rsidRPr="009E665C">
        <w:rPr>
          <w:spacing w:val="-1"/>
          <w:sz w:val="16"/>
          <w:lang w:val="da-DK"/>
        </w:rPr>
        <w:t xml:space="preserve"> </w:t>
      </w:r>
      <w:r w:rsidRPr="009E665C">
        <w:rPr>
          <w:sz w:val="16"/>
          <w:lang w:val="da-DK"/>
        </w:rPr>
        <w:t>side</w:t>
      </w:r>
      <w:r w:rsidRPr="009E665C">
        <w:rPr>
          <w:spacing w:val="-1"/>
          <w:sz w:val="16"/>
          <w:lang w:val="da-DK"/>
        </w:rPr>
        <w:t xml:space="preserve"> </w:t>
      </w:r>
      <w:r w:rsidRPr="009E665C">
        <w:rPr>
          <w:sz w:val="16"/>
          <w:lang w:val="da-DK"/>
        </w:rPr>
        <w:t>1.</w:t>
      </w:r>
      <w:r w:rsidRPr="009E665C">
        <w:rPr>
          <w:spacing w:val="-1"/>
          <w:sz w:val="16"/>
          <w:lang w:val="da-DK"/>
        </w:rPr>
        <w:t xml:space="preserve"> </w:t>
      </w:r>
      <w:r w:rsidRPr="009E665C">
        <w:rPr>
          <w:sz w:val="16"/>
          <w:lang w:val="da-DK"/>
        </w:rPr>
        <w:t>Bekendtgørelsen</w:t>
      </w:r>
      <w:r w:rsidRPr="009E665C">
        <w:rPr>
          <w:spacing w:val="40"/>
          <w:sz w:val="16"/>
          <w:lang w:val="da-DK"/>
        </w:rPr>
        <w:t xml:space="preserve"> </w:t>
      </w:r>
      <w:r w:rsidRPr="009E665C">
        <w:rPr>
          <w:sz w:val="16"/>
          <w:lang w:val="da-DK"/>
        </w:rPr>
        <w:t>indeholder bestemmelser, der som udkast har været notificeret i overensstemmelse med Europa-Parlamentets og Rådets direktiv 2015/1535/EU om en</w:t>
      </w:r>
      <w:r w:rsidRPr="009E665C">
        <w:rPr>
          <w:spacing w:val="40"/>
          <w:sz w:val="16"/>
          <w:lang w:val="da-DK"/>
        </w:rPr>
        <w:t xml:space="preserve"> </w:t>
      </w:r>
      <w:r w:rsidRPr="009E665C">
        <w:rPr>
          <w:sz w:val="16"/>
          <w:lang w:val="da-DK"/>
        </w:rPr>
        <w:t>informationsprocedure med hensyn til tekniske forskrifter samt forskrifter for informationssamfundets tjenester (kodifikation). I bekendtgørelsen er der</w:t>
      </w:r>
      <w:r w:rsidRPr="009E665C">
        <w:rPr>
          <w:spacing w:val="40"/>
          <w:sz w:val="16"/>
          <w:lang w:val="da-DK"/>
        </w:rPr>
        <w:t xml:space="preserve"> </w:t>
      </w:r>
      <w:r w:rsidRPr="009E665C">
        <w:rPr>
          <w:sz w:val="16"/>
          <w:lang w:val="da-DK"/>
        </w:rPr>
        <w:t>medtaget visse bestemmelser fra Europa-Parlamentets og Rådets forordning 2019/1020/EU af 20. juni 2019 om markedsovervågning og produktoverens-</w:t>
      </w:r>
      <w:r w:rsidRPr="009E665C">
        <w:rPr>
          <w:spacing w:val="40"/>
          <w:sz w:val="16"/>
          <w:lang w:val="da-DK"/>
        </w:rPr>
        <w:t xml:space="preserve"> </w:t>
      </w:r>
      <w:r w:rsidRPr="009E665C">
        <w:rPr>
          <w:sz w:val="16"/>
          <w:lang w:val="da-DK"/>
        </w:rPr>
        <w:t>stemmelse og om ændring af direktiv 2004/42/EF og forordning (EF) nr. 765/2008 og (EU) nr. 305/2011, EU-Tidende 2019, nr. L 169, side 1. Ifølge</w:t>
      </w:r>
      <w:r w:rsidRPr="009E665C">
        <w:rPr>
          <w:spacing w:val="40"/>
          <w:sz w:val="16"/>
          <w:lang w:val="da-DK"/>
        </w:rPr>
        <w:t xml:space="preserve"> </w:t>
      </w:r>
      <w:r w:rsidRPr="009E665C">
        <w:rPr>
          <w:sz w:val="16"/>
          <w:lang w:val="da-DK"/>
        </w:rPr>
        <w:t>artikel 288 i EUF-Traktaten gælder en forordning umiddelbart i hver medlemsstat. Gengivelsen af disse bestemmelser i bekendtgørelsen er således</w:t>
      </w:r>
      <w:r w:rsidRPr="009E665C">
        <w:rPr>
          <w:spacing w:val="40"/>
          <w:sz w:val="16"/>
          <w:lang w:val="da-DK"/>
        </w:rPr>
        <w:t xml:space="preserve"> </w:t>
      </w:r>
      <w:r w:rsidRPr="009E665C">
        <w:rPr>
          <w:sz w:val="16"/>
          <w:lang w:val="da-DK"/>
        </w:rPr>
        <w:t>udelukkende begrundet i praktiske hensyn og berører ikke den nævnte forordnings umiddelbare gyldighed i Danmark.</w:t>
      </w:r>
    </w:p>
    <w:p w14:paraId="63838BB1" w14:textId="77777777" w:rsidR="00635043" w:rsidRPr="009E665C" w:rsidRDefault="00635043">
      <w:pPr>
        <w:spacing w:line="249" w:lineRule="auto"/>
        <w:jc w:val="both"/>
        <w:rPr>
          <w:sz w:val="16"/>
          <w:lang w:val="da-DK"/>
        </w:rPr>
        <w:sectPr w:rsidR="00635043" w:rsidRPr="009E665C">
          <w:pgSz w:w="11910" w:h="16840"/>
          <w:pgMar w:top="1320" w:right="740" w:bottom="840" w:left="740" w:header="0" w:footer="652" w:gutter="0"/>
          <w:cols w:space="708"/>
        </w:sectPr>
      </w:pPr>
    </w:p>
    <w:p w14:paraId="4892F373" w14:textId="77777777" w:rsidR="00635043" w:rsidRPr="009E665C" w:rsidRDefault="00644EC4">
      <w:pPr>
        <w:pStyle w:val="Overskrift1"/>
        <w:rPr>
          <w:lang w:val="da-DK"/>
        </w:rPr>
      </w:pPr>
      <w:bookmarkStart w:id="677" w:name="Bilag_1_-_Yderligere_kriterier_for_klass"/>
      <w:bookmarkEnd w:id="677"/>
      <w:r w:rsidRPr="009E665C">
        <w:rPr>
          <w:lang w:val="da-DK"/>
        </w:rPr>
        <w:lastRenderedPageBreak/>
        <w:t xml:space="preserve">Bilag </w:t>
      </w:r>
      <w:r w:rsidRPr="009E665C">
        <w:rPr>
          <w:spacing w:val="-10"/>
          <w:lang w:val="da-DK"/>
        </w:rPr>
        <w:t>1</w:t>
      </w:r>
    </w:p>
    <w:p w14:paraId="48924DB5" w14:textId="77777777" w:rsidR="00635043" w:rsidRDefault="00644EC4">
      <w:pPr>
        <w:pStyle w:val="Overskrift2"/>
        <w:spacing w:before="136"/>
        <w:ind w:left="1151"/>
      </w:pPr>
      <w:r w:rsidRPr="009E665C">
        <w:rPr>
          <w:lang w:val="da-DK"/>
        </w:rPr>
        <w:t>Yderligere</w:t>
      </w:r>
      <w:r w:rsidRPr="009E665C">
        <w:rPr>
          <w:spacing w:val="-1"/>
          <w:lang w:val="da-DK"/>
        </w:rPr>
        <w:t xml:space="preserve"> </w:t>
      </w:r>
      <w:r w:rsidRPr="009E665C">
        <w:rPr>
          <w:lang w:val="da-DK"/>
        </w:rPr>
        <w:t>kriterier</w:t>
      </w:r>
      <w:r w:rsidRPr="009E665C">
        <w:rPr>
          <w:spacing w:val="-1"/>
          <w:lang w:val="da-DK"/>
        </w:rPr>
        <w:t xml:space="preserve"> </w:t>
      </w:r>
      <w:r w:rsidRPr="009E665C">
        <w:rPr>
          <w:lang w:val="da-DK"/>
        </w:rPr>
        <w:t>for</w:t>
      </w:r>
      <w:r w:rsidRPr="009E665C">
        <w:rPr>
          <w:spacing w:val="-1"/>
          <w:lang w:val="da-DK"/>
        </w:rPr>
        <w:t xml:space="preserve"> </w:t>
      </w:r>
      <w:r w:rsidRPr="009E665C">
        <w:rPr>
          <w:lang w:val="da-DK"/>
        </w:rPr>
        <w:t>klassificering</w:t>
      </w:r>
      <w:r w:rsidRPr="009E665C">
        <w:rPr>
          <w:spacing w:val="-1"/>
          <w:lang w:val="da-DK"/>
        </w:rPr>
        <w:t xml:space="preserve"> </w:t>
      </w:r>
      <w:r w:rsidRPr="009E665C">
        <w:rPr>
          <w:lang w:val="da-DK"/>
        </w:rPr>
        <w:t>af</w:t>
      </w:r>
      <w:r w:rsidRPr="009E665C">
        <w:rPr>
          <w:spacing w:val="-1"/>
          <w:lang w:val="da-DK"/>
        </w:rPr>
        <w:t xml:space="preserve"> </w:t>
      </w:r>
      <w:r w:rsidRPr="009E665C">
        <w:rPr>
          <w:lang w:val="da-DK"/>
        </w:rPr>
        <w:t>produkter som</w:t>
      </w:r>
      <w:r w:rsidRPr="009E665C">
        <w:rPr>
          <w:spacing w:val="-1"/>
          <w:lang w:val="da-DK"/>
        </w:rPr>
        <w:t xml:space="preserve"> </w:t>
      </w:r>
      <w:r w:rsidRPr="009E665C">
        <w:rPr>
          <w:lang w:val="da-DK"/>
        </w:rPr>
        <w:t>emballage,</w:t>
      </w:r>
      <w:r w:rsidRPr="009E665C">
        <w:rPr>
          <w:spacing w:val="-1"/>
          <w:lang w:val="da-DK"/>
        </w:rPr>
        <w:t xml:space="preserve"> </w:t>
      </w:r>
      <w:r w:rsidRPr="009E665C">
        <w:rPr>
          <w:lang w:val="da-DK"/>
        </w:rPr>
        <w:t>jf.</w:t>
      </w:r>
      <w:r w:rsidRPr="009E665C">
        <w:rPr>
          <w:spacing w:val="-1"/>
          <w:lang w:val="da-DK"/>
        </w:rPr>
        <w:t xml:space="preserve"> </w:t>
      </w:r>
      <w:r>
        <w:t>§</w:t>
      </w:r>
      <w:r>
        <w:rPr>
          <w:spacing w:val="-1"/>
        </w:rPr>
        <w:t xml:space="preserve"> </w:t>
      </w:r>
      <w:r>
        <w:t>1,</w:t>
      </w:r>
      <w:r>
        <w:rPr>
          <w:spacing w:val="-1"/>
        </w:rPr>
        <w:t xml:space="preserve"> </w:t>
      </w:r>
      <w:r>
        <w:t xml:space="preserve">stk. </w:t>
      </w:r>
      <w:r>
        <w:rPr>
          <w:spacing w:val="-10"/>
        </w:rPr>
        <w:t>2</w:t>
      </w:r>
    </w:p>
    <w:p w14:paraId="2FBBE4CF" w14:textId="77777777" w:rsidR="00635043" w:rsidRDefault="00644EC4">
      <w:pPr>
        <w:pStyle w:val="Listeafsnit"/>
        <w:numPr>
          <w:ilvl w:val="1"/>
          <w:numId w:val="91"/>
        </w:numPr>
        <w:tabs>
          <w:tab w:val="left" w:pos="4821"/>
        </w:tabs>
        <w:spacing w:before="192"/>
        <w:ind w:left="4821" w:hanging="199"/>
        <w:jc w:val="left"/>
        <w:rPr>
          <w:i/>
          <w:sz w:val="24"/>
        </w:rPr>
      </w:pPr>
      <w:r>
        <w:rPr>
          <w:i/>
          <w:sz w:val="24"/>
        </w:rPr>
        <w:t xml:space="preserve">3 </w:t>
      </w:r>
      <w:r>
        <w:rPr>
          <w:i/>
          <w:spacing w:val="-2"/>
          <w:sz w:val="24"/>
        </w:rPr>
        <w:t>kriterier</w:t>
      </w:r>
    </w:p>
    <w:p w14:paraId="56459AAF" w14:textId="77777777" w:rsidR="00635043" w:rsidRPr="009E665C" w:rsidRDefault="00644EC4">
      <w:pPr>
        <w:pStyle w:val="Brdtekst"/>
        <w:spacing w:before="192" w:line="249" w:lineRule="auto"/>
        <w:ind w:right="105"/>
        <w:rPr>
          <w:lang w:val="da-DK"/>
        </w:rPr>
      </w:pPr>
      <w:r w:rsidRPr="009E665C">
        <w:rPr>
          <w:lang w:val="da-DK"/>
        </w:rPr>
        <w:t>Kriterium 1: Genstande betragtes som emballage, hvis de lever op til definitionen i § 1, stk. 2 uden hensyntagen til andre funktioner, som emballagen også måtte have, medmindre genstanden udgør en integreret del af et varigt produkt, som er nødvendig for at indeholde, støtte eller bevare dette produkt i hele dets levetid, og alle elementer er bestemt til anvendelse, forbrug eller bortskaffelse sammen.</w:t>
      </w:r>
    </w:p>
    <w:p w14:paraId="474C2256" w14:textId="77777777" w:rsidR="00635043" w:rsidRPr="009E665C" w:rsidRDefault="00644EC4">
      <w:pPr>
        <w:pStyle w:val="Brdtekst"/>
        <w:spacing w:before="184" w:line="249" w:lineRule="auto"/>
        <w:ind w:right="105" w:hanging="1"/>
        <w:rPr>
          <w:lang w:val="da-DK"/>
        </w:rPr>
      </w:pPr>
      <w:r w:rsidRPr="009E665C">
        <w:rPr>
          <w:lang w:val="da-DK"/>
        </w:rPr>
        <w:t>Kriterium</w:t>
      </w:r>
      <w:r w:rsidRPr="009E665C">
        <w:rPr>
          <w:spacing w:val="-1"/>
          <w:lang w:val="da-DK"/>
        </w:rPr>
        <w:t xml:space="preserve"> </w:t>
      </w:r>
      <w:r w:rsidRPr="009E665C">
        <w:rPr>
          <w:lang w:val="da-DK"/>
        </w:rPr>
        <w:t>2:</w:t>
      </w:r>
      <w:r w:rsidRPr="009E665C">
        <w:rPr>
          <w:spacing w:val="-1"/>
          <w:lang w:val="da-DK"/>
        </w:rPr>
        <w:t xml:space="preserve"> </w:t>
      </w:r>
      <w:r w:rsidRPr="009E665C">
        <w:rPr>
          <w:lang w:val="da-DK"/>
        </w:rPr>
        <w:t>Genstande,</w:t>
      </w:r>
      <w:r w:rsidRPr="009E665C">
        <w:rPr>
          <w:spacing w:val="-1"/>
          <w:lang w:val="da-DK"/>
        </w:rPr>
        <w:t xml:space="preserve"> </w:t>
      </w:r>
      <w:r w:rsidRPr="009E665C">
        <w:rPr>
          <w:lang w:val="da-DK"/>
        </w:rPr>
        <w:t>der</w:t>
      </w:r>
      <w:r w:rsidRPr="009E665C">
        <w:rPr>
          <w:spacing w:val="-1"/>
          <w:lang w:val="da-DK"/>
        </w:rPr>
        <w:t xml:space="preserve"> </w:t>
      </w:r>
      <w:r w:rsidRPr="009E665C">
        <w:rPr>
          <w:lang w:val="da-DK"/>
        </w:rPr>
        <w:t>er</w:t>
      </w:r>
      <w:r w:rsidRPr="009E665C">
        <w:rPr>
          <w:spacing w:val="-1"/>
          <w:lang w:val="da-DK"/>
        </w:rPr>
        <w:t xml:space="preserve"> </w:t>
      </w:r>
      <w:r w:rsidRPr="009E665C">
        <w:rPr>
          <w:lang w:val="da-DK"/>
        </w:rPr>
        <w:t>udformet</w:t>
      </w:r>
      <w:r w:rsidRPr="009E665C">
        <w:rPr>
          <w:spacing w:val="-1"/>
          <w:lang w:val="da-DK"/>
        </w:rPr>
        <w:t xml:space="preserve"> </w:t>
      </w:r>
      <w:r w:rsidRPr="009E665C">
        <w:rPr>
          <w:lang w:val="da-DK"/>
        </w:rPr>
        <w:t>og</w:t>
      </w:r>
      <w:r w:rsidRPr="009E665C">
        <w:rPr>
          <w:spacing w:val="-1"/>
          <w:lang w:val="da-DK"/>
        </w:rPr>
        <w:t xml:space="preserve"> </w:t>
      </w:r>
      <w:r w:rsidRPr="009E665C">
        <w:rPr>
          <w:lang w:val="da-DK"/>
        </w:rPr>
        <w:t>beregnet</w:t>
      </w:r>
      <w:r w:rsidRPr="009E665C">
        <w:rPr>
          <w:spacing w:val="-1"/>
          <w:lang w:val="da-DK"/>
        </w:rPr>
        <w:t xml:space="preserve"> </w:t>
      </w:r>
      <w:r w:rsidRPr="009E665C">
        <w:rPr>
          <w:lang w:val="da-DK"/>
        </w:rPr>
        <w:t>til</w:t>
      </w:r>
      <w:r w:rsidRPr="009E665C">
        <w:rPr>
          <w:spacing w:val="-1"/>
          <w:lang w:val="da-DK"/>
        </w:rPr>
        <w:t xml:space="preserve"> </w:t>
      </w:r>
      <w:r w:rsidRPr="009E665C">
        <w:rPr>
          <w:lang w:val="da-DK"/>
        </w:rPr>
        <w:t>at</w:t>
      </w:r>
      <w:r w:rsidRPr="009E665C">
        <w:rPr>
          <w:spacing w:val="-1"/>
          <w:lang w:val="da-DK"/>
        </w:rPr>
        <w:t xml:space="preserve"> </w:t>
      </w:r>
      <w:r w:rsidRPr="009E665C">
        <w:rPr>
          <w:lang w:val="da-DK"/>
        </w:rPr>
        <w:t>blive</w:t>
      </w:r>
      <w:r w:rsidRPr="009E665C">
        <w:rPr>
          <w:spacing w:val="-1"/>
          <w:lang w:val="da-DK"/>
        </w:rPr>
        <w:t xml:space="preserve"> </w:t>
      </w:r>
      <w:r w:rsidRPr="009E665C">
        <w:rPr>
          <w:lang w:val="da-DK"/>
        </w:rPr>
        <w:t>påfyldt</w:t>
      </w:r>
      <w:r w:rsidRPr="009E665C">
        <w:rPr>
          <w:spacing w:val="-1"/>
          <w:lang w:val="da-DK"/>
        </w:rPr>
        <w:t xml:space="preserve"> </w:t>
      </w:r>
      <w:r w:rsidRPr="009E665C">
        <w:rPr>
          <w:lang w:val="da-DK"/>
        </w:rPr>
        <w:t>på</w:t>
      </w:r>
      <w:r w:rsidRPr="009E665C">
        <w:rPr>
          <w:spacing w:val="-1"/>
          <w:lang w:val="da-DK"/>
        </w:rPr>
        <w:t xml:space="preserve"> </w:t>
      </w:r>
      <w:r w:rsidRPr="009E665C">
        <w:rPr>
          <w:lang w:val="da-DK"/>
        </w:rPr>
        <w:t>salgsstedet,</w:t>
      </w:r>
      <w:r w:rsidRPr="009E665C">
        <w:rPr>
          <w:spacing w:val="-1"/>
          <w:lang w:val="da-DK"/>
        </w:rPr>
        <w:t xml:space="preserve"> </w:t>
      </w:r>
      <w:r w:rsidRPr="009E665C">
        <w:rPr>
          <w:lang w:val="da-DK"/>
        </w:rPr>
        <w:t>og</w:t>
      </w:r>
      <w:r w:rsidRPr="009E665C">
        <w:rPr>
          <w:spacing w:val="-1"/>
          <w:lang w:val="da-DK"/>
        </w:rPr>
        <w:t xml:space="preserve"> </w:t>
      </w:r>
      <w:r w:rsidRPr="009E665C">
        <w:rPr>
          <w:lang w:val="da-DK"/>
        </w:rPr>
        <w:t>engangsartikler, der sælges påfyldt, eller som er udformet og beregnet på at blive påfyldt på salgsstedet, betragtes som emballage, forudsat at de opfylder en emballagefunktion.</w:t>
      </w:r>
    </w:p>
    <w:p w14:paraId="4ECE1342" w14:textId="77777777" w:rsidR="00635043" w:rsidRPr="009E665C" w:rsidRDefault="00644EC4">
      <w:pPr>
        <w:pStyle w:val="Brdtekst"/>
        <w:spacing w:before="183" w:line="249" w:lineRule="auto"/>
        <w:ind w:right="105"/>
        <w:rPr>
          <w:lang w:val="da-DK"/>
        </w:rPr>
      </w:pPr>
      <w:r w:rsidRPr="009E665C">
        <w:rPr>
          <w:lang w:val="da-DK"/>
        </w:rPr>
        <w:t>Kriterium 3: Emballagekomponenter og hjælpeelementer, der er integreret i emballagen, betragtes som</w:t>
      </w:r>
      <w:r w:rsidRPr="009E665C">
        <w:rPr>
          <w:spacing w:val="80"/>
          <w:w w:val="150"/>
          <w:lang w:val="da-DK"/>
        </w:rPr>
        <w:t xml:space="preserve"> </w:t>
      </w:r>
      <w:r w:rsidRPr="009E665C">
        <w:rPr>
          <w:lang w:val="da-DK"/>
        </w:rPr>
        <w:t>en</w:t>
      </w:r>
      <w:r w:rsidRPr="009E665C">
        <w:rPr>
          <w:spacing w:val="38"/>
          <w:lang w:val="da-DK"/>
        </w:rPr>
        <w:t xml:space="preserve"> </w:t>
      </w:r>
      <w:r w:rsidRPr="009E665C">
        <w:rPr>
          <w:lang w:val="da-DK"/>
        </w:rPr>
        <w:t>del</w:t>
      </w:r>
      <w:r w:rsidRPr="009E665C">
        <w:rPr>
          <w:spacing w:val="38"/>
          <w:lang w:val="da-DK"/>
        </w:rPr>
        <w:t xml:space="preserve"> </w:t>
      </w:r>
      <w:r w:rsidRPr="009E665C">
        <w:rPr>
          <w:lang w:val="da-DK"/>
        </w:rPr>
        <w:t>af</w:t>
      </w:r>
      <w:r w:rsidRPr="009E665C">
        <w:rPr>
          <w:spacing w:val="38"/>
          <w:lang w:val="da-DK"/>
        </w:rPr>
        <w:t xml:space="preserve"> </w:t>
      </w:r>
      <w:r w:rsidRPr="009E665C">
        <w:rPr>
          <w:lang w:val="da-DK"/>
        </w:rPr>
        <w:t>den</w:t>
      </w:r>
      <w:r w:rsidRPr="009E665C">
        <w:rPr>
          <w:spacing w:val="38"/>
          <w:lang w:val="da-DK"/>
        </w:rPr>
        <w:t xml:space="preserve"> </w:t>
      </w:r>
      <w:r w:rsidRPr="009E665C">
        <w:rPr>
          <w:lang w:val="da-DK"/>
        </w:rPr>
        <w:t>emballage,</w:t>
      </w:r>
      <w:r w:rsidRPr="009E665C">
        <w:rPr>
          <w:spacing w:val="38"/>
          <w:lang w:val="da-DK"/>
        </w:rPr>
        <w:t xml:space="preserve"> </w:t>
      </w:r>
      <w:r w:rsidRPr="009E665C">
        <w:rPr>
          <w:lang w:val="da-DK"/>
        </w:rPr>
        <w:t>de</w:t>
      </w:r>
      <w:r w:rsidRPr="009E665C">
        <w:rPr>
          <w:spacing w:val="38"/>
          <w:lang w:val="da-DK"/>
        </w:rPr>
        <w:t xml:space="preserve"> </w:t>
      </w:r>
      <w:r w:rsidRPr="009E665C">
        <w:rPr>
          <w:lang w:val="da-DK"/>
        </w:rPr>
        <w:t>er</w:t>
      </w:r>
      <w:r w:rsidRPr="009E665C">
        <w:rPr>
          <w:spacing w:val="38"/>
          <w:lang w:val="da-DK"/>
        </w:rPr>
        <w:t xml:space="preserve"> </w:t>
      </w:r>
      <w:r w:rsidRPr="009E665C">
        <w:rPr>
          <w:lang w:val="da-DK"/>
        </w:rPr>
        <w:t>integreret</w:t>
      </w:r>
      <w:r w:rsidRPr="009E665C">
        <w:rPr>
          <w:spacing w:val="38"/>
          <w:lang w:val="da-DK"/>
        </w:rPr>
        <w:t xml:space="preserve"> </w:t>
      </w:r>
      <w:r w:rsidRPr="009E665C">
        <w:rPr>
          <w:lang w:val="da-DK"/>
        </w:rPr>
        <w:t>i.</w:t>
      </w:r>
      <w:r w:rsidRPr="009E665C">
        <w:rPr>
          <w:spacing w:val="38"/>
          <w:lang w:val="da-DK"/>
        </w:rPr>
        <w:t xml:space="preserve"> </w:t>
      </w:r>
      <w:r w:rsidRPr="009E665C">
        <w:rPr>
          <w:lang w:val="da-DK"/>
        </w:rPr>
        <w:t>Hjælpeelementer,</w:t>
      </w:r>
      <w:r w:rsidRPr="009E665C">
        <w:rPr>
          <w:spacing w:val="38"/>
          <w:lang w:val="da-DK"/>
        </w:rPr>
        <w:t xml:space="preserve"> </w:t>
      </w:r>
      <w:r w:rsidRPr="009E665C">
        <w:rPr>
          <w:lang w:val="da-DK"/>
        </w:rPr>
        <w:t>der</w:t>
      </w:r>
      <w:r w:rsidRPr="009E665C">
        <w:rPr>
          <w:spacing w:val="38"/>
          <w:lang w:val="da-DK"/>
        </w:rPr>
        <w:t xml:space="preserve"> </w:t>
      </w:r>
      <w:r w:rsidRPr="009E665C">
        <w:rPr>
          <w:lang w:val="da-DK"/>
        </w:rPr>
        <w:t>er</w:t>
      </w:r>
      <w:r w:rsidRPr="009E665C">
        <w:rPr>
          <w:spacing w:val="38"/>
          <w:lang w:val="da-DK"/>
        </w:rPr>
        <w:t xml:space="preserve"> </w:t>
      </w:r>
      <w:r w:rsidRPr="009E665C">
        <w:rPr>
          <w:lang w:val="da-DK"/>
        </w:rPr>
        <w:t>vedhængt</w:t>
      </w:r>
      <w:r w:rsidRPr="009E665C">
        <w:rPr>
          <w:spacing w:val="38"/>
          <w:lang w:val="da-DK"/>
        </w:rPr>
        <w:t xml:space="preserve"> </w:t>
      </w:r>
      <w:r w:rsidRPr="009E665C">
        <w:rPr>
          <w:lang w:val="da-DK"/>
        </w:rPr>
        <w:t>produktet</w:t>
      </w:r>
      <w:r w:rsidRPr="009E665C">
        <w:rPr>
          <w:spacing w:val="38"/>
          <w:lang w:val="da-DK"/>
        </w:rPr>
        <w:t xml:space="preserve"> </w:t>
      </w:r>
      <w:r w:rsidRPr="009E665C">
        <w:rPr>
          <w:lang w:val="da-DK"/>
        </w:rPr>
        <w:t>direkte</w:t>
      </w:r>
      <w:r w:rsidRPr="009E665C">
        <w:rPr>
          <w:spacing w:val="38"/>
          <w:lang w:val="da-DK"/>
        </w:rPr>
        <w:t xml:space="preserve"> </w:t>
      </w:r>
      <w:r w:rsidRPr="009E665C">
        <w:rPr>
          <w:lang w:val="da-DK"/>
        </w:rPr>
        <w:t xml:space="preserve">eller på anden måde anbragt på produktet, og som opfylder en emballagefunktion, betragtes som emballage, medmindre de udgør en integreret del af dette produkt, og alle elementer er bestemt til forbrug eller </w:t>
      </w:r>
      <w:r w:rsidRPr="009E665C">
        <w:rPr>
          <w:spacing w:val="-2"/>
          <w:lang w:val="da-DK"/>
        </w:rPr>
        <w:t>bortskaffelse.</w:t>
      </w:r>
    </w:p>
    <w:p w14:paraId="52C5B8E5" w14:textId="77777777" w:rsidR="00635043" w:rsidRDefault="00644EC4">
      <w:pPr>
        <w:pStyle w:val="Listeafsnit"/>
        <w:numPr>
          <w:ilvl w:val="1"/>
          <w:numId w:val="91"/>
        </w:numPr>
        <w:tabs>
          <w:tab w:val="left" w:pos="4032"/>
        </w:tabs>
        <w:spacing w:before="185"/>
        <w:ind w:left="4032" w:hanging="279"/>
        <w:jc w:val="left"/>
        <w:rPr>
          <w:i/>
          <w:sz w:val="24"/>
        </w:rPr>
      </w:pPr>
      <w:r>
        <w:rPr>
          <w:i/>
          <w:sz w:val="24"/>
        </w:rPr>
        <w:t>Eksempler</w:t>
      </w:r>
      <w:r>
        <w:rPr>
          <w:i/>
          <w:spacing w:val="-3"/>
          <w:sz w:val="24"/>
        </w:rPr>
        <w:t xml:space="preserve"> </w:t>
      </w:r>
      <w:r>
        <w:rPr>
          <w:i/>
          <w:sz w:val="24"/>
        </w:rPr>
        <w:t>på</w:t>
      </w:r>
      <w:r>
        <w:rPr>
          <w:i/>
          <w:spacing w:val="-2"/>
          <w:sz w:val="24"/>
        </w:rPr>
        <w:t xml:space="preserve"> </w:t>
      </w:r>
      <w:r>
        <w:rPr>
          <w:i/>
          <w:sz w:val="24"/>
        </w:rPr>
        <w:t>de</w:t>
      </w:r>
      <w:r>
        <w:rPr>
          <w:i/>
          <w:spacing w:val="-2"/>
          <w:sz w:val="24"/>
        </w:rPr>
        <w:t xml:space="preserve"> </w:t>
      </w:r>
      <w:r>
        <w:rPr>
          <w:i/>
          <w:sz w:val="24"/>
        </w:rPr>
        <w:t>3</w:t>
      </w:r>
      <w:r>
        <w:rPr>
          <w:i/>
          <w:spacing w:val="-2"/>
          <w:sz w:val="24"/>
        </w:rPr>
        <w:t xml:space="preserve"> kriterier</w:t>
      </w:r>
    </w:p>
    <w:p w14:paraId="065314F1" w14:textId="77777777" w:rsidR="00635043" w:rsidRDefault="00644EC4">
      <w:pPr>
        <w:pStyle w:val="Listeafsnit"/>
        <w:numPr>
          <w:ilvl w:val="2"/>
          <w:numId w:val="91"/>
        </w:numPr>
        <w:tabs>
          <w:tab w:val="left" w:pos="4069"/>
        </w:tabs>
        <w:spacing w:before="192"/>
        <w:rPr>
          <w:i/>
          <w:sz w:val="24"/>
        </w:rPr>
      </w:pPr>
      <w:r>
        <w:rPr>
          <w:i/>
          <w:sz w:val="24"/>
        </w:rPr>
        <w:t>Eksempler</w:t>
      </w:r>
      <w:r>
        <w:rPr>
          <w:i/>
          <w:spacing w:val="-7"/>
          <w:sz w:val="24"/>
        </w:rPr>
        <w:t xml:space="preserve"> </w:t>
      </w:r>
      <w:r>
        <w:rPr>
          <w:i/>
          <w:sz w:val="24"/>
        </w:rPr>
        <w:t>på</w:t>
      </w:r>
      <w:r>
        <w:rPr>
          <w:i/>
          <w:spacing w:val="-5"/>
          <w:sz w:val="24"/>
        </w:rPr>
        <w:t xml:space="preserve"> </w:t>
      </w:r>
      <w:r>
        <w:rPr>
          <w:i/>
          <w:sz w:val="24"/>
        </w:rPr>
        <w:t>kriterium</w:t>
      </w:r>
      <w:r>
        <w:rPr>
          <w:i/>
          <w:spacing w:val="-6"/>
          <w:sz w:val="24"/>
        </w:rPr>
        <w:t xml:space="preserve"> </w:t>
      </w:r>
      <w:r>
        <w:rPr>
          <w:i/>
          <w:spacing w:val="-5"/>
          <w:sz w:val="24"/>
        </w:rPr>
        <w:t>1:</w:t>
      </w:r>
    </w:p>
    <w:p w14:paraId="3C571CAB" w14:textId="77777777" w:rsidR="00635043" w:rsidRDefault="00644EC4">
      <w:pPr>
        <w:pStyle w:val="Overskrift3"/>
        <w:numPr>
          <w:ilvl w:val="0"/>
          <w:numId w:val="90"/>
        </w:numPr>
        <w:tabs>
          <w:tab w:val="left" w:pos="369"/>
        </w:tabs>
        <w:ind w:left="369" w:hanging="259"/>
      </w:pPr>
      <w:r>
        <w:rPr>
          <w:spacing w:val="-2"/>
        </w:rPr>
        <w:t>Emballage</w:t>
      </w:r>
    </w:p>
    <w:p w14:paraId="74F3B205" w14:textId="77777777" w:rsidR="00635043" w:rsidRDefault="00644EC4">
      <w:pPr>
        <w:pStyle w:val="Listeafsnit"/>
        <w:numPr>
          <w:ilvl w:val="1"/>
          <w:numId w:val="90"/>
        </w:numPr>
        <w:tabs>
          <w:tab w:val="left" w:pos="356"/>
        </w:tabs>
        <w:spacing w:before="192"/>
        <w:ind w:hanging="246"/>
        <w:rPr>
          <w:sz w:val="24"/>
        </w:rPr>
      </w:pPr>
      <w:r>
        <w:rPr>
          <w:spacing w:val="-2"/>
          <w:sz w:val="24"/>
        </w:rPr>
        <w:t>Konfektæsker.</w:t>
      </w:r>
    </w:p>
    <w:p w14:paraId="44016B38" w14:textId="77777777" w:rsidR="00635043" w:rsidRPr="009E665C" w:rsidRDefault="00644EC4">
      <w:pPr>
        <w:pStyle w:val="Listeafsnit"/>
        <w:numPr>
          <w:ilvl w:val="1"/>
          <w:numId w:val="90"/>
        </w:numPr>
        <w:tabs>
          <w:tab w:val="left" w:pos="369"/>
        </w:tabs>
        <w:spacing w:before="192"/>
        <w:ind w:left="369" w:hanging="259"/>
        <w:rPr>
          <w:sz w:val="24"/>
          <w:lang w:val="da-DK"/>
        </w:rPr>
      </w:pPr>
      <w:r w:rsidRPr="009E665C">
        <w:rPr>
          <w:sz w:val="24"/>
          <w:lang w:val="da-DK"/>
        </w:rPr>
        <w:t>Cellofan omkring et cd-</w:t>
      </w:r>
      <w:r w:rsidRPr="009E665C">
        <w:rPr>
          <w:spacing w:val="-2"/>
          <w:sz w:val="24"/>
          <w:lang w:val="da-DK"/>
        </w:rPr>
        <w:t>omslag.</w:t>
      </w:r>
    </w:p>
    <w:p w14:paraId="057B117F" w14:textId="77777777" w:rsidR="00635043" w:rsidRPr="009E665C" w:rsidRDefault="00644EC4">
      <w:pPr>
        <w:pStyle w:val="Listeafsnit"/>
        <w:numPr>
          <w:ilvl w:val="1"/>
          <w:numId w:val="90"/>
        </w:numPr>
        <w:tabs>
          <w:tab w:val="left" w:pos="356"/>
        </w:tabs>
        <w:spacing w:before="192"/>
        <w:ind w:hanging="246"/>
        <w:rPr>
          <w:sz w:val="24"/>
          <w:lang w:val="da-DK"/>
        </w:rPr>
      </w:pPr>
      <w:r w:rsidRPr="009E665C">
        <w:rPr>
          <w:sz w:val="24"/>
          <w:lang w:val="da-DK"/>
        </w:rPr>
        <w:t xml:space="preserve">Plastomslag til forsendelse af kataloger og magasiner (med </w:t>
      </w:r>
      <w:r w:rsidRPr="009E665C">
        <w:rPr>
          <w:spacing w:val="-2"/>
          <w:sz w:val="24"/>
          <w:lang w:val="da-DK"/>
        </w:rPr>
        <w:t>indhold).</w:t>
      </w:r>
    </w:p>
    <w:p w14:paraId="5D5AF9EB" w14:textId="77777777" w:rsidR="00635043" w:rsidRPr="009E665C" w:rsidRDefault="00644EC4">
      <w:pPr>
        <w:pStyle w:val="Listeafsnit"/>
        <w:numPr>
          <w:ilvl w:val="1"/>
          <w:numId w:val="90"/>
        </w:numPr>
        <w:tabs>
          <w:tab w:val="left" w:pos="369"/>
        </w:tabs>
        <w:spacing w:before="192"/>
        <w:ind w:left="369" w:hanging="259"/>
        <w:rPr>
          <w:sz w:val="24"/>
          <w:lang w:val="da-DK"/>
        </w:rPr>
      </w:pPr>
      <w:r w:rsidRPr="009E665C">
        <w:rPr>
          <w:sz w:val="24"/>
          <w:lang w:val="da-DK"/>
        </w:rPr>
        <w:t xml:space="preserve">Kageservietter af papir (med </w:t>
      </w:r>
      <w:r w:rsidRPr="009E665C">
        <w:rPr>
          <w:spacing w:val="-2"/>
          <w:sz w:val="24"/>
          <w:lang w:val="da-DK"/>
        </w:rPr>
        <w:t>kage).</w:t>
      </w:r>
    </w:p>
    <w:p w14:paraId="0632A2D6" w14:textId="77777777" w:rsidR="00635043" w:rsidRPr="009E665C" w:rsidRDefault="00644EC4">
      <w:pPr>
        <w:pStyle w:val="Listeafsnit"/>
        <w:numPr>
          <w:ilvl w:val="1"/>
          <w:numId w:val="90"/>
        </w:numPr>
        <w:tabs>
          <w:tab w:val="left" w:pos="374"/>
        </w:tabs>
        <w:spacing w:before="192" w:line="249" w:lineRule="auto"/>
        <w:ind w:left="110" w:right="107" w:firstLine="0"/>
        <w:jc w:val="both"/>
        <w:rPr>
          <w:sz w:val="24"/>
          <w:lang w:val="da-DK"/>
        </w:rPr>
      </w:pPr>
      <w:r w:rsidRPr="009E665C">
        <w:rPr>
          <w:sz w:val="24"/>
          <w:lang w:val="da-DK"/>
        </w:rPr>
        <w:t>Ruller, rør og tromler, som der er spolet et fleksibelt materiale rundt om (f.eks. plastfolie, aluminium eller papir), dog ikke ruller, rør og tromler, der indgår som en del af en produktionsmaskine og ikke benyttes til at præsentere et produkt som en salgsenhed.</w:t>
      </w:r>
    </w:p>
    <w:p w14:paraId="5F9DA5E3" w14:textId="77777777" w:rsidR="00635043" w:rsidRPr="009E665C" w:rsidRDefault="00644EC4">
      <w:pPr>
        <w:pStyle w:val="Listeafsnit"/>
        <w:numPr>
          <w:ilvl w:val="1"/>
          <w:numId w:val="90"/>
        </w:numPr>
        <w:tabs>
          <w:tab w:val="left" w:pos="349"/>
        </w:tabs>
        <w:spacing w:before="183" w:line="249" w:lineRule="auto"/>
        <w:ind w:left="110" w:right="106" w:firstLine="0"/>
        <w:jc w:val="both"/>
        <w:rPr>
          <w:sz w:val="24"/>
          <w:lang w:val="da-DK"/>
        </w:rPr>
      </w:pPr>
      <w:r w:rsidRPr="009E665C">
        <w:rPr>
          <w:sz w:val="24"/>
          <w:lang w:val="da-DK"/>
        </w:rPr>
        <w:t>Urtepotter, der udelukkende er beregnet til salg og transport af planter og ikke til at rumme planten i hele dennes liv.</w:t>
      </w:r>
    </w:p>
    <w:p w14:paraId="3DF1CD82" w14:textId="77777777" w:rsidR="00635043" w:rsidRDefault="00644EC4">
      <w:pPr>
        <w:pStyle w:val="Listeafsnit"/>
        <w:numPr>
          <w:ilvl w:val="1"/>
          <w:numId w:val="90"/>
        </w:numPr>
        <w:tabs>
          <w:tab w:val="left" w:pos="369"/>
        </w:tabs>
        <w:spacing w:before="182"/>
        <w:ind w:left="369" w:hanging="259"/>
        <w:rPr>
          <w:sz w:val="24"/>
        </w:rPr>
      </w:pPr>
      <w:r>
        <w:rPr>
          <w:sz w:val="24"/>
        </w:rPr>
        <w:t xml:space="preserve">Glasflasker til </w:t>
      </w:r>
      <w:r>
        <w:rPr>
          <w:spacing w:val="-2"/>
          <w:sz w:val="24"/>
        </w:rPr>
        <w:t>injektionsvæske.</w:t>
      </w:r>
    </w:p>
    <w:p w14:paraId="0065B81E" w14:textId="77777777" w:rsidR="00635043" w:rsidRPr="009E665C" w:rsidRDefault="00644EC4">
      <w:pPr>
        <w:pStyle w:val="Listeafsnit"/>
        <w:numPr>
          <w:ilvl w:val="1"/>
          <w:numId w:val="90"/>
        </w:numPr>
        <w:tabs>
          <w:tab w:val="left" w:pos="369"/>
        </w:tabs>
        <w:spacing w:before="192"/>
        <w:ind w:left="369" w:hanging="259"/>
        <w:rPr>
          <w:sz w:val="24"/>
          <w:lang w:val="da-DK"/>
        </w:rPr>
      </w:pPr>
      <w:r w:rsidRPr="009E665C">
        <w:rPr>
          <w:sz w:val="24"/>
          <w:lang w:val="da-DK"/>
        </w:rPr>
        <w:t>Cd-spindler</w:t>
      </w:r>
      <w:r w:rsidRPr="009E665C">
        <w:rPr>
          <w:spacing w:val="-2"/>
          <w:sz w:val="24"/>
          <w:lang w:val="da-DK"/>
        </w:rPr>
        <w:t xml:space="preserve"> </w:t>
      </w:r>
      <w:r w:rsidRPr="009E665C">
        <w:rPr>
          <w:sz w:val="24"/>
          <w:lang w:val="da-DK"/>
        </w:rPr>
        <w:t>(der</w:t>
      </w:r>
      <w:r w:rsidRPr="009E665C">
        <w:rPr>
          <w:spacing w:val="-1"/>
          <w:sz w:val="24"/>
          <w:lang w:val="da-DK"/>
        </w:rPr>
        <w:t xml:space="preserve"> </w:t>
      </w:r>
      <w:r w:rsidRPr="009E665C">
        <w:rPr>
          <w:sz w:val="24"/>
          <w:lang w:val="da-DK"/>
        </w:rPr>
        <w:t>sælges</w:t>
      </w:r>
      <w:r w:rsidRPr="009E665C">
        <w:rPr>
          <w:spacing w:val="-2"/>
          <w:sz w:val="24"/>
          <w:lang w:val="da-DK"/>
        </w:rPr>
        <w:t xml:space="preserve"> </w:t>
      </w:r>
      <w:r w:rsidRPr="009E665C">
        <w:rPr>
          <w:sz w:val="24"/>
          <w:lang w:val="da-DK"/>
        </w:rPr>
        <w:t>med</w:t>
      </w:r>
      <w:r w:rsidRPr="009E665C">
        <w:rPr>
          <w:spacing w:val="-1"/>
          <w:sz w:val="24"/>
          <w:lang w:val="da-DK"/>
        </w:rPr>
        <w:t xml:space="preserve"> </w:t>
      </w:r>
      <w:r w:rsidRPr="009E665C">
        <w:rPr>
          <w:sz w:val="24"/>
          <w:lang w:val="da-DK"/>
        </w:rPr>
        <w:t>cd’er,</w:t>
      </w:r>
      <w:r w:rsidRPr="009E665C">
        <w:rPr>
          <w:spacing w:val="-1"/>
          <w:sz w:val="24"/>
          <w:lang w:val="da-DK"/>
        </w:rPr>
        <w:t xml:space="preserve"> </w:t>
      </w:r>
      <w:r w:rsidRPr="009E665C">
        <w:rPr>
          <w:sz w:val="24"/>
          <w:lang w:val="da-DK"/>
        </w:rPr>
        <w:t>men</w:t>
      </w:r>
      <w:r w:rsidRPr="009E665C">
        <w:rPr>
          <w:spacing w:val="-1"/>
          <w:sz w:val="24"/>
          <w:lang w:val="da-DK"/>
        </w:rPr>
        <w:t xml:space="preserve"> </w:t>
      </w:r>
      <w:r w:rsidRPr="009E665C">
        <w:rPr>
          <w:sz w:val="24"/>
          <w:lang w:val="da-DK"/>
        </w:rPr>
        <w:t>som</w:t>
      </w:r>
      <w:r w:rsidRPr="009E665C">
        <w:rPr>
          <w:spacing w:val="-2"/>
          <w:sz w:val="24"/>
          <w:lang w:val="da-DK"/>
        </w:rPr>
        <w:t xml:space="preserve"> </w:t>
      </w:r>
      <w:r w:rsidRPr="009E665C">
        <w:rPr>
          <w:sz w:val="24"/>
          <w:lang w:val="da-DK"/>
        </w:rPr>
        <w:t>ikke</w:t>
      </w:r>
      <w:r w:rsidRPr="009E665C">
        <w:rPr>
          <w:spacing w:val="-1"/>
          <w:sz w:val="24"/>
          <w:lang w:val="da-DK"/>
        </w:rPr>
        <w:t xml:space="preserve"> </w:t>
      </w:r>
      <w:r w:rsidRPr="009E665C">
        <w:rPr>
          <w:sz w:val="24"/>
          <w:lang w:val="da-DK"/>
        </w:rPr>
        <w:t>er</w:t>
      </w:r>
      <w:r w:rsidRPr="009E665C">
        <w:rPr>
          <w:spacing w:val="-1"/>
          <w:sz w:val="24"/>
          <w:lang w:val="da-DK"/>
        </w:rPr>
        <w:t xml:space="preserve"> </w:t>
      </w:r>
      <w:r w:rsidRPr="009E665C">
        <w:rPr>
          <w:sz w:val="24"/>
          <w:lang w:val="da-DK"/>
        </w:rPr>
        <w:t>beregnet</w:t>
      </w:r>
      <w:r w:rsidRPr="009E665C">
        <w:rPr>
          <w:spacing w:val="-1"/>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opbevaring</w:t>
      </w:r>
      <w:r w:rsidRPr="009E665C">
        <w:rPr>
          <w:spacing w:val="-1"/>
          <w:sz w:val="24"/>
          <w:lang w:val="da-DK"/>
        </w:rPr>
        <w:t xml:space="preserve"> </w:t>
      </w:r>
      <w:r w:rsidRPr="009E665C">
        <w:rPr>
          <w:sz w:val="24"/>
          <w:lang w:val="da-DK"/>
        </w:rPr>
        <w:t>af</w:t>
      </w:r>
      <w:r w:rsidRPr="009E665C">
        <w:rPr>
          <w:spacing w:val="-1"/>
          <w:sz w:val="24"/>
          <w:lang w:val="da-DK"/>
        </w:rPr>
        <w:t xml:space="preserve"> </w:t>
      </w:r>
      <w:r w:rsidRPr="009E665C">
        <w:rPr>
          <w:spacing w:val="-2"/>
          <w:sz w:val="24"/>
          <w:lang w:val="da-DK"/>
        </w:rPr>
        <w:t>cd’erne).</w:t>
      </w:r>
    </w:p>
    <w:p w14:paraId="5954F9BD" w14:textId="77777777" w:rsidR="00635043" w:rsidRPr="009E665C" w:rsidRDefault="00644EC4">
      <w:pPr>
        <w:pStyle w:val="Listeafsnit"/>
        <w:numPr>
          <w:ilvl w:val="1"/>
          <w:numId w:val="90"/>
        </w:numPr>
        <w:tabs>
          <w:tab w:val="left" w:pos="316"/>
        </w:tabs>
        <w:spacing w:before="192"/>
        <w:ind w:left="316" w:hanging="206"/>
        <w:rPr>
          <w:sz w:val="24"/>
          <w:lang w:val="da-DK"/>
        </w:rPr>
      </w:pPr>
      <w:r w:rsidRPr="009E665C">
        <w:rPr>
          <w:sz w:val="24"/>
          <w:lang w:val="da-DK"/>
        </w:rPr>
        <w:t>Bøjler</w:t>
      </w:r>
      <w:r w:rsidRPr="009E665C">
        <w:rPr>
          <w:spacing w:val="-1"/>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tøj</w:t>
      </w:r>
      <w:r w:rsidRPr="009E665C">
        <w:rPr>
          <w:spacing w:val="-1"/>
          <w:sz w:val="24"/>
          <w:lang w:val="da-DK"/>
        </w:rPr>
        <w:t xml:space="preserve"> </w:t>
      </w:r>
      <w:r w:rsidRPr="009E665C">
        <w:rPr>
          <w:sz w:val="24"/>
          <w:lang w:val="da-DK"/>
        </w:rPr>
        <w:t>(der sælges</w:t>
      </w:r>
      <w:r w:rsidRPr="009E665C">
        <w:rPr>
          <w:spacing w:val="-2"/>
          <w:sz w:val="24"/>
          <w:lang w:val="da-DK"/>
        </w:rPr>
        <w:t xml:space="preserve"> </w:t>
      </w:r>
      <w:r w:rsidRPr="009E665C">
        <w:rPr>
          <w:sz w:val="24"/>
          <w:lang w:val="da-DK"/>
        </w:rPr>
        <w:t>med</w:t>
      </w:r>
      <w:r w:rsidRPr="009E665C">
        <w:rPr>
          <w:spacing w:val="-1"/>
          <w:sz w:val="24"/>
          <w:lang w:val="da-DK"/>
        </w:rPr>
        <w:t xml:space="preserve"> </w:t>
      </w:r>
      <w:r w:rsidRPr="009E665C">
        <w:rPr>
          <w:sz w:val="24"/>
          <w:lang w:val="da-DK"/>
        </w:rPr>
        <w:t xml:space="preserve">et </w:t>
      </w:r>
      <w:r w:rsidRPr="009E665C">
        <w:rPr>
          <w:spacing w:val="-2"/>
          <w:sz w:val="24"/>
          <w:lang w:val="da-DK"/>
        </w:rPr>
        <w:t>klædningsstykke).</w:t>
      </w:r>
    </w:p>
    <w:p w14:paraId="2BFDB343" w14:textId="77777777" w:rsidR="00635043" w:rsidRDefault="00644EC4">
      <w:pPr>
        <w:pStyle w:val="Listeafsnit"/>
        <w:numPr>
          <w:ilvl w:val="1"/>
          <w:numId w:val="90"/>
        </w:numPr>
        <w:tabs>
          <w:tab w:val="left" w:pos="316"/>
        </w:tabs>
        <w:spacing w:before="192"/>
        <w:ind w:left="316" w:hanging="206"/>
        <w:rPr>
          <w:sz w:val="24"/>
        </w:rPr>
      </w:pPr>
      <w:r>
        <w:rPr>
          <w:spacing w:val="-2"/>
          <w:sz w:val="24"/>
        </w:rPr>
        <w:t>Tændstikæsker.</w:t>
      </w:r>
    </w:p>
    <w:p w14:paraId="3ED2CCE9" w14:textId="77777777" w:rsidR="00635043" w:rsidRPr="009E665C" w:rsidRDefault="00644EC4">
      <w:pPr>
        <w:pStyle w:val="Listeafsnit"/>
        <w:numPr>
          <w:ilvl w:val="1"/>
          <w:numId w:val="90"/>
        </w:numPr>
        <w:tabs>
          <w:tab w:val="left" w:pos="417"/>
        </w:tabs>
        <w:spacing w:before="192" w:line="249" w:lineRule="auto"/>
        <w:ind w:left="110" w:right="106" w:firstLine="0"/>
        <w:jc w:val="both"/>
        <w:rPr>
          <w:sz w:val="24"/>
          <w:lang w:val="da-DK"/>
        </w:rPr>
      </w:pPr>
      <w:r w:rsidRPr="009E665C">
        <w:rPr>
          <w:sz w:val="24"/>
          <w:lang w:val="da-DK"/>
        </w:rPr>
        <w:t xml:space="preserve">Sterile barrieresystemer (omslag, bakker og materialer, der er nødvendige for at holde et produkt </w:t>
      </w:r>
      <w:r w:rsidRPr="009E665C">
        <w:rPr>
          <w:spacing w:val="-2"/>
          <w:sz w:val="24"/>
          <w:lang w:val="da-DK"/>
        </w:rPr>
        <w:t>sterilt).</w:t>
      </w:r>
    </w:p>
    <w:p w14:paraId="380BC9A2" w14:textId="77777777" w:rsidR="00635043" w:rsidRPr="009E665C" w:rsidRDefault="00644EC4">
      <w:pPr>
        <w:pStyle w:val="Listeafsnit"/>
        <w:numPr>
          <w:ilvl w:val="1"/>
          <w:numId w:val="90"/>
        </w:numPr>
        <w:tabs>
          <w:tab w:val="left" w:pos="316"/>
        </w:tabs>
        <w:spacing w:before="182"/>
        <w:ind w:left="316" w:hanging="206"/>
        <w:rPr>
          <w:sz w:val="24"/>
          <w:lang w:val="da-DK"/>
        </w:rPr>
      </w:pPr>
      <w:r w:rsidRPr="009E665C">
        <w:rPr>
          <w:sz w:val="24"/>
          <w:lang w:val="da-DK"/>
        </w:rPr>
        <w:t>Kapsler</w:t>
      </w:r>
      <w:r w:rsidRPr="009E665C">
        <w:rPr>
          <w:spacing w:val="-1"/>
          <w:sz w:val="24"/>
          <w:lang w:val="da-DK"/>
        </w:rPr>
        <w:t xml:space="preserve"> </w:t>
      </w:r>
      <w:r w:rsidRPr="009E665C">
        <w:rPr>
          <w:sz w:val="24"/>
          <w:lang w:val="da-DK"/>
        </w:rPr>
        <w:t>til drikkevarer</w:t>
      </w:r>
      <w:r w:rsidRPr="009E665C">
        <w:rPr>
          <w:spacing w:val="-1"/>
          <w:sz w:val="24"/>
          <w:lang w:val="da-DK"/>
        </w:rPr>
        <w:t xml:space="preserve"> </w:t>
      </w:r>
      <w:r w:rsidRPr="009E665C">
        <w:rPr>
          <w:sz w:val="24"/>
          <w:lang w:val="da-DK"/>
        </w:rPr>
        <w:t>(f.eks. kaffe,</w:t>
      </w:r>
      <w:r w:rsidRPr="009E665C">
        <w:rPr>
          <w:spacing w:val="-1"/>
          <w:sz w:val="24"/>
          <w:lang w:val="da-DK"/>
        </w:rPr>
        <w:t xml:space="preserve"> </w:t>
      </w:r>
      <w:r w:rsidRPr="009E665C">
        <w:rPr>
          <w:sz w:val="24"/>
          <w:lang w:val="da-DK"/>
        </w:rPr>
        <w:t>kakao og mælk),</w:t>
      </w:r>
      <w:r w:rsidRPr="009E665C">
        <w:rPr>
          <w:spacing w:val="-1"/>
          <w:sz w:val="24"/>
          <w:lang w:val="da-DK"/>
        </w:rPr>
        <w:t xml:space="preserve"> </w:t>
      </w:r>
      <w:r w:rsidRPr="009E665C">
        <w:rPr>
          <w:sz w:val="24"/>
          <w:lang w:val="da-DK"/>
        </w:rPr>
        <w:t>som er</w:t>
      </w:r>
      <w:r w:rsidRPr="009E665C">
        <w:rPr>
          <w:spacing w:val="-1"/>
          <w:sz w:val="24"/>
          <w:lang w:val="da-DK"/>
        </w:rPr>
        <w:t xml:space="preserve"> </w:t>
      </w:r>
      <w:r w:rsidRPr="009E665C">
        <w:rPr>
          <w:sz w:val="24"/>
          <w:lang w:val="da-DK"/>
        </w:rPr>
        <w:t xml:space="preserve">tomme efter </w:t>
      </w:r>
      <w:r w:rsidRPr="009E665C">
        <w:rPr>
          <w:spacing w:val="-2"/>
          <w:sz w:val="24"/>
          <w:lang w:val="da-DK"/>
        </w:rPr>
        <w:t>brug.</w:t>
      </w:r>
    </w:p>
    <w:p w14:paraId="37430E2A" w14:textId="77777777" w:rsidR="00635043" w:rsidRPr="009E665C" w:rsidRDefault="00644EC4">
      <w:pPr>
        <w:pStyle w:val="Listeafsnit"/>
        <w:numPr>
          <w:ilvl w:val="1"/>
          <w:numId w:val="90"/>
        </w:numPr>
        <w:tabs>
          <w:tab w:val="left" w:pos="436"/>
        </w:tabs>
        <w:spacing w:before="192"/>
        <w:ind w:left="436" w:hanging="326"/>
        <w:rPr>
          <w:sz w:val="24"/>
          <w:lang w:val="da-DK"/>
        </w:rPr>
      </w:pPr>
      <w:r w:rsidRPr="009E665C">
        <w:rPr>
          <w:sz w:val="24"/>
          <w:lang w:val="da-DK"/>
        </w:rPr>
        <w:t>Genopfyldelige</w:t>
      </w:r>
      <w:r w:rsidRPr="009E665C">
        <w:rPr>
          <w:spacing w:val="-1"/>
          <w:sz w:val="24"/>
          <w:lang w:val="da-DK"/>
        </w:rPr>
        <w:t xml:space="preserve"> </w:t>
      </w:r>
      <w:r w:rsidRPr="009E665C">
        <w:rPr>
          <w:sz w:val="24"/>
          <w:lang w:val="da-DK"/>
        </w:rPr>
        <w:t>stålflasker til</w:t>
      </w:r>
      <w:r w:rsidRPr="009E665C">
        <w:rPr>
          <w:spacing w:val="-1"/>
          <w:sz w:val="24"/>
          <w:lang w:val="da-DK"/>
        </w:rPr>
        <w:t xml:space="preserve"> </w:t>
      </w:r>
      <w:r w:rsidRPr="009E665C">
        <w:rPr>
          <w:sz w:val="24"/>
          <w:lang w:val="da-DK"/>
        </w:rPr>
        <w:t>forskellige slags</w:t>
      </w:r>
      <w:r w:rsidRPr="009E665C">
        <w:rPr>
          <w:spacing w:val="-2"/>
          <w:sz w:val="24"/>
          <w:lang w:val="da-DK"/>
        </w:rPr>
        <w:t xml:space="preserve"> </w:t>
      </w:r>
      <w:r w:rsidRPr="009E665C">
        <w:rPr>
          <w:sz w:val="24"/>
          <w:lang w:val="da-DK"/>
        </w:rPr>
        <w:t>gas, med</w:t>
      </w:r>
      <w:r w:rsidRPr="009E665C">
        <w:rPr>
          <w:spacing w:val="-1"/>
          <w:sz w:val="24"/>
          <w:lang w:val="da-DK"/>
        </w:rPr>
        <w:t xml:space="preserve"> </w:t>
      </w:r>
      <w:r w:rsidRPr="009E665C">
        <w:rPr>
          <w:sz w:val="24"/>
          <w:lang w:val="da-DK"/>
        </w:rPr>
        <w:t xml:space="preserve">undtagelse af </w:t>
      </w:r>
      <w:r w:rsidRPr="009E665C">
        <w:rPr>
          <w:spacing w:val="-2"/>
          <w:sz w:val="24"/>
          <w:lang w:val="da-DK"/>
        </w:rPr>
        <w:t>ildslukkere.</w:t>
      </w:r>
    </w:p>
    <w:p w14:paraId="22833195" w14:textId="77777777" w:rsidR="00635043" w:rsidRPr="009E665C" w:rsidRDefault="00635043">
      <w:pPr>
        <w:rPr>
          <w:sz w:val="24"/>
          <w:lang w:val="da-DK"/>
        </w:rPr>
        <w:sectPr w:rsidR="00635043" w:rsidRPr="009E665C">
          <w:pgSz w:w="11910" w:h="16840"/>
          <w:pgMar w:top="1320" w:right="740" w:bottom="840" w:left="740" w:header="0" w:footer="652" w:gutter="0"/>
          <w:cols w:space="708"/>
        </w:sectPr>
      </w:pPr>
    </w:p>
    <w:p w14:paraId="1E11F02E" w14:textId="77777777" w:rsidR="00635043" w:rsidRDefault="00644EC4">
      <w:pPr>
        <w:pStyle w:val="Overskrift3"/>
        <w:numPr>
          <w:ilvl w:val="0"/>
          <w:numId w:val="90"/>
        </w:numPr>
        <w:tabs>
          <w:tab w:val="left" w:pos="369"/>
        </w:tabs>
        <w:spacing w:before="67"/>
        <w:ind w:left="369" w:hanging="259"/>
      </w:pPr>
      <w:r>
        <w:lastRenderedPageBreak/>
        <w:t xml:space="preserve">Ikke </w:t>
      </w:r>
      <w:r>
        <w:rPr>
          <w:spacing w:val="-2"/>
        </w:rPr>
        <w:t>emballage</w:t>
      </w:r>
    </w:p>
    <w:p w14:paraId="3137E064" w14:textId="77777777" w:rsidR="00635043" w:rsidRPr="009E665C" w:rsidRDefault="00644EC4">
      <w:pPr>
        <w:pStyle w:val="Listeafsnit"/>
        <w:numPr>
          <w:ilvl w:val="1"/>
          <w:numId w:val="90"/>
        </w:numPr>
        <w:tabs>
          <w:tab w:val="left" w:pos="356"/>
        </w:tabs>
        <w:spacing w:before="192"/>
        <w:ind w:hanging="246"/>
        <w:rPr>
          <w:sz w:val="24"/>
          <w:lang w:val="da-DK"/>
        </w:rPr>
      </w:pPr>
      <w:r w:rsidRPr="009E665C">
        <w:rPr>
          <w:sz w:val="24"/>
          <w:lang w:val="da-DK"/>
        </w:rPr>
        <w:t>Urtepotter,</w:t>
      </w:r>
      <w:r w:rsidRPr="009E665C">
        <w:rPr>
          <w:spacing w:val="-2"/>
          <w:sz w:val="24"/>
          <w:lang w:val="da-DK"/>
        </w:rPr>
        <w:t xml:space="preserve"> </w:t>
      </w:r>
      <w:r w:rsidRPr="009E665C">
        <w:rPr>
          <w:sz w:val="24"/>
          <w:lang w:val="da-DK"/>
        </w:rPr>
        <w:t>der</w:t>
      </w:r>
      <w:r w:rsidRPr="009E665C">
        <w:rPr>
          <w:spacing w:val="-1"/>
          <w:sz w:val="24"/>
          <w:lang w:val="da-DK"/>
        </w:rPr>
        <w:t xml:space="preserve"> </w:t>
      </w:r>
      <w:r w:rsidRPr="009E665C">
        <w:rPr>
          <w:sz w:val="24"/>
          <w:lang w:val="da-DK"/>
        </w:rPr>
        <w:t>er</w:t>
      </w:r>
      <w:r w:rsidRPr="009E665C">
        <w:rPr>
          <w:spacing w:val="-1"/>
          <w:sz w:val="24"/>
          <w:lang w:val="da-DK"/>
        </w:rPr>
        <w:t xml:space="preserve"> </w:t>
      </w:r>
      <w:r w:rsidRPr="009E665C">
        <w:rPr>
          <w:sz w:val="24"/>
          <w:lang w:val="da-DK"/>
        </w:rPr>
        <w:t>beregnet</w:t>
      </w:r>
      <w:r w:rsidRPr="009E665C">
        <w:rPr>
          <w:spacing w:val="-1"/>
          <w:sz w:val="24"/>
          <w:lang w:val="da-DK"/>
        </w:rPr>
        <w:t xml:space="preserve"> </w:t>
      </w:r>
      <w:r w:rsidRPr="009E665C">
        <w:rPr>
          <w:sz w:val="24"/>
          <w:lang w:val="da-DK"/>
        </w:rPr>
        <w:t>til</w:t>
      </w:r>
      <w:r w:rsidRPr="009E665C">
        <w:rPr>
          <w:spacing w:val="-2"/>
          <w:sz w:val="24"/>
          <w:lang w:val="da-DK"/>
        </w:rPr>
        <w:t xml:space="preserve"> </w:t>
      </w:r>
      <w:r w:rsidRPr="009E665C">
        <w:rPr>
          <w:sz w:val="24"/>
          <w:lang w:val="da-DK"/>
        </w:rPr>
        <w:t>at</w:t>
      </w:r>
      <w:r w:rsidRPr="009E665C">
        <w:rPr>
          <w:spacing w:val="-1"/>
          <w:sz w:val="24"/>
          <w:lang w:val="da-DK"/>
        </w:rPr>
        <w:t xml:space="preserve"> </w:t>
      </w:r>
      <w:r w:rsidRPr="009E665C">
        <w:rPr>
          <w:sz w:val="24"/>
          <w:lang w:val="da-DK"/>
        </w:rPr>
        <w:t>rumme</w:t>
      </w:r>
      <w:r w:rsidRPr="009E665C">
        <w:rPr>
          <w:spacing w:val="-1"/>
          <w:sz w:val="24"/>
          <w:lang w:val="da-DK"/>
        </w:rPr>
        <w:t xml:space="preserve"> </w:t>
      </w:r>
      <w:r w:rsidRPr="009E665C">
        <w:rPr>
          <w:sz w:val="24"/>
          <w:lang w:val="da-DK"/>
        </w:rPr>
        <w:t>en</w:t>
      </w:r>
      <w:r w:rsidRPr="009E665C">
        <w:rPr>
          <w:spacing w:val="-2"/>
          <w:sz w:val="24"/>
          <w:lang w:val="da-DK"/>
        </w:rPr>
        <w:t xml:space="preserve"> </w:t>
      </w:r>
      <w:r w:rsidRPr="009E665C">
        <w:rPr>
          <w:sz w:val="24"/>
          <w:lang w:val="da-DK"/>
        </w:rPr>
        <w:t>plante</w:t>
      </w:r>
      <w:r w:rsidRPr="009E665C">
        <w:rPr>
          <w:spacing w:val="-1"/>
          <w:sz w:val="24"/>
          <w:lang w:val="da-DK"/>
        </w:rPr>
        <w:t xml:space="preserve"> </w:t>
      </w:r>
      <w:r w:rsidRPr="009E665C">
        <w:rPr>
          <w:sz w:val="24"/>
          <w:lang w:val="da-DK"/>
        </w:rPr>
        <w:t>i</w:t>
      </w:r>
      <w:r w:rsidRPr="009E665C">
        <w:rPr>
          <w:spacing w:val="-1"/>
          <w:sz w:val="24"/>
          <w:lang w:val="da-DK"/>
        </w:rPr>
        <w:t xml:space="preserve"> </w:t>
      </w:r>
      <w:r w:rsidRPr="009E665C">
        <w:rPr>
          <w:sz w:val="24"/>
          <w:lang w:val="da-DK"/>
        </w:rPr>
        <w:t>hele</w:t>
      </w:r>
      <w:r w:rsidRPr="009E665C">
        <w:rPr>
          <w:spacing w:val="-1"/>
          <w:sz w:val="24"/>
          <w:lang w:val="da-DK"/>
        </w:rPr>
        <w:t xml:space="preserve"> </w:t>
      </w:r>
      <w:r w:rsidRPr="009E665C">
        <w:rPr>
          <w:sz w:val="24"/>
          <w:lang w:val="da-DK"/>
        </w:rPr>
        <w:t>dennes</w:t>
      </w:r>
      <w:r w:rsidRPr="009E665C">
        <w:rPr>
          <w:spacing w:val="-2"/>
          <w:sz w:val="24"/>
          <w:lang w:val="da-DK"/>
        </w:rPr>
        <w:t xml:space="preserve"> </w:t>
      </w:r>
      <w:r w:rsidRPr="009E665C">
        <w:rPr>
          <w:spacing w:val="-4"/>
          <w:sz w:val="24"/>
          <w:lang w:val="da-DK"/>
        </w:rPr>
        <w:t>liv.</w:t>
      </w:r>
    </w:p>
    <w:p w14:paraId="47A82156" w14:textId="77777777" w:rsidR="00635043" w:rsidRDefault="00644EC4">
      <w:pPr>
        <w:pStyle w:val="Listeafsnit"/>
        <w:numPr>
          <w:ilvl w:val="1"/>
          <w:numId w:val="90"/>
        </w:numPr>
        <w:tabs>
          <w:tab w:val="left" w:pos="369"/>
        </w:tabs>
        <w:spacing w:before="192"/>
        <w:ind w:left="369" w:hanging="259"/>
        <w:rPr>
          <w:sz w:val="24"/>
        </w:rPr>
      </w:pPr>
      <w:r>
        <w:rPr>
          <w:spacing w:val="-2"/>
          <w:sz w:val="24"/>
        </w:rPr>
        <w:t>Værktøjskasser.</w:t>
      </w:r>
    </w:p>
    <w:p w14:paraId="1813C540" w14:textId="77777777" w:rsidR="00635043" w:rsidRDefault="00644EC4">
      <w:pPr>
        <w:pStyle w:val="Listeafsnit"/>
        <w:numPr>
          <w:ilvl w:val="1"/>
          <w:numId w:val="90"/>
        </w:numPr>
        <w:tabs>
          <w:tab w:val="left" w:pos="356"/>
        </w:tabs>
        <w:spacing w:before="192"/>
        <w:ind w:hanging="246"/>
        <w:rPr>
          <w:sz w:val="24"/>
        </w:rPr>
      </w:pPr>
      <w:r>
        <w:rPr>
          <w:spacing w:val="-2"/>
          <w:sz w:val="24"/>
        </w:rPr>
        <w:t>Teposer.</w:t>
      </w:r>
    </w:p>
    <w:p w14:paraId="4982D608" w14:textId="77777777" w:rsidR="00635043" w:rsidRDefault="00644EC4">
      <w:pPr>
        <w:pStyle w:val="Listeafsnit"/>
        <w:numPr>
          <w:ilvl w:val="1"/>
          <w:numId w:val="90"/>
        </w:numPr>
        <w:tabs>
          <w:tab w:val="left" w:pos="369"/>
        </w:tabs>
        <w:spacing w:before="192"/>
        <w:ind w:left="369" w:hanging="259"/>
        <w:rPr>
          <w:sz w:val="24"/>
        </w:rPr>
      </w:pPr>
      <w:r>
        <w:rPr>
          <w:spacing w:val="-2"/>
          <w:sz w:val="24"/>
        </w:rPr>
        <w:t>Voksskorper</w:t>
      </w:r>
      <w:r>
        <w:rPr>
          <w:spacing w:val="-3"/>
          <w:sz w:val="24"/>
        </w:rPr>
        <w:t xml:space="preserve"> </w:t>
      </w:r>
      <w:r>
        <w:rPr>
          <w:spacing w:val="-2"/>
          <w:sz w:val="24"/>
        </w:rPr>
        <w:t xml:space="preserve">på </w:t>
      </w:r>
      <w:r>
        <w:rPr>
          <w:spacing w:val="-4"/>
          <w:sz w:val="24"/>
        </w:rPr>
        <w:t>ost.</w:t>
      </w:r>
    </w:p>
    <w:p w14:paraId="3B59CA12" w14:textId="77777777" w:rsidR="00635043" w:rsidRDefault="00644EC4">
      <w:pPr>
        <w:pStyle w:val="Listeafsnit"/>
        <w:numPr>
          <w:ilvl w:val="1"/>
          <w:numId w:val="90"/>
        </w:numPr>
        <w:tabs>
          <w:tab w:val="left" w:pos="356"/>
        </w:tabs>
        <w:spacing w:before="192"/>
        <w:ind w:hanging="246"/>
        <w:rPr>
          <w:sz w:val="24"/>
        </w:rPr>
      </w:pPr>
      <w:r>
        <w:rPr>
          <w:spacing w:val="-2"/>
          <w:sz w:val="24"/>
        </w:rPr>
        <w:t>Pølseskind.</w:t>
      </w:r>
    </w:p>
    <w:p w14:paraId="7EA9F438" w14:textId="77777777" w:rsidR="00635043" w:rsidRPr="009E665C" w:rsidRDefault="00644EC4">
      <w:pPr>
        <w:pStyle w:val="Listeafsnit"/>
        <w:numPr>
          <w:ilvl w:val="1"/>
          <w:numId w:val="90"/>
        </w:numPr>
        <w:tabs>
          <w:tab w:val="left" w:pos="329"/>
        </w:tabs>
        <w:spacing w:before="192"/>
        <w:ind w:left="329" w:hanging="219"/>
        <w:rPr>
          <w:sz w:val="24"/>
          <w:lang w:val="da-DK"/>
        </w:rPr>
      </w:pPr>
      <w:r w:rsidRPr="009E665C">
        <w:rPr>
          <w:sz w:val="24"/>
          <w:lang w:val="da-DK"/>
        </w:rPr>
        <w:t>Bøjler</w:t>
      </w:r>
      <w:r w:rsidRPr="009E665C">
        <w:rPr>
          <w:spacing w:val="-1"/>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tøj</w:t>
      </w:r>
      <w:r w:rsidRPr="009E665C">
        <w:rPr>
          <w:spacing w:val="-2"/>
          <w:sz w:val="24"/>
          <w:lang w:val="da-DK"/>
        </w:rPr>
        <w:t xml:space="preserve"> </w:t>
      </w:r>
      <w:r w:rsidRPr="009E665C">
        <w:rPr>
          <w:sz w:val="24"/>
          <w:lang w:val="da-DK"/>
        </w:rPr>
        <w:t>(der</w:t>
      </w:r>
      <w:r w:rsidRPr="009E665C">
        <w:rPr>
          <w:spacing w:val="-1"/>
          <w:sz w:val="24"/>
          <w:lang w:val="da-DK"/>
        </w:rPr>
        <w:t xml:space="preserve"> </w:t>
      </w:r>
      <w:r w:rsidRPr="009E665C">
        <w:rPr>
          <w:sz w:val="24"/>
          <w:lang w:val="da-DK"/>
        </w:rPr>
        <w:t>sælges</w:t>
      </w:r>
      <w:r w:rsidRPr="009E665C">
        <w:rPr>
          <w:spacing w:val="-1"/>
          <w:sz w:val="24"/>
          <w:lang w:val="da-DK"/>
        </w:rPr>
        <w:t xml:space="preserve"> </w:t>
      </w:r>
      <w:r w:rsidRPr="009E665C">
        <w:rPr>
          <w:spacing w:val="-2"/>
          <w:sz w:val="24"/>
          <w:lang w:val="da-DK"/>
        </w:rPr>
        <w:t>separat).</w:t>
      </w:r>
    </w:p>
    <w:p w14:paraId="590B06D2" w14:textId="77777777" w:rsidR="00635043" w:rsidRPr="009E665C" w:rsidRDefault="00644EC4">
      <w:pPr>
        <w:pStyle w:val="Listeafsnit"/>
        <w:numPr>
          <w:ilvl w:val="1"/>
          <w:numId w:val="90"/>
        </w:numPr>
        <w:tabs>
          <w:tab w:val="left" w:pos="110"/>
          <w:tab w:val="left" w:pos="375"/>
        </w:tabs>
        <w:spacing w:before="192" w:line="249" w:lineRule="auto"/>
        <w:ind w:left="110" w:right="106" w:hanging="1"/>
        <w:rPr>
          <w:sz w:val="24"/>
          <w:lang w:val="da-DK"/>
        </w:rPr>
      </w:pPr>
      <w:r w:rsidRPr="009E665C">
        <w:rPr>
          <w:sz w:val="24"/>
          <w:lang w:val="da-DK"/>
        </w:rPr>
        <w:t xml:space="preserve">Kaffekapsler, folieposer til kaffe og kaffepuder af filterpapir, som smides væk sammen med det brugte </w:t>
      </w:r>
      <w:r w:rsidRPr="009E665C">
        <w:rPr>
          <w:spacing w:val="-2"/>
          <w:sz w:val="24"/>
          <w:lang w:val="da-DK"/>
        </w:rPr>
        <w:t>kaffeprodukt.</w:t>
      </w:r>
    </w:p>
    <w:p w14:paraId="17119782" w14:textId="77777777" w:rsidR="00635043" w:rsidRDefault="00644EC4">
      <w:pPr>
        <w:pStyle w:val="Listeafsnit"/>
        <w:numPr>
          <w:ilvl w:val="1"/>
          <w:numId w:val="90"/>
        </w:numPr>
        <w:tabs>
          <w:tab w:val="left" w:pos="369"/>
        </w:tabs>
        <w:spacing w:before="182"/>
        <w:ind w:left="369" w:hanging="259"/>
        <w:rPr>
          <w:sz w:val="24"/>
        </w:rPr>
      </w:pPr>
      <w:r>
        <w:rPr>
          <w:spacing w:val="-2"/>
          <w:sz w:val="24"/>
        </w:rPr>
        <w:t>Printerpatroner.</w:t>
      </w:r>
    </w:p>
    <w:p w14:paraId="18EE1B50" w14:textId="77777777" w:rsidR="00635043" w:rsidRPr="009E665C" w:rsidRDefault="00644EC4">
      <w:pPr>
        <w:pStyle w:val="Listeafsnit"/>
        <w:numPr>
          <w:ilvl w:val="1"/>
          <w:numId w:val="90"/>
        </w:numPr>
        <w:tabs>
          <w:tab w:val="left" w:pos="316"/>
        </w:tabs>
        <w:spacing w:before="192"/>
        <w:ind w:left="316" w:hanging="206"/>
        <w:rPr>
          <w:sz w:val="24"/>
          <w:lang w:val="da-DK"/>
        </w:rPr>
      </w:pPr>
      <w:r w:rsidRPr="009E665C">
        <w:rPr>
          <w:sz w:val="24"/>
          <w:lang w:val="da-DK"/>
        </w:rPr>
        <w:t>Cd,</w:t>
      </w:r>
      <w:r w:rsidRPr="009E665C">
        <w:rPr>
          <w:spacing w:val="-1"/>
          <w:sz w:val="24"/>
          <w:lang w:val="da-DK"/>
        </w:rPr>
        <w:t xml:space="preserve"> </w:t>
      </w:r>
      <w:r w:rsidRPr="009E665C">
        <w:rPr>
          <w:sz w:val="24"/>
          <w:lang w:val="da-DK"/>
        </w:rPr>
        <w:t>dvd- og</w:t>
      </w:r>
      <w:r w:rsidRPr="009E665C">
        <w:rPr>
          <w:spacing w:val="-1"/>
          <w:sz w:val="24"/>
          <w:lang w:val="da-DK"/>
        </w:rPr>
        <w:t xml:space="preserve"> </w:t>
      </w:r>
      <w:r w:rsidRPr="009E665C">
        <w:rPr>
          <w:sz w:val="24"/>
          <w:lang w:val="da-DK"/>
        </w:rPr>
        <w:t>video-omslag (der</w:t>
      </w:r>
      <w:r w:rsidRPr="009E665C">
        <w:rPr>
          <w:spacing w:val="-1"/>
          <w:sz w:val="24"/>
          <w:lang w:val="da-DK"/>
        </w:rPr>
        <w:t xml:space="preserve"> </w:t>
      </w:r>
      <w:r w:rsidRPr="009E665C">
        <w:rPr>
          <w:sz w:val="24"/>
          <w:lang w:val="da-DK"/>
        </w:rPr>
        <w:t>sælges</w:t>
      </w:r>
      <w:r w:rsidRPr="009E665C">
        <w:rPr>
          <w:spacing w:val="-1"/>
          <w:sz w:val="24"/>
          <w:lang w:val="da-DK"/>
        </w:rPr>
        <w:t xml:space="preserve"> </w:t>
      </w:r>
      <w:r w:rsidRPr="009E665C">
        <w:rPr>
          <w:sz w:val="24"/>
          <w:lang w:val="da-DK"/>
        </w:rPr>
        <w:t>sammen med</w:t>
      </w:r>
      <w:r w:rsidRPr="009E665C">
        <w:rPr>
          <w:spacing w:val="-1"/>
          <w:sz w:val="24"/>
          <w:lang w:val="da-DK"/>
        </w:rPr>
        <w:t xml:space="preserve"> </w:t>
      </w:r>
      <w:r w:rsidRPr="009E665C">
        <w:rPr>
          <w:sz w:val="24"/>
          <w:lang w:val="da-DK"/>
        </w:rPr>
        <w:t>en cd,</w:t>
      </w:r>
      <w:r w:rsidRPr="009E665C">
        <w:rPr>
          <w:spacing w:val="-1"/>
          <w:sz w:val="24"/>
          <w:lang w:val="da-DK"/>
        </w:rPr>
        <w:t xml:space="preserve"> </w:t>
      </w:r>
      <w:r w:rsidRPr="009E665C">
        <w:rPr>
          <w:sz w:val="24"/>
          <w:lang w:val="da-DK"/>
        </w:rPr>
        <w:t xml:space="preserve">dvd eller </w:t>
      </w:r>
      <w:r w:rsidRPr="009E665C">
        <w:rPr>
          <w:spacing w:val="-2"/>
          <w:sz w:val="24"/>
          <w:lang w:val="da-DK"/>
        </w:rPr>
        <w:t>video).</w:t>
      </w:r>
    </w:p>
    <w:p w14:paraId="019A91AD" w14:textId="77777777" w:rsidR="00635043" w:rsidRPr="009E665C" w:rsidRDefault="00644EC4">
      <w:pPr>
        <w:pStyle w:val="Listeafsnit"/>
        <w:numPr>
          <w:ilvl w:val="1"/>
          <w:numId w:val="90"/>
        </w:numPr>
        <w:tabs>
          <w:tab w:val="left" w:pos="316"/>
        </w:tabs>
        <w:spacing w:before="192"/>
        <w:ind w:left="316" w:hanging="206"/>
        <w:rPr>
          <w:sz w:val="24"/>
          <w:lang w:val="da-DK"/>
        </w:rPr>
      </w:pPr>
      <w:r w:rsidRPr="009E665C">
        <w:rPr>
          <w:sz w:val="24"/>
          <w:lang w:val="da-DK"/>
        </w:rPr>
        <w:t xml:space="preserve">Cd-spindler (solgt uden indhold, beregnet til opbevaring af </w:t>
      </w:r>
      <w:r w:rsidRPr="009E665C">
        <w:rPr>
          <w:spacing w:val="-2"/>
          <w:sz w:val="24"/>
          <w:lang w:val="da-DK"/>
        </w:rPr>
        <w:t>cd’erne).</w:t>
      </w:r>
    </w:p>
    <w:p w14:paraId="21D34383" w14:textId="77777777" w:rsidR="00635043" w:rsidRDefault="00644EC4">
      <w:pPr>
        <w:pStyle w:val="Listeafsnit"/>
        <w:numPr>
          <w:ilvl w:val="1"/>
          <w:numId w:val="90"/>
        </w:numPr>
        <w:tabs>
          <w:tab w:val="left" w:pos="369"/>
        </w:tabs>
        <w:spacing w:before="192"/>
        <w:ind w:left="369" w:hanging="259"/>
        <w:rPr>
          <w:sz w:val="24"/>
        </w:rPr>
      </w:pPr>
      <w:r>
        <w:rPr>
          <w:sz w:val="24"/>
        </w:rPr>
        <w:t xml:space="preserve">Opløselige poser til </w:t>
      </w:r>
      <w:r>
        <w:rPr>
          <w:spacing w:val="-2"/>
          <w:sz w:val="24"/>
        </w:rPr>
        <w:t>vaskemidler.</w:t>
      </w:r>
    </w:p>
    <w:p w14:paraId="40D1ABC4" w14:textId="77777777" w:rsidR="00635043" w:rsidRDefault="00644EC4">
      <w:pPr>
        <w:pStyle w:val="Listeafsnit"/>
        <w:numPr>
          <w:ilvl w:val="1"/>
          <w:numId w:val="90"/>
        </w:numPr>
        <w:tabs>
          <w:tab w:val="left" w:pos="316"/>
        </w:tabs>
        <w:spacing w:before="192"/>
        <w:ind w:left="316" w:hanging="206"/>
        <w:rPr>
          <w:sz w:val="24"/>
        </w:rPr>
      </w:pPr>
      <w:r>
        <w:rPr>
          <w:sz w:val="24"/>
        </w:rPr>
        <w:t>Gravlys</w:t>
      </w:r>
      <w:r>
        <w:rPr>
          <w:spacing w:val="-3"/>
          <w:sz w:val="24"/>
        </w:rPr>
        <w:t xml:space="preserve"> </w:t>
      </w:r>
      <w:r>
        <w:rPr>
          <w:sz w:val="24"/>
        </w:rPr>
        <w:t>(beholdere</w:t>
      </w:r>
      <w:r>
        <w:rPr>
          <w:spacing w:val="-2"/>
          <w:sz w:val="24"/>
        </w:rPr>
        <w:t xml:space="preserve"> </w:t>
      </w:r>
      <w:r>
        <w:rPr>
          <w:sz w:val="24"/>
        </w:rPr>
        <w:t>til</w:t>
      </w:r>
      <w:r>
        <w:rPr>
          <w:spacing w:val="-2"/>
          <w:sz w:val="24"/>
        </w:rPr>
        <w:t xml:space="preserve"> stearinlys).</w:t>
      </w:r>
    </w:p>
    <w:p w14:paraId="46B765DE" w14:textId="77777777" w:rsidR="00635043" w:rsidRPr="009E665C" w:rsidRDefault="00644EC4">
      <w:pPr>
        <w:pStyle w:val="Listeafsnit"/>
        <w:numPr>
          <w:ilvl w:val="1"/>
          <w:numId w:val="90"/>
        </w:numPr>
        <w:tabs>
          <w:tab w:val="left" w:pos="436"/>
        </w:tabs>
        <w:spacing w:before="193"/>
        <w:ind w:left="436" w:hanging="326"/>
        <w:rPr>
          <w:sz w:val="24"/>
          <w:lang w:val="da-DK"/>
        </w:rPr>
      </w:pPr>
      <w:r w:rsidRPr="009E665C">
        <w:rPr>
          <w:sz w:val="24"/>
          <w:lang w:val="da-DK"/>
        </w:rPr>
        <w:t>Mekaniske</w:t>
      </w:r>
      <w:r w:rsidRPr="009E665C">
        <w:rPr>
          <w:spacing w:val="-1"/>
          <w:sz w:val="24"/>
          <w:lang w:val="da-DK"/>
        </w:rPr>
        <w:t xml:space="preserve"> </w:t>
      </w:r>
      <w:r w:rsidRPr="009E665C">
        <w:rPr>
          <w:sz w:val="24"/>
          <w:lang w:val="da-DK"/>
        </w:rPr>
        <w:t>kværne</w:t>
      </w:r>
      <w:r w:rsidRPr="009E665C">
        <w:rPr>
          <w:spacing w:val="-1"/>
          <w:sz w:val="24"/>
          <w:lang w:val="da-DK"/>
        </w:rPr>
        <w:t xml:space="preserve"> </w:t>
      </w:r>
      <w:r w:rsidRPr="009E665C">
        <w:rPr>
          <w:sz w:val="24"/>
          <w:lang w:val="da-DK"/>
        </w:rPr>
        <w:t>(integreret</w:t>
      </w:r>
      <w:r w:rsidRPr="009E665C">
        <w:rPr>
          <w:spacing w:val="-1"/>
          <w:sz w:val="24"/>
          <w:lang w:val="da-DK"/>
        </w:rPr>
        <w:t xml:space="preserve"> </w:t>
      </w:r>
      <w:r w:rsidRPr="009E665C">
        <w:rPr>
          <w:sz w:val="24"/>
          <w:lang w:val="da-DK"/>
        </w:rPr>
        <w:t>i</w:t>
      </w:r>
      <w:r w:rsidRPr="009E665C">
        <w:rPr>
          <w:spacing w:val="-1"/>
          <w:sz w:val="24"/>
          <w:lang w:val="da-DK"/>
        </w:rPr>
        <w:t xml:space="preserve"> </w:t>
      </w:r>
      <w:r w:rsidRPr="009E665C">
        <w:rPr>
          <w:sz w:val="24"/>
          <w:lang w:val="da-DK"/>
        </w:rPr>
        <w:t>en</w:t>
      </w:r>
      <w:r w:rsidRPr="009E665C">
        <w:rPr>
          <w:spacing w:val="-1"/>
          <w:sz w:val="24"/>
          <w:lang w:val="da-DK"/>
        </w:rPr>
        <w:t xml:space="preserve"> </w:t>
      </w:r>
      <w:r w:rsidRPr="009E665C">
        <w:rPr>
          <w:sz w:val="24"/>
          <w:lang w:val="da-DK"/>
        </w:rPr>
        <w:t>genopfyldelig</w:t>
      </w:r>
      <w:r w:rsidRPr="009E665C">
        <w:rPr>
          <w:spacing w:val="-1"/>
          <w:sz w:val="24"/>
          <w:lang w:val="da-DK"/>
        </w:rPr>
        <w:t xml:space="preserve"> </w:t>
      </w:r>
      <w:r w:rsidRPr="009E665C">
        <w:rPr>
          <w:sz w:val="24"/>
          <w:lang w:val="da-DK"/>
        </w:rPr>
        <w:t>beholder,</w:t>
      </w:r>
      <w:r w:rsidRPr="009E665C">
        <w:rPr>
          <w:spacing w:val="-1"/>
          <w:sz w:val="24"/>
          <w:lang w:val="da-DK"/>
        </w:rPr>
        <w:t xml:space="preserve"> </w:t>
      </w:r>
      <w:r w:rsidRPr="009E665C">
        <w:rPr>
          <w:sz w:val="24"/>
          <w:lang w:val="da-DK"/>
        </w:rPr>
        <w:t>f.eks.</w:t>
      </w:r>
      <w:r w:rsidRPr="009E665C">
        <w:rPr>
          <w:spacing w:val="-1"/>
          <w:sz w:val="24"/>
          <w:lang w:val="da-DK"/>
        </w:rPr>
        <w:t xml:space="preserve"> </w:t>
      </w:r>
      <w:r w:rsidRPr="009E665C">
        <w:rPr>
          <w:sz w:val="24"/>
          <w:lang w:val="da-DK"/>
        </w:rPr>
        <w:t>en</w:t>
      </w:r>
      <w:r w:rsidRPr="009E665C">
        <w:rPr>
          <w:spacing w:val="-1"/>
          <w:sz w:val="24"/>
          <w:lang w:val="da-DK"/>
        </w:rPr>
        <w:t xml:space="preserve"> </w:t>
      </w:r>
      <w:r w:rsidRPr="009E665C">
        <w:rPr>
          <w:sz w:val="24"/>
          <w:lang w:val="da-DK"/>
        </w:rPr>
        <w:t>genopfyldelig</w:t>
      </w:r>
      <w:r w:rsidRPr="009E665C">
        <w:rPr>
          <w:spacing w:val="-1"/>
          <w:sz w:val="24"/>
          <w:lang w:val="da-DK"/>
        </w:rPr>
        <w:t xml:space="preserve"> </w:t>
      </w:r>
      <w:r w:rsidRPr="009E665C">
        <w:rPr>
          <w:spacing w:val="-2"/>
          <w:sz w:val="24"/>
          <w:lang w:val="da-DK"/>
        </w:rPr>
        <w:t>peberkværn).</w:t>
      </w:r>
    </w:p>
    <w:p w14:paraId="04CBC7C6" w14:textId="77777777" w:rsidR="00635043" w:rsidRDefault="00644EC4">
      <w:pPr>
        <w:pStyle w:val="Listeafsnit"/>
        <w:numPr>
          <w:ilvl w:val="2"/>
          <w:numId w:val="91"/>
        </w:numPr>
        <w:tabs>
          <w:tab w:val="left" w:pos="4069"/>
        </w:tabs>
        <w:spacing w:before="192"/>
        <w:rPr>
          <w:i/>
          <w:sz w:val="24"/>
        </w:rPr>
      </w:pPr>
      <w:r>
        <w:rPr>
          <w:i/>
          <w:sz w:val="24"/>
        </w:rPr>
        <w:t>Eksempler</w:t>
      </w:r>
      <w:r>
        <w:rPr>
          <w:i/>
          <w:spacing w:val="-7"/>
          <w:sz w:val="24"/>
        </w:rPr>
        <w:t xml:space="preserve"> </w:t>
      </w:r>
      <w:r>
        <w:rPr>
          <w:i/>
          <w:sz w:val="24"/>
        </w:rPr>
        <w:t>på</w:t>
      </w:r>
      <w:r>
        <w:rPr>
          <w:i/>
          <w:spacing w:val="-5"/>
          <w:sz w:val="24"/>
        </w:rPr>
        <w:t xml:space="preserve"> </w:t>
      </w:r>
      <w:r>
        <w:rPr>
          <w:i/>
          <w:sz w:val="24"/>
        </w:rPr>
        <w:t>kriterium</w:t>
      </w:r>
      <w:r>
        <w:rPr>
          <w:i/>
          <w:spacing w:val="-6"/>
          <w:sz w:val="24"/>
        </w:rPr>
        <w:t xml:space="preserve"> </w:t>
      </w:r>
      <w:r>
        <w:rPr>
          <w:i/>
          <w:spacing w:val="-5"/>
          <w:sz w:val="24"/>
        </w:rPr>
        <w:t>2:</w:t>
      </w:r>
    </w:p>
    <w:p w14:paraId="18BBAD68" w14:textId="77777777" w:rsidR="00635043" w:rsidRPr="009E665C" w:rsidRDefault="00644EC4">
      <w:pPr>
        <w:pStyle w:val="Overskrift3"/>
        <w:numPr>
          <w:ilvl w:val="2"/>
          <w:numId w:val="90"/>
        </w:numPr>
        <w:tabs>
          <w:tab w:val="left" w:pos="369"/>
        </w:tabs>
        <w:ind w:left="369" w:hanging="259"/>
        <w:rPr>
          <w:lang w:val="da-DK"/>
        </w:rPr>
      </w:pPr>
      <w:r w:rsidRPr="009E665C">
        <w:rPr>
          <w:lang w:val="da-DK"/>
        </w:rPr>
        <w:t>Emballage,</w:t>
      </w:r>
      <w:r w:rsidRPr="009E665C">
        <w:rPr>
          <w:spacing w:val="-1"/>
          <w:lang w:val="da-DK"/>
        </w:rPr>
        <w:t xml:space="preserve"> </w:t>
      </w:r>
      <w:r w:rsidRPr="009E665C">
        <w:rPr>
          <w:lang w:val="da-DK"/>
        </w:rPr>
        <w:t>hvis</w:t>
      </w:r>
      <w:r w:rsidRPr="009E665C">
        <w:rPr>
          <w:spacing w:val="-1"/>
          <w:lang w:val="da-DK"/>
        </w:rPr>
        <w:t xml:space="preserve"> </w:t>
      </w:r>
      <w:r w:rsidRPr="009E665C">
        <w:rPr>
          <w:lang w:val="da-DK"/>
        </w:rPr>
        <w:t>den</w:t>
      </w:r>
      <w:r w:rsidRPr="009E665C">
        <w:rPr>
          <w:spacing w:val="-2"/>
          <w:lang w:val="da-DK"/>
        </w:rPr>
        <w:t xml:space="preserve"> </w:t>
      </w:r>
      <w:r w:rsidRPr="009E665C">
        <w:rPr>
          <w:lang w:val="da-DK"/>
        </w:rPr>
        <w:t>er</w:t>
      </w:r>
      <w:r w:rsidRPr="009E665C">
        <w:rPr>
          <w:spacing w:val="-1"/>
          <w:lang w:val="da-DK"/>
        </w:rPr>
        <w:t xml:space="preserve"> </w:t>
      </w:r>
      <w:r w:rsidRPr="009E665C">
        <w:rPr>
          <w:lang w:val="da-DK"/>
        </w:rPr>
        <w:t>udformet</w:t>
      </w:r>
      <w:r w:rsidRPr="009E665C">
        <w:rPr>
          <w:spacing w:val="-1"/>
          <w:lang w:val="da-DK"/>
        </w:rPr>
        <w:t xml:space="preserve"> </w:t>
      </w:r>
      <w:r w:rsidRPr="009E665C">
        <w:rPr>
          <w:lang w:val="da-DK"/>
        </w:rPr>
        <w:t>og beregnet</w:t>
      </w:r>
      <w:r w:rsidRPr="009E665C">
        <w:rPr>
          <w:spacing w:val="-1"/>
          <w:lang w:val="da-DK"/>
        </w:rPr>
        <w:t xml:space="preserve"> </w:t>
      </w:r>
      <w:r w:rsidRPr="009E665C">
        <w:rPr>
          <w:lang w:val="da-DK"/>
        </w:rPr>
        <w:t>til at</w:t>
      </w:r>
      <w:r w:rsidRPr="009E665C">
        <w:rPr>
          <w:spacing w:val="-1"/>
          <w:lang w:val="da-DK"/>
        </w:rPr>
        <w:t xml:space="preserve"> </w:t>
      </w:r>
      <w:r w:rsidRPr="009E665C">
        <w:rPr>
          <w:lang w:val="da-DK"/>
        </w:rPr>
        <w:t>blive påfyldt</w:t>
      </w:r>
      <w:r w:rsidRPr="009E665C">
        <w:rPr>
          <w:spacing w:val="-1"/>
          <w:lang w:val="da-DK"/>
        </w:rPr>
        <w:t xml:space="preserve"> </w:t>
      </w:r>
      <w:r w:rsidRPr="009E665C">
        <w:rPr>
          <w:lang w:val="da-DK"/>
        </w:rPr>
        <w:t xml:space="preserve">på </w:t>
      </w:r>
      <w:r w:rsidRPr="009E665C">
        <w:rPr>
          <w:spacing w:val="-2"/>
          <w:lang w:val="da-DK"/>
        </w:rPr>
        <w:t>salgsstedet</w:t>
      </w:r>
    </w:p>
    <w:p w14:paraId="72F82447" w14:textId="77777777" w:rsidR="00635043" w:rsidRDefault="00644EC4">
      <w:pPr>
        <w:pStyle w:val="Listeafsnit"/>
        <w:numPr>
          <w:ilvl w:val="3"/>
          <w:numId w:val="90"/>
        </w:numPr>
        <w:tabs>
          <w:tab w:val="left" w:pos="356"/>
        </w:tabs>
        <w:spacing w:before="192"/>
        <w:ind w:hanging="246"/>
        <w:rPr>
          <w:sz w:val="24"/>
        </w:rPr>
      </w:pPr>
      <w:r>
        <w:rPr>
          <w:sz w:val="24"/>
        </w:rPr>
        <w:t>Papir-</w:t>
      </w:r>
      <w:r>
        <w:rPr>
          <w:spacing w:val="-3"/>
          <w:sz w:val="24"/>
        </w:rPr>
        <w:t xml:space="preserve"> </w:t>
      </w:r>
      <w:r>
        <w:rPr>
          <w:sz w:val="24"/>
        </w:rPr>
        <w:t>eller</w:t>
      </w:r>
      <w:r>
        <w:rPr>
          <w:spacing w:val="-2"/>
          <w:sz w:val="24"/>
        </w:rPr>
        <w:t xml:space="preserve"> plastbæreposer.</w:t>
      </w:r>
    </w:p>
    <w:p w14:paraId="3494AC28" w14:textId="77777777" w:rsidR="00635043" w:rsidRDefault="00644EC4">
      <w:pPr>
        <w:pStyle w:val="Listeafsnit"/>
        <w:numPr>
          <w:ilvl w:val="3"/>
          <w:numId w:val="90"/>
        </w:numPr>
        <w:tabs>
          <w:tab w:val="left" w:pos="369"/>
        </w:tabs>
        <w:spacing w:before="192"/>
        <w:ind w:left="369" w:hanging="259"/>
        <w:rPr>
          <w:sz w:val="24"/>
        </w:rPr>
      </w:pPr>
      <w:r>
        <w:rPr>
          <w:sz w:val="24"/>
        </w:rPr>
        <w:t>Engangstallerkener og -</w:t>
      </w:r>
      <w:r>
        <w:rPr>
          <w:spacing w:val="-2"/>
          <w:sz w:val="24"/>
        </w:rPr>
        <w:t>kopper.</w:t>
      </w:r>
    </w:p>
    <w:p w14:paraId="469D57D1" w14:textId="77777777" w:rsidR="00635043" w:rsidRDefault="00644EC4">
      <w:pPr>
        <w:pStyle w:val="Listeafsnit"/>
        <w:numPr>
          <w:ilvl w:val="3"/>
          <w:numId w:val="90"/>
        </w:numPr>
        <w:tabs>
          <w:tab w:val="left" w:pos="356"/>
        </w:tabs>
        <w:spacing w:before="192"/>
        <w:ind w:hanging="246"/>
        <w:rPr>
          <w:sz w:val="24"/>
        </w:rPr>
      </w:pPr>
      <w:r>
        <w:rPr>
          <w:spacing w:val="-2"/>
          <w:sz w:val="24"/>
        </w:rPr>
        <w:t>Plastfolie.</w:t>
      </w:r>
    </w:p>
    <w:p w14:paraId="1D3ECC3D" w14:textId="77777777" w:rsidR="00635043" w:rsidRDefault="00644EC4">
      <w:pPr>
        <w:pStyle w:val="Listeafsnit"/>
        <w:numPr>
          <w:ilvl w:val="3"/>
          <w:numId w:val="90"/>
        </w:numPr>
        <w:tabs>
          <w:tab w:val="left" w:pos="369"/>
        </w:tabs>
        <w:spacing w:before="192"/>
        <w:ind w:left="369" w:hanging="259"/>
        <w:rPr>
          <w:sz w:val="24"/>
        </w:rPr>
      </w:pPr>
      <w:r>
        <w:rPr>
          <w:spacing w:val="-2"/>
          <w:sz w:val="24"/>
        </w:rPr>
        <w:t>Madpakkeposer.</w:t>
      </w:r>
    </w:p>
    <w:p w14:paraId="0D2DF570" w14:textId="77777777" w:rsidR="00635043" w:rsidRDefault="00644EC4">
      <w:pPr>
        <w:pStyle w:val="Listeafsnit"/>
        <w:numPr>
          <w:ilvl w:val="3"/>
          <w:numId w:val="90"/>
        </w:numPr>
        <w:tabs>
          <w:tab w:val="left" w:pos="356"/>
        </w:tabs>
        <w:spacing w:before="192"/>
        <w:ind w:hanging="246"/>
        <w:rPr>
          <w:sz w:val="24"/>
        </w:rPr>
      </w:pPr>
      <w:r>
        <w:rPr>
          <w:spacing w:val="-2"/>
          <w:sz w:val="24"/>
        </w:rPr>
        <w:t>Aluminiumsfolie.</w:t>
      </w:r>
    </w:p>
    <w:p w14:paraId="372D82C9" w14:textId="77777777" w:rsidR="00635043" w:rsidRPr="009E665C" w:rsidRDefault="00644EC4">
      <w:pPr>
        <w:pStyle w:val="Listeafsnit"/>
        <w:numPr>
          <w:ilvl w:val="3"/>
          <w:numId w:val="90"/>
        </w:numPr>
        <w:tabs>
          <w:tab w:val="left" w:pos="329"/>
        </w:tabs>
        <w:spacing w:before="192"/>
        <w:ind w:left="329" w:hanging="219"/>
        <w:rPr>
          <w:sz w:val="24"/>
          <w:lang w:val="da-DK"/>
        </w:rPr>
      </w:pPr>
      <w:r w:rsidRPr="009E665C">
        <w:rPr>
          <w:sz w:val="24"/>
          <w:lang w:val="da-DK"/>
        </w:rPr>
        <w:t xml:space="preserve">Plastfolie til rent tøj på </w:t>
      </w:r>
      <w:r w:rsidRPr="009E665C">
        <w:rPr>
          <w:spacing w:val="-2"/>
          <w:sz w:val="24"/>
          <w:lang w:val="da-DK"/>
        </w:rPr>
        <w:t>vaskeri.</w:t>
      </w:r>
    </w:p>
    <w:p w14:paraId="67FF1C3A" w14:textId="77777777" w:rsidR="00635043" w:rsidRDefault="00644EC4">
      <w:pPr>
        <w:pStyle w:val="Overskrift3"/>
        <w:numPr>
          <w:ilvl w:val="2"/>
          <w:numId w:val="90"/>
        </w:numPr>
        <w:tabs>
          <w:tab w:val="left" w:pos="369"/>
        </w:tabs>
        <w:ind w:left="369" w:hanging="259"/>
      </w:pPr>
      <w:r>
        <w:t xml:space="preserve">Ikke </w:t>
      </w:r>
      <w:r>
        <w:rPr>
          <w:spacing w:val="-2"/>
        </w:rPr>
        <w:t>emballage</w:t>
      </w:r>
    </w:p>
    <w:p w14:paraId="40EADAA7" w14:textId="77777777" w:rsidR="00635043" w:rsidRDefault="00644EC4">
      <w:pPr>
        <w:pStyle w:val="Listeafsnit"/>
        <w:numPr>
          <w:ilvl w:val="3"/>
          <w:numId w:val="90"/>
        </w:numPr>
        <w:tabs>
          <w:tab w:val="left" w:pos="356"/>
        </w:tabs>
        <w:spacing w:before="192"/>
        <w:ind w:hanging="246"/>
        <w:rPr>
          <w:sz w:val="24"/>
        </w:rPr>
      </w:pPr>
      <w:r>
        <w:rPr>
          <w:spacing w:val="-2"/>
          <w:sz w:val="24"/>
        </w:rPr>
        <w:t>Rørepinde.</w:t>
      </w:r>
    </w:p>
    <w:p w14:paraId="0CD2FCA2" w14:textId="77777777" w:rsidR="00635043" w:rsidRDefault="00644EC4">
      <w:pPr>
        <w:pStyle w:val="Listeafsnit"/>
        <w:numPr>
          <w:ilvl w:val="3"/>
          <w:numId w:val="90"/>
        </w:numPr>
        <w:tabs>
          <w:tab w:val="left" w:pos="369"/>
        </w:tabs>
        <w:spacing w:before="192"/>
        <w:ind w:left="369" w:hanging="259"/>
        <w:rPr>
          <w:sz w:val="24"/>
        </w:rPr>
      </w:pPr>
      <w:r>
        <w:rPr>
          <w:spacing w:val="-2"/>
          <w:sz w:val="24"/>
        </w:rPr>
        <w:t>Engangsbestik.</w:t>
      </w:r>
    </w:p>
    <w:p w14:paraId="15327CAA" w14:textId="77777777" w:rsidR="00635043" w:rsidRDefault="00644EC4">
      <w:pPr>
        <w:pStyle w:val="Listeafsnit"/>
        <w:numPr>
          <w:ilvl w:val="3"/>
          <w:numId w:val="90"/>
        </w:numPr>
        <w:tabs>
          <w:tab w:val="left" w:pos="356"/>
        </w:tabs>
        <w:spacing w:before="192"/>
        <w:ind w:hanging="246"/>
        <w:rPr>
          <w:sz w:val="24"/>
        </w:rPr>
      </w:pPr>
      <w:r>
        <w:rPr>
          <w:sz w:val="24"/>
        </w:rPr>
        <w:t>Indpakningspapir</w:t>
      </w:r>
      <w:r>
        <w:rPr>
          <w:spacing w:val="-4"/>
          <w:sz w:val="24"/>
        </w:rPr>
        <w:t xml:space="preserve"> </w:t>
      </w:r>
      <w:r>
        <w:rPr>
          <w:sz w:val="24"/>
        </w:rPr>
        <w:t>(der</w:t>
      </w:r>
      <w:r>
        <w:rPr>
          <w:spacing w:val="-2"/>
          <w:sz w:val="24"/>
        </w:rPr>
        <w:t xml:space="preserve"> </w:t>
      </w:r>
      <w:r>
        <w:rPr>
          <w:sz w:val="24"/>
        </w:rPr>
        <w:t>sælges</w:t>
      </w:r>
      <w:r>
        <w:rPr>
          <w:spacing w:val="-2"/>
          <w:sz w:val="24"/>
        </w:rPr>
        <w:t xml:space="preserve"> separat).</w:t>
      </w:r>
    </w:p>
    <w:p w14:paraId="4CE546DF" w14:textId="77777777" w:rsidR="00635043" w:rsidRDefault="00644EC4">
      <w:pPr>
        <w:pStyle w:val="Listeafsnit"/>
        <w:numPr>
          <w:ilvl w:val="3"/>
          <w:numId w:val="90"/>
        </w:numPr>
        <w:tabs>
          <w:tab w:val="left" w:pos="369"/>
        </w:tabs>
        <w:spacing w:before="192"/>
        <w:ind w:left="369" w:hanging="259"/>
        <w:rPr>
          <w:sz w:val="24"/>
        </w:rPr>
      </w:pPr>
      <w:r>
        <w:rPr>
          <w:sz w:val="24"/>
        </w:rPr>
        <w:t xml:space="preserve">Papirbageforme (uden </w:t>
      </w:r>
      <w:r>
        <w:rPr>
          <w:spacing w:val="-2"/>
          <w:sz w:val="24"/>
        </w:rPr>
        <w:t>indhold).</w:t>
      </w:r>
    </w:p>
    <w:p w14:paraId="12DCACEF" w14:textId="77777777" w:rsidR="00635043" w:rsidRPr="009E665C" w:rsidRDefault="00644EC4">
      <w:pPr>
        <w:pStyle w:val="Listeafsnit"/>
        <w:numPr>
          <w:ilvl w:val="3"/>
          <w:numId w:val="90"/>
        </w:numPr>
        <w:tabs>
          <w:tab w:val="left" w:pos="356"/>
        </w:tabs>
        <w:spacing w:before="192"/>
        <w:ind w:hanging="246"/>
        <w:rPr>
          <w:sz w:val="24"/>
          <w:lang w:val="da-DK"/>
        </w:rPr>
      </w:pPr>
      <w:r w:rsidRPr="009E665C">
        <w:rPr>
          <w:sz w:val="24"/>
          <w:lang w:val="da-DK"/>
        </w:rPr>
        <w:t xml:space="preserve">Kageservietter af papir (uden </w:t>
      </w:r>
      <w:r w:rsidRPr="009E665C">
        <w:rPr>
          <w:spacing w:val="-2"/>
          <w:sz w:val="24"/>
          <w:lang w:val="da-DK"/>
        </w:rPr>
        <w:t>kage).</w:t>
      </w:r>
    </w:p>
    <w:p w14:paraId="36E31116" w14:textId="77777777" w:rsidR="00635043" w:rsidRDefault="00644EC4">
      <w:pPr>
        <w:pStyle w:val="Listeafsnit"/>
        <w:numPr>
          <w:ilvl w:val="2"/>
          <w:numId w:val="91"/>
        </w:numPr>
        <w:tabs>
          <w:tab w:val="left" w:pos="4069"/>
        </w:tabs>
        <w:spacing w:before="192"/>
        <w:rPr>
          <w:i/>
          <w:sz w:val="24"/>
        </w:rPr>
      </w:pPr>
      <w:r>
        <w:rPr>
          <w:i/>
          <w:sz w:val="24"/>
        </w:rPr>
        <w:t>Eksempler</w:t>
      </w:r>
      <w:r>
        <w:rPr>
          <w:i/>
          <w:spacing w:val="-7"/>
          <w:sz w:val="24"/>
        </w:rPr>
        <w:t xml:space="preserve"> </w:t>
      </w:r>
      <w:r>
        <w:rPr>
          <w:i/>
          <w:sz w:val="24"/>
        </w:rPr>
        <w:t>på</w:t>
      </w:r>
      <w:r>
        <w:rPr>
          <w:i/>
          <w:spacing w:val="-5"/>
          <w:sz w:val="24"/>
        </w:rPr>
        <w:t xml:space="preserve"> </w:t>
      </w:r>
      <w:r>
        <w:rPr>
          <w:i/>
          <w:sz w:val="24"/>
        </w:rPr>
        <w:t>kriterium</w:t>
      </w:r>
      <w:r>
        <w:rPr>
          <w:i/>
          <w:spacing w:val="-6"/>
          <w:sz w:val="24"/>
        </w:rPr>
        <w:t xml:space="preserve"> </w:t>
      </w:r>
      <w:r>
        <w:rPr>
          <w:i/>
          <w:spacing w:val="-5"/>
          <w:sz w:val="24"/>
        </w:rPr>
        <w:t>3:</w:t>
      </w:r>
    </w:p>
    <w:p w14:paraId="40133EAD" w14:textId="77777777" w:rsidR="00635043" w:rsidRDefault="00635043">
      <w:pPr>
        <w:rPr>
          <w:sz w:val="24"/>
        </w:rPr>
        <w:sectPr w:rsidR="00635043">
          <w:pgSz w:w="11910" w:h="16840"/>
          <w:pgMar w:top="1320" w:right="740" w:bottom="840" w:left="740" w:header="0" w:footer="652" w:gutter="0"/>
          <w:cols w:space="708"/>
        </w:sectPr>
      </w:pPr>
    </w:p>
    <w:p w14:paraId="3D5849D7" w14:textId="77777777" w:rsidR="00635043" w:rsidRDefault="00644EC4">
      <w:pPr>
        <w:pStyle w:val="Overskrift3"/>
        <w:numPr>
          <w:ilvl w:val="4"/>
          <w:numId w:val="90"/>
        </w:numPr>
        <w:tabs>
          <w:tab w:val="left" w:pos="369"/>
        </w:tabs>
        <w:spacing w:before="67"/>
        <w:ind w:left="369" w:hanging="259"/>
      </w:pPr>
      <w:r>
        <w:rPr>
          <w:spacing w:val="-2"/>
        </w:rPr>
        <w:lastRenderedPageBreak/>
        <w:t>Emballage</w:t>
      </w:r>
    </w:p>
    <w:p w14:paraId="7F159285" w14:textId="77777777" w:rsidR="00635043" w:rsidRPr="009E665C" w:rsidRDefault="00644EC4">
      <w:pPr>
        <w:pStyle w:val="Listeafsnit"/>
        <w:numPr>
          <w:ilvl w:val="5"/>
          <w:numId w:val="90"/>
        </w:numPr>
        <w:tabs>
          <w:tab w:val="left" w:pos="356"/>
        </w:tabs>
        <w:spacing w:before="192"/>
        <w:ind w:hanging="246"/>
        <w:rPr>
          <w:sz w:val="24"/>
          <w:lang w:val="da-DK"/>
        </w:rPr>
      </w:pPr>
      <w:r w:rsidRPr="009E665C">
        <w:rPr>
          <w:sz w:val="24"/>
          <w:lang w:val="da-DK"/>
        </w:rPr>
        <w:t>Etiketter,</w:t>
      </w:r>
      <w:r w:rsidRPr="009E665C">
        <w:rPr>
          <w:spacing w:val="-1"/>
          <w:sz w:val="24"/>
          <w:lang w:val="da-DK"/>
        </w:rPr>
        <w:t xml:space="preserve"> </w:t>
      </w:r>
      <w:r w:rsidRPr="009E665C">
        <w:rPr>
          <w:sz w:val="24"/>
          <w:lang w:val="da-DK"/>
        </w:rPr>
        <w:t>der</w:t>
      </w:r>
      <w:r w:rsidRPr="009E665C">
        <w:rPr>
          <w:spacing w:val="-1"/>
          <w:sz w:val="24"/>
          <w:lang w:val="da-DK"/>
        </w:rPr>
        <w:t xml:space="preserve"> </w:t>
      </w:r>
      <w:r w:rsidRPr="009E665C">
        <w:rPr>
          <w:sz w:val="24"/>
          <w:lang w:val="da-DK"/>
        </w:rPr>
        <w:t>er</w:t>
      </w:r>
      <w:r w:rsidRPr="009E665C">
        <w:rPr>
          <w:spacing w:val="-1"/>
          <w:sz w:val="24"/>
          <w:lang w:val="da-DK"/>
        </w:rPr>
        <w:t xml:space="preserve"> </w:t>
      </w:r>
      <w:r w:rsidRPr="009E665C">
        <w:rPr>
          <w:sz w:val="24"/>
          <w:lang w:val="da-DK"/>
        </w:rPr>
        <w:t>hængt</w:t>
      </w:r>
      <w:r w:rsidRPr="009E665C">
        <w:rPr>
          <w:spacing w:val="-1"/>
          <w:sz w:val="24"/>
          <w:lang w:val="da-DK"/>
        </w:rPr>
        <w:t xml:space="preserve"> </w:t>
      </w:r>
      <w:r w:rsidRPr="009E665C">
        <w:rPr>
          <w:sz w:val="24"/>
          <w:lang w:val="da-DK"/>
        </w:rPr>
        <w:t>direkte på</w:t>
      </w:r>
      <w:r w:rsidRPr="009E665C">
        <w:rPr>
          <w:spacing w:val="-1"/>
          <w:sz w:val="24"/>
          <w:lang w:val="da-DK"/>
        </w:rPr>
        <w:t xml:space="preserve"> </w:t>
      </w:r>
      <w:r w:rsidRPr="009E665C">
        <w:rPr>
          <w:sz w:val="24"/>
          <w:lang w:val="da-DK"/>
        </w:rPr>
        <w:t>et</w:t>
      </w:r>
      <w:r w:rsidRPr="009E665C">
        <w:rPr>
          <w:spacing w:val="-1"/>
          <w:sz w:val="24"/>
          <w:lang w:val="da-DK"/>
        </w:rPr>
        <w:t xml:space="preserve"> </w:t>
      </w:r>
      <w:r w:rsidRPr="009E665C">
        <w:rPr>
          <w:sz w:val="24"/>
          <w:lang w:val="da-DK"/>
        </w:rPr>
        <w:t>produkt</w:t>
      </w:r>
      <w:r w:rsidRPr="009E665C">
        <w:rPr>
          <w:spacing w:val="-1"/>
          <w:sz w:val="24"/>
          <w:lang w:val="da-DK"/>
        </w:rPr>
        <w:t xml:space="preserve"> </w:t>
      </w:r>
      <w:r w:rsidRPr="009E665C">
        <w:rPr>
          <w:sz w:val="24"/>
          <w:lang w:val="da-DK"/>
        </w:rPr>
        <w:t>eller på</w:t>
      </w:r>
      <w:r w:rsidRPr="009E665C">
        <w:rPr>
          <w:spacing w:val="-1"/>
          <w:sz w:val="24"/>
          <w:lang w:val="da-DK"/>
        </w:rPr>
        <w:t xml:space="preserve"> </w:t>
      </w:r>
      <w:r w:rsidRPr="009E665C">
        <w:rPr>
          <w:sz w:val="24"/>
          <w:lang w:val="da-DK"/>
        </w:rPr>
        <w:t>anden</w:t>
      </w:r>
      <w:r w:rsidRPr="009E665C">
        <w:rPr>
          <w:spacing w:val="-1"/>
          <w:sz w:val="24"/>
          <w:lang w:val="da-DK"/>
        </w:rPr>
        <w:t xml:space="preserve"> </w:t>
      </w:r>
      <w:r w:rsidRPr="009E665C">
        <w:rPr>
          <w:sz w:val="24"/>
          <w:lang w:val="da-DK"/>
        </w:rPr>
        <w:t>måde</w:t>
      </w:r>
      <w:r w:rsidRPr="009E665C">
        <w:rPr>
          <w:spacing w:val="-1"/>
          <w:sz w:val="24"/>
          <w:lang w:val="da-DK"/>
        </w:rPr>
        <w:t xml:space="preserve"> </w:t>
      </w:r>
      <w:r w:rsidRPr="009E665C">
        <w:rPr>
          <w:sz w:val="24"/>
          <w:lang w:val="da-DK"/>
        </w:rPr>
        <w:t xml:space="preserve">anbragt </w:t>
      </w:r>
      <w:r w:rsidRPr="009E665C">
        <w:rPr>
          <w:spacing w:val="-2"/>
          <w:sz w:val="24"/>
          <w:lang w:val="da-DK"/>
        </w:rPr>
        <w:t>herpå.</w:t>
      </w:r>
    </w:p>
    <w:p w14:paraId="79A2FB37" w14:textId="77777777" w:rsidR="00635043" w:rsidRDefault="00644EC4">
      <w:pPr>
        <w:pStyle w:val="Overskrift3"/>
        <w:numPr>
          <w:ilvl w:val="4"/>
          <w:numId w:val="90"/>
        </w:numPr>
        <w:tabs>
          <w:tab w:val="left" w:pos="369"/>
        </w:tabs>
        <w:ind w:left="369" w:hanging="259"/>
      </w:pPr>
      <w:r>
        <w:t xml:space="preserve">Del af </w:t>
      </w:r>
      <w:r>
        <w:rPr>
          <w:spacing w:val="-2"/>
        </w:rPr>
        <w:t>emballage</w:t>
      </w:r>
    </w:p>
    <w:p w14:paraId="7C8C5367" w14:textId="77777777" w:rsidR="00635043" w:rsidRPr="009E665C" w:rsidRDefault="00644EC4">
      <w:pPr>
        <w:pStyle w:val="Listeafsnit"/>
        <w:numPr>
          <w:ilvl w:val="5"/>
          <w:numId w:val="90"/>
        </w:numPr>
        <w:tabs>
          <w:tab w:val="left" w:pos="356"/>
        </w:tabs>
        <w:spacing w:before="192"/>
        <w:ind w:hanging="246"/>
        <w:rPr>
          <w:sz w:val="24"/>
          <w:lang w:val="da-DK"/>
        </w:rPr>
      </w:pPr>
      <w:r w:rsidRPr="009E665C">
        <w:rPr>
          <w:sz w:val="24"/>
          <w:lang w:val="da-DK"/>
        </w:rPr>
        <w:t>Mascarabørste,</w:t>
      </w:r>
      <w:r w:rsidRPr="009E665C">
        <w:rPr>
          <w:spacing w:val="-4"/>
          <w:sz w:val="24"/>
          <w:lang w:val="da-DK"/>
        </w:rPr>
        <w:t xml:space="preserve"> </w:t>
      </w:r>
      <w:r w:rsidRPr="009E665C">
        <w:rPr>
          <w:sz w:val="24"/>
          <w:lang w:val="da-DK"/>
        </w:rPr>
        <w:t>som</w:t>
      </w:r>
      <w:r w:rsidRPr="009E665C">
        <w:rPr>
          <w:spacing w:val="-1"/>
          <w:sz w:val="24"/>
          <w:lang w:val="da-DK"/>
        </w:rPr>
        <w:t xml:space="preserve"> </w:t>
      </w:r>
      <w:r w:rsidRPr="009E665C">
        <w:rPr>
          <w:sz w:val="24"/>
          <w:lang w:val="da-DK"/>
        </w:rPr>
        <w:t>er</w:t>
      </w:r>
      <w:r w:rsidRPr="009E665C">
        <w:rPr>
          <w:spacing w:val="-2"/>
          <w:sz w:val="24"/>
          <w:lang w:val="da-DK"/>
        </w:rPr>
        <w:t xml:space="preserve"> </w:t>
      </w:r>
      <w:r w:rsidRPr="009E665C">
        <w:rPr>
          <w:sz w:val="24"/>
          <w:lang w:val="da-DK"/>
        </w:rPr>
        <w:t>en</w:t>
      </w:r>
      <w:r w:rsidRPr="009E665C">
        <w:rPr>
          <w:spacing w:val="-1"/>
          <w:sz w:val="24"/>
          <w:lang w:val="da-DK"/>
        </w:rPr>
        <w:t xml:space="preserve"> </w:t>
      </w:r>
      <w:r w:rsidRPr="009E665C">
        <w:rPr>
          <w:sz w:val="24"/>
          <w:lang w:val="da-DK"/>
        </w:rPr>
        <w:t>del</w:t>
      </w:r>
      <w:r w:rsidRPr="009E665C">
        <w:rPr>
          <w:spacing w:val="-2"/>
          <w:sz w:val="24"/>
          <w:lang w:val="da-DK"/>
        </w:rPr>
        <w:t xml:space="preserve"> </w:t>
      </w:r>
      <w:r w:rsidRPr="009E665C">
        <w:rPr>
          <w:sz w:val="24"/>
          <w:lang w:val="da-DK"/>
        </w:rPr>
        <w:t>af</w:t>
      </w:r>
      <w:r w:rsidRPr="009E665C">
        <w:rPr>
          <w:spacing w:val="-1"/>
          <w:sz w:val="24"/>
          <w:lang w:val="da-DK"/>
        </w:rPr>
        <w:t xml:space="preserve"> </w:t>
      </w:r>
      <w:r w:rsidRPr="009E665C">
        <w:rPr>
          <w:sz w:val="24"/>
          <w:lang w:val="da-DK"/>
        </w:rPr>
        <w:t>beholderens</w:t>
      </w:r>
      <w:r w:rsidRPr="009E665C">
        <w:rPr>
          <w:spacing w:val="-2"/>
          <w:sz w:val="24"/>
          <w:lang w:val="da-DK"/>
        </w:rPr>
        <w:t xml:space="preserve"> lukkemekanisme.</w:t>
      </w:r>
    </w:p>
    <w:p w14:paraId="2E68A24F" w14:textId="77777777" w:rsidR="00635043" w:rsidRPr="009E665C" w:rsidRDefault="00644EC4">
      <w:pPr>
        <w:pStyle w:val="Listeafsnit"/>
        <w:numPr>
          <w:ilvl w:val="5"/>
          <w:numId w:val="90"/>
        </w:numPr>
        <w:tabs>
          <w:tab w:val="left" w:pos="369"/>
        </w:tabs>
        <w:spacing w:before="192"/>
        <w:ind w:left="369" w:hanging="259"/>
        <w:rPr>
          <w:sz w:val="24"/>
          <w:lang w:val="da-DK"/>
        </w:rPr>
      </w:pPr>
      <w:r w:rsidRPr="009E665C">
        <w:rPr>
          <w:sz w:val="24"/>
          <w:lang w:val="da-DK"/>
        </w:rPr>
        <w:t xml:space="preserve">Selvklæbende etiketter anbragt på en anden </w:t>
      </w:r>
      <w:r w:rsidRPr="009E665C">
        <w:rPr>
          <w:spacing w:val="-2"/>
          <w:sz w:val="24"/>
          <w:lang w:val="da-DK"/>
        </w:rPr>
        <w:t>emballagegenstand.</w:t>
      </w:r>
    </w:p>
    <w:p w14:paraId="7F278F55" w14:textId="77777777" w:rsidR="00635043" w:rsidRDefault="00644EC4">
      <w:pPr>
        <w:pStyle w:val="Listeafsnit"/>
        <w:numPr>
          <w:ilvl w:val="5"/>
          <w:numId w:val="90"/>
        </w:numPr>
        <w:tabs>
          <w:tab w:val="left" w:pos="356"/>
        </w:tabs>
        <w:spacing w:before="192"/>
        <w:ind w:hanging="246"/>
        <w:rPr>
          <w:sz w:val="24"/>
        </w:rPr>
      </w:pPr>
      <w:r>
        <w:rPr>
          <w:spacing w:val="-2"/>
          <w:sz w:val="24"/>
        </w:rPr>
        <w:t>Hæfteklammer.</w:t>
      </w:r>
    </w:p>
    <w:p w14:paraId="2BB29988" w14:textId="77777777" w:rsidR="00635043" w:rsidRDefault="00644EC4">
      <w:pPr>
        <w:pStyle w:val="Listeafsnit"/>
        <w:numPr>
          <w:ilvl w:val="5"/>
          <w:numId w:val="90"/>
        </w:numPr>
        <w:tabs>
          <w:tab w:val="left" w:pos="369"/>
        </w:tabs>
        <w:spacing w:before="192"/>
        <w:ind w:left="369" w:hanging="259"/>
        <w:rPr>
          <w:sz w:val="24"/>
        </w:rPr>
      </w:pPr>
      <w:r>
        <w:rPr>
          <w:spacing w:val="-2"/>
          <w:sz w:val="24"/>
        </w:rPr>
        <w:t>Plastbanderoler.</w:t>
      </w:r>
    </w:p>
    <w:p w14:paraId="7DB8AE60" w14:textId="77777777" w:rsidR="00635043" w:rsidRPr="009E665C" w:rsidRDefault="00644EC4">
      <w:pPr>
        <w:pStyle w:val="Listeafsnit"/>
        <w:numPr>
          <w:ilvl w:val="5"/>
          <w:numId w:val="90"/>
        </w:numPr>
        <w:tabs>
          <w:tab w:val="left" w:pos="356"/>
        </w:tabs>
        <w:spacing w:before="192"/>
        <w:ind w:hanging="246"/>
        <w:rPr>
          <w:sz w:val="24"/>
          <w:lang w:val="da-DK"/>
        </w:rPr>
      </w:pPr>
      <w:r w:rsidRPr="009E665C">
        <w:rPr>
          <w:sz w:val="24"/>
          <w:lang w:val="da-DK"/>
        </w:rPr>
        <w:t>Doseringsanordning,</w:t>
      </w:r>
      <w:r w:rsidRPr="009E665C">
        <w:rPr>
          <w:spacing w:val="-2"/>
          <w:sz w:val="24"/>
          <w:lang w:val="da-DK"/>
        </w:rPr>
        <w:t xml:space="preserve"> </w:t>
      </w:r>
      <w:r w:rsidRPr="009E665C">
        <w:rPr>
          <w:sz w:val="24"/>
          <w:lang w:val="da-DK"/>
        </w:rPr>
        <w:t xml:space="preserve">som er en del af lukkemekanismen på en beholder til vaske- og </w:t>
      </w:r>
      <w:r w:rsidRPr="009E665C">
        <w:rPr>
          <w:spacing w:val="-2"/>
          <w:sz w:val="24"/>
          <w:lang w:val="da-DK"/>
        </w:rPr>
        <w:t>rengøringsmidler.</w:t>
      </w:r>
    </w:p>
    <w:p w14:paraId="31068D04" w14:textId="77777777" w:rsidR="00635043" w:rsidRPr="009E665C" w:rsidRDefault="00644EC4">
      <w:pPr>
        <w:pStyle w:val="Listeafsnit"/>
        <w:numPr>
          <w:ilvl w:val="5"/>
          <w:numId w:val="90"/>
        </w:numPr>
        <w:tabs>
          <w:tab w:val="left" w:pos="348"/>
        </w:tabs>
        <w:spacing w:before="192" w:line="249" w:lineRule="auto"/>
        <w:ind w:left="110" w:right="106" w:firstLine="0"/>
        <w:rPr>
          <w:sz w:val="24"/>
          <w:lang w:val="da-DK"/>
        </w:rPr>
      </w:pPr>
      <w:r w:rsidRPr="009E665C">
        <w:rPr>
          <w:sz w:val="24"/>
          <w:lang w:val="da-DK"/>
        </w:rPr>
        <w:t>Mekaniske kværne (integreret i en ikke genopfyldelig beholder, der er fyldt med et produkt, f.eks. en</w:t>
      </w:r>
      <w:r w:rsidRPr="009E665C">
        <w:rPr>
          <w:spacing w:val="80"/>
          <w:sz w:val="24"/>
          <w:lang w:val="da-DK"/>
        </w:rPr>
        <w:t xml:space="preserve"> </w:t>
      </w:r>
      <w:r w:rsidRPr="009E665C">
        <w:rPr>
          <w:sz w:val="24"/>
          <w:lang w:val="da-DK"/>
        </w:rPr>
        <w:t>peberkværn fyldt med peber).</w:t>
      </w:r>
    </w:p>
    <w:p w14:paraId="635C9AE8" w14:textId="77777777" w:rsidR="00635043" w:rsidRDefault="00644EC4">
      <w:pPr>
        <w:pStyle w:val="Overskrift3"/>
        <w:numPr>
          <w:ilvl w:val="4"/>
          <w:numId w:val="90"/>
        </w:numPr>
        <w:tabs>
          <w:tab w:val="left" w:pos="369"/>
        </w:tabs>
        <w:spacing w:before="182"/>
        <w:ind w:left="369" w:hanging="259"/>
      </w:pPr>
      <w:r>
        <w:t xml:space="preserve">Ikke </w:t>
      </w:r>
      <w:r>
        <w:rPr>
          <w:spacing w:val="-2"/>
        </w:rPr>
        <w:t>emballage</w:t>
      </w:r>
    </w:p>
    <w:p w14:paraId="72AFA8EB" w14:textId="77777777" w:rsidR="00635043" w:rsidRDefault="00644EC4">
      <w:pPr>
        <w:pStyle w:val="Listeafsnit"/>
        <w:numPr>
          <w:ilvl w:val="5"/>
          <w:numId w:val="90"/>
        </w:numPr>
        <w:tabs>
          <w:tab w:val="left" w:pos="356"/>
        </w:tabs>
        <w:spacing w:before="192"/>
        <w:ind w:hanging="246"/>
        <w:rPr>
          <w:sz w:val="24"/>
        </w:rPr>
      </w:pPr>
      <w:r>
        <w:rPr>
          <w:sz w:val="24"/>
        </w:rPr>
        <w:t xml:space="preserve">RFID-etiketter (til </w:t>
      </w:r>
      <w:r>
        <w:rPr>
          <w:spacing w:val="-2"/>
          <w:sz w:val="24"/>
        </w:rPr>
        <w:t>radiofrekvensidentifikation).</w:t>
      </w:r>
    </w:p>
    <w:p w14:paraId="57F03C20" w14:textId="77777777" w:rsidR="00635043" w:rsidRDefault="00635043">
      <w:pPr>
        <w:rPr>
          <w:sz w:val="24"/>
        </w:rPr>
        <w:sectPr w:rsidR="00635043">
          <w:pgSz w:w="11910" w:h="16840"/>
          <w:pgMar w:top="1320" w:right="740" w:bottom="840" w:left="740" w:header="0" w:footer="652" w:gutter="0"/>
          <w:cols w:space="708"/>
        </w:sectPr>
      </w:pPr>
    </w:p>
    <w:p w14:paraId="363F8219" w14:textId="77777777" w:rsidR="00635043" w:rsidRDefault="00644EC4">
      <w:pPr>
        <w:pStyle w:val="Overskrift1"/>
      </w:pPr>
      <w:bookmarkStart w:id="678" w:name="Bilag_2_-_Væsentlige_krav_til_emballager"/>
      <w:bookmarkEnd w:id="678"/>
      <w:r>
        <w:lastRenderedPageBreak/>
        <w:t xml:space="preserve">Bilag </w:t>
      </w:r>
      <w:r>
        <w:rPr>
          <w:spacing w:val="-10"/>
        </w:rPr>
        <w:t>2</w:t>
      </w:r>
    </w:p>
    <w:p w14:paraId="3D6ED731" w14:textId="77777777" w:rsidR="00635043" w:rsidRDefault="00644EC4">
      <w:pPr>
        <w:pStyle w:val="Overskrift2"/>
        <w:spacing w:before="136" w:line="249" w:lineRule="auto"/>
        <w:ind w:left="3612" w:hanging="3268"/>
      </w:pPr>
      <w:r w:rsidRPr="009E665C">
        <w:rPr>
          <w:lang w:val="da-DK"/>
        </w:rPr>
        <w:t>Væsentlige</w:t>
      </w:r>
      <w:r w:rsidRPr="009E665C">
        <w:rPr>
          <w:spacing w:val="-4"/>
          <w:lang w:val="da-DK"/>
        </w:rPr>
        <w:t xml:space="preserve"> </w:t>
      </w:r>
      <w:r w:rsidRPr="009E665C">
        <w:rPr>
          <w:lang w:val="da-DK"/>
        </w:rPr>
        <w:t>krav</w:t>
      </w:r>
      <w:r w:rsidRPr="009E665C">
        <w:rPr>
          <w:spacing w:val="-4"/>
          <w:lang w:val="da-DK"/>
        </w:rPr>
        <w:t xml:space="preserve"> </w:t>
      </w:r>
      <w:r w:rsidRPr="009E665C">
        <w:rPr>
          <w:lang w:val="da-DK"/>
        </w:rPr>
        <w:t>til</w:t>
      </w:r>
      <w:r w:rsidRPr="009E665C">
        <w:rPr>
          <w:spacing w:val="-4"/>
          <w:lang w:val="da-DK"/>
        </w:rPr>
        <w:t xml:space="preserve"> </w:t>
      </w:r>
      <w:r w:rsidRPr="009E665C">
        <w:rPr>
          <w:lang w:val="da-DK"/>
        </w:rPr>
        <w:t>emballagers</w:t>
      </w:r>
      <w:r w:rsidRPr="009E665C">
        <w:rPr>
          <w:spacing w:val="-5"/>
          <w:lang w:val="da-DK"/>
        </w:rPr>
        <w:t xml:space="preserve"> </w:t>
      </w:r>
      <w:r w:rsidRPr="009E665C">
        <w:rPr>
          <w:lang w:val="da-DK"/>
        </w:rPr>
        <w:t>sammensætning</w:t>
      </w:r>
      <w:r w:rsidRPr="009E665C">
        <w:rPr>
          <w:spacing w:val="-4"/>
          <w:lang w:val="da-DK"/>
        </w:rPr>
        <w:t xml:space="preserve"> </w:t>
      </w:r>
      <w:r w:rsidRPr="009E665C">
        <w:rPr>
          <w:lang w:val="da-DK"/>
        </w:rPr>
        <w:t>og</w:t>
      </w:r>
      <w:r w:rsidRPr="009E665C">
        <w:rPr>
          <w:spacing w:val="-4"/>
          <w:lang w:val="da-DK"/>
        </w:rPr>
        <w:t xml:space="preserve"> </w:t>
      </w:r>
      <w:r w:rsidRPr="009E665C">
        <w:rPr>
          <w:lang w:val="da-DK"/>
        </w:rPr>
        <w:t>mulighederne</w:t>
      </w:r>
      <w:r w:rsidRPr="009E665C">
        <w:rPr>
          <w:spacing w:val="-4"/>
          <w:lang w:val="da-DK"/>
        </w:rPr>
        <w:t xml:space="preserve"> </w:t>
      </w:r>
      <w:r w:rsidRPr="009E665C">
        <w:rPr>
          <w:lang w:val="da-DK"/>
        </w:rPr>
        <w:t>for</w:t>
      </w:r>
      <w:r w:rsidRPr="009E665C">
        <w:rPr>
          <w:spacing w:val="-4"/>
          <w:lang w:val="da-DK"/>
        </w:rPr>
        <w:t xml:space="preserve"> </w:t>
      </w:r>
      <w:r w:rsidRPr="009E665C">
        <w:rPr>
          <w:lang w:val="da-DK"/>
        </w:rPr>
        <w:t>genbrug</w:t>
      </w:r>
      <w:r w:rsidRPr="009E665C">
        <w:rPr>
          <w:spacing w:val="-4"/>
          <w:lang w:val="da-DK"/>
        </w:rPr>
        <w:t xml:space="preserve"> </w:t>
      </w:r>
      <w:r w:rsidRPr="009E665C">
        <w:rPr>
          <w:lang w:val="da-DK"/>
        </w:rPr>
        <w:t>og</w:t>
      </w:r>
      <w:r w:rsidRPr="009E665C">
        <w:rPr>
          <w:spacing w:val="-4"/>
          <w:lang w:val="da-DK"/>
        </w:rPr>
        <w:t xml:space="preserve"> </w:t>
      </w:r>
      <w:r w:rsidRPr="009E665C">
        <w:rPr>
          <w:lang w:val="da-DK"/>
        </w:rPr>
        <w:t xml:space="preserve">nyttiggørelse, herunder genanvendelse, jf. </w:t>
      </w:r>
      <w:r>
        <w:t>§ 4</w:t>
      </w:r>
    </w:p>
    <w:p w14:paraId="60425208" w14:textId="77777777" w:rsidR="00635043" w:rsidRPr="009E665C" w:rsidRDefault="00644EC4">
      <w:pPr>
        <w:pStyle w:val="Listeafsnit"/>
        <w:numPr>
          <w:ilvl w:val="0"/>
          <w:numId w:val="89"/>
        </w:numPr>
        <w:tabs>
          <w:tab w:val="left" w:pos="2813"/>
        </w:tabs>
        <w:spacing w:before="182"/>
        <w:jc w:val="left"/>
        <w:rPr>
          <w:i/>
          <w:sz w:val="24"/>
          <w:lang w:val="da-DK"/>
        </w:rPr>
      </w:pPr>
      <w:r w:rsidRPr="009E665C">
        <w:rPr>
          <w:i/>
          <w:sz w:val="24"/>
          <w:lang w:val="da-DK"/>
        </w:rPr>
        <w:t>Krav</w:t>
      </w:r>
      <w:r w:rsidRPr="009E665C">
        <w:rPr>
          <w:i/>
          <w:spacing w:val="-7"/>
          <w:sz w:val="24"/>
          <w:lang w:val="da-DK"/>
        </w:rPr>
        <w:t xml:space="preserve"> </w:t>
      </w:r>
      <w:r w:rsidRPr="009E665C">
        <w:rPr>
          <w:i/>
          <w:sz w:val="24"/>
          <w:lang w:val="da-DK"/>
        </w:rPr>
        <w:t>til</w:t>
      </w:r>
      <w:r w:rsidRPr="009E665C">
        <w:rPr>
          <w:i/>
          <w:spacing w:val="-4"/>
          <w:sz w:val="24"/>
          <w:lang w:val="da-DK"/>
        </w:rPr>
        <w:t xml:space="preserve"> </w:t>
      </w:r>
      <w:r w:rsidRPr="009E665C">
        <w:rPr>
          <w:i/>
          <w:sz w:val="24"/>
          <w:lang w:val="da-DK"/>
        </w:rPr>
        <w:t>emballagers</w:t>
      </w:r>
      <w:r w:rsidRPr="009E665C">
        <w:rPr>
          <w:i/>
          <w:spacing w:val="-4"/>
          <w:sz w:val="24"/>
          <w:lang w:val="da-DK"/>
        </w:rPr>
        <w:t xml:space="preserve"> </w:t>
      </w:r>
      <w:r w:rsidRPr="009E665C">
        <w:rPr>
          <w:i/>
          <w:sz w:val="24"/>
          <w:lang w:val="da-DK"/>
        </w:rPr>
        <w:t>fremstilling</w:t>
      </w:r>
      <w:r w:rsidRPr="009E665C">
        <w:rPr>
          <w:i/>
          <w:spacing w:val="-4"/>
          <w:sz w:val="24"/>
          <w:lang w:val="da-DK"/>
        </w:rPr>
        <w:t xml:space="preserve"> </w:t>
      </w:r>
      <w:r w:rsidRPr="009E665C">
        <w:rPr>
          <w:i/>
          <w:sz w:val="24"/>
          <w:lang w:val="da-DK"/>
        </w:rPr>
        <w:t>og</w:t>
      </w:r>
      <w:r w:rsidRPr="009E665C">
        <w:rPr>
          <w:i/>
          <w:spacing w:val="-4"/>
          <w:sz w:val="24"/>
          <w:lang w:val="da-DK"/>
        </w:rPr>
        <w:t xml:space="preserve"> </w:t>
      </w:r>
      <w:r w:rsidRPr="009E665C">
        <w:rPr>
          <w:i/>
          <w:spacing w:val="-2"/>
          <w:sz w:val="24"/>
          <w:lang w:val="da-DK"/>
        </w:rPr>
        <w:t>sammensætning</w:t>
      </w:r>
    </w:p>
    <w:p w14:paraId="6B51F7F0" w14:textId="77777777" w:rsidR="00635043" w:rsidRPr="009E665C" w:rsidRDefault="00644EC4">
      <w:pPr>
        <w:pStyle w:val="Listeafsnit"/>
        <w:numPr>
          <w:ilvl w:val="6"/>
          <w:numId w:val="90"/>
        </w:numPr>
        <w:tabs>
          <w:tab w:val="left" w:pos="422"/>
        </w:tabs>
        <w:spacing w:before="192" w:line="249" w:lineRule="auto"/>
        <w:ind w:right="105" w:firstLine="0"/>
        <w:jc w:val="both"/>
        <w:rPr>
          <w:sz w:val="24"/>
          <w:lang w:val="da-DK"/>
        </w:rPr>
      </w:pPr>
      <w:r w:rsidRPr="009E665C">
        <w:rPr>
          <w:sz w:val="24"/>
          <w:lang w:val="da-DK"/>
        </w:rPr>
        <w:t>Emballage skal fremstilles på en sådan måde, at emballagens rumfang og vægt mindskes til det minimum, der behøves til at bevare det for det emballerede produkt og for forbrugeren nødvendige sikkerheds-, hygiejne- og acceptniveau.</w:t>
      </w:r>
    </w:p>
    <w:p w14:paraId="42A195C4" w14:textId="77777777" w:rsidR="00635043" w:rsidRPr="009E665C" w:rsidRDefault="00644EC4">
      <w:pPr>
        <w:pStyle w:val="Listeafsnit"/>
        <w:numPr>
          <w:ilvl w:val="6"/>
          <w:numId w:val="90"/>
        </w:numPr>
        <w:tabs>
          <w:tab w:val="left" w:pos="426"/>
        </w:tabs>
        <w:spacing w:before="183" w:line="249" w:lineRule="auto"/>
        <w:ind w:right="106" w:firstLine="0"/>
        <w:jc w:val="both"/>
        <w:rPr>
          <w:sz w:val="24"/>
          <w:lang w:val="da-DK"/>
        </w:rPr>
      </w:pPr>
      <w:r w:rsidRPr="009E665C">
        <w:rPr>
          <w:sz w:val="24"/>
          <w:lang w:val="da-DK"/>
        </w:rPr>
        <w:t>Emballage</w:t>
      </w:r>
      <w:r w:rsidRPr="009E665C">
        <w:rPr>
          <w:spacing w:val="40"/>
          <w:sz w:val="24"/>
          <w:lang w:val="da-DK"/>
        </w:rPr>
        <w:t xml:space="preserve"> </w:t>
      </w:r>
      <w:r w:rsidRPr="009E665C">
        <w:rPr>
          <w:sz w:val="24"/>
          <w:lang w:val="da-DK"/>
        </w:rPr>
        <w:t>skal</w:t>
      </w:r>
      <w:r w:rsidRPr="009E665C">
        <w:rPr>
          <w:spacing w:val="40"/>
          <w:sz w:val="24"/>
          <w:lang w:val="da-DK"/>
        </w:rPr>
        <w:t xml:space="preserve"> </w:t>
      </w:r>
      <w:r w:rsidRPr="009E665C">
        <w:rPr>
          <w:sz w:val="24"/>
          <w:lang w:val="da-DK"/>
        </w:rPr>
        <w:t>udformes,</w:t>
      </w:r>
      <w:r w:rsidRPr="009E665C">
        <w:rPr>
          <w:spacing w:val="40"/>
          <w:sz w:val="24"/>
          <w:lang w:val="da-DK"/>
        </w:rPr>
        <w:t xml:space="preserve"> </w:t>
      </w:r>
      <w:r w:rsidRPr="009E665C">
        <w:rPr>
          <w:sz w:val="24"/>
          <w:lang w:val="da-DK"/>
        </w:rPr>
        <w:t>fremstilles</w:t>
      </w:r>
      <w:r w:rsidRPr="009E665C">
        <w:rPr>
          <w:spacing w:val="40"/>
          <w:sz w:val="24"/>
          <w:lang w:val="da-DK"/>
        </w:rPr>
        <w:t xml:space="preserve"> </w:t>
      </w:r>
      <w:r w:rsidRPr="009E665C">
        <w:rPr>
          <w:sz w:val="24"/>
          <w:lang w:val="da-DK"/>
        </w:rPr>
        <w:t>og</w:t>
      </w:r>
      <w:r w:rsidRPr="009E665C">
        <w:rPr>
          <w:spacing w:val="40"/>
          <w:sz w:val="24"/>
          <w:lang w:val="da-DK"/>
        </w:rPr>
        <w:t xml:space="preserve"> </w:t>
      </w:r>
      <w:r w:rsidRPr="009E665C">
        <w:rPr>
          <w:sz w:val="24"/>
          <w:lang w:val="da-DK"/>
        </w:rPr>
        <w:t>markedsføres</w:t>
      </w:r>
      <w:r w:rsidRPr="009E665C">
        <w:rPr>
          <w:spacing w:val="40"/>
          <w:sz w:val="24"/>
          <w:lang w:val="da-DK"/>
        </w:rPr>
        <w:t xml:space="preserve"> </w:t>
      </w:r>
      <w:r w:rsidRPr="009E665C">
        <w:rPr>
          <w:sz w:val="24"/>
          <w:lang w:val="da-DK"/>
        </w:rPr>
        <w:t>på</w:t>
      </w:r>
      <w:r w:rsidRPr="009E665C">
        <w:rPr>
          <w:spacing w:val="40"/>
          <w:sz w:val="24"/>
          <w:lang w:val="da-DK"/>
        </w:rPr>
        <w:t xml:space="preserve"> </w:t>
      </w:r>
      <w:r w:rsidRPr="009E665C">
        <w:rPr>
          <w:sz w:val="24"/>
          <w:lang w:val="da-DK"/>
        </w:rPr>
        <w:t>en</w:t>
      </w:r>
      <w:r w:rsidRPr="009E665C">
        <w:rPr>
          <w:spacing w:val="40"/>
          <w:sz w:val="24"/>
          <w:lang w:val="da-DK"/>
        </w:rPr>
        <w:t xml:space="preserve"> </w:t>
      </w:r>
      <w:r w:rsidRPr="009E665C">
        <w:rPr>
          <w:sz w:val="24"/>
          <w:lang w:val="da-DK"/>
        </w:rPr>
        <w:t>sådan</w:t>
      </w:r>
      <w:r w:rsidRPr="009E665C">
        <w:rPr>
          <w:spacing w:val="40"/>
          <w:sz w:val="24"/>
          <w:lang w:val="da-DK"/>
        </w:rPr>
        <w:t xml:space="preserve"> </w:t>
      </w:r>
      <w:r w:rsidRPr="009E665C">
        <w:rPr>
          <w:sz w:val="24"/>
          <w:lang w:val="da-DK"/>
        </w:rPr>
        <w:t>måde,</w:t>
      </w:r>
      <w:r w:rsidRPr="009E665C">
        <w:rPr>
          <w:spacing w:val="40"/>
          <w:sz w:val="24"/>
          <w:lang w:val="da-DK"/>
        </w:rPr>
        <w:t xml:space="preserve"> </w:t>
      </w:r>
      <w:r w:rsidRPr="009E665C">
        <w:rPr>
          <w:sz w:val="24"/>
          <w:lang w:val="da-DK"/>
        </w:rPr>
        <w:t>at</w:t>
      </w:r>
      <w:r w:rsidRPr="009E665C">
        <w:rPr>
          <w:spacing w:val="40"/>
          <w:sz w:val="24"/>
          <w:lang w:val="da-DK"/>
        </w:rPr>
        <w:t xml:space="preserve"> </w:t>
      </w:r>
      <w:r w:rsidRPr="009E665C">
        <w:rPr>
          <w:sz w:val="24"/>
          <w:lang w:val="da-DK"/>
        </w:rPr>
        <w:t>den</w:t>
      </w:r>
      <w:r w:rsidRPr="009E665C">
        <w:rPr>
          <w:spacing w:val="40"/>
          <w:sz w:val="24"/>
          <w:lang w:val="da-DK"/>
        </w:rPr>
        <w:t xml:space="preserve"> </w:t>
      </w:r>
      <w:r w:rsidRPr="009E665C">
        <w:rPr>
          <w:sz w:val="24"/>
          <w:lang w:val="da-DK"/>
        </w:rPr>
        <w:t>kan</w:t>
      </w:r>
      <w:r w:rsidRPr="009E665C">
        <w:rPr>
          <w:spacing w:val="40"/>
          <w:sz w:val="24"/>
          <w:lang w:val="da-DK"/>
        </w:rPr>
        <w:t xml:space="preserve"> </w:t>
      </w:r>
      <w:r w:rsidRPr="009E665C">
        <w:rPr>
          <w:sz w:val="24"/>
          <w:lang w:val="da-DK"/>
        </w:rPr>
        <w:t>genbruges eller</w:t>
      </w:r>
      <w:r w:rsidRPr="009E665C">
        <w:rPr>
          <w:spacing w:val="37"/>
          <w:sz w:val="24"/>
          <w:lang w:val="da-DK"/>
        </w:rPr>
        <w:t xml:space="preserve"> </w:t>
      </w:r>
      <w:r w:rsidRPr="009E665C">
        <w:rPr>
          <w:sz w:val="24"/>
          <w:lang w:val="da-DK"/>
        </w:rPr>
        <w:t>nyttiggøres,</w:t>
      </w:r>
      <w:r w:rsidRPr="009E665C">
        <w:rPr>
          <w:spacing w:val="37"/>
          <w:sz w:val="24"/>
          <w:lang w:val="da-DK"/>
        </w:rPr>
        <w:t xml:space="preserve"> </w:t>
      </w:r>
      <w:r w:rsidRPr="009E665C">
        <w:rPr>
          <w:sz w:val="24"/>
          <w:lang w:val="da-DK"/>
        </w:rPr>
        <w:t>herunder</w:t>
      </w:r>
      <w:r w:rsidRPr="009E665C">
        <w:rPr>
          <w:spacing w:val="37"/>
          <w:sz w:val="24"/>
          <w:lang w:val="da-DK"/>
        </w:rPr>
        <w:t xml:space="preserve"> </w:t>
      </w:r>
      <w:r w:rsidRPr="009E665C">
        <w:rPr>
          <w:sz w:val="24"/>
          <w:lang w:val="da-DK"/>
        </w:rPr>
        <w:t>genanvendes,</w:t>
      </w:r>
      <w:r w:rsidRPr="009E665C">
        <w:rPr>
          <w:spacing w:val="37"/>
          <w:sz w:val="24"/>
          <w:lang w:val="da-DK"/>
        </w:rPr>
        <w:t xml:space="preserve"> </w:t>
      </w:r>
      <w:r w:rsidRPr="009E665C">
        <w:rPr>
          <w:sz w:val="24"/>
          <w:lang w:val="da-DK"/>
        </w:rPr>
        <w:t>og</w:t>
      </w:r>
      <w:r w:rsidRPr="009E665C">
        <w:rPr>
          <w:spacing w:val="37"/>
          <w:sz w:val="24"/>
          <w:lang w:val="da-DK"/>
        </w:rPr>
        <w:t xml:space="preserve"> </w:t>
      </w:r>
      <w:r w:rsidRPr="009E665C">
        <w:rPr>
          <w:sz w:val="24"/>
          <w:lang w:val="da-DK"/>
        </w:rPr>
        <w:t>således</w:t>
      </w:r>
      <w:r w:rsidRPr="009E665C">
        <w:rPr>
          <w:spacing w:val="37"/>
          <w:sz w:val="24"/>
          <w:lang w:val="da-DK"/>
        </w:rPr>
        <w:t xml:space="preserve"> </w:t>
      </w:r>
      <w:r w:rsidRPr="009E665C">
        <w:rPr>
          <w:sz w:val="24"/>
          <w:lang w:val="da-DK"/>
        </w:rPr>
        <w:t>at</w:t>
      </w:r>
      <w:r w:rsidRPr="009E665C">
        <w:rPr>
          <w:spacing w:val="37"/>
          <w:sz w:val="24"/>
          <w:lang w:val="da-DK"/>
        </w:rPr>
        <w:t xml:space="preserve"> </w:t>
      </w:r>
      <w:r w:rsidRPr="009E665C">
        <w:rPr>
          <w:sz w:val="24"/>
          <w:lang w:val="da-DK"/>
        </w:rPr>
        <w:t>miljøbelastningen</w:t>
      </w:r>
      <w:r w:rsidRPr="009E665C">
        <w:rPr>
          <w:spacing w:val="37"/>
          <w:sz w:val="24"/>
          <w:lang w:val="da-DK"/>
        </w:rPr>
        <w:t xml:space="preserve"> </w:t>
      </w:r>
      <w:r w:rsidRPr="009E665C">
        <w:rPr>
          <w:sz w:val="24"/>
          <w:lang w:val="da-DK"/>
        </w:rPr>
        <w:t>herfra</w:t>
      </w:r>
      <w:r w:rsidRPr="009E665C">
        <w:rPr>
          <w:spacing w:val="37"/>
          <w:sz w:val="24"/>
          <w:lang w:val="da-DK"/>
        </w:rPr>
        <w:t xml:space="preserve"> </w:t>
      </w:r>
      <w:r w:rsidRPr="009E665C">
        <w:rPr>
          <w:sz w:val="24"/>
          <w:lang w:val="da-DK"/>
        </w:rPr>
        <w:t>mindskes</w:t>
      </w:r>
      <w:r w:rsidRPr="009E665C">
        <w:rPr>
          <w:spacing w:val="37"/>
          <w:sz w:val="24"/>
          <w:lang w:val="da-DK"/>
        </w:rPr>
        <w:t xml:space="preserve"> </w:t>
      </w:r>
      <w:r w:rsidRPr="009E665C">
        <w:rPr>
          <w:sz w:val="24"/>
          <w:lang w:val="da-DK"/>
        </w:rPr>
        <w:t>mest</w:t>
      </w:r>
      <w:r w:rsidRPr="009E665C">
        <w:rPr>
          <w:spacing w:val="37"/>
          <w:sz w:val="24"/>
          <w:lang w:val="da-DK"/>
        </w:rPr>
        <w:t xml:space="preserve"> </w:t>
      </w:r>
      <w:r w:rsidRPr="009E665C">
        <w:rPr>
          <w:sz w:val="24"/>
          <w:lang w:val="da-DK"/>
        </w:rPr>
        <w:t xml:space="preserve">muligt i forbindelse med den endelige bortskaffelse af emballageaffald eller restprodukter fra emballageaffalds- </w:t>
      </w:r>
      <w:r w:rsidRPr="009E665C">
        <w:rPr>
          <w:spacing w:val="-2"/>
          <w:sz w:val="24"/>
          <w:lang w:val="da-DK"/>
        </w:rPr>
        <w:t>håndtering.</w:t>
      </w:r>
    </w:p>
    <w:p w14:paraId="4BFB697A" w14:textId="77777777" w:rsidR="00635043" w:rsidRPr="009E665C" w:rsidRDefault="00644EC4">
      <w:pPr>
        <w:pStyle w:val="Listeafsnit"/>
        <w:numPr>
          <w:ilvl w:val="6"/>
          <w:numId w:val="90"/>
        </w:numPr>
        <w:tabs>
          <w:tab w:val="left" w:pos="110"/>
          <w:tab w:val="left" w:pos="405"/>
        </w:tabs>
        <w:spacing w:before="184" w:line="249" w:lineRule="auto"/>
        <w:ind w:right="106" w:hanging="1"/>
        <w:jc w:val="both"/>
        <w:rPr>
          <w:sz w:val="24"/>
          <w:lang w:val="da-DK"/>
        </w:rPr>
      </w:pPr>
      <w:r w:rsidRPr="009E665C">
        <w:rPr>
          <w:sz w:val="24"/>
          <w:lang w:val="da-DK"/>
        </w:rPr>
        <w:t>Emballage skal fremstilles på en sådan måde, at indholdet af skadelige og andre farlige stoffer og materialer som bestanddele af emballagematerialet eller af emballagekomponenterne minimeres, for så vidt angår deres tilstedeværelse i emissioner, aske eller perkolat, når emballager eller restprodukter fra håndtering af emballageaffald forbrændes eller deponeres.</w:t>
      </w:r>
    </w:p>
    <w:p w14:paraId="070A4F08" w14:textId="77777777" w:rsidR="00635043" w:rsidRPr="009E665C" w:rsidRDefault="00644EC4">
      <w:pPr>
        <w:pStyle w:val="Listeafsnit"/>
        <w:numPr>
          <w:ilvl w:val="0"/>
          <w:numId w:val="89"/>
        </w:numPr>
        <w:tabs>
          <w:tab w:val="left" w:pos="240"/>
        </w:tabs>
        <w:spacing w:before="184"/>
        <w:ind w:left="240"/>
        <w:jc w:val="center"/>
        <w:rPr>
          <w:i/>
          <w:sz w:val="24"/>
          <w:lang w:val="da-DK"/>
        </w:rPr>
      </w:pPr>
      <w:r w:rsidRPr="009E665C">
        <w:rPr>
          <w:i/>
          <w:sz w:val="24"/>
          <w:lang w:val="da-DK"/>
        </w:rPr>
        <w:t xml:space="preserve">Krav i forbindelse med genbrug af </w:t>
      </w:r>
      <w:r w:rsidRPr="009E665C">
        <w:rPr>
          <w:i/>
          <w:spacing w:val="-2"/>
          <w:sz w:val="24"/>
          <w:lang w:val="da-DK"/>
        </w:rPr>
        <w:t>emballage</w:t>
      </w:r>
    </w:p>
    <w:p w14:paraId="318693FD" w14:textId="77777777" w:rsidR="00635043" w:rsidRPr="009E665C" w:rsidRDefault="00644EC4">
      <w:pPr>
        <w:pStyle w:val="Brdtekst"/>
        <w:spacing w:before="192"/>
        <w:jc w:val="left"/>
        <w:rPr>
          <w:lang w:val="da-DK"/>
        </w:rPr>
      </w:pPr>
      <w:r w:rsidRPr="009E665C">
        <w:rPr>
          <w:lang w:val="da-DK"/>
        </w:rPr>
        <w:t xml:space="preserve">Følgende krav skal være opfyldt </w:t>
      </w:r>
      <w:r w:rsidRPr="009E665C">
        <w:rPr>
          <w:spacing w:val="-2"/>
          <w:lang w:val="da-DK"/>
        </w:rPr>
        <w:t>samtidig:</w:t>
      </w:r>
    </w:p>
    <w:p w14:paraId="12E81F97" w14:textId="77777777" w:rsidR="00635043" w:rsidRPr="009E665C" w:rsidRDefault="00644EC4">
      <w:pPr>
        <w:pStyle w:val="Listeafsnit"/>
        <w:numPr>
          <w:ilvl w:val="0"/>
          <w:numId w:val="88"/>
        </w:numPr>
        <w:tabs>
          <w:tab w:val="left" w:pos="375"/>
        </w:tabs>
        <w:spacing w:before="192" w:line="249" w:lineRule="auto"/>
        <w:ind w:right="107" w:firstLine="0"/>
        <w:jc w:val="both"/>
        <w:rPr>
          <w:sz w:val="24"/>
          <w:lang w:val="da-DK"/>
        </w:rPr>
      </w:pPr>
      <w:r w:rsidRPr="009E665C">
        <w:rPr>
          <w:sz w:val="24"/>
          <w:lang w:val="da-DK"/>
        </w:rPr>
        <w:t>Emballagens fysiske egenskaber skal være af en sådan art, at emballagen kan genbruges et antal gange under normalt forudsigelige anvendelsesbetingelser.</w:t>
      </w:r>
    </w:p>
    <w:p w14:paraId="6E108CB0" w14:textId="77777777" w:rsidR="00635043" w:rsidRPr="009E665C" w:rsidRDefault="00644EC4">
      <w:pPr>
        <w:pStyle w:val="Listeafsnit"/>
        <w:numPr>
          <w:ilvl w:val="0"/>
          <w:numId w:val="88"/>
        </w:numPr>
        <w:tabs>
          <w:tab w:val="left" w:pos="110"/>
          <w:tab w:val="left" w:pos="379"/>
        </w:tabs>
        <w:spacing w:before="182" w:line="249" w:lineRule="auto"/>
        <w:ind w:right="107" w:hanging="1"/>
        <w:jc w:val="both"/>
        <w:rPr>
          <w:sz w:val="24"/>
          <w:lang w:val="da-DK"/>
        </w:rPr>
      </w:pPr>
      <w:r w:rsidRPr="009E665C">
        <w:rPr>
          <w:sz w:val="24"/>
          <w:lang w:val="da-DK"/>
        </w:rPr>
        <w:t>Det skal være muligt at behandle den brugte emballage i overensstemmelse med sundheds- og sikker- hedskravene for arbejdstagerne.</w:t>
      </w:r>
    </w:p>
    <w:p w14:paraId="0BF23BEB" w14:textId="77777777" w:rsidR="00635043" w:rsidRPr="009E665C" w:rsidRDefault="00644EC4">
      <w:pPr>
        <w:pStyle w:val="Listeafsnit"/>
        <w:numPr>
          <w:ilvl w:val="0"/>
          <w:numId w:val="88"/>
        </w:numPr>
        <w:tabs>
          <w:tab w:val="left" w:pos="381"/>
        </w:tabs>
        <w:spacing w:before="182" w:line="249" w:lineRule="auto"/>
        <w:ind w:right="106" w:firstLine="0"/>
        <w:jc w:val="both"/>
        <w:rPr>
          <w:sz w:val="24"/>
          <w:lang w:val="da-DK"/>
        </w:rPr>
      </w:pPr>
      <w:r w:rsidRPr="009E665C">
        <w:rPr>
          <w:sz w:val="24"/>
          <w:lang w:val="da-DK"/>
        </w:rPr>
        <w:t>Emballagen skal opfylde kravene til nyttiggørelse, når emballagen ikke længere genbruges og dermed bliver til affald.</w:t>
      </w:r>
    </w:p>
    <w:p w14:paraId="66F16323" w14:textId="77777777" w:rsidR="00635043" w:rsidRPr="009E665C" w:rsidRDefault="00644EC4">
      <w:pPr>
        <w:pStyle w:val="Listeafsnit"/>
        <w:numPr>
          <w:ilvl w:val="0"/>
          <w:numId w:val="89"/>
        </w:numPr>
        <w:tabs>
          <w:tab w:val="left" w:pos="2924"/>
        </w:tabs>
        <w:spacing w:before="182"/>
        <w:ind w:left="2924"/>
        <w:jc w:val="left"/>
        <w:rPr>
          <w:i/>
          <w:sz w:val="24"/>
          <w:lang w:val="da-DK"/>
        </w:rPr>
      </w:pPr>
      <w:r w:rsidRPr="009E665C">
        <w:rPr>
          <w:i/>
          <w:sz w:val="24"/>
          <w:lang w:val="da-DK"/>
        </w:rPr>
        <w:t>Krav</w:t>
      </w:r>
      <w:r w:rsidRPr="009E665C">
        <w:rPr>
          <w:i/>
          <w:spacing w:val="-3"/>
          <w:sz w:val="24"/>
          <w:lang w:val="da-DK"/>
        </w:rPr>
        <w:t xml:space="preserve"> </w:t>
      </w:r>
      <w:r w:rsidRPr="009E665C">
        <w:rPr>
          <w:i/>
          <w:sz w:val="24"/>
          <w:lang w:val="da-DK"/>
        </w:rPr>
        <w:t>i</w:t>
      </w:r>
      <w:r w:rsidRPr="009E665C">
        <w:rPr>
          <w:i/>
          <w:spacing w:val="-3"/>
          <w:sz w:val="24"/>
          <w:lang w:val="da-DK"/>
        </w:rPr>
        <w:t xml:space="preserve"> </w:t>
      </w:r>
      <w:r w:rsidRPr="009E665C">
        <w:rPr>
          <w:i/>
          <w:sz w:val="24"/>
          <w:lang w:val="da-DK"/>
        </w:rPr>
        <w:t>forbindelse</w:t>
      </w:r>
      <w:r w:rsidRPr="009E665C">
        <w:rPr>
          <w:i/>
          <w:spacing w:val="-3"/>
          <w:sz w:val="24"/>
          <w:lang w:val="da-DK"/>
        </w:rPr>
        <w:t xml:space="preserve"> </w:t>
      </w:r>
      <w:r w:rsidRPr="009E665C">
        <w:rPr>
          <w:i/>
          <w:sz w:val="24"/>
          <w:lang w:val="da-DK"/>
        </w:rPr>
        <w:t>med</w:t>
      </w:r>
      <w:r w:rsidRPr="009E665C">
        <w:rPr>
          <w:i/>
          <w:spacing w:val="-3"/>
          <w:sz w:val="24"/>
          <w:lang w:val="da-DK"/>
        </w:rPr>
        <w:t xml:space="preserve"> </w:t>
      </w:r>
      <w:r w:rsidRPr="009E665C">
        <w:rPr>
          <w:i/>
          <w:sz w:val="24"/>
          <w:lang w:val="da-DK"/>
        </w:rPr>
        <w:t>nyttiggørelse</w:t>
      </w:r>
      <w:r w:rsidRPr="009E665C">
        <w:rPr>
          <w:i/>
          <w:spacing w:val="-3"/>
          <w:sz w:val="24"/>
          <w:lang w:val="da-DK"/>
        </w:rPr>
        <w:t xml:space="preserve"> </w:t>
      </w:r>
      <w:r w:rsidRPr="009E665C">
        <w:rPr>
          <w:i/>
          <w:sz w:val="24"/>
          <w:lang w:val="da-DK"/>
        </w:rPr>
        <w:t>af</w:t>
      </w:r>
      <w:r w:rsidRPr="009E665C">
        <w:rPr>
          <w:i/>
          <w:spacing w:val="-2"/>
          <w:sz w:val="24"/>
          <w:lang w:val="da-DK"/>
        </w:rPr>
        <w:t xml:space="preserve"> emballage</w:t>
      </w:r>
    </w:p>
    <w:p w14:paraId="55751B77" w14:textId="77777777" w:rsidR="00635043" w:rsidRPr="009E665C" w:rsidRDefault="00644EC4">
      <w:pPr>
        <w:pStyle w:val="Listeafsnit"/>
        <w:numPr>
          <w:ilvl w:val="0"/>
          <w:numId w:val="87"/>
        </w:numPr>
        <w:tabs>
          <w:tab w:val="left" w:pos="369"/>
        </w:tabs>
        <w:spacing w:before="192"/>
        <w:ind w:left="369" w:hanging="259"/>
        <w:rPr>
          <w:sz w:val="24"/>
          <w:lang w:val="da-DK"/>
        </w:rPr>
      </w:pPr>
      <w:r w:rsidRPr="009E665C">
        <w:rPr>
          <w:sz w:val="24"/>
          <w:lang w:val="da-DK"/>
        </w:rPr>
        <w:t xml:space="preserve">Nyttiggørelse af emballage i form af </w:t>
      </w:r>
      <w:r w:rsidRPr="009E665C">
        <w:rPr>
          <w:spacing w:val="-2"/>
          <w:sz w:val="24"/>
          <w:lang w:val="da-DK"/>
        </w:rPr>
        <w:t>materialegenanvendelse.</w:t>
      </w:r>
    </w:p>
    <w:p w14:paraId="08AB97B3" w14:textId="77777777" w:rsidR="00635043" w:rsidRPr="009E665C" w:rsidRDefault="00644EC4">
      <w:pPr>
        <w:pStyle w:val="Brdtekst"/>
        <w:spacing w:before="192" w:line="249" w:lineRule="auto"/>
        <w:ind w:right="106"/>
        <w:rPr>
          <w:lang w:val="da-DK"/>
        </w:rPr>
      </w:pPr>
      <w:r w:rsidRPr="009E665C">
        <w:rPr>
          <w:lang w:val="da-DK"/>
        </w:rPr>
        <w:t>Emballagen skal fremstilles på en sådan måde, at det er muligt at genanvende en vis vægtprocent af de anvendte materialer til fremstilling af salgbare produkter under hensyn til de gældende standarder i Fæl- lesskabet. Fastsættelsen af denne procentdel kan variere afhængigt af, hvilken type materiale emballagen består af.</w:t>
      </w:r>
    </w:p>
    <w:p w14:paraId="39E75DFB" w14:textId="77777777" w:rsidR="00635043" w:rsidRPr="009E665C" w:rsidRDefault="00644EC4">
      <w:pPr>
        <w:pStyle w:val="Listeafsnit"/>
        <w:numPr>
          <w:ilvl w:val="0"/>
          <w:numId w:val="87"/>
        </w:numPr>
        <w:tabs>
          <w:tab w:val="left" w:pos="369"/>
        </w:tabs>
        <w:spacing w:before="184"/>
        <w:ind w:left="369" w:hanging="259"/>
        <w:rPr>
          <w:sz w:val="24"/>
          <w:lang w:val="da-DK"/>
        </w:rPr>
      </w:pPr>
      <w:r w:rsidRPr="009E665C">
        <w:rPr>
          <w:sz w:val="24"/>
          <w:lang w:val="da-DK"/>
        </w:rPr>
        <w:t xml:space="preserve">Nyttiggørelse af emballage i form af </w:t>
      </w:r>
      <w:r w:rsidRPr="009E665C">
        <w:rPr>
          <w:spacing w:val="-2"/>
          <w:sz w:val="24"/>
          <w:lang w:val="da-DK"/>
        </w:rPr>
        <w:t>energiudnyttelse.</w:t>
      </w:r>
    </w:p>
    <w:p w14:paraId="7C0D499C" w14:textId="77777777" w:rsidR="00635043" w:rsidRPr="009E665C" w:rsidRDefault="00644EC4">
      <w:pPr>
        <w:pStyle w:val="Brdtekst"/>
        <w:spacing w:before="192" w:line="249" w:lineRule="auto"/>
        <w:ind w:right="107" w:hanging="1"/>
        <w:rPr>
          <w:lang w:val="da-DK"/>
        </w:rPr>
      </w:pPr>
      <w:r w:rsidRPr="009E665C">
        <w:rPr>
          <w:lang w:val="da-DK"/>
        </w:rPr>
        <w:t>Emballageaffald, der forarbejdes med henblik på energiudnyttelse, skal have en mindste nedre brændvær- di for at give en optimal energiudnyttelse.</w:t>
      </w:r>
    </w:p>
    <w:p w14:paraId="24CDE74D" w14:textId="77777777" w:rsidR="00635043" w:rsidRPr="009E665C" w:rsidRDefault="00644EC4">
      <w:pPr>
        <w:pStyle w:val="Listeafsnit"/>
        <w:numPr>
          <w:ilvl w:val="0"/>
          <w:numId w:val="87"/>
        </w:numPr>
        <w:tabs>
          <w:tab w:val="left" w:pos="369"/>
        </w:tabs>
        <w:spacing w:before="182"/>
        <w:ind w:left="369" w:hanging="259"/>
        <w:rPr>
          <w:sz w:val="24"/>
          <w:lang w:val="da-DK"/>
        </w:rPr>
      </w:pPr>
      <w:r w:rsidRPr="009E665C">
        <w:rPr>
          <w:sz w:val="24"/>
          <w:lang w:val="da-DK"/>
        </w:rPr>
        <w:t xml:space="preserve">Nyttiggørelse af emballager i form af </w:t>
      </w:r>
      <w:r w:rsidRPr="009E665C">
        <w:rPr>
          <w:spacing w:val="-2"/>
          <w:sz w:val="24"/>
          <w:lang w:val="da-DK"/>
        </w:rPr>
        <w:t>kompostering.</w:t>
      </w:r>
    </w:p>
    <w:p w14:paraId="0A2F31BE" w14:textId="77777777" w:rsidR="00635043" w:rsidRPr="009E665C" w:rsidRDefault="00644EC4">
      <w:pPr>
        <w:pStyle w:val="Brdtekst"/>
        <w:spacing w:before="192" w:line="249" w:lineRule="auto"/>
        <w:ind w:right="106"/>
        <w:rPr>
          <w:lang w:val="da-DK"/>
        </w:rPr>
      </w:pPr>
      <w:r w:rsidRPr="009E665C">
        <w:rPr>
          <w:lang w:val="da-DK"/>
        </w:rPr>
        <w:t>Emballageaffald, der forarbejdes med henblik på kompostering, skal være bionedbrydeligt i en sådan</w:t>
      </w:r>
      <w:r w:rsidRPr="009E665C">
        <w:rPr>
          <w:spacing w:val="40"/>
          <w:lang w:val="da-DK"/>
        </w:rPr>
        <w:t xml:space="preserve"> </w:t>
      </w:r>
      <w:r w:rsidRPr="009E665C">
        <w:rPr>
          <w:lang w:val="da-DK"/>
        </w:rPr>
        <w:t xml:space="preserve">grad, at det ikke hindrer separat indsamling og den komposteringsproces eller -aktivitet, som affaldet </w:t>
      </w:r>
      <w:r w:rsidRPr="009E665C">
        <w:rPr>
          <w:spacing w:val="-2"/>
          <w:lang w:val="da-DK"/>
        </w:rPr>
        <w:t>underkastes.</w:t>
      </w:r>
    </w:p>
    <w:p w14:paraId="4F94056A" w14:textId="77777777" w:rsidR="00635043" w:rsidRDefault="00644EC4">
      <w:pPr>
        <w:pStyle w:val="Listeafsnit"/>
        <w:numPr>
          <w:ilvl w:val="0"/>
          <w:numId w:val="87"/>
        </w:numPr>
        <w:tabs>
          <w:tab w:val="left" w:pos="369"/>
        </w:tabs>
        <w:spacing w:before="183"/>
        <w:ind w:left="369" w:hanging="259"/>
        <w:rPr>
          <w:sz w:val="24"/>
        </w:rPr>
      </w:pPr>
      <w:r>
        <w:rPr>
          <w:sz w:val="24"/>
        </w:rPr>
        <w:t xml:space="preserve">Bionedbrydelig </w:t>
      </w:r>
      <w:r>
        <w:rPr>
          <w:spacing w:val="-2"/>
          <w:sz w:val="24"/>
        </w:rPr>
        <w:t>emballage.</w:t>
      </w:r>
    </w:p>
    <w:p w14:paraId="7CA0809B" w14:textId="77777777" w:rsidR="00635043" w:rsidRDefault="00635043">
      <w:pPr>
        <w:rPr>
          <w:sz w:val="24"/>
        </w:rPr>
        <w:sectPr w:rsidR="00635043">
          <w:pgSz w:w="11910" w:h="16840"/>
          <w:pgMar w:top="1320" w:right="740" w:bottom="840" w:left="740" w:header="0" w:footer="652" w:gutter="0"/>
          <w:cols w:space="708"/>
        </w:sectPr>
      </w:pPr>
    </w:p>
    <w:p w14:paraId="3472B6FE" w14:textId="77777777" w:rsidR="00635043" w:rsidRPr="009E665C" w:rsidRDefault="00644EC4">
      <w:pPr>
        <w:pStyle w:val="Brdtekst"/>
        <w:spacing w:before="67" w:line="249" w:lineRule="auto"/>
        <w:ind w:hanging="1"/>
        <w:jc w:val="left"/>
        <w:rPr>
          <w:lang w:val="da-DK"/>
        </w:rPr>
      </w:pPr>
      <w:r w:rsidRPr="009E665C">
        <w:rPr>
          <w:lang w:val="da-DK"/>
        </w:rPr>
        <w:lastRenderedPageBreak/>
        <w:t>Bionedbrydelig emballageaffald skal kunne nedbrydes fysisk, kemisk, termisk eller biologisk på en sådan måde, at det meste af komposten til slut nedbrydes til kuldioxid, biomasse og vand.</w:t>
      </w:r>
    </w:p>
    <w:p w14:paraId="2FE2EB57"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2F6B43DF" w14:textId="77777777" w:rsidR="00635043" w:rsidRPr="009E665C" w:rsidRDefault="00644EC4">
      <w:pPr>
        <w:pStyle w:val="Overskrift1"/>
        <w:rPr>
          <w:lang w:val="da-DK"/>
        </w:rPr>
      </w:pPr>
      <w:bookmarkStart w:id="679" w:name="Bilag_3_-_Krav_til_oplysninger_om_emball"/>
      <w:bookmarkEnd w:id="679"/>
      <w:r w:rsidRPr="009E665C">
        <w:rPr>
          <w:lang w:val="da-DK"/>
        </w:rPr>
        <w:lastRenderedPageBreak/>
        <w:t xml:space="preserve">Bilag </w:t>
      </w:r>
      <w:r w:rsidRPr="009E665C">
        <w:rPr>
          <w:spacing w:val="-10"/>
          <w:lang w:val="da-DK"/>
        </w:rPr>
        <w:t>3</w:t>
      </w:r>
    </w:p>
    <w:p w14:paraId="41177EA1" w14:textId="77777777" w:rsidR="00635043" w:rsidRPr="009E665C" w:rsidRDefault="00644EC4">
      <w:pPr>
        <w:pStyle w:val="Overskrift2"/>
        <w:spacing w:before="136"/>
        <w:ind w:left="235"/>
        <w:rPr>
          <w:lang w:val="da-DK"/>
        </w:rPr>
      </w:pPr>
      <w:r w:rsidRPr="009E665C">
        <w:rPr>
          <w:lang w:val="da-DK"/>
        </w:rPr>
        <w:t>Krav</w:t>
      </w:r>
      <w:r w:rsidRPr="009E665C">
        <w:rPr>
          <w:spacing w:val="-7"/>
          <w:lang w:val="da-DK"/>
        </w:rPr>
        <w:t xml:space="preserve"> </w:t>
      </w:r>
      <w:r w:rsidRPr="009E665C">
        <w:rPr>
          <w:lang w:val="da-DK"/>
        </w:rPr>
        <w:t>til</w:t>
      </w:r>
      <w:r w:rsidRPr="009E665C">
        <w:rPr>
          <w:spacing w:val="-4"/>
          <w:lang w:val="da-DK"/>
        </w:rPr>
        <w:t xml:space="preserve"> </w:t>
      </w:r>
      <w:r w:rsidRPr="009E665C">
        <w:rPr>
          <w:lang w:val="da-DK"/>
        </w:rPr>
        <w:t>oplysninger</w:t>
      </w:r>
      <w:r w:rsidRPr="009E665C">
        <w:rPr>
          <w:spacing w:val="-4"/>
          <w:lang w:val="da-DK"/>
        </w:rPr>
        <w:t xml:space="preserve"> </w:t>
      </w:r>
      <w:r w:rsidRPr="009E665C">
        <w:rPr>
          <w:lang w:val="da-DK"/>
        </w:rPr>
        <w:t>om</w:t>
      </w:r>
      <w:r w:rsidRPr="009E665C">
        <w:rPr>
          <w:spacing w:val="-4"/>
          <w:lang w:val="da-DK"/>
        </w:rPr>
        <w:t xml:space="preserve"> </w:t>
      </w:r>
      <w:r w:rsidRPr="009E665C">
        <w:rPr>
          <w:lang w:val="da-DK"/>
        </w:rPr>
        <w:t>emballagers</w:t>
      </w:r>
      <w:r w:rsidRPr="009E665C">
        <w:rPr>
          <w:spacing w:val="-5"/>
          <w:lang w:val="da-DK"/>
        </w:rPr>
        <w:t xml:space="preserve"> </w:t>
      </w:r>
      <w:r w:rsidRPr="009E665C">
        <w:rPr>
          <w:lang w:val="da-DK"/>
        </w:rPr>
        <w:t>indhold</w:t>
      </w:r>
      <w:r w:rsidRPr="009E665C">
        <w:rPr>
          <w:spacing w:val="-5"/>
          <w:lang w:val="da-DK"/>
        </w:rPr>
        <w:t xml:space="preserve"> </w:t>
      </w:r>
      <w:r w:rsidRPr="009E665C">
        <w:rPr>
          <w:lang w:val="da-DK"/>
        </w:rPr>
        <w:t>af</w:t>
      </w:r>
      <w:r w:rsidRPr="009E665C">
        <w:rPr>
          <w:spacing w:val="-4"/>
          <w:lang w:val="da-DK"/>
        </w:rPr>
        <w:t xml:space="preserve"> </w:t>
      </w:r>
      <w:r w:rsidRPr="009E665C">
        <w:rPr>
          <w:lang w:val="da-DK"/>
        </w:rPr>
        <w:t>materialer,</w:t>
      </w:r>
      <w:r w:rsidRPr="009E665C">
        <w:rPr>
          <w:spacing w:val="-4"/>
          <w:lang w:val="da-DK"/>
        </w:rPr>
        <w:t xml:space="preserve"> </w:t>
      </w:r>
      <w:r w:rsidRPr="009E665C">
        <w:rPr>
          <w:lang w:val="da-DK"/>
        </w:rPr>
        <w:t>stoffer</w:t>
      </w:r>
      <w:r w:rsidRPr="009E665C">
        <w:rPr>
          <w:spacing w:val="-5"/>
          <w:lang w:val="da-DK"/>
        </w:rPr>
        <w:t xml:space="preserve"> </w:t>
      </w:r>
      <w:r w:rsidRPr="009E665C">
        <w:rPr>
          <w:lang w:val="da-DK"/>
        </w:rPr>
        <w:t>og</w:t>
      </w:r>
      <w:r w:rsidRPr="009E665C">
        <w:rPr>
          <w:spacing w:val="-4"/>
          <w:lang w:val="da-DK"/>
        </w:rPr>
        <w:t xml:space="preserve"> </w:t>
      </w:r>
      <w:r w:rsidRPr="009E665C">
        <w:rPr>
          <w:lang w:val="da-DK"/>
        </w:rPr>
        <w:t>komponenter,</w:t>
      </w:r>
      <w:r w:rsidRPr="009E665C">
        <w:rPr>
          <w:spacing w:val="-4"/>
          <w:lang w:val="da-DK"/>
        </w:rPr>
        <w:t xml:space="preserve"> </w:t>
      </w:r>
      <w:r w:rsidRPr="009E665C">
        <w:rPr>
          <w:lang w:val="da-DK"/>
        </w:rPr>
        <w:t>jf.</w:t>
      </w:r>
      <w:r w:rsidRPr="009E665C">
        <w:rPr>
          <w:spacing w:val="-4"/>
          <w:lang w:val="da-DK"/>
        </w:rPr>
        <w:t xml:space="preserve"> </w:t>
      </w:r>
      <w:r w:rsidRPr="009E665C">
        <w:rPr>
          <w:lang w:val="da-DK"/>
        </w:rPr>
        <w:t>§</w:t>
      </w:r>
      <w:r w:rsidRPr="009E665C">
        <w:rPr>
          <w:spacing w:val="-4"/>
          <w:lang w:val="da-DK"/>
        </w:rPr>
        <w:t xml:space="preserve"> </w:t>
      </w:r>
      <w:r w:rsidRPr="009E665C">
        <w:rPr>
          <w:lang w:val="da-DK"/>
        </w:rPr>
        <w:t>14,</w:t>
      </w:r>
      <w:r w:rsidRPr="009E665C">
        <w:rPr>
          <w:spacing w:val="-4"/>
          <w:lang w:val="da-DK"/>
        </w:rPr>
        <w:t xml:space="preserve"> </w:t>
      </w:r>
      <w:r w:rsidRPr="009E665C">
        <w:rPr>
          <w:lang w:val="da-DK"/>
        </w:rPr>
        <w:t>stk.</w:t>
      </w:r>
      <w:r w:rsidRPr="009E665C">
        <w:rPr>
          <w:spacing w:val="-4"/>
          <w:lang w:val="da-DK"/>
        </w:rPr>
        <w:t xml:space="preserve"> </w:t>
      </w:r>
      <w:r w:rsidRPr="009E665C">
        <w:rPr>
          <w:spacing w:val="-10"/>
          <w:lang w:val="da-DK"/>
        </w:rPr>
        <w:t>1</w:t>
      </w:r>
    </w:p>
    <w:p w14:paraId="3D61BE4E" w14:textId="77777777" w:rsidR="00635043" w:rsidRPr="009E665C" w:rsidRDefault="00644EC4">
      <w:pPr>
        <w:pStyle w:val="Brdtekst"/>
        <w:spacing w:before="192"/>
        <w:jc w:val="left"/>
        <w:rPr>
          <w:lang w:val="da-DK"/>
        </w:rPr>
      </w:pPr>
      <w:r w:rsidRPr="009E665C">
        <w:rPr>
          <w:lang w:val="da-DK"/>
        </w:rPr>
        <w:t xml:space="preserve">Dokumentation, som erhvervsdrivende ifølge § 14, stk. 1, skal være i besiddelse </w:t>
      </w:r>
      <w:r w:rsidRPr="009E665C">
        <w:rPr>
          <w:spacing w:val="-5"/>
          <w:lang w:val="da-DK"/>
        </w:rPr>
        <w:t>af:</w:t>
      </w:r>
    </w:p>
    <w:p w14:paraId="69CE8BAD" w14:textId="77777777" w:rsidR="00635043" w:rsidRPr="009E665C" w:rsidRDefault="00644EC4">
      <w:pPr>
        <w:pStyle w:val="Listeafsnit"/>
        <w:numPr>
          <w:ilvl w:val="0"/>
          <w:numId w:val="86"/>
        </w:numPr>
        <w:tabs>
          <w:tab w:val="left" w:pos="508"/>
        </w:tabs>
        <w:ind w:left="508" w:hanging="398"/>
        <w:rPr>
          <w:sz w:val="24"/>
          <w:lang w:val="da-DK"/>
        </w:rPr>
      </w:pPr>
      <w:r w:rsidRPr="009E665C">
        <w:rPr>
          <w:sz w:val="24"/>
          <w:lang w:val="da-DK"/>
        </w:rPr>
        <w:t xml:space="preserve">Adresse på fabrikations- og </w:t>
      </w:r>
      <w:r w:rsidRPr="009E665C">
        <w:rPr>
          <w:spacing w:val="-2"/>
          <w:sz w:val="24"/>
          <w:lang w:val="da-DK"/>
        </w:rPr>
        <w:t>lagerstederne.</w:t>
      </w:r>
    </w:p>
    <w:p w14:paraId="33D167C8" w14:textId="77777777" w:rsidR="00635043" w:rsidRPr="009E665C" w:rsidRDefault="00644EC4">
      <w:pPr>
        <w:pStyle w:val="Listeafsnit"/>
        <w:numPr>
          <w:ilvl w:val="0"/>
          <w:numId w:val="86"/>
        </w:numPr>
        <w:tabs>
          <w:tab w:val="left" w:pos="508"/>
        </w:tabs>
        <w:ind w:left="508" w:hanging="398"/>
        <w:rPr>
          <w:sz w:val="24"/>
          <w:lang w:val="da-DK"/>
        </w:rPr>
      </w:pPr>
      <w:r w:rsidRPr="009E665C">
        <w:rPr>
          <w:sz w:val="24"/>
          <w:lang w:val="da-DK"/>
        </w:rPr>
        <w:t xml:space="preserve">En generel beskrivelse af </w:t>
      </w:r>
      <w:r w:rsidRPr="009E665C">
        <w:rPr>
          <w:spacing w:val="-2"/>
          <w:sz w:val="24"/>
          <w:lang w:val="da-DK"/>
        </w:rPr>
        <w:t>emballagen.</w:t>
      </w:r>
    </w:p>
    <w:p w14:paraId="038727C5" w14:textId="77777777" w:rsidR="00635043" w:rsidRPr="009E665C" w:rsidRDefault="00644EC4">
      <w:pPr>
        <w:pStyle w:val="Listeafsnit"/>
        <w:numPr>
          <w:ilvl w:val="0"/>
          <w:numId w:val="86"/>
        </w:numPr>
        <w:tabs>
          <w:tab w:val="left" w:pos="508"/>
          <w:tab w:val="left" w:pos="510"/>
        </w:tabs>
        <w:spacing w:line="249" w:lineRule="auto"/>
        <w:ind w:right="109"/>
        <w:rPr>
          <w:sz w:val="24"/>
          <w:lang w:val="da-DK"/>
        </w:rPr>
      </w:pPr>
      <w:r w:rsidRPr="009E665C">
        <w:rPr>
          <w:sz w:val="24"/>
          <w:lang w:val="da-DK"/>
        </w:rPr>
        <w:t>Lister over anvendte materialer, stoffer, komponenter m.v. samt disses vægtfordeling, herunder med angivelse</w:t>
      </w:r>
      <w:r w:rsidRPr="009E665C">
        <w:rPr>
          <w:spacing w:val="-2"/>
          <w:sz w:val="24"/>
          <w:lang w:val="da-DK"/>
        </w:rPr>
        <w:t xml:space="preserve"> </w:t>
      </w:r>
      <w:r w:rsidRPr="009E665C">
        <w:rPr>
          <w:sz w:val="24"/>
          <w:lang w:val="da-DK"/>
        </w:rPr>
        <w:t>af</w:t>
      </w:r>
      <w:r w:rsidRPr="009E665C">
        <w:rPr>
          <w:spacing w:val="-2"/>
          <w:sz w:val="24"/>
          <w:lang w:val="da-DK"/>
        </w:rPr>
        <w:t xml:space="preserve"> </w:t>
      </w:r>
      <w:r w:rsidRPr="009E665C">
        <w:rPr>
          <w:sz w:val="24"/>
          <w:lang w:val="da-DK"/>
        </w:rPr>
        <w:t>vægtindholdet</w:t>
      </w:r>
      <w:r w:rsidRPr="009E665C">
        <w:rPr>
          <w:spacing w:val="-2"/>
          <w:sz w:val="24"/>
          <w:lang w:val="da-DK"/>
        </w:rPr>
        <w:t xml:space="preserve"> </w:t>
      </w:r>
      <w:r w:rsidRPr="009E665C">
        <w:rPr>
          <w:sz w:val="24"/>
          <w:lang w:val="da-DK"/>
        </w:rPr>
        <w:t>af</w:t>
      </w:r>
      <w:r w:rsidRPr="009E665C">
        <w:rPr>
          <w:spacing w:val="-2"/>
          <w:sz w:val="24"/>
          <w:lang w:val="da-DK"/>
        </w:rPr>
        <w:t xml:space="preserve"> </w:t>
      </w:r>
      <w:r w:rsidRPr="009E665C">
        <w:rPr>
          <w:sz w:val="24"/>
          <w:lang w:val="da-DK"/>
        </w:rPr>
        <w:t>henholdsvis</w:t>
      </w:r>
      <w:r w:rsidRPr="009E665C">
        <w:rPr>
          <w:spacing w:val="-3"/>
          <w:sz w:val="24"/>
          <w:lang w:val="da-DK"/>
        </w:rPr>
        <w:t xml:space="preserve"> </w:t>
      </w:r>
      <w:r w:rsidRPr="009E665C">
        <w:rPr>
          <w:sz w:val="24"/>
          <w:lang w:val="da-DK"/>
        </w:rPr>
        <w:t>bly,</w:t>
      </w:r>
      <w:r w:rsidRPr="009E665C">
        <w:rPr>
          <w:spacing w:val="-2"/>
          <w:sz w:val="24"/>
          <w:lang w:val="da-DK"/>
        </w:rPr>
        <w:t xml:space="preserve"> </w:t>
      </w:r>
      <w:r w:rsidRPr="009E665C">
        <w:rPr>
          <w:sz w:val="24"/>
          <w:lang w:val="da-DK"/>
        </w:rPr>
        <w:t>cadmium,</w:t>
      </w:r>
      <w:r w:rsidRPr="009E665C">
        <w:rPr>
          <w:spacing w:val="-2"/>
          <w:sz w:val="24"/>
          <w:lang w:val="da-DK"/>
        </w:rPr>
        <w:t xml:space="preserve"> </w:t>
      </w:r>
      <w:r w:rsidRPr="009E665C">
        <w:rPr>
          <w:sz w:val="24"/>
          <w:lang w:val="da-DK"/>
        </w:rPr>
        <w:t>kviksølv</w:t>
      </w:r>
      <w:r w:rsidRPr="009E665C">
        <w:rPr>
          <w:spacing w:val="-2"/>
          <w:sz w:val="24"/>
          <w:lang w:val="da-DK"/>
        </w:rPr>
        <w:t xml:space="preserve"> </w:t>
      </w:r>
      <w:r w:rsidRPr="009E665C">
        <w:rPr>
          <w:sz w:val="24"/>
          <w:lang w:val="da-DK"/>
        </w:rPr>
        <w:t>og</w:t>
      </w:r>
      <w:r w:rsidRPr="009E665C">
        <w:rPr>
          <w:spacing w:val="-2"/>
          <w:sz w:val="24"/>
          <w:lang w:val="da-DK"/>
        </w:rPr>
        <w:t xml:space="preserve"> </w:t>
      </w:r>
      <w:r w:rsidRPr="009E665C">
        <w:rPr>
          <w:sz w:val="24"/>
          <w:lang w:val="da-DK"/>
        </w:rPr>
        <w:t>hexavalent</w:t>
      </w:r>
      <w:r w:rsidRPr="009E665C">
        <w:rPr>
          <w:spacing w:val="-2"/>
          <w:sz w:val="24"/>
          <w:lang w:val="da-DK"/>
        </w:rPr>
        <w:t xml:space="preserve"> </w:t>
      </w:r>
      <w:r w:rsidRPr="009E665C">
        <w:rPr>
          <w:sz w:val="24"/>
          <w:lang w:val="da-DK"/>
        </w:rPr>
        <w:t>chrom</w:t>
      </w:r>
      <w:r w:rsidRPr="009E665C">
        <w:rPr>
          <w:spacing w:val="-2"/>
          <w:sz w:val="24"/>
          <w:lang w:val="da-DK"/>
        </w:rPr>
        <w:t xml:space="preserve"> </w:t>
      </w:r>
      <w:r w:rsidRPr="009E665C">
        <w:rPr>
          <w:sz w:val="24"/>
          <w:lang w:val="da-DK"/>
        </w:rPr>
        <w:t>i</w:t>
      </w:r>
      <w:r w:rsidRPr="009E665C">
        <w:rPr>
          <w:spacing w:val="-2"/>
          <w:sz w:val="24"/>
          <w:lang w:val="da-DK"/>
        </w:rPr>
        <w:t xml:space="preserve"> </w:t>
      </w:r>
      <w:r w:rsidRPr="009E665C">
        <w:rPr>
          <w:sz w:val="24"/>
          <w:lang w:val="da-DK"/>
        </w:rPr>
        <w:t>emballagen.</w:t>
      </w:r>
    </w:p>
    <w:p w14:paraId="730D684F" w14:textId="77777777" w:rsidR="00635043" w:rsidRPr="009E665C" w:rsidRDefault="00644EC4">
      <w:pPr>
        <w:pStyle w:val="Listeafsnit"/>
        <w:numPr>
          <w:ilvl w:val="0"/>
          <w:numId w:val="86"/>
        </w:numPr>
        <w:tabs>
          <w:tab w:val="left" w:pos="510"/>
        </w:tabs>
        <w:spacing w:before="2"/>
        <w:rPr>
          <w:sz w:val="24"/>
          <w:lang w:val="da-DK"/>
        </w:rPr>
      </w:pPr>
      <w:r w:rsidRPr="009E665C">
        <w:rPr>
          <w:sz w:val="24"/>
          <w:lang w:val="da-DK"/>
        </w:rPr>
        <w:t>De</w:t>
      </w:r>
      <w:r w:rsidRPr="009E665C">
        <w:rPr>
          <w:spacing w:val="-2"/>
          <w:sz w:val="24"/>
          <w:lang w:val="da-DK"/>
        </w:rPr>
        <w:t xml:space="preserve"> </w:t>
      </w:r>
      <w:r w:rsidRPr="009E665C">
        <w:rPr>
          <w:sz w:val="24"/>
          <w:lang w:val="da-DK"/>
        </w:rPr>
        <w:t>nødvendige</w:t>
      </w:r>
      <w:r w:rsidRPr="009E665C">
        <w:rPr>
          <w:spacing w:val="-1"/>
          <w:sz w:val="24"/>
          <w:lang w:val="da-DK"/>
        </w:rPr>
        <w:t xml:space="preserve"> </w:t>
      </w:r>
      <w:r w:rsidRPr="009E665C">
        <w:rPr>
          <w:sz w:val="24"/>
          <w:lang w:val="da-DK"/>
        </w:rPr>
        <w:t>beskrivelser</w:t>
      </w:r>
      <w:r w:rsidRPr="009E665C">
        <w:rPr>
          <w:spacing w:val="-1"/>
          <w:sz w:val="24"/>
          <w:lang w:val="da-DK"/>
        </w:rPr>
        <w:t xml:space="preserve"> </w:t>
      </w:r>
      <w:r w:rsidRPr="009E665C">
        <w:rPr>
          <w:sz w:val="24"/>
          <w:lang w:val="da-DK"/>
        </w:rPr>
        <w:t>og</w:t>
      </w:r>
      <w:r w:rsidRPr="009E665C">
        <w:rPr>
          <w:spacing w:val="-1"/>
          <w:sz w:val="24"/>
          <w:lang w:val="da-DK"/>
        </w:rPr>
        <w:t xml:space="preserve"> </w:t>
      </w:r>
      <w:r w:rsidRPr="009E665C">
        <w:rPr>
          <w:sz w:val="24"/>
          <w:lang w:val="da-DK"/>
        </w:rPr>
        <w:t>forklaringer</w:t>
      </w:r>
      <w:r w:rsidRPr="009E665C">
        <w:rPr>
          <w:spacing w:val="-1"/>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forståelse</w:t>
      </w:r>
      <w:r w:rsidRPr="009E665C">
        <w:rPr>
          <w:spacing w:val="-2"/>
          <w:sz w:val="24"/>
          <w:lang w:val="da-DK"/>
        </w:rPr>
        <w:t xml:space="preserve"> </w:t>
      </w:r>
      <w:r w:rsidRPr="009E665C">
        <w:rPr>
          <w:sz w:val="24"/>
          <w:lang w:val="da-DK"/>
        </w:rPr>
        <w:t>af</w:t>
      </w:r>
      <w:r w:rsidRPr="009E665C">
        <w:rPr>
          <w:spacing w:val="-1"/>
          <w:sz w:val="24"/>
          <w:lang w:val="da-DK"/>
        </w:rPr>
        <w:t xml:space="preserve"> </w:t>
      </w:r>
      <w:r w:rsidRPr="009E665C">
        <w:rPr>
          <w:sz w:val="24"/>
          <w:lang w:val="da-DK"/>
        </w:rPr>
        <w:t>listerne</w:t>
      </w:r>
      <w:r w:rsidRPr="009E665C">
        <w:rPr>
          <w:spacing w:val="-1"/>
          <w:sz w:val="24"/>
          <w:lang w:val="da-DK"/>
        </w:rPr>
        <w:t xml:space="preserve"> </w:t>
      </w:r>
      <w:r w:rsidRPr="009E665C">
        <w:rPr>
          <w:sz w:val="24"/>
          <w:lang w:val="da-DK"/>
        </w:rPr>
        <w:t>nævnt</w:t>
      </w:r>
      <w:r w:rsidRPr="009E665C">
        <w:rPr>
          <w:spacing w:val="-1"/>
          <w:sz w:val="24"/>
          <w:lang w:val="da-DK"/>
        </w:rPr>
        <w:t xml:space="preserve"> </w:t>
      </w:r>
      <w:r w:rsidRPr="009E665C">
        <w:rPr>
          <w:sz w:val="24"/>
          <w:lang w:val="da-DK"/>
        </w:rPr>
        <w:t>i</w:t>
      </w:r>
      <w:r w:rsidRPr="009E665C">
        <w:rPr>
          <w:spacing w:val="-1"/>
          <w:sz w:val="24"/>
          <w:lang w:val="da-DK"/>
        </w:rPr>
        <w:t xml:space="preserve"> </w:t>
      </w:r>
      <w:r w:rsidRPr="009E665C">
        <w:rPr>
          <w:sz w:val="24"/>
          <w:lang w:val="da-DK"/>
        </w:rPr>
        <w:t>nr.</w:t>
      </w:r>
      <w:r w:rsidRPr="009E665C">
        <w:rPr>
          <w:spacing w:val="-1"/>
          <w:sz w:val="24"/>
          <w:lang w:val="da-DK"/>
        </w:rPr>
        <w:t xml:space="preserve"> </w:t>
      </w:r>
      <w:r w:rsidRPr="009E665C">
        <w:rPr>
          <w:spacing w:val="-5"/>
          <w:sz w:val="24"/>
          <w:lang w:val="da-DK"/>
        </w:rPr>
        <w:t>3.</w:t>
      </w:r>
    </w:p>
    <w:p w14:paraId="6467A44B" w14:textId="77777777" w:rsidR="00635043" w:rsidRPr="009E665C" w:rsidRDefault="00635043">
      <w:pPr>
        <w:rPr>
          <w:sz w:val="24"/>
          <w:lang w:val="da-DK"/>
        </w:rPr>
        <w:sectPr w:rsidR="00635043" w:rsidRPr="009E665C">
          <w:pgSz w:w="11910" w:h="16840"/>
          <w:pgMar w:top="1320" w:right="740" w:bottom="840" w:left="740" w:header="0" w:footer="652" w:gutter="0"/>
          <w:cols w:space="708"/>
        </w:sectPr>
      </w:pPr>
    </w:p>
    <w:p w14:paraId="7716CC5A" w14:textId="77777777" w:rsidR="00635043" w:rsidRPr="009E665C" w:rsidRDefault="00644EC4">
      <w:pPr>
        <w:pStyle w:val="Overskrift1"/>
        <w:ind w:left="9388" w:right="16"/>
        <w:jc w:val="center"/>
        <w:rPr>
          <w:lang w:val="da-DK"/>
        </w:rPr>
      </w:pPr>
      <w:bookmarkStart w:id="680" w:name="Bilag_4_-_Mærkning_af_emballage,_jf._§_1"/>
      <w:bookmarkEnd w:id="680"/>
      <w:r w:rsidRPr="009E665C">
        <w:rPr>
          <w:lang w:val="da-DK"/>
        </w:rPr>
        <w:lastRenderedPageBreak/>
        <w:t xml:space="preserve">Bilag </w:t>
      </w:r>
      <w:r w:rsidRPr="009E665C">
        <w:rPr>
          <w:spacing w:val="-10"/>
          <w:lang w:val="da-DK"/>
        </w:rPr>
        <w:t>4</w:t>
      </w:r>
    </w:p>
    <w:p w14:paraId="40AA833E" w14:textId="77777777" w:rsidR="00635043" w:rsidRDefault="00644EC4">
      <w:pPr>
        <w:pStyle w:val="Overskrift2"/>
        <w:spacing w:before="136"/>
        <w:ind w:left="0"/>
        <w:jc w:val="center"/>
      </w:pPr>
      <w:r w:rsidRPr="009E665C">
        <w:rPr>
          <w:lang w:val="da-DK"/>
        </w:rPr>
        <w:t xml:space="preserve">Mærkning af emballage, jf. </w:t>
      </w:r>
      <w:r>
        <w:t xml:space="preserve">§ </w:t>
      </w:r>
      <w:r>
        <w:rPr>
          <w:spacing w:val="-5"/>
        </w:rPr>
        <w:t>18</w:t>
      </w:r>
    </w:p>
    <w:p w14:paraId="6879C6C0" w14:textId="77777777" w:rsidR="00635043" w:rsidRDefault="00644EC4">
      <w:pPr>
        <w:pStyle w:val="Overskrift3"/>
        <w:numPr>
          <w:ilvl w:val="0"/>
          <w:numId w:val="85"/>
        </w:numPr>
        <w:tabs>
          <w:tab w:val="left" w:pos="390"/>
        </w:tabs>
        <w:ind w:hanging="280"/>
      </w:pPr>
      <w:r w:rsidRPr="009E665C">
        <w:rPr>
          <w:lang w:val="da-DK"/>
        </w:rPr>
        <w:t>Tal-</w:t>
      </w:r>
      <w:r w:rsidRPr="009E665C">
        <w:rPr>
          <w:spacing w:val="-9"/>
          <w:lang w:val="da-DK"/>
        </w:rPr>
        <w:t xml:space="preserve"> </w:t>
      </w:r>
      <w:r w:rsidRPr="009E665C">
        <w:rPr>
          <w:lang w:val="da-DK"/>
        </w:rPr>
        <w:t>og</w:t>
      </w:r>
      <w:r w:rsidRPr="009E665C">
        <w:rPr>
          <w:spacing w:val="-9"/>
          <w:lang w:val="da-DK"/>
        </w:rPr>
        <w:t xml:space="preserve"> </w:t>
      </w:r>
      <w:r w:rsidRPr="009E665C">
        <w:rPr>
          <w:lang w:val="da-DK"/>
        </w:rPr>
        <w:t>forkortelsessystem</w:t>
      </w:r>
      <w:r w:rsidRPr="009E665C">
        <w:rPr>
          <w:spacing w:val="-8"/>
          <w:lang w:val="da-DK"/>
        </w:rPr>
        <w:t xml:space="preserve"> </w:t>
      </w:r>
      <w:r w:rsidRPr="009E665C">
        <w:rPr>
          <w:lang w:val="da-DK"/>
        </w:rPr>
        <w:t>for</w:t>
      </w:r>
      <w:r w:rsidRPr="009E665C">
        <w:rPr>
          <w:spacing w:val="-10"/>
          <w:lang w:val="da-DK"/>
        </w:rPr>
        <w:t xml:space="preserve"> </w:t>
      </w:r>
      <w:r w:rsidRPr="009E665C">
        <w:rPr>
          <w:lang w:val="da-DK"/>
        </w:rPr>
        <w:t>ikkekompositmaterialer,</w:t>
      </w:r>
      <w:r w:rsidRPr="009E665C">
        <w:rPr>
          <w:spacing w:val="-8"/>
          <w:lang w:val="da-DK"/>
        </w:rPr>
        <w:t xml:space="preserve"> </w:t>
      </w:r>
      <w:r w:rsidRPr="009E665C">
        <w:rPr>
          <w:lang w:val="da-DK"/>
        </w:rPr>
        <w:t>jf.</w:t>
      </w:r>
      <w:r w:rsidRPr="009E665C">
        <w:rPr>
          <w:spacing w:val="-9"/>
          <w:lang w:val="da-DK"/>
        </w:rPr>
        <w:t xml:space="preserve"> </w:t>
      </w:r>
      <w:r>
        <w:t>§</w:t>
      </w:r>
      <w:r>
        <w:rPr>
          <w:spacing w:val="-8"/>
        </w:rPr>
        <w:t xml:space="preserve"> </w:t>
      </w:r>
      <w:r>
        <w:rPr>
          <w:spacing w:val="-5"/>
        </w:rPr>
        <w:t>18</w:t>
      </w:r>
    </w:p>
    <w:p w14:paraId="22CA9CCD" w14:textId="77777777" w:rsidR="00635043" w:rsidRDefault="00635043">
      <w:pPr>
        <w:pStyle w:val="Brdtekst"/>
        <w:spacing w:before="68"/>
        <w:ind w:left="0"/>
        <w:jc w:val="left"/>
        <w:rPr>
          <w:b/>
          <w:i/>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00"/>
        <w:gridCol w:w="2240"/>
        <w:gridCol w:w="1120"/>
      </w:tblGrid>
      <w:tr w:rsidR="00635043" w14:paraId="6E946FE1" w14:textId="77777777">
        <w:trPr>
          <w:trHeight w:val="537"/>
        </w:trPr>
        <w:tc>
          <w:tcPr>
            <w:tcW w:w="4700" w:type="dxa"/>
          </w:tcPr>
          <w:p w14:paraId="51EE3146" w14:textId="77777777" w:rsidR="00635043" w:rsidRDefault="00644EC4">
            <w:pPr>
              <w:pStyle w:val="TableParagraph"/>
              <w:spacing w:before="101"/>
              <w:ind w:left="123"/>
              <w:rPr>
                <w:b/>
                <w:sz w:val="24"/>
              </w:rPr>
            </w:pPr>
            <w:r>
              <w:rPr>
                <w:b/>
                <w:spacing w:val="-2"/>
                <w:sz w:val="24"/>
              </w:rPr>
              <w:t>Materiale</w:t>
            </w:r>
          </w:p>
        </w:tc>
        <w:tc>
          <w:tcPr>
            <w:tcW w:w="2240" w:type="dxa"/>
          </w:tcPr>
          <w:p w14:paraId="39E52B3D" w14:textId="77777777" w:rsidR="00635043" w:rsidRDefault="00644EC4">
            <w:pPr>
              <w:pStyle w:val="TableParagraph"/>
              <w:spacing w:before="124"/>
              <w:ind w:left="123"/>
              <w:rPr>
                <w:sz w:val="24"/>
              </w:rPr>
            </w:pPr>
            <w:r>
              <w:rPr>
                <w:b/>
                <w:spacing w:val="-2"/>
                <w:sz w:val="24"/>
              </w:rPr>
              <w:t>Forkortelse</w:t>
            </w:r>
            <w:r>
              <w:rPr>
                <w:spacing w:val="-2"/>
                <w:sz w:val="24"/>
                <w:vertAlign w:val="superscript"/>
              </w:rPr>
              <w:t>(1)</w:t>
            </w:r>
          </w:p>
        </w:tc>
        <w:tc>
          <w:tcPr>
            <w:tcW w:w="1120" w:type="dxa"/>
          </w:tcPr>
          <w:p w14:paraId="27B890B6" w14:textId="77777777" w:rsidR="00635043" w:rsidRDefault="00644EC4">
            <w:pPr>
              <w:pStyle w:val="TableParagraph"/>
              <w:spacing w:before="101"/>
              <w:ind w:left="123"/>
              <w:rPr>
                <w:b/>
                <w:sz w:val="24"/>
              </w:rPr>
            </w:pPr>
            <w:r>
              <w:rPr>
                <w:b/>
                <w:spacing w:val="-5"/>
                <w:sz w:val="24"/>
              </w:rPr>
              <w:t>Tal</w:t>
            </w:r>
          </w:p>
        </w:tc>
      </w:tr>
      <w:tr w:rsidR="00635043" w14:paraId="7954DB3C" w14:textId="77777777">
        <w:trPr>
          <w:trHeight w:val="514"/>
        </w:trPr>
        <w:tc>
          <w:tcPr>
            <w:tcW w:w="4700" w:type="dxa"/>
          </w:tcPr>
          <w:p w14:paraId="4F94FBCE" w14:textId="77777777" w:rsidR="00635043" w:rsidRDefault="00644EC4">
            <w:pPr>
              <w:pStyle w:val="TableParagraph"/>
              <w:spacing w:before="101"/>
              <w:ind w:left="123"/>
              <w:rPr>
                <w:sz w:val="24"/>
              </w:rPr>
            </w:pPr>
            <w:r>
              <w:rPr>
                <w:sz w:val="24"/>
              </w:rPr>
              <w:t xml:space="preserve">Polyethylen </w:t>
            </w:r>
            <w:r>
              <w:rPr>
                <w:spacing w:val="-2"/>
                <w:sz w:val="24"/>
              </w:rPr>
              <w:t>terephtalat</w:t>
            </w:r>
          </w:p>
        </w:tc>
        <w:tc>
          <w:tcPr>
            <w:tcW w:w="2240" w:type="dxa"/>
          </w:tcPr>
          <w:p w14:paraId="218CEB6C" w14:textId="77777777" w:rsidR="00635043" w:rsidRDefault="00644EC4">
            <w:pPr>
              <w:pStyle w:val="TableParagraph"/>
              <w:spacing w:before="101"/>
              <w:ind w:left="123"/>
              <w:rPr>
                <w:sz w:val="24"/>
              </w:rPr>
            </w:pPr>
            <w:r>
              <w:rPr>
                <w:spacing w:val="-5"/>
                <w:sz w:val="24"/>
              </w:rPr>
              <w:t>PET</w:t>
            </w:r>
          </w:p>
        </w:tc>
        <w:tc>
          <w:tcPr>
            <w:tcW w:w="1120" w:type="dxa"/>
          </w:tcPr>
          <w:p w14:paraId="3630630E" w14:textId="77777777" w:rsidR="00635043" w:rsidRDefault="00644EC4">
            <w:pPr>
              <w:pStyle w:val="TableParagraph"/>
              <w:spacing w:before="101"/>
              <w:ind w:left="123"/>
              <w:rPr>
                <w:sz w:val="24"/>
              </w:rPr>
            </w:pPr>
            <w:r>
              <w:rPr>
                <w:spacing w:val="-10"/>
                <w:sz w:val="24"/>
              </w:rPr>
              <w:t>1</w:t>
            </w:r>
          </w:p>
        </w:tc>
      </w:tr>
      <w:tr w:rsidR="00635043" w14:paraId="0E4D93A6" w14:textId="77777777">
        <w:trPr>
          <w:trHeight w:val="514"/>
        </w:trPr>
        <w:tc>
          <w:tcPr>
            <w:tcW w:w="4700" w:type="dxa"/>
          </w:tcPr>
          <w:p w14:paraId="476B941E" w14:textId="77777777" w:rsidR="00635043" w:rsidRDefault="00644EC4">
            <w:pPr>
              <w:pStyle w:val="TableParagraph"/>
              <w:spacing w:before="101"/>
              <w:ind w:left="123"/>
              <w:rPr>
                <w:sz w:val="24"/>
              </w:rPr>
            </w:pPr>
            <w:r>
              <w:rPr>
                <w:sz w:val="24"/>
              </w:rPr>
              <w:t xml:space="preserve">Polyethylen med høj </w:t>
            </w:r>
            <w:r>
              <w:rPr>
                <w:spacing w:val="-2"/>
                <w:sz w:val="24"/>
              </w:rPr>
              <w:t>massefylde</w:t>
            </w:r>
          </w:p>
        </w:tc>
        <w:tc>
          <w:tcPr>
            <w:tcW w:w="2240" w:type="dxa"/>
          </w:tcPr>
          <w:p w14:paraId="051E1E8A" w14:textId="77777777" w:rsidR="00635043" w:rsidRDefault="00644EC4">
            <w:pPr>
              <w:pStyle w:val="TableParagraph"/>
              <w:spacing w:before="101"/>
              <w:ind w:left="123"/>
              <w:rPr>
                <w:sz w:val="24"/>
              </w:rPr>
            </w:pPr>
            <w:r>
              <w:rPr>
                <w:spacing w:val="-4"/>
                <w:sz w:val="24"/>
              </w:rPr>
              <w:t>HDPE</w:t>
            </w:r>
          </w:p>
        </w:tc>
        <w:tc>
          <w:tcPr>
            <w:tcW w:w="1120" w:type="dxa"/>
          </w:tcPr>
          <w:p w14:paraId="6F864D3A" w14:textId="77777777" w:rsidR="00635043" w:rsidRDefault="00644EC4">
            <w:pPr>
              <w:pStyle w:val="TableParagraph"/>
              <w:spacing w:before="101"/>
              <w:ind w:left="123"/>
              <w:rPr>
                <w:sz w:val="24"/>
              </w:rPr>
            </w:pPr>
            <w:r>
              <w:rPr>
                <w:spacing w:val="-10"/>
                <w:sz w:val="24"/>
              </w:rPr>
              <w:t>2</w:t>
            </w:r>
          </w:p>
        </w:tc>
      </w:tr>
      <w:tr w:rsidR="00635043" w14:paraId="3A8CBA9D" w14:textId="77777777">
        <w:trPr>
          <w:trHeight w:val="514"/>
        </w:trPr>
        <w:tc>
          <w:tcPr>
            <w:tcW w:w="4700" w:type="dxa"/>
          </w:tcPr>
          <w:p w14:paraId="5125F83B" w14:textId="77777777" w:rsidR="00635043" w:rsidRDefault="00644EC4">
            <w:pPr>
              <w:pStyle w:val="TableParagraph"/>
              <w:spacing w:before="101"/>
              <w:ind w:left="123"/>
              <w:rPr>
                <w:sz w:val="24"/>
              </w:rPr>
            </w:pPr>
            <w:r>
              <w:rPr>
                <w:spacing w:val="-2"/>
                <w:sz w:val="24"/>
              </w:rPr>
              <w:t>Polyvinylchlorid</w:t>
            </w:r>
          </w:p>
        </w:tc>
        <w:tc>
          <w:tcPr>
            <w:tcW w:w="2240" w:type="dxa"/>
          </w:tcPr>
          <w:p w14:paraId="38B0E0BA" w14:textId="77777777" w:rsidR="00635043" w:rsidRDefault="00644EC4">
            <w:pPr>
              <w:pStyle w:val="TableParagraph"/>
              <w:spacing w:before="101"/>
              <w:ind w:left="123"/>
              <w:rPr>
                <w:sz w:val="24"/>
              </w:rPr>
            </w:pPr>
            <w:r>
              <w:rPr>
                <w:spacing w:val="-5"/>
                <w:sz w:val="24"/>
              </w:rPr>
              <w:t>PVC</w:t>
            </w:r>
          </w:p>
        </w:tc>
        <w:tc>
          <w:tcPr>
            <w:tcW w:w="1120" w:type="dxa"/>
          </w:tcPr>
          <w:p w14:paraId="74AA0B9F" w14:textId="77777777" w:rsidR="00635043" w:rsidRDefault="00644EC4">
            <w:pPr>
              <w:pStyle w:val="TableParagraph"/>
              <w:spacing w:before="101"/>
              <w:ind w:left="123"/>
              <w:rPr>
                <w:sz w:val="24"/>
              </w:rPr>
            </w:pPr>
            <w:r>
              <w:rPr>
                <w:spacing w:val="-10"/>
                <w:sz w:val="24"/>
              </w:rPr>
              <w:t>3</w:t>
            </w:r>
          </w:p>
        </w:tc>
      </w:tr>
      <w:tr w:rsidR="00635043" w14:paraId="34F520D6" w14:textId="77777777">
        <w:trPr>
          <w:trHeight w:val="514"/>
        </w:trPr>
        <w:tc>
          <w:tcPr>
            <w:tcW w:w="4700" w:type="dxa"/>
          </w:tcPr>
          <w:p w14:paraId="43DFE995" w14:textId="77777777" w:rsidR="00635043" w:rsidRDefault="00644EC4">
            <w:pPr>
              <w:pStyle w:val="TableParagraph"/>
              <w:spacing w:before="101"/>
              <w:ind w:left="123"/>
              <w:rPr>
                <w:sz w:val="24"/>
              </w:rPr>
            </w:pPr>
            <w:r>
              <w:rPr>
                <w:sz w:val="24"/>
              </w:rPr>
              <w:t xml:space="preserve">Polyethylen med lav </w:t>
            </w:r>
            <w:r>
              <w:rPr>
                <w:spacing w:val="-2"/>
                <w:sz w:val="24"/>
              </w:rPr>
              <w:t>massefylde</w:t>
            </w:r>
          </w:p>
        </w:tc>
        <w:tc>
          <w:tcPr>
            <w:tcW w:w="2240" w:type="dxa"/>
          </w:tcPr>
          <w:p w14:paraId="0010DD16" w14:textId="77777777" w:rsidR="00635043" w:rsidRDefault="00644EC4">
            <w:pPr>
              <w:pStyle w:val="TableParagraph"/>
              <w:spacing w:before="101"/>
              <w:ind w:left="123"/>
              <w:rPr>
                <w:sz w:val="24"/>
              </w:rPr>
            </w:pPr>
            <w:r>
              <w:rPr>
                <w:spacing w:val="-4"/>
                <w:sz w:val="24"/>
              </w:rPr>
              <w:t>LDPE</w:t>
            </w:r>
          </w:p>
        </w:tc>
        <w:tc>
          <w:tcPr>
            <w:tcW w:w="1120" w:type="dxa"/>
          </w:tcPr>
          <w:p w14:paraId="21FE544F" w14:textId="77777777" w:rsidR="00635043" w:rsidRDefault="00644EC4">
            <w:pPr>
              <w:pStyle w:val="TableParagraph"/>
              <w:spacing w:before="101"/>
              <w:ind w:left="123"/>
              <w:rPr>
                <w:sz w:val="24"/>
              </w:rPr>
            </w:pPr>
            <w:r>
              <w:rPr>
                <w:spacing w:val="-10"/>
                <w:sz w:val="24"/>
              </w:rPr>
              <w:t>4</w:t>
            </w:r>
          </w:p>
        </w:tc>
      </w:tr>
      <w:tr w:rsidR="00635043" w14:paraId="53EB7C38" w14:textId="77777777">
        <w:trPr>
          <w:trHeight w:val="514"/>
        </w:trPr>
        <w:tc>
          <w:tcPr>
            <w:tcW w:w="4700" w:type="dxa"/>
          </w:tcPr>
          <w:p w14:paraId="3AF97374" w14:textId="77777777" w:rsidR="00635043" w:rsidRDefault="00644EC4">
            <w:pPr>
              <w:pStyle w:val="TableParagraph"/>
              <w:spacing w:before="101"/>
              <w:ind w:left="123"/>
              <w:rPr>
                <w:sz w:val="24"/>
              </w:rPr>
            </w:pPr>
            <w:r>
              <w:rPr>
                <w:spacing w:val="-2"/>
                <w:sz w:val="24"/>
              </w:rPr>
              <w:t>Polypropylen</w:t>
            </w:r>
          </w:p>
        </w:tc>
        <w:tc>
          <w:tcPr>
            <w:tcW w:w="2240" w:type="dxa"/>
          </w:tcPr>
          <w:p w14:paraId="0ECF0E72" w14:textId="77777777" w:rsidR="00635043" w:rsidRDefault="00644EC4">
            <w:pPr>
              <w:pStyle w:val="TableParagraph"/>
              <w:spacing w:before="101"/>
              <w:ind w:left="123"/>
              <w:rPr>
                <w:sz w:val="24"/>
              </w:rPr>
            </w:pPr>
            <w:r>
              <w:rPr>
                <w:spacing w:val="-5"/>
                <w:sz w:val="24"/>
              </w:rPr>
              <w:t>PP</w:t>
            </w:r>
          </w:p>
        </w:tc>
        <w:tc>
          <w:tcPr>
            <w:tcW w:w="1120" w:type="dxa"/>
          </w:tcPr>
          <w:p w14:paraId="3869F512" w14:textId="77777777" w:rsidR="00635043" w:rsidRDefault="00644EC4">
            <w:pPr>
              <w:pStyle w:val="TableParagraph"/>
              <w:spacing w:before="101"/>
              <w:ind w:left="123"/>
              <w:rPr>
                <w:sz w:val="24"/>
              </w:rPr>
            </w:pPr>
            <w:r>
              <w:rPr>
                <w:spacing w:val="-10"/>
                <w:sz w:val="24"/>
              </w:rPr>
              <w:t>5</w:t>
            </w:r>
          </w:p>
        </w:tc>
      </w:tr>
      <w:tr w:rsidR="00635043" w14:paraId="70441A63" w14:textId="77777777">
        <w:trPr>
          <w:trHeight w:val="514"/>
        </w:trPr>
        <w:tc>
          <w:tcPr>
            <w:tcW w:w="4700" w:type="dxa"/>
          </w:tcPr>
          <w:p w14:paraId="0C095187" w14:textId="77777777" w:rsidR="00635043" w:rsidRDefault="00644EC4">
            <w:pPr>
              <w:pStyle w:val="TableParagraph"/>
              <w:spacing w:before="101"/>
              <w:ind w:left="123"/>
              <w:rPr>
                <w:sz w:val="24"/>
              </w:rPr>
            </w:pPr>
            <w:r>
              <w:rPr>
                <w:spacing w:val="-2"/>
                <w:sz w:val="24"/>
              </w:rPr>
              <w:t>Polystyren</w:t>
            </w:r>
          </w:p>
        </w:tc>
        <w:tc>
          <w:tcPr>
            <w:tcW w:w="2240" w:type="dxa"/>
          </w:tcPr>
          <w:p w14:paraId="5C897212" w14:textId="77777777" w:rsidR="00635043" w:rsidRDefault="00644EC4">
            <w:pPr>
              <w:pStyle w:val="TableParagraph"/>
              <w:spacing w:before="101"/>
              <w:ind w:left="123"/>
              <w:rPr>
                <w:sz w:val="24"/>
              </w:rPr>
            </w:pPr>
            <w:r>
              <w:rPr>
                <w:spacing w:val="-5"/>
                <w:sz w:val="24"/>
              </w:rPr>
              <w:t>PS</w:t>
            </w:r>
          </w:p>
        </w:tc>
        <w:tc>
          <w:tcPr>
            <w:tcW w:w="1120" w:type="dxa"/>
          </w:tcPr>
          <w:p w14:paraId="1FEA0810" w14:textId="77777777" w:rsidR="00635043" w:rsidRDefault="00644EC4">
            <w:pPr>
              <w:pStyle w:val="TableParagraph"/>
              <w:spacing w:before="101"/>
              <w:ind w:left="123"/>
              <w:rPr>
                <w:sz w:val="24"/>
              </w:rPr>
            </w:pPr>
            <w:r>
              <w:rPr>
                <w:spacing w:val="-10"/>
                <w:sz w:val="24"/>
              </w:rPr>
              <w:t>6</w:t>
            </w:r>
          </w:p>
        </w:tc>
      </w:tr>
      <w:tr w:rsidR="00635043" w14:paraId="7D61407C" w14:textId="77777777">
        <w:trPr>
          <w:trHeight w:val="514"/>
        </w:trPr>
        <w:tc>
          <w:tcPr>
            <w:tcW w:w="4700" w:type="dxa"/>
          </w:tcPr>
          <w:p w14:paraId="7FB53A3A" w14:textId="77777777" w:rsidR="00635043" w:rsidRDefault="00644EC4">
            <w:pPr>
              <w:pStyle w:val="TableParagraph"/>
              <w:spacing w:before="101"/>
              <w:ind w:left="123"/>
              <w:rPr>
                <w:sz w:val="24"/>
              </w:rPr>
            </w:pPr>
            <w:r>
              <w:rPr>
                <w:spacing w:val="-2"/>
                <w:sz w:val="24"/>
              </w:rPr>
              <w:t>Bølgepap</w:t>
            </w:r>
          </w:p>
        </w:tc>
        <w:tc>
          <w:tcPr>
            <w:tcW w:w="2240" w:type="dxa"/>
          </w:tcPr>
          <w:p w14:paraId="6687C36C" w14:textId="77777777" w:rsidR="00635043" w:rsidRDefault="00644EC4">
            <w:pPr>
              <w:pStyle w:val="TableParagraph"/>
              <w:spacing w:before="101"/>
              <w:ind w:left="123"/>
              <w:rPr>
                <w:sz w:val="24"/>
              </w:rPr>
            </w:pPr>
            <w:r>
              <w:rPr>
                <w:spacing w:val="-5"/>
                <w:sz w:val="24"/>
              </w:rPr>
              <w:t>PAP</w:t>
            </w:r>
          </w:p>
        </w:tc>
        <w:tc>
          <w:tcPr>
            <w:tcW w:w="1120" w:type="dxa"/>
          </w:tcPr>
          <w:p w14:paraId="0160E5EC" w14:textId="77777777" w:rsidR="00635043" w:rsidRDefault="00644EC4">
            <w:pPr>
              <w:pStyle w:val="TableParagraph"/>
              <w:spacing w:before="101"/>
              <w:ind w:left="123"/>
              <w:rPr>
                <w:sz w:val="24"/>
              </w:rPr>
            </w:pPr>
            <w:r>
              <w:rPr>
                <w:spacing w:val="-5"/>
                <w:sz w:val="24"/>
              </w:rPr>
              <w:t>20</w:t>
            </w:r>
          </w:p>
        </w:tc>
      </w:tr>
      <w:tr w:rsidR="00635043" w14:paraId="3C4DDA5A" w14:textId="77777777">
        <w:trPr>
          <w:trHeight w:val="514"/>
        </w:trPr>
        <w:tc>
          <w:tcPr>
            <w:tcW w:w="4700" w:type="dxa"/>
          </w:tcPr>
          <w:p w14:paraId="16F3C644" w14:textId="77777777" w:rsidR="00635043" w:rsidRDefault="00644EC4">
            <w:pPr>
              <w:pStyle w:val="TableParagraph"/>
              <w:spacing w:before="101"/>
              <w:ind w:left="123"/>
              <w:rPr>
                <w:sz w:val="24"/>
              </w:rPr>
            </w:pPr>
            <w:r>
              <w:rPr>
                <w:sz w:val="24"/>
              </w:rPr>
              <w:t xml:space="preserve">Andet </w:t>
            </w:r>
            <w:r>
              <w:rPr>
                <w:spacing w:val="-5"/>
                <w:sz w:val="24"/>
              </w:rPr>
              <w:t>pap</w:t>
            </w:r>
          </w:p>
        </w:tc>
        <w:tc>
          <w:tcPr>
            <w:tcW w:w="2240" w:type="dxa"/>
          </w:tcPr>
          <w:p w14:paraId="2109EF67" w14:textId="77777777" w:rsidR="00635043" w:rsidRDefault="00644EC4">
            <w:pPr>
              <w:pStyle w:val="TableParagraph"/>
              <w:spacing w:before="101"/>
              <w:ind w:left="123"/>
              <w:rPr>
                <w:sz w:val="24"/>
              </w:rPr>
            </w:pPr>
            <w:r>
              <w:rPr>
                <w:spacing w:val="-5"/>
                <w:sz w:val="24"/>
              </w:rPr>
              <w:t>PAP</w:t>
            </w:r>
          </w:p>
        </w:tc>
        <w:tc>
          <w:tcPr>
            <w:tcW w:w="1120" w:type="dxa"/>
          </w:tcPr>
          <w:p w14:paraId="15320DF3" w14:textId="77777777" w:rsidR="00635043" w:rsidRDefault="00644EC4">
            <w:pPr>
              <w:pStyle w:val="TableParagraph"/>
              <w:spacing w:before="101"/>
              <w:ind w:left="123"/>
              <w:rPr>
                <w:sz w:val="24"/>
              </w:rPr>
            </w:pPr>
            <w:r>
              <w:rPr>
                <w:spacing w:val="-5"/>
                <w:sz w:val="24"/>
              </w:rPr>
              <w:t>21</w:t>
            </w:r>
          </w:p>
        </w:tc>
      </w:tr>
      <w:tr w:rsidR="00635043" w14:paraId="3C10AAFA" w14:textId="77777777">
        <w:trPr>
          <w:trHeight w:val="514"/>
        </w:trPr>
        <w:tc>
          <w:tcPr>
            <w:tcW w:w="4700" w:type="dxa"/>
          </w:tcPr>
          <w:p w14:paraId="11BE7595" w14:textId="77777777" w:rsidR="00635043" w:rsidRDefault="00644EC4">
            <w:pPr>
              <w:pStyle w:val="TableParagraph"/>
              <w:spacing w:before="101"/>
              <w:ind w:left="123"/>
              <w:rPr>
                <w:sz w:val="24"/>
              </w:rPr>
            </w:pPr>
            <w:r>
              <w:rPr>
                <w:spacing w:val="-2"/>
                <w:sz w:val="24"/>
              </w:rPr>
              <w:t>Papir</w:t>
            </w:r>
          </w:p>
        </w:tc>
        <w:tc>
          <w:tcPr>
            <w:tcW w:w="2240" w:type="dxa"/>
          </w:tcPr>
          <w:p w14:paraId="52B18229" w14:textId="77777777" w:rsidR="00635043" w:rsidRDefault="00644EC4">
            <w:pPr>
              <w:pStyle w:val="TableParagraph"/>
              <w:spacing w:before="101"/>
              <w:ind w:left="123"/>
              <w:rPr>
                <w:sz w:val="24"/>
              </w:rPr>
            </w:pPr>
            <w:r>
              <w:rPr>
                <w:spacing w:val="-5"/>
                <w:sz w:val="24"/>
              </w:rPr>
              <w:t>PAP</w:t>
            </w:r>
          </w:p>
        </w:tc>
        <w:tc>
          <w:tcPr>
            <w:tcW w:w="1120" w:type="dxa"/>
          </w:tcPr>
          <w:p w14:paraId="7EDB3F19" w14:textId="77777777" w:rsidR="00635043" w:rsidRDefault="00644EC4">
            <w:pPr>
              <w:pStyle w:val="TableParagraph"/>
              <w:spacing w:before="101"/>
              <w:ind w:left="123"/>
              <w:rPr>
                <w:sz w:val="24"/>
              </w:rPr>
            </w:pPr>
            <w:r>
              <w:rPr>
                <w:spacing w:val="-5"/>
                <w:sz w:val="24"/>
              </w:rPr>
              <w:t>22</w:t>
            </w:r>
          </w:p>
        </w:tc>
      </w:tr>
      <w:tr w:rsidR="00635043" w14:paraId="2502124E" w14:textId="77777777">
        <w:trPr>
          <w:trHeight w:val="514"/>
        </w:trPr>
        <w:tc>
          <w:tcPr>
            <w:tcW w:w="4700" w:type="dxa"/>
          </w:tcPr>
          <w:p w14:paraId="667C0D43" w14:textId="77777777" w:rsidR="00635043" w:rsidRDefault="00644EC4">
            <w:pPr>
              <w:pStyle w:val="TableParagraph"/>
              <w:spacing w:before="101"/>
              <w:ind w:left="123"/>
              <w:rPr>
                <w:sz w:val="24"/>
              </w:rPr>
            </w:pPr>
            <w:r>
              <w:rPr>
                <w:spacing w:val="-4"/>
                <w:sz w:val="24"/>
              </w:rPr>
              <w:t>Stål</w:t>
            </w:r>
          </w:p>
        </w:tc>
        <w:tc>
          <w:tcPr>
            <w:tcW w:w="2240" w:type="dxa"/>
          </w:tcPr>
          <w:p w14:paraId="4015B861" w14:textId="77777777" w:rsidR="00635043" w:rsidRDefault="00644EC4">
            <w:pPr>
              <w:pStyle w:val="TableParagraph"/>
              <w:spacing w:before="101"/>
              <w:ind w:left="123"/>
              <w:rPr>
                <w:sz w:val="24"/>
              </w:rPr>
            </w:pPr>
            <w:r>
              <w:rPr>
                <w:spacing w:val="-5"/>
                <w:sz w:val="24"/>
              </w:rPr>
              <w:t>FE</w:t>
            </w:r>
          </w:p>
        </w:tc>
        <w:tc>
          <w:tcPr>
            <w:tcW w:w="1120" w:type="dxa"/>
          </w:tcPr>
          <w:p w14:paraId="1C4F3071" w14:textId="77777777" w:rsidR="00635043" w:rsidRDefault="00644EC4">
            <w:pPr>
              <w:pStyle w:val="TableParagraph"/>
              <w:spacing w:before="101"/>
              <w:ind w:left="123"/>
              <w:rPr>
                <w:sz w:val="24"/>
              </w:rPr>
            </w:pPr>
            <w:r>
              <w:rPr>
                <w:spacing w:val="-5"/>
                <w:sz w:val="24"/>
              </w:rPr>
              <w:t>40</w:t>
            </w:r>
          </w:p>
        </w:tc>
      </w:tr>
      <w:tr w:rsidR="00635043" w14:paraId="54F739CE" w14:textId="77777777">
        <w:trPr>
          <w:trHeight w:val="514"/>
        </w:trPr>
        <w:tc>
          <w:tcPr>
            <w:tcW w:w="4700" w:type="dxa"/>
          </w:tcPr>
          <w:p w14:paraId="5B84F71A" w14:textId="77777777" w:rsidR="00635043" w:rsidRDefault="00644EC4">
            <w:pPr>
              <w:pStyle w:val="TableParagraph"/>
              <w:spacing w:before="101"/>
              <w:ind w:left="123"/>
              <w:rPr>
                <w:sz w:val="24"/>
              </w:rPr>
            </w:pPr>
            <w:r>
              <w:rPr>
                <w:spacing w:val="-2"/>
                <w:sz w:val="24"/>
              </w:rPr>
              <w:t>Aluminium</w:t>
            </w:r>
          </w:p>
        </w:tc>
        <w:tc>
          <w:tcPr>
            <w:tcW w:w="2240" w:type="dxa"/>
          </w:tcPr>
          <w:p w14:paraId="17088633" w14:textId="77777777" w:rsidR="00635043" w:rsidRDefault="00644EC4">
            <w:pPr>
              <w:pStyle w:val="TableParagraph"/>
              <w:spacing w:before="101"/>
              <w:ind w:left="123"/>
              <w:rPr>
                <w:sz w:val="24"/>
              </w:rPr>
            </w:pPr>
            <w:r>
              <w:rPr>
                <w:spacing w:val="-5"/>
                <w:sz w:val="24"/>
              </w:rPr>
              <w:t>ALU</w:t>
            </w:r>
          </w:p>
        </w:tc>
        <w:tc>
          <w:tcPr>
            <w:tcW w:w="1120" w:type="dxa"/>
          </w:tcPr>
          <w:p w14:paraId="3D111FA1" w14:textId="77777777" w:rsidR="00635043" w:rsidRDefault="00644EC4">
            <w:pPr>
              <w:pStyle w:val="TableParagraph"/>
              <w:spacing w:before="101"/>
              <w:ind w:left="123"/>
              <w:rPr>
                <w:sz w:val="24"/>
              </w:rPr>
            </w:pPr>
            <w:r>
              <w:rPr>
                <w:spacing w:val="-5"/>
                <w:sz w:val="24"/>
              </w:rPr>
              <w:t>41</w:t>
            </w:r>
          </w:p>
        </w:tc>
      </w:tr>
      <w:tr w:rsidR="00635043" w14:paraId="74D2A1EE" w14:textId="77777777">
        <w:trPr>
          <w:trHeight w:val="514"/>
        </w:trPr>
        <w:tc>
          <w:tcPr>
            <w:tcW w:w="4700" w:type="dxa"/>
          </w:tcPr>
          <w:p w14:paraId="2B717744" w14:textId="77777777" w:rsidR="00635043" w:rsidRDefault="00644EC4">
            <w:pPr>
              <w:pStyle w:val="TableParagraph"/>
              <w:spacing w:before="101"/>
              <w:ind w:left="123"/>
              <w:rPr>
                <w:sz w:val="24"/>
              </w:rPr>
            </w:pPr>
            <w:r>
              <w:rPr>
                <w:spacing w:val="-5"/>
                <w:sz w:val="24"/>
              </w:rPr>
              <w:t>Træ</w:t>
            </w:r>
          </w:p>
        </w:tc>
        <w:tc>
          <w:tcPr>
            <w:tcW w:w="2240" w:type="dxa"/>
          </w:tcPr>
          <w:p w14:paraId="3AF946F7" w14:textId="77777777" w:rsidR="00635043" w:rsidRDefault="00644EC4">
            <w:pPr>
              <w:pStyle w:val="TableParagraph"/>
              <w:spacing w:before="101"/>
              <w:ind w:left="123"/>
              <w:rPr>
                <w:sz w:val="24"/>
              </w:rPr>
            </w:pPr>
            <w:r>
              <w:rPr>
                <w:spacing w:val="-5"/>
                <w:sz w:val="24"/>
              </w:rPr>
              <w:t>FOR</w:t>
            </w:r>
          </w:p>
        </w:tc>
        <w:tc>
          <w:tcPr>
            <w:tcW w:w="1120" w:type="dxa"/>
          </w:tcPr>
          <w:p w14:paraId="082454B7" w14:textId="77777777" w:rsidR="00635043" w:rsidRDefault="00644EC4">
            <w:pPr>
              <w:pStyle w:val="TableParagraph"/>
              <w:spacing w:before="101"/>
              <w:ind w:left="123"/>
              <w:rPr>
                <w:sz w:val="24"/>
              </w:rPr>
            </w:pPr>
            <w:r>
              <w:rPr>
                <w:spacing w:val="-5"/>
                <w:sz w:val="24"/>
              </w:rPr>
              <w:t>50</w:t>
            </w:r>
          </w:p>
        </w:tc>
      </w:tr>
      <w:tr w:rsidR="00635043" w14:paraId="6CB36FA5" w14:textId="77777777">
        <w:trPr>
          <w:trHeight w:val="514"/>
        </w:trPr>
        <w:tc>
          <w:tcPr>
            <w:tcW w:w="4700" w:type="dxa"/>
          </w:tcPr>
          <w:p w14:paraId="4F9B232B" w14:textId="77777777" w:rsidR="00635043" w:rsidRDefault="00644EC4">
            <w:pPr>
              <w:pStyle w:val="TableParagraph"/>
              <w:spacing w:before="101"/>
              <w:ind w:left="123"/>
              <w:rPr>
                <w:sz w:val="24"/>
              </w:rPr>
            </w:pPr>
            <w:r>
              <w:rPr>
                <w:spacing w:val="-4"/>
                <w:sz w:val="24"/>
              </w:rPr>
              <w:t>Kork</w:t>
            </w:r>
          </w:p>
        </w:tc>
        <w:tc>
          <w:tcPr>
            <w:tcW w:w="2240" w:type="dxa"/>
          </w:tcPr>
          <w:p w14:paraId="0DA0FE44" w14:textId="77777777" w:rsidR="00635043" w:rsidRDefault="00644EC4">
            <w:pPr>
              <w:pStyle w:val="TableParagraph"/>
              <w:spacing w:before="101"/>
              <w:ind w:left="123"/>
              <w:rPr>
                <w:sz w:val="24"/>
              </w:rPr>
            </w:pPr>
            <w:r>
              <w:rPr>
                <w:spacing w:val="-5"/>
                <w:sz w:val="24"/>
              </w:rPr>
              <w:t>FOR</w:t>
            </w:r>
          </w:p>
        </w:tc>
        <w:tc>
          <w:tcPr>
            <w:tcW w:w="1120" w:type="dxa"/>
          </w:tcPr>
          <w:p w14:paraId="744741C7" w14:textId="77777777" w:rsidR="00635043" w:rsidRDefault="00644EC4">
            <w:pPr>
              <w:pStyle w:val="TableParagraph"/>
              <w:spacing w:before="101"/>
              <w:ind w:left="123"/>
              <w:rPr>
                <w:sz w:val="24"/>
              </w:rPr>
            </w:pPr>
            <w:r>
              <w:rPr>
                <w:spacing w:val="-5"/>
                <w:sz w:val="24"/>
              </w:rPr>
              <w:t>51</w:t>
            </w:r>
          </w:p>
        </w:tc>
      </w:tr>
      <w:tr w:rsidR="00635043" w14:paraId="26E2D737" w14:textId="77777777">
        <w:trPr>
          <w:trHeight w:val="514"/>
        </w:trPr>
        <w:tc>
          <w:tcPr>
            <w:tcW w:w="4700" w:type="dxa"/>
          </w:tcPr>
          <w:p w14:paraId="3ACEECA0" w14:textId="77777777" w:rsidR="00635043" w:rsidRDefault="00644EC4">
            <w:pPr>
              <w:pStyle w:val="TableParagraph"/>
              <w:spacing w:before="101"/>
              <w:ind w:left="123"/>
              <w:rPr>
                <w:sz w:val="24"/>
              </w:rPr>
            </w:pPr>
            <w:r>
              <w:rPr>
                <w:spacing w:val="-2"/>
                <w:sz w:val="24"/>
              </w:rPr>
              <w:t>Bomuld</w:t>
            </w:r>
          </w:p>
        </w:tc>
        <w:tc>
          <w:tcPr>
            <w:tcW w:w="2240" w:type="dxa"/>
          </w:tcPr>
          <w:p w14:paraId="2F588E51" w14:textId="77777777" w:rsidR="00635043" w:rsidRDefault="00644EC4">
            <w:pPr>
              <w:pStyle w:val="TableParagraph"/>
              <w:spacing w:before="101"/>
              <w:ind w:left="123"/>
              <w:rPr>
                <w:sz w:val="24"/>
              </w:rPr>
            </w:pPr>
            <w:r>
              <w:rPr>
                <w:spacing w:val="-5"/>
                <w:sz w:val="24"/>
              </w:rPr>
              <w:t>TEX</w:t>
            </w:r>
          </w:p>
        </w:tc>
        <w:tc>
          <w:tcPr>
            <w:tcW w:w="1120" w:type="dxa"/>
          </w:tcPr>
          <w:p w14:paraId="73588B3F" w14:textId="77777777" w:rsidR="00635043" w:rsidRDefault="00644EC4">
            <w:pPr>
              <w:pStyle w:val="TableParagraph"/>
              <w:spacing w:before="101"/>
              <w:ind w:left="123"/>
              <w:rPr>
                <w:sz w:val="24"/>
              </w:rPr>
            </w:pPr>
            <w:r>
              <w:rPr>
                <w:spacing w:val="-5"/>
                <w:sz w:val="24"/>
              </w:rPr>
              <w:t>60</w:t>
            </w:r>
          </w:p>
        </w:tc>
      </w:tr>
      <w:tr w:rsidR="00635043" w14:paraId="4F48943F" w14:textId="77777777">
        <w:trPr>
          <w:trHeight w:val="514"/>
        </w:trPr>
        <w:tc>
          <w:tcPr>
            <w:tcW w:w="4700" w:type="dxa"/>
          </w:tcPr>
          <w:p w14:paraId="67671F09" w14:textId="77777777" w:rsidR="00635043" w:rsidRDefault="00644EC4">
            <w:pPr>
              <w:pStyle w:val="TableParagraph"/>
              <w:spacing w:before="101"/>
              <w:ind w:left="123"/>
              <w:rPr>
                <w:sz w:val="24"/>
              </w:rPr>
            </w:pPr>
            <w:r>
              <w:rPr>
                <w:spacing w:val="-4"/>
                <w:sz w:val="24"/>
              </w:rPr>
              <w:t>Jute</w:t>
            </w:r>
          </w:p>
        </w:tc>
        <w:tc>
          <w:tcPr>
            <w:tcW w:w="2240" w:type="dxa"/>
          </w:tcPr>
          <w:p w14:paraId="7A1E961A" w14:textId="77777777" w:rsidR="00635043" w:rsidRDefault="00644EC4">
            <w:pPr>
              <w:pStyle w:val="TableParagraph"/>
              <w:spacing w:before="101"/>
              <w:ind w:left="123"/>
              <w:rPr>
                <w:sz w:val="24"/>
              </w:rPr>
            </w:pPr>
            <w:r>
              <w:rPr>
                <w:spacing w:val="-5"/>
                <w:sz w:val="24"/>
              </w:rPr>
              <w:t>TEX</w:t>
            </w:r>
          </w:p>
        </w:tc>
        <w:tc>
          <w:tcPr>
            <w:tcW w:w="1120" w:type="dxa"/>
          </w:tcPr>
          <w:p w14:paraId="02714AA0" w14:textId="77777777" w:rsidR="00635043" w:rsidRDefault="00644EC4">
            <w:pPr>
              <w:pStyle w:val="TableParagraph"/>
              <w:spacing w:before="101"/>
              <w:ind w:left="123"/>
              <w:rPr>
                <w:sz w:val="24"/>
              </w:rPr>
            </w:pPr>
            <w:r>
              <w:rPr>
                <w:spacing w:val="-5"/>
                <w:sz w:val="24"/>
              </w:rPr>
              <w:t>61</w:t>
            </w:r>
          </w:p>
        </w:tc>
      </w:tr>
      <w:tr w:rsidR="00635043" w14:paraId="15FDA6BE" w14:textId="77777777">
        <w:trPr>
          <w:trHeight w:val="514"/>
        </w:trPr>
        <w:tc>
          <w:tcPr>
            <w:tcW w:w="4700" w:type="dxa"/>
          </w:tcPr>
          <w:p w14:paraId="2E6C109A" w14:textId="77777777" w:rsidR="00635043" w:rsidRDefault="00644EC4">
            <w:pPr>
              <w:pStyle w:val="TableParagraph"/>
              <w:spacing w:before="101"/>
              <w:ind w:left="123"/>
              <w:rPr>
                <w:sz w:val="24"/>
              </w:rPr>
            </w:pPr>
            <w:r>
              <w:rPr>
                <w:sz w:val="24"/>
              </w:rPr>
              <w:t xml:space="preserve">Farveløst </w:t>
            </w:r>
            <w:r>
              <w:rPr>
                <w:spacing w:val="-4"/>
                <w:sz w:val="24"/>
              </w:rPr>
              <w:t>glas</w:t>
            </w:r>
          </w:p>
        </w:tc>
        <w:tc>
          <w:tcPr>
            <w:tcW w:w="2240" w:type="dxa"/>
          </w:tcPr>
          <w:p w14:paraId="02C5BB04" w14:textId="77777777" w:rsidR="00635043" w:rsidRDefault="00644EC4">
            <w:pPr>
              <w:pStyle w:val="TableParagraph"/>
              <w:spacing w:before="101"/>
              <w:ind w:left="123"/>
              <w:rPr>
                <w:sz w:val="24"/>
              </w:rPr>
            </w:pPr>
            <w:r>
              <w:rPr>
                <w:spacing w:val="-5"/>
                <w:sz w:val="24"/>
              </w:rPr>
              <w:t>GL</w:t>
            </w:r>
          </w:p>
        </w:tc>
        <w:tc>
          <w:tcPr>
            <w:tcW w:w="1120" w:type="dxa"/>
          </w:tcPr>
          <w:p w14:paraId="76A43E79" w14:textId="77777777" w:rsidR="00635043" w:rsidRDefault="00644EC4">
            <w:pPr>
              <w:pStyle w:val="TableParagraph"/>
              <w:spacing w:before="101"/>
              <w:ind w:left="123"/>
              <w:rPr>
                <w:sz w:val="24"/>
              </w:rPr>
            </w:pPr>
            <w:r>
              <w:rPr>
                <w:spacing w:val="-5"/>
                <w:sz w:val="24"/>
              </w:rPr>
              <w:t>70</w:t>
            </w:r>
          </w:p>
        </w:tc>
      </w:tr>
      <w:tr w:rsidR="00635043" w14:paraId="0E9399B1" w14:textId="77777777">
        <w:trPr>
          <w:trHeight w:val="514"/>
        </w:trPr>
        <w:tc>
          <w:tcPr>
            <w:tcW w:w="4700" w:type="dxa"/>
          </w:tcPr>
          <w:p w14:paraId="3EF2781A" w14:textId="77777777" w:rsidR="00635043" w:rsidRDefault="00644EC4">
            <w:pPr>
              <w:pStyle w:val="TableParagraph"/>
              <w:spacing w:before="101"/>
              <w:ind w:left="123"/>
              <w:rPr>
                <w:sz w:val="24"/>
              </w:rPr>
            </w:pPr>
            <w:r>
              <w:rPr>
                <w:sz w:val="24"/>
              </w:rPr>
              <w:t xml:space="preserve">Grønt </w:t>
            </w:r>
            <w:r>
              <w:rPr>
                <w:spacing w:val="-4"/>
                <w:sz w:val="24"/>
              </w:rPr>
              <w:t>glas</w:t>
            </w:r>
          </w:p>
        </w:tc>
        <w:tc>
          <w:tcPr>
            <w:tcW w:w="2240" w:type="dxa"/>
          </w:tcPr>
          <w:p w14:paraId="76F6564F" w14:textId="77777777" w:rsidR="00635043" w:rsidRDefault="00644EC4">
            <w:pPr>
              <w:pStyle w:val="TableParagraph"/>
              <w:spacing w:before="101"/>
              <w:ind w:left="123"/>
              <w:rPr>
                <w:sz w:val="24"/>
              </w:rPr>
            </w:pPr>
            <w:r>
              <w:rPr>
                <w:spacing w:val="-5"/>
                <w:sz w:val="24"/>
              </w:rPr>
              <w:t>GL</w:t>
            </w:r>
          </w:p>
        </w:tc>
        <w:tc>
          <w:tcPr>
            <w:tcW w:w="1120" w:type="dxa"/>
          </w:tcPr>
          <w:p w14:paraId="6359FEDF" w14:textId="77777777" w:rsidR="00635043" w:rsidRDefault="00644EC4">
            <w:pPr>
              <w:pStyle w:val="TableParagraph"/>
              <w:spacing w:before="101"/>
              <w:ind w:left="123"/>
              <w:rPr>
                <w:sz w:val="24"/>
              </w:rPr>
            </w:pPr>
            <w:r>
              <w:rPr>
                <w:spacing w:val="-5"/>
                <w:sz w:val="24"/>
              </w:rPr>
              <w:t>71</w:t>
            </w:r>
          </w:p>
        </w:tc>
      </w:tr>
      <w:tr w:rsidR="00635043" w14:paraId="3C4CF3BC" w14:textId="77777777">
        <w:trPr>
          <w:trHeight w:val="514"/>
        </w:trPr>
        <w:tc>
          <w:tcPr>
            <w:tcW w:w="4700" w:type="dxa"/>
          </w:tcPr>
          <w:p w14:paraId="4F7BC543" w14:textId="77777777" w:rsidR="00635043" w:rsidRDefault="00644EC4">
            <w:pPr>
              <w:pStyle w:val="TableParagraph"/>
              <w:spacing w:before="101"/>
              <w:ind w:left="123"/>
              <w:rPr>
                <w:sz w:val="24"/>
              </w:rPr>
            </w:pPr>
            <w:r>
              <w:rPr>
                <w:sz w:val="24"/>
              </w:rPr>
              <w:t xml:space="preserve">Brunt </w:t>
            </w:r>
            <w:r>
              <w:rPr>
                <w:spacing w:val="-4"/>
                <w:sz w:val="24"/>
              </w:rPr>
              <w:t>glas</w:t>
            </w:r>
          </w:p>
        </w:tc>
        <w:tc>
          <w:tcPr>
            <w:tcW w:w="2240" w:type="dxa"/>
          </w:tcPr>
          <w:p w14:paraId="5A4B6A63" w14:textId="77777777" w:rsidR="00635043" w:rsidRDefault="00644EC4">
            <w:pPr>
              <w:pStyle w:val="TableParagraph"/>
              <w:spacing w:before="101"/>
              <w:ind w:left="123"/>
              <w:rPr>
                <w:sz w:val="24"/>
              </w:rPr>
            </w:pPr>
            <w:r>
              <w:rPr>
                <w:spacing w:val="-5"/>
                <w:sz w:val="24"/>
              </w:rPr>
              <w:t>GL</w:t>
            </w:r>
          </w:p>
        </w:tc>
        <w:tc>
          <w:tcPr>
            <w:tcW w:w="1120" w:type="dxa"/>
          </w:tcPr>
          <w:p w14:paraId="1A3D4A02" w14:textId="77777777" w:rsidR="00635043" w:rsidRDefault="00644EC4">
            <w:pPr>
              <w:pStyle w:val="TableParagraph"/>
              <w:spacing w:before="101"/>
              <w:ind w:left="123"/>
              <w:rPr>
                <w:sz w:val="24"/>
              </w:rPr>
            </w:pPr>
            <w:r>
              <w:rPr>
                <w:spacing w:val="-5"/>
                <w:sz w:val="24"/>
              </w:rPr>
              <w:t>72</w:t>
            </w:r>
          </w:p>
        </w:tc>
      </w:tr>
    </w:tbl>
    <w:p w14:paraId="6F2F584C" w14:textId="77777777" w:rsidR="00635043" w:rsidRPr="009E665C" w:rsidRDefault="00644EC4">
      <w:pPr>
        <w:spacing w:before="107"/>
        <w:ind w:left="110"/>
        <w:rPr>
          <w:sz w:val="16"/>
          <w:lang w:val="da-DK"/>
        </w:rPr>
      </w:pPr>
      <w:r w:rsidRPr="009E665C">
        <w:rPr>
          <w:position w:val="4"/>
          <w:sz w:val="12"/>
          <w:lang w:val="da-DK"/>
        </w:rPr>
        <w:t>(1)</w:t>
      </w:r>
      <w:r w:rsidRPr="009E665C">
        <w:rPr>
          <w:spacing w:val="48"/>
          <w:position w:val="4"/>
          <w:sz w:val="12"/>
          <w:lang w:val="da-DK"/>
        </w:rPr>
        <w:t xml:space="preserve">  </w:t>
      </w:r>
      <w:r w:rsidRPr="009E665C">
        <w:rPr>
          <w:sz w:val="16"/>
          <w:lang w:val="da-DK"/>
        </w:rPr>
        <w:t>Forkortelserne skal</w:t>
      </w:r>
      <w:r w:rsidRPr="009E665C">
        <w:rPr>
          <w:spacing w:val="-1"/>
          <w:sz w:val="16"/>
          <w:lang w:val="da-DK"/>
        </w:rPr>
        <w:t xml:space="preserve"> </w:t>
      </w:r>
      <w:r w:rsidRPr="009E665C">
        <w:rPr>
          <w:sz w:val="16"/>
          <w:lang w:val="da-DK"/>
        </w:rPr>
        <w:t>skrives</w:t>
      </w:r>
      <w:r w:rsidRPr="009E665C">
        <w:rPr>
          <w:spacing w:val="-1"/>
          <w:sz w:val="16"/>
          <w:lang w:val="da-DK"/>
        </w:rPr>
        <w:t xml:space="preserve"> </w:t>
      </w:r>
      <w:r w:rsidRPr="009E665C">
        <w:rPr>
          <w:sz w:val="16"/>
          <w:lang w:val="da-DK"/>
        </w:rPr>
        <w:t>med</w:t>
      </w:r>
      <w:r w:rsidRPr="009E665C">
        <w:rPr>
          <w:spacing w:val="-1"/>
          <w:sz w:val="16"/>
          <w:lang w:val="da-DK"/>
        </w:rPr>
        <w:t xml:space="preserve"> </w:t>
      </w:r>
      <w:r w:rsidRPr="009E665C">
        <w:rPr>
          <w:sz w:val="16"/>
          <w:lang w:val="da-DK"/>
        </w:rPr>
        <w:t xml:space="preserve">store </w:t>
      </w:r>
      <w:r w:rsidRPr="009E665C">
        <w:rPr>
          <w:spacing w:val="-2"/>
          <w:sz w:val="16"/>
          <w:lang w:val="da-DK"/>
        </w:rPr>
        <w:t>bogstaver.</w:t>
      </w:r>
    </w:p>
    <w:p w14:paraId="065B561F" w14:textId="77777777" w:rsidR="00635043" w:rsidRPr="009E665C" w:rsidRDefault="00635043">
      <w:pPr>
        <w:pStyle w:val="Brdtekst"/>
        <w:spacing w:before="159"/>
        <w:ind w:left="0"/>
        <w:jc w:val="left"/>
        <w:rPr>
          <w:sz w:val="16"/>
          <w:lang w:val="da-DK"/>
        </w:rPr>
      </w:pPr>
    </w:p>
    <w:p w14:paraId="79039623" w14:textId="77777777" w:rsidR="00635043" w:rsidRDefault="00644EC4">
      <w:pPr>
        <w:pStyle w:val="Overskrift3"/>
        <w:numPr>
          <w:ilvl w:val="0"/>
          <w:numId w:val="85"/>
        </w:numPr>
        <w:tabs>
          <w:tab w:val="left" w:pos="390"/>
        </w:tabs>
        <w:spacing w:before="1"/>
        <w:ind w:hanging="280"/>
      </w:pPr>
      <w:r w:rsidRPr="009E665C">
        <w:rPr>
          <w:lang w:val="da-DK"/>
        </w:rPr>
        <w:t>Tal-</w:t>
      </w:r>
      <w:r w:rsidRPr="009E665C">
        <w:rPr>
          <w:spacing w:val="-9"/>
          <w:lang w:val="da-DK"/>
        </w:rPr>
        <w:t xml:space="preserve"> </w:t>
      </w:r>
      <w:r w:rsidRPr="009E665C">
        <w:rPr>
          <w:lang w:val="da-DK"/>
        </w:rPr>
        <w:t>og</w:t>
      </w:r>
      <w:r w:rsidRPr="009E665C">
        <w:rPr>
          <w:spacing w:val="-8"/>
          <w:lang w:val="da-DK"/>
        </w:rPr>
        <w:t xml:space="preserve"> </w:t>
      </w:r>
      <w:r w:rsidRPr="009E665C">
        <w:rPr>
          <w:lang w:val="da-DK"/>
        </w:rPr>
        <w:t>forkortelsessystem</w:t>
      </w:r>
      <w:r w:rsidRPr="009E665C">
        <w:rPr>
          <w:spacing w:val="-8"/>
          <w:lang w:val="da-DK"/>
        </w:rPr>
        <w:t xml:space="preserve"> </w:t>
      </w:r>
      <w:r w:rsidRPr="009E665C">
        <w:rPr>
          <w:lang w:val="da-DK"/>
        </w:rPr>
        <w:t>for</w:t>
      </w:r>
      <w:r w:rsidRPr="009E665C">
        <w:rPr>
          <w:spacing w:val="-8"/>
          <w:lang w:val="da-DK"/>
        </w:rPr>
        <w:t xml:space="preserve"> </w:t>
      </w:r>
      <w:r w:rsidRPr="009E665C">
        <w:rPr>
          <w:lang w:val="da-DK"/>
        </w:rPr>
        <w:t>kompositmaterialer,</w:t>
      </w:r>
      <w:r w:rsidRPr="009E665C">
        <w:rPr>
          <w:spacing w:val="-8"/>
          <w:lang w:val="da-DK"/>
        </w:rPr>
        <w:t xml:space="preserve"> </w:t>
      </w:r>
      <w:r w:rsidRPr="009E665C">
        <w:rPr>
          <w:lang w:val="da-DK"/>
        </w:rPr>
        <w:t>jf.</w:t>
      </w:r>
      <w:r w:rsidRPr="009E665C">
        <w:rPr>
          <w:spacing w:val="-8"/>
          <w:lang w:val="da-DK"/>
        </w:rPr>
        <w:t xml:space="preserve"> </w:t>
      </w:r>
      <w:r>
        <w:t>§</w:t>
      </w:r>
      <w:r>
        <w:rPr>
          <w:spacing w:val="-8"/>
        </w:rPr>
        <w:t xml:space="preserve"> </w:t>
      </w:r>
      <w:r>
        <w:rPr>
          <w:spacing w:val="-5"/>
        </w:rPr>
        <w:t>18</w:t>
      </w:r>
    </w:p>
    <w:p w14:paraId="19A3A35F" w14:textId="77777777" w:rsidR="00635043" w:rsidRDefault="00635043">
      <w:pPr>
        <w:pStyle w:val="Brdtekst"/>
        <w:spacing w:before="67"/>
        <w:ind w:left="0"/>
        <w:jc w:val="left"/>
        <w:rPr>
          <w:b/>
          <w:i/>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00"/>
        <w:gridCol w:w="1120"/>
      </w:tblGrid>
      <w:tr w:rsidR="00635043" w14:paraId="738E82D3" w14:textId="77777777">
        <w:trPr>
          <w:trHeight w:val="514"/>
        </w:trPr>
        <w:tc>
          <w:tcPr>
            <w:tcW w:w="4700" w:type="dxa"/>
          </w:tcPr>
          <w:p w14:paraId="35BF214B" w14:textId="77777777" w:rsidR="00635043" w:rsidRDefault="00644EC4">
            <w:pPr>
              <w:pStyle w:val="TableParagraph"/>
              <w:spacing w:before="101"/>
              <w:ind w:left="123"/>
              <w:rPr>
                <w:b/>
                <w:sz w:val="24"/>
              </w:rPr>
            </w:pPr>
            <w:r>
              <w:rPr>
                <w:b/>
                <w:spacing w:val="-2"/>
                <w:sz w:val="24"/>
              </w:rPr>
              <w:t>Materiale</w:t>
            </w:r>
          </w:p>
        </w:tc>
        <w:tc>
          <w:tcPr>
            <w:tcW w:w="1120" w:type="dxa"/>
          </w:tcPr>
          <w:p w14:paraId="006D136A" w14:textId="77777777" w:rsidR="00635043" w:rsidRDefault="00644EC4">
            <w:pPr>
              <w:pStyle w:val="TableParagraph"/>
              <w:spacing w:before="101"/>
              <w:ind w:left="123"/>
              <w:rPr>
                <w:b/>
                <w:sz w:val="24"/>
              </w:rPr>
            </w:pPr>
            <w:r>
              <w:rPr>
                <w:b/>
                <w:spacing w:val="-5"/>
                <w:sz w:val="24"/>
              </w:rPr>
              <w:t>Tal</w:t>
            </w:r>
          </w:p>
        </w:tc>
      </w:tr>
    </w:tbl>
    <w:p w14:paraId="3D3DD722" w14:textId="77777777" w:rsidR="00635043" w:rsidRDefault="00635043">
      <w:pPr>
        <w:rPr>
          <w:sz w:val="24"/>
        </w:rPr>
        <w:sectPr w:rsidR="00635043">
          <w:pgSz w:w="11910" w:h="16840"/>
          <w:pgMar w:top="1320" w:right="740" w:bottom="1743"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00"/>
        <w:gridCol w:w="1120"/>
      </w:tblGrid>
      <w:tr w:rsidR="00635043" w14:paraId="64CF0E60" w14:textId="77777777">
        <w:trPr>
          <w:trHeight w:val="514"/>
        </w:trPr>
        <w:tc>
          <w:tcPr>
            <w:tcW w:w="4700" w:type="dxa"/>
          </w:tcPr>
          <w:p w14:paraId="087309BF" w14:textId="77777777" w:rsidR="00635043" w:rsidRPr="009E665C" w:rsidRDefault="00644EC4">
            <w:pPr>
              <w:pStyle w:val="TableParagraph"/>
              <w:spacing w:before="101"/>
              <w:ind w:left="123"/>
              <w:rPr>
                <w:sz w:val="24"/>
                <w:lang w:val="da-DK"/>
              </w:rPr>
            </w:pPr>
            <w:r w:rsidRPr="009E665C">
              <w:rPr>
                <w:sz w:val="24"/>
                <w:lang w:val="da-DK"/>
              </w:rPr>
              <w:lastRenderedPageBreak/>
              <w:t xml:space="preserve">Papir og pap/forskellige </w:t>
            </w:r>
            <w:r w:rsidRPr="009E665C">
              <w:rPr>
                <w:spacing w:val="-2"/>
                <w:sz w:val="24"/>
                <w:lang w:val="da-DK"/>
              </w:rPr>
              <w:t>metaller</w:t>
            </w:r>
          </w:p>
        </w:tc>
        <w:tc>
          <w:tcPr>
            <w:tcW w:w="1120" w:type="dxa"/>
          </w:tcPr>
          <w:p w14:paraId="4049A86C" w14:textId="77777777" w:rsidR="00635043" w:rsidRDefault="00644EC4">
            <w:pPr>
              <w:pStyle w:val="TableParagraph"/>
              <w:spacing w:before="101"/>
              <w:ind w:left="123"/>
              <w:rPr>
                <w:sz w:val="24"/>
              </w:rPr>
            </w:pPr>
            <w:r>
              <w:rPr>
                <w:spacing w:val="-5"/>
                <w:sz w:val="24"/>
              </w:rPr>
              <w:t>80</w:t>
            </w:r>
          </w:p>
        </w:tc>
      </w:tr>
      <w:tr w:rsidR="00635043" w14:paraId="137D21C0" w14:textId="77777777">
        <w:trPr>
          <w:trHeight w:val="514"/>
        </w:trPr>
        <w:tc>
          <w:tcPr>
            <w:tcW w:w="4700" w:type="dxa"/>
          </w:tcPr>
          <w:p w14:paraId="76675C3A" w14:textId="77777777" w:rsidR="00635043" w:rsidRDefault="00644EC4">
            <w:pPr>
              <w:pStyle w:val="TableParagraph"/>
              <w:spacing w:before="101"/>
              <w:ind w:left="123"/>
              <w:rPr>
                <w:sz w:val="24"/>
              </w:rPr>
            </w:pPr>
            <w:r>
              <w:rPr>
                <w:sz w:val="24"/>
              </w:rPr>
              <w:t xml:space="preserve">Papir og </w:t>
            </w:r>
            <w:r>
              <w:rPr>
                <w:spacing w:val="-2"/>
                <w:sz w:val="24"/>
              </w:rPr>
              <w:t>pap/plast</w:t>
            </w:r>
          </w:p>
        </w:tc>
        <w:tc>
          <w:tcPr>
            <w:tcW w:w="1120" w:type="dxa"/>
          </w:tcPr>
          <w:p w14:paraId="764A17BA" w14:textId="77777777" w:rsidR="00635043" w:rsidRDefault="00644EC4">
            <w:pPr>
              <w:pStyle w:val="TableParagraph"/>
              <w:spacing w:before="101"/>
              <w:ind w:left="123"/>
              <w:rPr>
                <w:sz w:val="24"/>
              </w:rPr>
            </w:pPr>
            <w:r>
              <w:rPr>
                <w:spacing w:val="-5"/>
                <w:sz w:val="24"/>
              </w:rPr>
              <w:t>81</w:t>
            </w:r>
          </w:p>
        </w:tc>
      </w:tr>
      <w:tr w:rsidR="00635043" w14:paraId="6771D7A2" w14:textId="77777777">
        <w:trPr>
          <w:trHeight w:val="514"/>
        </w:trPr>
        <w:tc>
          <w:tcPr>
            <w:tcW w:w="4700" w:type="dxa"/>
          </w:tcPr>
          <w:p w14:paraId="42847ADF" w14:textId="77777777" w:rsidR="00635043" w:rsidRDefault="00644EC4">
            <w:pPr>
              <w:pStyle w:val="TableParagraph"/>
              <w:spacing w:before="101"/>
              <w:ind w:left="123"/>
              <w:rPr>
                <w:sz w:val="24"/>
              </w:rPr>
            </w:pPr>
            <w:r>
              <w:rPr>
                <w:sz w:val="24"/>
              </w:rPr>
              <w:t xml:space="preserve">Papir og </w:t>
            </w:r>
            <w:r>
              <w:rPr>
                <w:spacing w:val="-2"/>
                <w:sz w:val="24"/>
              </w:rPr>
              <w:t>plast/aluminium</w:t>
            </w:r>
          </w:p>
        </w:tc>
        <w:tc>
          <w:tcPr>
            <w:tcW w:w="1120" w:type="dxa"/>
          </w:tcPr>
          <w:p w14:paraId="6F6A98B9" w14:textId="77777777" w:rsidR="00635043" w:rsidRDefault="00644EC4">
            <w:pPr>
              <w:pStyle w:val="TableParagraph"/>
              <w:spacing w:before="101"/>
              <w:ind w:left="123"/>
              <w:rPr>
                <w:sz w:val="24"/>
              </w:rPr>
            </w:pPr>
            <w:r>
              <w:rPr>
                <w:spacing w:val="-5"/>
                <w:sz w:val="24"/>
              </w:rPr>
              <w:t>82</w:t>
            </w:r>
          </w:p>
        </w:tc>
      </w:tr>
      <w:tr w:rsidR="00635043" w14:paraId="45469ECA" w14:textId="77777777">
        <w:trPr>
          <w:trHeight w:val="514"/>
        </w:trPr>
        <w:tc>
          <w:tcPr>
            <w:tcW w:w="4700" w:type="dxa"/>
          </w:tcPr>
          <w:p w14:paraId="156A4762" w14:textId="77777777" w:rsidR="00635043" w:rsidRDefault="00644EC4">
            <w:pPr>
              <w:pStyle w:val="TableParagraph"/>
              <w:spacing w:before="101"/>
              <w:ind w:left="123"/>
              <w:rPr>
                <w:sz w:val="24"/>
              </w:rPr>
            </w:pPr>
            <w:r>
              <w:rPr>
                <w:sz w:val="24"/>
              </w:rPr>
              <w:t xml:space="preserve">Papir og </w:t>
            </w:r>
            <w:r>
              <w:rPr>
                <w:spacing w:val="-2"/>
                <w:sz w:val="24"/>
              </w:rPr>
              <w:t>pap/blik</w:t>
            </w:r>
          </w:p>
        </w:tc>
        <w:tc>
          <w:tcPr>
            <w:tcW w:w="1120" w:type="dxa"/>
          </w:tcPr>
          <w:p w14:paraId="294132CD" w14:textId="77777777" w:rsidR="00635043" w:rsidRDefault="00644EC4">
            <w:pPr>
              <w:pStyle w:val="TableParagraph"/>
              <w:spacing w:before="101"/>
              <w:ind w:left="123"/>
              <w:rPr>
                <w:sz w:val="24"/>
              </w:rPr>
            </w:pPr>
            <w:r>
              <w:rPr>
                <w:spacing w:val="-5"/>
                <w:sz w:val="24"/>
              </w:rPr>
              <w:t>83</w:t>
            </w:r>
          </w:p>
        </w:tc>
      </w:tr>
      <w:tr w:rsidR="00635043" w14:paraId="5629F946" w14:textId="77777777">
        <w:trPr>
          <w:trHeight w:val="514"/>
        </w:trPr>
        <w:tc>
          <w:tcPr>
            <w:tcW w:w="4700" w:type="dxa"/>
          </w:tcPr>
          <w:p w14:paraId="41468DB0" w14:textId="77777777" w:rsidR="00635043" w:rsidRPr="009E665C" w:rsidRDefault="00644EC4">
            <w:pPr>
              <w:pStyle w:val="TableParagraph"/>
              <w:spacing w:before="101"/>
              <w:ind w:left="123"/>
              <w:rPr>
                <w:sz w:val="24"/>
                <w:lang w:val="da-DK"/>
              </w:rPr>
            </w:pPr>
            <w:r w:rsidRPr="009E665C">
              <w:rPr>
                <w:sz w:val="24"/>
                <w:lang w:val="da-DK"/>
              </w:rPr>
              <w:t xml:space="preserve">Papir og </w:t>
            </w:r>
            <w:r w:rsidRPr="009E665C">
              <w:rPr>
                <w:spacing w:val="-2"/>
                <w:sz w:val="24"/>
                <w:lang w:val="da-DK"/>
              </w:rPr>
              <w:t>pap/plast/aluminium</w:t>
            </w:r>
          </w:p>
        </w:tc>
        <w:tc>
          <w:tcPr>
            <w:tcW w:w="1120" w:type="dxa"/>
          </w:tcPr>
          <w:p w14:paraId="4AB67EC4" w14:textId="77777777" w:rsidR="00635043" w:rsidRDefault="00644EC4">
            <w:pPr>
              <w:pStyle w:val="TableParagraph"/>
              <w:spacing w:before="101"/>
              <w:ind w:left="123"/>
              <w:rPr>
                <w:sz w:val="24"/>
              </w:rPr>
            </w:pPr>
            <w:r>
              <w:rPr>
                <w:spacing w:val="-5"/>
                <w:sz w:val="24"/>
              </w:rPr>
              <w:t>84</w:t>
            </w:r>
          </w:p>
        </w:tc>
      </w:tr>
      <w:tr w:rsidR="00635043" w14:paraId="105CAF35" w14:textId="77777777">
        <w:trPr>
          <w:trHeight w:val="514"/>
        </w:trPr>
        <w:tc>
          <w:tcPr>
            <w:tcW w:w="4700" w:type="dxa"/>
          </w:tcPr>
          <w:p w14:paraId="234CC4A1" w14:textId="77777777" w:rsidR="00635043" w:rsidRPr="009E665C" w:rsidRDefault="00644EC4">
            <w:pPr>
              <w:pStyle w:val="TableParagraph"/>
              <w:spacing w:before="101"/>
              <w:ind w:left="123"/>
              <w:rPr>
                <w:sz w:val="24"/>
                <w:lang w:val="da-DK"/>
              </w:rPr>
            </w:pPr>
            <w:r w:rsidRPr="009E665C">
              <w:rPr>
                <w:sz w:val="24"/>
                <w:lang w:val="da-DK"/>
              </w:rPr>
              <w:t xml:space="preserve">Papir og </w:t>
            </w:r>
            <w:r w:rsidRPr="009E665C">
              <w:rPr>
                <w:spacing w:val="-2"/>
                <w:sz w:val="24"/>
                <w:lang w:val="da-DK"/>
              </w:rPr>
              <w:t>pap/plast/aluminium/blik</w:t>
            </w:r>
          </w:p>
        </w:tc>
        <w:tc>
          <w:tcPr>
            <w:tcW w:w="1120" w:type="dxa"/>
          </w:tcPr>
          <w:p w14:paraId="532011EE" w14:textId="77777777" w:rsidR="00635043" w:rsidRDefault="00644EC4">
            <w:pPr>
              <w:pStyle w:val="TableParagraph"/>
              <w:spacing w:before="101"/>
              <w:ind w:left="123"/>
              <w:rPr>
                <w:sz w:val="24"/>
              </w:rPr>
            </w:pPr>
            <w:r>
              <w:rPr>
                <w:spacing w:val="-5"/>
                <w:sz w:val="24"/>
              </w:rPr>
              <w:t>85</w:t>
            </w:r>
          </w:p>
        </w:tc>
      </w:tr>
      <w:tr w:rsidR="00635043" w14:paraId="749F146C" w14:textId="77777777">
        <w:trPr>
          <w:trHeight w:val="514"/>
        </w:trPr>
        <w:tc>
          <w:tcPr>
            <w:tcW w:w="4700" w:type="dxa"/>
          </w:tcPr>
          <w:p w14:paraId="4EBA2C44" w14:textId="77777777" w:rsidR="00635043" w:rsidRDefault="00644EC4">
            <w:pPr>
              <w:pStyle w:val="TableParagraph"/>
              <w:spacing w:before="101"/>
              <w:ind w:left="123"/>
              <w:rPr>
                <w:sz w:val="24"/>
              </w:rPr>
            </w:pPr>
            <w:r>
              <w:rPr>
                <w:spacing w:val="-2"/>
                <w:sz w:val="24"/>
              </w:rPr>
              <w:t>Plast/aluminium</w:t>
            </w:r>
          </w:p>
        </w:tc>
        <w:tc>
          <w:tcPr>
            <w:tcW w:w="1120" w:type="dxa"/>
          </w:tcPr>
          <w:p w14:paraId="57410664" w14:textId="77777777" w:rsidR="00635043" w:rsidRDefault="00644EC4">
            <w:pPr>
              <w:pStyle w:val="TableParagraph"/>
              <w:spacing w:before="101"/>
              <w:ind w:left="123"/>
              <w:rPr>
                <w:sz w:val="24"/>
              </w:rPr>
            </w:pPr>
            <w:r>
              <w:rPr>
                <w:spacing w:val="-5"/>
                <w:sz w:val="24"/>
              </w:rPr>
              <w:t>90</w:t>
            </w:r>
          </w:p>
        </w:tc>
      </w:tr>
      <w:tr w:rsidR="00635043" w14:paraId="17ADC450" w14:textId="77777777">
        <w:trPr>
          <w:trHeight w:val="514"/>
        </w:trPr>
        <w:tc>
          <w:tcPr>
            <w:tcW w:w="4700" w:type="dxa"/>
          </w:tcPr>
          <w:p w14:paraId="15DF7B3B" w14:textId="77777777" w:rsidR="00635043" w:rsidRDefault="00644EC4">
            <w:pPr>
              <w:pStyle w:val="TableParagraph"/>
              <w:spacing w:before="101"/>
              <w:ind w:left="123"/>
              <w:rPr>
                <w:sz w:val="24"/>
              </w:rPr>
            </w:pPr>
            <w:r>
              <w:rPr>
                <w:spacing w:val="-2"/>
                <w:sz w:val="24"/>
              </w:rPr>
              <w:t>Plast/blik</w:t>
            </w:r>
          </w:p>
        </w:tc>
        <w:tc>
          <w:tcPr>
            <w:tcW w:w="1120" w:type="dxa"/>
          </w:tcPr>
          <w:p w14:paraId="398753FC" w14:textId="77777777" w:rsidR="00635043" w:rsidRDefault="00644EC4">
            <w:pPr>
              <w:pStyle w:val="TableParagraph"/>
              <w:spacing w:before="101"/>
              <w:ind w:left="123"/>
              <w:rPr>
                <w:sz w:val="24"/>
              </w:rPr>
            </w:pPr>
            <w:r>
              <w:rPr>
                <w:spacing w:val="-5"/>
                <w:sz w:val="24"/>
              </w:rPr>
              <w:t>91</w:t>
            </w:r>
          </w:p>
        </w:tc>
      </w:tr>
      <w:tr w:rsidR="00635043" w14:paraId="0C4C1956" w14:textId="77777777">
        <w:trPr>
          <w:trHeight w:val="514"/>
        </w:trPr>
        <w:tc>
          <w:tcPr>
            <w:tcW w:w="4700" w:type="dxa"/>
          </w:tcPr>
          <w:p w14:paraId="0050FBC5" w14:textId="77777777" w:rsidR="00635043" w:rsidRDefault="00644EC4">
            <w:pPr>
              <w:pStyle w:val="TableParagraph"/>
              <w:spacing w:before="101"/>
              <w:ind w:left="123"/>
              <w:rPr>
                <w:sz w:val="24"/>
              </w:rPr>
            </w:pPr>
            <w:r>
              <w:rPr>
                <w:sz w:val="24"/>
              </w:rPr>
              <w:t xml:space="preserve">Plast/forskellige </w:t>
            </w:r>
            <w:r>
              <w:rPr>
                <w:spacing w:val="-2"/>
                <w:sz w:val="24"/>
              </w:rPr>
              <w:t>metaller</w:t>
            </w:r>
          </w:p>
        </w:tc>
        <w:tc>
          <w:tcPr>
            <w:tcW w:w="1120" w:type="dxa"/>
          </w:tcPr>
          <w:p w14:paraId="3DD76BB7" w14:textId="77777777" w:rsidR="00635043" w:rsidRDefault="00644EC4">
            <w:pPr>
              <w:pStyle w:val="TableParagraph"/>
              <w:spacing w:before="101"/>
              <w:ind w:left="123"/>
              <w:rPr>
                <w:sz w:val="24"/>
              </w:rPr>
            </w:pPr>
            <w:r>
              <w:rPr>
                <w:spacing w:val="-5"/>
                <w:sz w:val="24"/>
              </w:rPr>
              <w:t>92</w:t>
            </w:r>
          </w:p>
        </w:tc>
      </w:tr>
      <w:tr w:rsidR="00635043" w14:paraId="508550C4" w14:textId="77777777">
        <w:trPr>
          <w:trHeight w:val="514"/>
        </w:trPr>
        <w:tc>
          <w:tcPr>
            <w:tcW w:w="4700" w:type="dxa"/>
          </w:tcPr>
          <w:p w14:paraId="5E74AF8A" w14:textId="77777777" w:rsidR="00635043" w:rsidRDefault="00644EC4">
            <w:pPr>
              <w:pStyle w:val="TableParagraph"/>
              <w:spacing w:before="101"/>
              <w:ind w:left="123"/>
              <w:rPr>
                <w:sz w:val="24"/>
              </w:rPr>
            </w:pPr>
            <w:r>
              <w:rPr>
                <w:spacing w:val="-2"/>
                <w:sz w:val="24"/>
              </w:rPr>
              <w:t>Glas/plast</w:t>
            </w:r>
          </w:p>
        </w:tc>
        <w:tc>
          <w:tcPr>
            <w:tcW w:w="1120" w:type="dxa"/>
          </w:tcPr>
          <w:p w14:paraId="3D7F1CEC" w14:textId="77777777" w:rsidR="00635043" w:rsidRDefault="00644EC4">
            <w:pPr>
              <w:pStyle w:val="TableParagraph"/>
              <w:spacing w:before="101"/>
              <w:ind w:left="123"/>
              <w:rPr>
                <w:sz w:val="24"/>
              </w:rPr>
            </w:pPr>
            <w:r>
              <w:rPr>
                <w:spacing w:val="-5"/>
                <w:sz w:val="24"/>
              </w:rPr>
              <w:t>95</w:t>
            </w:r>
          </w:p>
        </w:tc>
      </w:tr>
      <w:tr w:rsidR="00635043" w14:paraId="58E96293" w14:textId="77777777">
        <w:trPr>
          <w:trHeight w:val="514"/>
        </w:trPr>
        <w:tc>
          <w:tcPr>
            <w:tcW w:w="4700" w:type="dxa"/>
          </w:tcPr>
          <w:p w14:paraId="25785089" w14:textId="77777777" w:rsidR="00635043" w:rsidRDefault="00644EC4">
            <w:pPr>
              <w:pStyle w:val="TableParagraph"/>
              <w:spacing w:before="101"/>
              <w:ind w:left="123"/>
              <w:rPr>
                <w:sz w:val="24"/>
              </w:rPr>
            </w:pPr>
            <w:r>
              <w:rPr>
                <w:spacing w:val="-2"/>
                <w:sz w:val="24"/>
              </w:rPr>
              <w:t>Glas/aluminium</w:t>
            </w:r>
          </w:p>
        </w:tc>
        <w:tc>
          <w:tcPr>
            <w:tcW w:w="1120" w:type="dxa"/>
          </w:tcPr>
          <w:p w14:paraId="13B66FBD" w14:textId="77777777" w:rsidR="00635043" w:rsidRDefault="00644EC4">
            <w:pPr>
              <w:pStyle w:val="TableParagraph"/>
              <w:spacing w:before="101"/>
              <w:ind w:left="123"/>
              <w:rPr>
                <w:sz w:val="24"/>
              </w:rPr>
            </w:pPr>
            <w:r>
              <w:rPr>
                <w:spacing w:val="-5"/>
                <w:sz w:val="24"/>
              </w:rPr>
              <w:t>96</w:t>
            </w:r>
          </w:p>
        </w:tc>
      </w:tr>
      <w:tr w:rsidR="00635043" w14:paraId="1BC7CAD6" w14:textId="77777777">
        <w:trPr>
          <w:trHeight w:val="514"/>
        </w:trPr>
        <w:tc>
          <w:tcPr>
            <w:tcW w:w="4700" w:type="dxa"/>
          </w:tcPr>
          <w:p w14:paraId="0C779518" w14:textId="77777777" w:rsidR="00635043" w:rsidRDefault="00644EC4">
            <w:pPr>
              <w:pStyle w:val="TableParagraph"/>
              <w:spacing w:before="101"/>
              <w:ind w:left="123"/>
              <w:rPr>
                <w:sz w:val="24"/>
              </w:rPr>
            </w:pPr>
            <w:r>
              <w:rPr>
                <w:spacing w:val="-2"/>
                <w:sz w:val="24"/>
              </w:rPr>
              <w:t>Glas/blik</w:t>
            </w:r>
          </w:p>
        </w:tc>
        <w:tc>
          <w:tcPr>
            <w:tcW w:w="1120" w:type="dxa"/>
          </w:tcPr>
          <w:p w14:paraId="629F7E93" w14:textId="77777777" w:rsidR="00635043" w:rsidRDefault="00644EC4">
            <w:pPr>
              <w:pStyle w:val="TableParagraph"/>
              <w:spacing w:before="101"/>
              <w:ind w:left="123"/>
              <w:rPr>
                <w:sz w:val="24"/>
              </w:rPr>
            </w:pPr>
            <w:r>
              <w:rPr>
                <w:spacing w:val="-5"/>
                <w:sz w:val="24"/>
              </w:rPr>
              <w:t>97</w:t>
            </w:r>
          </w:p>
        </w:tc>
      </w:tr>
      <w:tr w:rsidR="00635043" w14:paraId="3A6EC020" w14:textId="77777777">
        <w:trPr>
          <w:trHeight w:val="514"/>
        </w:trPr>
        <w:tc>
          <w:tcPr>
            <w:tcW w:w="4700" w:type="dxa"/>
          </w:tcPr>
          <w:p w14:paraId="5ABD29C4" w14:textId="77777777" w:rsidR="00635043" w:rsidRDefault="00644EC4">
            <w:pPr>
              <w:pStyle w:val="TableParagraph"/>
              <w:spacing w:before="101"/>
              <w:ind w:left="123"/>
              <w:rPr>
                <w:sz w:val="24"/>
              </w:rPr>
            </w:pPr>
            <w:r>
              <w:rPr>
                <w:sz w:val="24"/>
              </w:rPr>
              <w:t xml:space="preserve">Glas/forskellige </w:t>
            </w:r>
            <w:r>
              <w:rPr>
                <w:spacing w:val="-2"/>
                <w:sz w:val="24"/>
              </w:rPr>
              <w:t>metaller</w:t>
            </w:r>
          </w:p>
        </w:tc>
        <w:tc>
          <w:tcPr>
            <w:tcW w:w="1120" w:type="dxa"/>
          </w:tcPr>
          <w:p w14:paraId="25F81C9F" w14:textId="77777777" w:rsidR="00635043" w:rsidRDefault="00644EC4">
            <w:pPr>
              <w:pStyle w:val="TableParagraph"/>
              <w:spacing w:before="101"/>
              <w:ind w:left="123"/>
              <w:rPr>
                <w:sz w:val="24"/>
              </w:rPr>
            </w:pPr>
            <w:r>
              <w:rPr>
                <w:spacing w:val="-5"/>
                <w:sz w:val="24"/>
              </w:rPr>
              <w:t>98</w:t>
            </w:r>
          </w:p>
        </w:tc>
      </w:tr>
    </w:tbl>
    <w:p w14:paraId="45CD6697" w14:textId="77777777" w:rsidR="00635043" w:rsidRDefault="00635043">
      <w:pPr>
        <w:pStyle w:val="Brdtekst"/>
        <w:spacing w:before="18"/>
        <w:ind w:left="0"/>
        <w:jc w:val="left"/>
        <w:rPr>
          <w:b/>
          <w:i/>
        </w:rPr>
      </w:pPr>
    </w:p>
    <w:p w14:paraId="73E575F6" w14:textId="77777777" w:rsidR="00635043" w:rsidRPr="009E665C" w:rsidRDefault="00644EC4">
      <w:pPr>
        <w:pStyle w:val="Brdtekst"/>
        <w:spacing w:before="0" w:line="249" w:lineRule="auto"/>
        <w:jc w:val="left"/>
        <w:rPr>
          <w:lang w:val="da-DK"/>
        </w:rPr>
      </w:pPr>
      <w:r w:rsidRPr="009E665C">
        <w:rPr>
          <w:lang w:val="da-DK"/>
        </w:rPr>
        <w:t>Forkortelse:</w:t>
      </w:r>
      <w:r w:rsidRPr="009E665C">
        <w:rPr>
          <w:spacing w:val="40"/>
          <w:lang w:val="da-DK"/>
        </w:rPr>
        <w:t xml:space="preserve"> </w:t>
      </w:r>
      <w:r w:rsidRPr="009E665C">
        <w:rPr>
          <w:lang w:val="da-DK"/>
        </w:rPr>
        <w:t>Ved</w:t>
      </w:r>
      <w:r w:rsidRPr="009E665C">
        <w:rPr>
          <w:spacing w:val="40"/>
          <w:lang w:val="da-DK"/>
        </w:rPr>
        <w:t xml:space="preserve"> </w:t>
      </w:r>
      <w:r w:rsidRPr="009E665C">
        <w:rPr>
          <w:lang w:val="da-DK"/>
        </w:rPr>
        <w:t>forkortelse</w:t>
      </w:r>
      <w:r w:rsidRPr="009E665C">
        <w:rPr>
          <w:spacing w:val="40"/>
          <w:lang w:val="da-DK"/>
        </w:rPr>
        <w:t xml:space="preserve"> </w:t>
      </w:r>
      <w:r w:rsidRPr="009E665C">
        <w:rPr>
          <w:lang w:val="da-DK"/>
        </w:rPr>
        <w:t>af</w:t>
      </w:r>
      <w:r w:rsidRPr="009E665C">
        <w:rPr>
          <w:spacing w:val="40"/>
          <w:lang w:val="da-DK"/>
        </w:rPr>
        <w:t xml:space="preserve"> </w:t>
      </w:r>
      <w:r w:rsidRPr="009E665C">
        <w:rPr>
          <w:lang w:val="da-DK"/>
        </w:rPr>
        <w:t>kompositmaterialer</w:t>
      </w:r>
      <w:r w:rsidRPr="009E665C">
        <w:rPr>
          <w:spacing w:val="40"/>
          <w:lang w:val="da-DK"/>
        </w:rPr>
        <w:t xml:space="preserve"> </w:t>
      </w:r>
      <w:r w:rsidRPr="009E665C">
        <w:rPr>
          <w:lang w:val="da-DK"/>
        </w:rPr>
        <w:t>skrives</w:t>
      </w:r>
      <w:r w:rsidRPr="009E665C">
        <w:rPr>
          <w:spacing w:val="40"/>
          <w:lang w:val="da-DK"/>
        </w:rPr>
        <w:t xml:space="preserve"> </w:t>
      </w:r>
      <w:r w:rsidRPr="009E665C">
        <w:rPr>
          <w:lang w:val="da-DK"/>
        </w:rPr>
        <w:t>C</w:t>
      </w:r>
      <w:r w:rsidRPr="009E665C">
        <w:rPr>
          <w:spacing w:val="40"/>
          <w:lang w:val="da-DK"/>
        </w:rPr>
        <w:t xml:space="preserve"> </w:t>
      </w:r>
      <w:r w:rsidRPr="009E665C">
        <w:rPr>
          <w:lang w:val="da-DK"/>
        </w:rPr>
        <w:t>plus</w:t>
      </w:r>
      <w:r w:rsidRPr="009E665C">
        <w:rPr>
          <w:spacing w:val="40"/>
          <w:lang w:val="da-DK"/>
        </w:rPr>
        <w:t xml:space="preserve"> </w:t>
      </w:r>
      <w:r w:rsidRPr="009E665C">
        <w:rPr>
          <w:lang w:val="da-DK"/>
        </w:rPr>
        <w:t>forkortelsen</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det</w:t>
      </w:r>
      <w:r w:rsidRPr="009E665C">
        <w:rPr>
          <w:spacing w:val="40"/>
          <w:lang w:val="da-DK"/>
        </w:rPr>
        <w:t xml:space="preserve"> </w:t>
      </w:r>
      <w:r w:rsidRPr="009E665C">
        <w:rPr>
          <w:lang w:val="da-DK"/>
        </w:rPr>
        <w:t>fremherskende materiale. Forkortelsen skal skrives med store bogstaver. Eksempel: C/PAP.</w:t>
      </w:r>
    </w:p>
    <w:p w14:paraId="44EB46AB" w14:textId="77777777" w:rsidR="00635043" w:rsidRPr="009E665C" w:rsidRDefault="00635043">
      <w:pPr>
        <w:spacing w:line="249" w:lineRule="auto"/>
        <w:rPr>
          <w:lang w:val="da-DK"/>
        </w:rPr>
        <w:sectPr w:rsidR="00635043" w:rsidRPr="009E665C">
          <w:type w:val="continuous"/>
          <w:pgSz w:w="11910" w:h="16840"/>
          <w:pgMar w:top="1660" w:right="740" w:bottom="840" w:left="740" w:header="0" w:footer="652" w:gutter="0"/>
          <w:cols w:space="708"/>
        </w:sectPr>
      </w:pPr>
    </w:p>
    <w:p w14:paraId="1102E1F8" w14:textId="77777777" w:rsidR="00635043" w:rsidRPr="009E665C" w:rsidRDefault="00644EC4">
      <w:pPr>
        <w:pStyle w:val="Overskrift1"/>
        <w:rPr>
          <w:lang w:val="da-DK"/>
        </w:rPr>
      </w:pPr>
      <w:bookmarkStart w:id="681" w:name="Bilag_5_-_Oplysninger,_der_skal_gives_i_"/>
      <w:bookmarkEnd w:id="681"/>
      <w:r w:rsidRPr="009E665C">
        <w:rPr>
          <w:lang w:val="da-DK"/>
        </w:rPr>
        <w:lastRenderedPageBreak/>
        <w:t xml:space="preserve">Bilag </w:t>
      </w:r>
      <w:r w:rsidRPr="009E665C">
        <w:rPr>
          <w:spacing w:val="-10"/>
          <w:lang w:val="da-DK"/>
        </w:rPr>
        <w:t>5</w:t>
      </w:r>
    </w:p>
    <w:p w14:paraId="36A3A463" w14:textId="77777777" w:rsidR="00635043" w:rsidRDefault="00644EC4">
      <w:pPr>
        <w:pStyle w:val="Overskrift2"/>
        <w:spacing w:before="136" w:line="249" w:lineRule="auto"/>
        <w:ind w:left="3760" w:hanging="3639"/>
      </w:pPr>
      <w:r w:rsidRPr="009E665C">
        <w:rPr>
          <w:lang w:val="da-DK"/>
        </w:rPr>
        <w:t>Oplysninger,</w:t>
      </w:r>
      <w:r w:rsidRPr="009E665C">
        <w:rPr>
          <w:spacing w:val="-6"/>
          <w:lang w:val="da-DK"/>
        </w:rPr>
        <w:t xml:space="preserve"> </w:t>
      </w:r>
      <w:r w:rsidRPr="009E665C">
        <w:rPr>
          <w:lang w:val="da-DK"/>
        </w:rPr>
        <w:t>der</w:t>
      </w:r>
      <w:r w:rsidRPr="009E665C">
        <w:rPr>
          <w:spacing w:val="-6"/>
          <w:lang w:val="da-DK"/>
        </w:rPr>
        <w:t xml:space="preserve"> </w:t>
      </w:r>
      <w:r w:rsidRPr="009E665C">
        <w:rPr>
          <w:lang w:val="da-DK"/>
        </w:rPr>
        <w:t>skal</w:t>
      </w:r>
      <w:r w:rsidRPr="009E665C">
        <w:rPr>
          <w:spacing w:val="-6"/>
          <w:lang w:val="da-DK"/>
        </w:rPr>
        <w:t xml:space="preserve"> </w:t>
      </w:r>
      <w:r w:rsidRPr="009E665C">
        <w:rPr>
          <w:lang w:val="da-DK"/>
        </w:rPr>
        <w:t>gives</w:t>
      </w:r>
      <w:r w:rsidRPr="009E665C">
        <w:rPr>
          <w:spacing w:val="-7"/>
          <w:lang w:val="da-DK"/>
        </w:rPr>
        <w:t xml:space="preserve"> </w:t>
      </w:r>
      <w:r w:rsidRPr="009E665C">
        <w:rPr>
          <w:lang w:val="da-DK"/>
        </w:rPr>
        <w:t>i</w:t>
      </w:r>
      <w:r w:rsidRPr="009E665C">
        <w:rPr>
          <w:spacing w:val="-6"/>
          <w:lang w:val="da-DK"/>
        </w:rPr>
        <w:t xml:space="preserve"> </w:t>
      </w:r>
      <w:r w:rsidRPr="009E665C">
        <w:rPr>
          <w:lang w:val="da-DK"/>
        </w:rPr>
        <w:t>forbindelse</w:t>
      </w:r>
      <w:r w:rsidRPr="009E665C">
        <w:rPr>
          <w:spacing w:val="-6"/>
          <w:lang w:val="da-DK"/>
        </w:rPr>
        <w:t xml:space="preserve"> </w:t>
      </w:r>
      <w:r w:rsidRPr="009E665C">
        <w:rPr>
          <w:lang w:val="da-DK"/>
        </w:rPr>
        <w:t>med</w:t>
      </w:r>
      <w:r w:rsidRPr="009E665C">
        <w:rPr>
          <w:spacing w:val="-7"/>
          <w:lang w:val="da-DK"/>
        </w:rPr>
        <w:t xml:space="preserve"> </w:t>
      </w:r>
      <w:r w:rsidRPr="009E665C">
        <w:rPr>
          <w:lang w:val="da-DK"/>
        </w:rPr>
        <w:t>registrering</w:t>
      </w:r>
      <w:r w:rsidRPr="009E665C">
        <w:rPr>
          <w:spacing w:val="-6"/>
          <w:lang w:val="da-DK"/>
        </w:rPr>
        <w:t xml:space="preserve"> </w:t>
      </w:r>
      <w:r w:rsidRPr="009E665C">
        <w:rPr>
          <w:lang w:val="da-DK"/>
        </w:rPr>
        <w:t>af</w:t>
      </w:r>
      <w:r w:rsidRPr="009E665C">
        <w:rPr>
          <w:spacing w:val="-6"/>
          <w:lang w:val="da-DK"/>
        </w:rPr>
        <w:t xml:space="preserve"> </w:t>
      </w:r>
      <w:r w:rsidRPr="009E665C">
        <w:rPr>
          <w:lang w:val="da-DK"/>
        </w:rPr>
        <w:t>producenter</w:t>
      </w:r>
      <w:r w:rsidRPr="009E665C">
        <w:rPr>
          <w:spacing w:val="-6"/>
          <w:lang w:val="da-DK"/>
        </w:rPr>
        <w:t xml:space="preserve"> </w:t>
      </w:r>
      <w:r w:rsidRPr="009E665C">
        <w:rPr>
          <w:lang w:val="da-DK"/>
        </w:rPr>
        <w:t>og</w:t>
      </w:r>
      <w:r w:rsidRPr="009E665C">
        <w:rPr>
          <w:spacing w:val="-6"/>
          <w:lang w:val="da-DK"/>
        </w:rPr>
        <w:t xml:space="preserve"> </w:t>
      </w:r>
      <w:r w:rsidRPr="009E665C">
        <w:rPr>
          <w:lang w:val="da-DK"/>
        </w:rPr>
        <w:t>deres</w:t>
      </w:r>
      <w:r w:rsidRPr="009E665C">
        <w:rPr>
          <w:spacing w:val="-7"/>
          <w:lang w:val="da-DK"/>
        </w:rPr>
        <w:t xml:space="preserve"> </w:t>
      </w:r>
      <w:r w:rsidRPr="009E665C">
        <w:rPr>
          <w:lang w:val="da-DK"/>
        </w:rPr>
        <w:t>eventuelle</w:t>
      </w:r>
      <w:r w:rsidRPr="009E665C">
        <w:rPr>
          <w:spacing w:val="-6"/>
          <w:lang w:val="da-DK"/>
        </w:rPr>
        <w:t xml:space="preserve"> </w:t>
      </w:r>
      <w:r w:rsidRPr="009E665C">
        <w:rPr>
          <w:lang w:val="da-DK"/>
        </w:rPr>
        <w:t xml:space="preserve">repræ­ sentanter, jf. </w:t>
      </w:r>
      <w:r>
        <w:t>§ 22, stk. 1 og 2</w:t>
      </w:r>
    </w:p>
    <w:p w14:paraId="3EE633C5" w14:textId="77777777" w:rsidR="00635043" w:rsidRDefault="00644EC4">
      <w:pPr>
        <w:pStyle w:val="Listeafsnit"/>
        <w:numPr>
          <w:ilvl w:val="0"/>
          <w:numId w:val="84"/>
        </w:numPr>
        <w:tabs>
          <w:tab w:val="left" w:pos="3980"/>
        </w:tabs>
        <w:spacing w:before="182"/>
        <w:jc w:val="left"/>
        <w:rPr>
          <w:i/>
          <w:sz w:val="24"/>
        </w:rPr>
      </w:pPr>
      <w:r>
        <w:rPr>
          <w:i/>
          <w:sz w:val="24"/>
        </w:rPr>
        <w:t>Fælles</w:t>
      </w:r>
      <w:r>
        <w:rPr>
          <w:i/>
          <w:spacing w:val="-4"/>
          <w:sz w:val="24"/>
        </w:rPr>
        <w:t xml:space="preserve"> </w:t>
      </w:r>
      <w:r>
        <w:rPr>
          <w:i/>
          <w:sz w:val="24"/>
        </w:rPr>
        <w:t>for</w:t>
      </w:r>
      <w:r>
        <w:rPr>
          <w:i/>
          <w:spacing w:val="-3"/>
          <w:sz w:val="24"/>
        </w:rPr>
        <w:t xml:space="preserve"> </w:t>
      </w:r>
      <w:r>
        <w:rPr>
          <w:i/>
          <w:sz w:val="24"/>
        </w:rPr>
        <w:t>alle</w:t>
      </w:r>
      <w:r>
        <w:rPr>
          <w:i/>
          <w:spacing w:val="-2"/>
          <w:sz w:val="24"/>
        </w:rPr>
        <w:t xml:space="preserve"> producenter:</w:t>
      </w:r>
    </w:p>
    <w:p w14:paraId="205CE330" w14:textId="77777777" w:rsidR="00635043" w:rsidRPr="009E665C" w:rsidRDefault="00644EC4">
      <w:pPr>
        <w:pStyle w:val="Listeafsnit"/>
        <w:numPr>
          <w:ilvl w:val="1"/>
          <w:numId w:val="85"/>
        </w:numPr>
        <w:tabs>
          <w:tab w:val="left" w:pos="369"/>
        </w:tabs>
        <w:spacing w:before="192"/>
        <w:ind w:left="369" w:hanging="259"/>
        <w:rPr>
          <w:sz w:val="24"/>
          <w:lang w:val="da-DK"/>
        </w:rPr>
      </w:pPr>
      <w:r w:rsidRPr="009E665C">
        <w:rPr>
          <w:sz w:val="24"/>
          <w:lang w:val="da-DK"/>
        </w:rPr>
        <w:t>Virksomhedens</w:t>
      </w:r>
      <w:r w:rsidRPr="009E665C">
        <w:rPr>
          <w:spacing w:val="-6"/>
          <w:sz w:val="24"/>
          <w:lang w:val="da-DK"/>
        </w:rPr>
        <w:t xml:space="preserve"> </w:t>
      </w:r>
      <w:r w:rsidRPr="009E665C">
        <w:rPr>
          <w:sz w:val="24"/>
          <w:lang w:val="da-DK"/>
        </w:rPr>
        <w:t>navn</w:t>
      </w:r>
      <w:r w:rsidRPr="009E665C">
        <w:rPr>
          <w:spacing w:val="-4"/>
          <w:sz w:val="24"/>
          <w:lang w:val="da-DK"/>
        </w:rPr>
        <w:t xml:space="preserve"> </w:t>
      </w:r>
      <w:r w:rsidRPr="009E665C">
        <w:rPr>
          <w:sz w:val="24"/>
          <w:lang w:val="da-DK"/>
        </w:rPr>
        <w:t>under</w:t>
      </w:r>
      <w:r w:rsidRPr="009E665C">
        <w:rPr>
          <w:spacing w:val="-4"/>
          <w:sz w:val="24"/>
          <w:lang w:val="da-DK"/>
        </w:rPr>
        <w:t xml:space="preserve"> </w:t>
      </w:r>
      <w:r w:rsidRPr="009E665C">
        <w:rPr>
          <w:sz w:val="24"/>
          <w:lang w:val="da-DK"/>
        </w:rPr>
        <w:t>hvilket</w:t>
      </w:r>
      <w:r w:rsidRPr="009E665C">
        <w:rPr>
          <w:spacing w:val="-5"/>
          <w:sz w:val="24"/>
          <w:lang w:val="da-DK"/>
        </w:rPr>
        <w:t xml:space="preserve"> </w:t>
      </w:r>
      <w:r w:rsidRPr="009E665C">
        <w:rPr>
          <w:sz w:val="24"/>
          <w:lang w:val="da-DK"/>
        </w:rPr>
        <w:t>virksomheden</w:t>
      </w:r>
      <w:r w:rsidRPr="009E665C">
        <w:rPr>
          <w:spacing w:val="-4"/>
          <w:sz w:val="24"/>
          <w:lang w:val="da-DK"/>
        </w:rPr>
        <w:t xml:space="preserve"> </w:t>
      </w:r>
      <w:r w:rsidRPr="009E665C">
        <w:rPr>
          <w:sz w:val="24"/>
          <w:lang w:val="da-DK"/>
        </w:rPr>
        <w:t>tilgængeliggør</w:t>
      </w:r>
      <w:r w:rsidRPr="009E665C">
        <w:rPr>
          <w:spacing w:val="-4"/>
          <w:sz w:val="24"/>
          <w:lang w:val="da-DK"/>
        </w:rPr>
        <w:t xml:space="preserve"> </w:t>
      </w:r>
      <w:r w:rsidRPr="009E665C">
        <w:rPr>
          <w:spacing w:val="-2"/>
          <w:sz w:val="24"/>
          <w:lang w:val="da-DK"/>
        </w:rPr>
        <w:t>emballage.</w:t>
      </w:r>
    </w:p>
    <w:p w14:paraId="26845B04" w14:textId="77777777" w:rsidR="00635043" w:rsidRPr="009E665C" w:rsidRDefault="00644EC4">
      <w:pPr>
        <w:pStyle w:val="Listeafsnit"/>
        <w:numPr>
          <w:ilvl w:val="1"/>
          <w:numId w:val="85"/>
        </w:numPr>
        <w:tabs>
          <w:tab w:val="left" w:pos="370"/>
        </w:tabs>
        <w:spacing w:before="192" w:line="249" w:lineRule="auto"/>
        <w:ind w:left="110" w:right="107" w:firstLine="0"/>
        <w:jc w:val="both"/>
        <w:rPr>
          <w:sz w:val="24"/>
          <w:lang w:val="da-DK"/>
        </w:rPr>
      </w:pPr>
      <w:r w:rsidRPr="009E665C">
        <w:rPr>
          <w:sz w:val="24"/>
          <w:lang w:val="da-DK"/>
        </w:rPr>
        <w:t>Virksomhedens</w:t>
      </w:r>
      <w:r w:rsidRPr="009E665C">
        <w:rPr>
          <w:spacing w:val="-6"/>
          <w:sz w:val="24"/>
          <w:lang w:val="da-DK"/>
        </w:rPr>
        <w:t xml:space="preserve"> </w:t>
      </w:r>
      <w:r w:rsidRPr="009E665C">
        <w:rPr>
          <w:sz w:val="24"/>
          <w:lang w:val="da-DK"/>
        </w:rPr>
        <w:t>adresse</w:t>
      </w:r>
      <w:r w:rsidRPr="009E665C">
        <w:rPr>
          <w:spacing w:val="-6"/>
          <w:sz w:val="24"/>
          <w:lang w:val="da-DK"/>
        </w:rPr>
        <w:t xml:space="preserve"> </w:t>
      </w:r>
      <w:r w:rsidRPr="009E665C">
        <w:rPr>
          <w:sz w:val="24"/>
          <w:lang w:val="da-DK"/>
        </w:rPr>
        <w:t>(gadenavn</w:t>
      </w:r>
      <w:r w:rsidRPr="009E665C">
        <w:rPr>
          <w:spacing w:val="-6"/>
          <w:sz w:val="24"/>
          <w:lang w:val="da-DK"/>
        </w:rPr>
        <w:t xml:space="preserve"> </w:t>
      </w:r>
      <w:r w:rsidRPr="009E665C">
        <w:rPr>
          <w:sz w:val="24"/>
          <w:lang w:val="da-DK"/>
        </w:rPr>
        <w:t>og</w:t>
      </w:r>
      <w:r w:rsidRPr="009E665C">
        <w:rPr>
          <w:spacing w:val="-6"/>
          <w:sz w:val="24"/>
          <w:lang w:val="da-DK"/>
        </w:rPr>
        <w:t xml:space="preserve"> </w:t>
      </w:r>
      <w:r w:rsidRPr="009E665C">
        <w:rPr>
          <w:sz w:val="24"/>
          <w:lang w:val="da-DK"/>
        </w:rPr>
        <w:t>husnummer,</w:t>
      </w:r>
      <w:r w:rsidRPr="009E665C">
        <w:rPr>
          <w:spacing w:val="-6"/>
          <w:sz w:val="24"/>
          <w:lang w:val="da-DK"/>
        </w:rPr>
        <w:t xml:space="preserve"> </w:t>
      </w:r>
      <w:r w:rsidRPr="009E665C">
        <w:rPr>
          <w:sz w:val="24"/>
          <w:lang w:val="da-DK"/>
        </w:rPr>
        <w:t>postnummer</w:t>
      </w:r>
      <w:r w:rsidRPr="009E665C">
        <w:rPr>
          <w:spacing w:val="-6"/>
          <w:sz w:val="24"/>
          <w:lang w:val="da-DK"/>
        </w:rPr>
        <w:t xml:space="preserve"> </w:t>
      </w:r>
      <w:r w:rsidRPr="009E665C">
        <w:rPr>
          <w:sz w:val="24"/>
          <w:lang w:val="da-DK"/>
        </w:rPr>
        <w:t>og</w:t>
      </w:r>
      <w:r w:rsidRPr="009E665C">
        <w:rPr>
          <w:spacing w:val="-6"/>
          <w:sz w:val="24"/>
          <w:lang w:val="da-DK"/>
        </w:rPr>
        <w:t xml:space="preserve"> </w:t>
      </w:r>
      <w:r w:rsidRPr="009E665C">
        <w:rPr>
          <w:sz w:val="24"/>
          <w:lang w:val="da-DK"/>
        </w:rPr>
        <w:t>by,</w:t>
      </w:r>
      <w:r w:rsidRPr="009E665C">
        <w:rPr>
          <w:spacing w:val="-6"/>
          <w:sz w:val="24"/>
          <w:lang w:val="da-DK"/>
        </w:rPr>
        <w:t xml:space="preserve"> </w:t>
      </w:r>
      <w:r w:rsidRPr="009E665C">
        <w:rPr>
          <w:sz w:val="24"/>
          <w:lang w:val="da-DK"/>
        </w:rPr>
        <w:t>land</w:t>
      </w:r>
      <w:r w:rsidRPr="009E665C">
        <w:rPr>
          <w:spacing w:val="-6"/>
          <w:sz w:val="24"/>
          <w:lang w:val="da-DK"/>
        </w:rPr>
        <w:t xml:space="preserve"> </w:t>
      </w:r>
      <w:r w:rsidRPr="009E665C">
        <w:rPr>
          <w:sz w:val="24"/>
          <w:lang w:val="da-DK"/>
        </w:rPr>
        <w:t>og</w:t>
      </w:r>
      <w:r w:rsidRPr="009E665C">
        <w:rPr>
          <w:spacing w:val="-6"/>
          <w:sz w:val="24"/>
          <w:lang w:val="da-DK"/>
        </w:rPr>
        <w:t xml:space="preserve"> </w:t>
      </w:r>
      <w:r w:rsidRPr="009E665C">
        <w:rPr>
          <w:sz w:val="24"/>
          <w:lang w:val="da-DK"/>
        </w:rPr>
        <w:t>landekode),</w:t>
      </w:r>
      <w:r w:rsidRPr="009E665C">
        <w:rPr>
          <w:spacing w:val="-6"/>
          <w:sz w:val="24"/>
          <w:lang w:val="da-DK"/>
        </w:rPr>
        <w:t xml:space="preserve"> </w:t>
      </w:r>
      <w:r w:rsidRPr="009E665C">
        <w:rPr>
          <w:sz w:val="24"/>
          <w:lang w:val="da-DK"/>
        </w:rPr>
        <w:t>URL-adres- se, telefonnummer og e-mailadresse.</w:t>
      </w:r>
    </w:p>
    <w:p w14:paraId="3EA4733B" w14:textId="77777777" w:rsidR="00635043" w:rsidRPr="009E665C" w:rsidRDefault="00644EC4">
      <w:pPr>
        <w:pStyle w:val="Listeafsnit"/>
        <w:numPr>
          <w:ilvl w:val="1"/>
          <w:numId w:val="85"/>
        </w:numPr>
        <w:tabs>
          <w:tab w:val="left" w:pos="110"/>
          <w:tab w:val="left" w:pos="415"/>
        </w:tabs>
        <w:spacing w:before="182" w:line="249" w:lineRule="auto"/>
        <w:ind w:left="110" w:right="106" w:hanging="1"/>
        <w:jc w:val="both"/>
        <w:rPr>
          <w:sz w:val="24"/>
          <w:lang w:val="da-DK"/>
        </w:rPr>
      </w:pPr>
      <w:r w:rsidRPr="009E665C">
        <w:rPr>
          <w:sz w:val="24"/>
          <w:lang w:val="da-DK"/>
        </w:rPr>
        <w:t>CVR-nr. For udenlandske virksomheder, der ikke er registreret i det centrale virksomhedsregister, CVR,</w:t>
      </w:r>
      <w:r w:rsidRPr="009E665C">
        <w:rPr>
          <w:spacing w:val="-3"/>
          <w:sz w:val="24"/>
          <w:lang w:val="da-DK"/>
        </w:rPr>
        <w:t xml:space="preserve"> </w:t>
      </w:r>
      <w:r w:rsidRPr="009E665C">
        <w:rPr>
          <w:sz w:val="24"/>
          <w:lang w:val="da-DK"/>
        </w:rPr>
        <w:t>oplyses</w:t>
      </w:r>
      <w:r w:rsidRPr="009E665C">
        <w:rPr>
          <w:spacing w:val="-3"/>
          <w:sz w:val="24"/>
          <w:lang w:val="da-DK"/>
        </w:rPr>
        <w:t xml:space="preserve"> </w:t>
      </w:r>
      <w:r w:rsidRPr="009E665C">
        <w:rPr>
          <w:sz w:val="24"/>
          <w:lang w:val="da-DK"/>
        </w:rPr>
        <w:t>virksomhedens</w:t>
      </w:r>
      <w:r w:rsidRPr="009E665C">
        <w:rPr>
          <w:spacing w:val="-3"/>
          <w:sz w:val="24"/>
          <w:lang w:val="da-DK"/>
        </w:rPr>
        <w:t xml:space="preserve"> </w:t>
      </w:r>
      <w:r w:rsidRPr="009E665C">
        <w:rPr>
          <w:sz w:val="24"/>
          <w:lang w:val="da-DK"/>
        </w:rPr>
        <w:t>momsnummer</w:t>
      </w:r>
      <w:r w:rsidRPr="009E665C">
        <w:rPr>
          <w:spacing w:val="-3"/>
          <w:sz w:val="24"/>
          <w:lang w:val="da-DK"/>
        </w:rPr>
        <w:t xml:space="preserve"> </w:t>
      </w:r>
      <w:r w:rsidRPr="009E665C">
        <w:rPr>
          <w:sz w:val="24"/>
          <w:lang w:val="da-DK"/>
        </w:rPr>
        <w:t>(VAT-nr.),</w:t>
      </w:r>
      <w:r w:rsidRPr="009E665C">
        <w:rPr>
          <w:spacing w:val="-3"/>
          <w:sz w:val="24"/>
          <w:lang w:val="da-DK"/>
        </w:rPr>
        <w:t xml:space="preserve"> </w:t>
      </w:r>
      <w:r w:rsidRPr="009E665C">
        <w:rPr>
          <w:sz w:val="24"/>
          <w:lang w:val="da-DK"/>
        </w:rPr>
        <w:t>europæiske</w:t>
      </w:r>
      <w:r w:rsidRPr="009E665C">
        <w:rPr>
          <w:spacing w:val="-3"/>
          <w:sz w:val="24"/>
          <w:lang w:val="da-DK"/>
        </w:rPr>
        <w:t xml:space="preserve"> </w:t>
      </w:r>
      <w:r w:rsidRPr="009E665C">
        <w:rPr>
          <w:sz w:val="24"/>
          <w:lang w:val="da-DK"/>
        </w:rPr>
        <w:t>momsregistreringsnummer</w:t>
      </w:r>
      <w:r w:rsidRPr="009E665C">
        <w:rPr>
          <w:spacing w:val="-3"/>
          <w:sz w:val="24"/>
          <w:lang w:val="da-DK"/>
        </w:rPr>
        <w:t xml:space="preserve"> </w:t>
      </w:r>
      <w:r w:rsidRPr="009E665C">
        <w:rPr>
          <w:sz w:val="24"/>
          <w:lang w:val="da-DK"/>
        </w:rPr>
        <w:t>eller</w:t>
      </w:r>
      <w:r w:rsidRPr="009E665C">
        <w:rPr>
          <w:spacing w:val="-3"/>
          <w:sz w:val="24"/>
          <w:lang w:val="da-DK"/>
        </w:rPr>
        <w:t xml:space="preserve"> </w:t>
      </w:r>
      <w:r w:rsidRPr="009E665C">
        <w:rPr>
          <w:sz w:val="24"/>
          <w:lang w:val="da-DK"/>
        </w:rPr>
        <w:t>nati- onale momsregistreringsnummer i stedet for CVR-nr.</w:t>
      </w:r>
    </w:p>
    <w:p w14:paraId="45E582EA" w14:textId="77777777" w:rsidR="00635043" w:rsidRDefault="00644EC4">
      <w:pPr>
        <w:pStyle w:val="Listeafsnit"/>
        <w:numPr>
          <w:ilvl w:val="1"/>
          <w:numId w:val="85"/>
        </w:numPr>
        <w:tabs>
          <w:tab w:val="left" w:pos="380"/>
        </w:tabs>
        <w:spacing w:before="183" w:line="249" w:lineRule="auto"/>
        <w:ind w:left="110" w:right="105" w:firstLine="0"/>
        <w:jc w:val="both"/>
        <w:rPr>
          <w:sz w:val="24"/>
        </w:rPr>
      </w:pPr>
      <w:r w:rsidRPr="009E665C">
        <w:rPr>
          <w:sz w:val="24"/>
          <w:lang w:val="da-DK"/>
        </w:rPr>
        <w:t xml:space="preserve">Kontaktperson i virksomheden, som skal være ansat i samme virksomhed: Navn, telefonnr. </w:t>
      </w:r>
      <w:r>
        <w:rPr>
          <w:sz w:val="24"/>
        </w:rPr>
        <w:t xml:space="preserve">Og e-mai- </w:t>
      </w:r>
      <w:r>
        <w:rPr>
          <w:spacing w:val="-2"/>
          <w:sz w:val="24"/>
        </w:rPr>
        <w:t>ladresse.</w:t>
      </w:r>
    </w:p>
    <w:p w14:paraId="10DC14BE" w14:textId="77777777" w:rsidR="00635043" w:rsidRPr="009E665C" w:rsidRDefault="00644EC4">
      <w:pPr>
        <w:pStyle w:val="Listeafsnit"/>
        <w:numPr>
          <w:ilvl w:val="1"/>
          <w:numId w:val="85"/>
        </w:numPr>
        <w:tabs>
          <w:tab w:val="left" w:pos="407"/>
        </w:tabs>
        <w:spacing w:before="182" w:line="249" w:lineRule="auto"/>
        <w:ind w:left="110" w:right="107" w:firstLine="0"/>
        <w:jc w:val="both"/>
        <w:rPr>
          <w:sz w:val="24"/>
          <w:lang w:val="da-DK"/>
        </w:rPr>
      </w:pPr>
      <w:r w:rsidRPr="009E665C">
        <w:rPr>
          <w:sz w:val="24"/>
          <w:lang w:val="da-DK"/>
        </w:rPr>
        <w:t>Virksomhedens eventuelle repræsentant i Danmark: Navn, adresse (gadenavn og husnummer, post- nummer, by og land), e-mailadresse, CVR-nr. og telefonnummer. Er repræsentanten en juridisk person, oplyses ligeledes navn, adresse (gadenavn og husnummer, postnummer og by), telefonnummer og e-mai- ladresse på kontaktpersonen hos repræsentanten.</w:t>
      </w:r>
    </w:p>
    <w:p w14:paraId="6614664F" w14:textId="77777777" w:rsidR="00635043" w:rsidRPr="009E665C" w:rsidRDefault="00644EC4">
      <w:pPr>
        <w:pStyle w:val="Listeafsnit"/>
        <w:numPr>
          <w:ilvl w:val="1"/>
          <w:numId w:val="85"/>
        </w:numPr>
        <w:tabs>
          <w:tab w:val="left" w:pos="369"/>
        </w:tabs>
        <w:spacing w:before="184"/>
        <w:ind w:left="369" w:hanging="259"/>
        <w:rPr>
          <w:sz w:val="24"/>
          <w:lang w:val="da-DK"/>
        </w:rPr>
      </w:pPr>
      <w:r w:rsidRPr="009E665C">
        <w:rPr>
          <w:sz w:val="24"/>
          <w:lang w:val="da-DK"/>
        </w:rPr>
        <w:t xml:space="preserve">Emballagetype, herunder om producenten tilgængeliggør engangsemballage eller </w:t>
      </w:r>
      <w:r w:rsidRPr="009E665C">
        <w:rPr>
          <w:spacing w:val="-2"/>
          <w:sz w:val="24"/>
          <w:lang w:val="da-DK"/>
        </w:rPr>
        <w:t>genbrugsemballage.</w:t>
      </w:r>
    </w:p>
    <w:p w14:paraId="37A5C1C3" w14:textId="77777777" w:rsidR="00635043" w:rsidRPr="009E665C" w:rsidRDefault="00644EC4">
      <w:pPr>
        <w:pStyle w:val="Listeafsnit"/>
        <w:numPr>
          <w:ilvl w:val="1"/>
          <w:numId w:val="85"/>
        </w:numPr>
        <w:tabs>
          <w:tab w:val="left" w:pos="110"/>
          <w:tab w:val="left" w:pos="426"/>
        </w:tabs>
        <w:spacing w:before="192" w:line="249" w:lineRule="auto"/>
        <w:ind w:left="110" w:right="109" w:hanging="1"/>
        <w:jc w:val="both"/>
        <w:rPr>
          <w:sz w:val="24"/>
          <w:lang w:val="da-DK"/>
        </w:rPr>
      </w:pPr>
      <w:r w:rsidRPr="009E665C">
        <w:rPr>
          <w:sz w:val="24"/>
          <w:lang w:val="da-DK"/>
        </w:rPr>
        <w:t xml:space="preserve">Anvendt salgsmetode. For virksomheder med CVR-nr. oplyses, hvis der anvendes fjernsalg som </w:t>
      </w:r>
      <w:r w:rsidRPr="009E665C">
        <w:rPr>
          <w:spacing w:val="-2"/>
          <w:sz w:val="24"/>
          <w:lang w:val="da-DK"/>
        </w:rPr>
        <w:t>salgsmetode.</w:t>
      </w:r>
    </w:p>
    <w:p w14:paraId="6D07203E" w14:textId="77777777" w:rsidR="00635043" w:rsidRPr="009E665C" w:rsidRDefault="00644EC4">
      <w:pPr>
        <w:pStyle w:val="Listeafsnit"/>
        <w:numPr>
          <w:ilvl w:val="1"/>
          <w:numId w:val="85"/>
        </w:numPr>
        <w:tabs>
          <w:tab w:val="left" w:pos="369"/>
        </w:tabs>
        <w:spacing w:before="182"/>
        <w:ind w:left="369" w:hanging="259"/>
        <w:rPr>
          <w:sz w:val="24"/>
          <w:lang w:val="da-DK"/>
        </w:rPr>
      </w:pPr>
      <w:r w:rsidRPr="009E665C">
        <w:rPr>
          <w:sz w:val="24"/>
          <w:lang w:val="da-DK"/>
        </w:rPr>
        <w:t xml:space="preserve">Erklæring om at de afgivne oplysninger i anmodningen om registrering er </w:t>
      </w:r>
      <w:r w:rsidRPr="009E665C">
        <w:rPr>
          <w:spacing w:val="-2"/>
          <w:sz w:val="24"/>
          <w:lang w:val="da-DK"/>
        </w:rPr>
        <w:t>korrekte.</w:t>
      </w:r>
    </w:p>
    <w:p w14:paraId="456CD286" w14:textId="77777777" w:rsidR="00635043" w:rsidRPr="009E665C" w:rsidRDefault="00644EC4">
      <w:pPr>
        <w:pStyle w:val="Listeafsnit"/>
        <w:numPr>
          <w:ilvl w:val="1"/>
          <w:numId w:val="85"/>
        </w:numPr>
        <w:tabs>
          <w:tab w:val="left" w:pos="387"/>
        </w:tabs>
        <w:spacing w:before="192" w:line="249" w:lineRule="auto"/>
        <w:ind w:left="110" w:right="105" w:firstLine="0"/>
        <w:jc w:val="both"/>
        <w:rPr>
          <w:sz w:val="24"/>
          <w:lang w:val="da-DK"/>
        </w:rPr>
      </w:pPr>
      <w:r w:rsidRPr="009E665C">
        <w:rPr>
          <w:sz w:val="24"/>
          <w:lang w:val="da-DK"/>
        </w:rPr>
        <w:t>I det omfang Dansk Producentansvar kan hente oplysningerne via CVR, skal alene kontaktperson, jf. nr. 4, oplyses i stedet for nr. 1 og 2.</w:t>
      </w:r>
    </w:p>
    <w:p w14:paraId="7AD53D03" w14:textId="77777777" w:rsidR="00635043" w:rsidRPr="009E665C" w:rsidRDefault="00635043">
      <w:pPr>
        <w:pStyle w:val="Brdtekst"/>
        <w:spacing w:before="86"/>
        <w:ind w:left="0"/>
        <w:jc w:val="left"/>
        <w:rPr>
          <w:lang w:val="da-DK"/>
        </w:rPr>
      </w:pPr>
    </w:p>
    <w:p w14:paraId="6192903A" w14:textId="77777777" w:rsidR="00635043" w:rsidRDefault="00644EC4">
      <w:pPr>
        <w:pStyle w:val="Listeafsnit"/>
        <w:numPr>
          <w:ilvl w:val="0"/>
          <w:numId w:val="84"/>
        </w:numPr>
        <w:tabs>
          <w:tab w:val="left" w:pos="3447"/>
        </w:tabs>
        <w:spacing w:before="0"/>
        <w:ind w:left="3447"/>
        <w:jc w:val="left"/>
        <w:rPr>
          <w:i/>
          <w:sz w:val="24"/>
        </w:rPr>
      </w:pPr>
      <w:r>
        <w:rPr>
          <w:i/>
          <w:sz w:val="24"/>
        </w:rPr>
        <w:t>For</w:t>
      </w:r>
      <w:r>
        <w:rPr>
          <w:i/>
          <w:spacing w:val="-8"/>
          <w:sz w:val="24"/>
        </w:rPr>
        <w:t xml:space="preserve"> </w:t>
      </w:r>
      <w:r>
        <w:rPr>
          <w:i/>
          <w:sz w:val="24"/>
        </w:rPr>
        <w:t>producenter</w:t>
      </w:r>
      <w:r>
        <w:rPr>
          <w:i/>
          <w:spacing w:val="-8"/>
          <w:sz w:val="24"/>
        </w:rPr>
        <w:t xml:space="preserve"> </w:t>
      </w:r>
      <w:r>
        <w:rPr>
          <w:i/>
          <w:sz w:val="24"/>
        </w:rPr>
        <w:t>af</w:t>
      </w:r>
      <w:r>
        <w:rPr>
          <w:i/>
          <w:spacing w:val="-6"/>
          <w:sz w:val="24"/>
        </w:rPr>
        <w:t xml:space="preserve"> </w:t>
      </w:r>
      <w:r>
        <w:rPr>
          <w:i/>
          <w:spacing w:val="-2"/>
          <w:sz w:val="24"/>
        </w:rPr>
        <w:t>engangsemballage:</w:t>
      </w:r>
    </w:p>
    <w:p w14:paraId="4EB3EFE4" w14:textId="77777777" w:rsidR="00635043" w:rsidRPr="009E665C" w:rsidRDefault="00644EC4">
      <w:pPr>
        <w:pStyle w:val="Listeafsnit"/>
        <w:numPr>
          <w:ilvl w:val="1"/>
          <w:numId w:val="85"/>
        </w:numPr>
        <w:tabs>
          <w:tab w:val="left" w:pos="540"/>
        </w:tabs>
        <w:spacing w:before="192" w:line="249" w:lineRule="auto"/>
        <w:ind w:left="110" w:right="109" w:firstLine="0"/>
        <w:jc w:val="both"/>
        <w:rPr>
          <w:sz w:val="24"/>
          <w:lang w:val="da-DK"/>
        </w:rPr>
      </w:pPr>
      <w:r w:rsidRPr="009E665C">
        <w:rPr>
          <w:sz w:val="24"/>
          <w:lang w:val="da-DK"/>
        </w:rPr>
        <w:t xml:space="preserve">Hvilken kollektiv ordning producenten er medlem af. Der skal angives én kollektiv ordning pr. </w:t>
      </w:r>
      <w:r w:rsidRPr="009E665C">
        <w:rPr>
          <w:spacing w:val="-2"/>
          <w:sz w:val="24"/>
          <w:lang w:val="da-DK"/>
        </w:rPr>
        <w:t>materialekategori.</w:t>
      </w:r>
    </w:p>
    <w:p w14:paraId="6806CA1A" w14:textId="77777777" w:rsidR="00635043" w:rsidRPr="009E665C" w:rsidRDefault="00635043">
      <w:pPr>
        <w:pStyle w:val="Brdtekst"/>
        <w:spacing w:before="86"/>
        <w:ind w:left="0"/>
        <w:jc w:val="left"/>
        <w:rPr>
          <w:lang w:val="da-DK"/>
        </w:rPr>
      </w:pPr>
    </w:p>
    <w:p w14:paraId="67844433" w14:textId="77777777" w:rsidR="00635043" w:rsidRDefault="00644EC4">
      <w:pPr>
        <w:pStyle w:val="Listeafsnit"/>
        <w:numPr>
          <w:ilvl w:val="0"/>
          <w:numId w:val="84"/>
        </w:numPr>
        <w:tabs>
          <w:tab w:val="left" w:pos="3400"/>
        </w:tabs>
        <w:spacing w:before="0"/>
        <w:ind w:left="3400"/>
        <w:jc w:val="left"/>
        <w:rPr>
          <w:i/>
          <w:sz w:val="24"/>
        </w:rPr>
      </w:pPr>
      <w:r>
        <w:rPr>
          <w:i/>
          <w:sz w:val="24"/>
        </w:rPr>
        <w:t>For</w:t>
      </w:r>
      <w:r>
        <w:rPr>
          <w:i/>
          <w:spacing w:val="-8"/>
          <w:sz w:val="24"/>
        </w:rPr>
        <w:t xml:space="preserve"> </w:t>
      </w:r>
      <w:r>
        <w:rPr>
          <w:i/>
          <w:sz w:val="24"/>
        </w:rPr>
        <w:t>producenter</w:t>
      </w:r>
      <w:r>
        <w:rPr>
          <w:i/>
          <w:spacing w:val="-8"/>
          <w:sz w:val="24"/>
        </w:rPr>
        <w:t xml:space="preserve"> </w:t>
      </w:r>
      <w:r>
        <w:rPr>
          <w:i/>
          <w:sz w:val="24"/>
        </w:rPr>
        <w:t>af</w:t>
      </w:r>
      <w:r>
        <w:rPr>
          <w:i/>
          <w:spacing w:val="-6"/>
          <w:sz w:val="24"/>
        </w:rPr>
        <w:t xml:space="preserve"> </w:t>
      </w:r>
      <w:r>
        <w:rPr>
          <w:i/>
          <w:spacing w:val="-2"/>
          <w:sz w:val="24"/>
        </w:rPr>
        <w:t>genbrugsemballage:</w:t>
      </w:r>
    </w:p>
    <w:p w14:paraId="583942ED" w14:textId="77777777" w:rsidR="00635043" w:rsidRDefault="00644EC4">
      <w:pPr>
        <w:pStyle w:val="Listeafsnit"/>
        <w:numPr>
          <w:ilvl w:val="1"/>
          <w:numId w:val="85"/>
        </w:numPr>
        <w:tabs>
          <w:tab w:val="left" w:pos="110"/>
          <w:tab w:val="left" w:pos="490"/>
        </w:tabs>
        <w:spacing w:before="192" w:line="249" w:lineRule="auto"/>
        <w:ind w:left="110" w:right="106" w:hanging="1"/>
        <w:jc w:val="both"/>
        <w:rPr>
          <w:sz w:val="24"/>
        </w:rPr>
      </w:pPr>
      <w:r w:rsidRPr="009E665C">
        <w:rPr>
          <w:sz w:val="24"/>
          <w:lang w:val="da-DK"/>
        </w:rPr>
        <w:t xml:space="preserve">Hvilken kollektiv ordning producenten er medlem af, såfremt producenten er medlem af en kollektiv ordning. </w:t>
      </w:r>
      <w:r>
        <w:rPr>
          <w:sz w:val="24"/>
        </w:rPr>
        <w:t>Der kan angives én kollektiv ordning pr. materialekategori.</w:t>
      </w:r>
    </w:p>
    <w:p w14:paraId="27C9553E" w14:textId="77777777" w:rsidR="00635043" w:rsidRDefault="00635043">
      <w:pPr>
        <w:spacing w:line="249" w:lineRule="auto"/>
        <w:jc w:val="both"/>
        <w:rPr>
          <w:sz w:val="24"/>
        </w:rPr>
        <w:sectPr w:rsidR="00635043">
          <w:pgSz w:w="11910" w:h="16840"/>
          <w:pgMar w:top="1320" w:right="740" w:bottom="840" w:left="740" w:header="0" w:footer="652" w:gutter="0"/>
          <w:cols w:space="708"/>
        </w:sectPr>
      </w:pPr>
    </w:p>
    <w:p w14:paraId="71D7E883" w14:textId="77777777" w:rsidR="00635043" w:rsidRDefault="00635043">
      <w:pPr>
        <w:pStyle w:val="Brdtekst"/>
        <w:spacing w:before="0"/>
        <w:ind w:left="0"/>
        <w:jc w:val="left"/>
      </w:pPr>
    </w:p>
    <w:p w14:paraId="02FFE440" w14:textId="77777777" w:rsidR="00635043" w:rsidRDefault="00635043">
      <w:pPr>
        <w:pStyle w:val="Brdtekst"/>
        <w:spacing w:before="0"/>
        <w:ind w:left="0"/>
        <w:jc w:val="left"/>
      </w:pPr>
    </w:p>
    <w:p w14:paraId="2DE42C10" w14:textId="77777777" w:rsidR="00635043" w:rsidRDefault="00635043">
      <w:pPr>
        <w:pStyle w:val="Brdtekst"/>
        <w:spacing w:before="163"/>
        <w:ind w:left="0"/>
        <w:jc w:val="left"/>
      </w:pPr>
    </w:p>
    <w:p w14:paraId="257B403A" w14:textId="77777777" w:rsidR="00635043" w:rsidRDefault="00644EC4">
      <w:pPr>
        <w:pStyle w:val="Listeafsnit"/>
        <w:numPr>
          <w:ilvl w:val="0"/>
          <w:numId w:val="83"/>
        </w:numPr>
        <w:tabs>
          <w:tab w:val="left" w:pos="350"/>
        </w:tabs>
        <w:spacing w:before="0"/>
        <w:rPr>
          <w:sz w:val="24"/>
        </w:rPr>
      </w:pPr>
      <w:bookmarkStart w:id="682" w:name="Bilag_6_-_Materialekategorier"/>
      <w:bookmarkEnd w:id="682"/>
      <w:r>
        <w:rPr>
          <w:spacing w:val="-4"/>
          <w:sz w:val="24"/>
        </w:rPr>
        <w:t>Pap.</w:t>
      </w:r>
    </w:p>
    <w:p w14:paraId="045BB675" w14:textId="77777777" w:rsidR="00635043" w:rsidRDefault="00644EC4">
      <w:pPr>
        <w:pStyle w:val="Listeafsnit"/>
        <w:numPr>
          <w:ilvl w:val="0"/>
          <w:numId w:val="83"/>
        </w:numPr>
        <w:tabs>
          <w:tab w:val="left" w:pos="350"/>
        </w:tabs>
        <w:spacing w:before="192"/>
        <w:rPr>
          <w:sz w:val="24"/>
        </w:rPr>
      </w:pPr>
      <w:r>
        <w:rPr>
          <w:spacing w:val="-2"/>
          <w:sz w:val="24"/>
        </w:rPr>
        <w:t>Papir.</w:t>
      </w:r>
    </w:p>
    <w:p w14:paraId="4D73619F" w14:textId="77777777" w:rsidR="00635043" w:rsidRDefault="00644EC4">
      <w:pPr>
        <w:pStyle w:val="Listeafsnit"/>
        <w:numPr>
          <w:ilvl w:val="0"/>
          <w:numId w:val="83"/>
        </w:numPr>
        <w:tabs>
          <w:tab w:val="left" w:pos="350"/>
        </w:tabs>
        <w:spacing w:before="192"/>
        <w:rPr>
          <w:sz w:val="24"/>
        </w:rPr>
      </w:pPr>
      <w:r>
        <w:rPr>
          <w:sz w:val="24"/>
        </w:rPr>
        <w:t xml:space="preserve">Jernholdige </w:t>
      </w:r>
      <w:r>
        <w:rPr>
          <w:spacing w:val="-2"/>
          <w:sz w:val="24"/>
        </w:rPr>
        <w:t>metaller.</w:t>
      </w:r>
    </w:p>
    <w:p w14:paraId="5E74F6AA" w14:textId="77777777" w:rsidR="00635043" w:rsidRDefault="00644EC4">
      <w:pPr>
        <w:pStyle w:val="Listeafsnit"/>
        <w:numPr>
          <w:ilvl w:val="0"/>
          <w:numId w:val="83"/>
        </w:numPr>
        <w:tabs>
          <w:tab w:val="left" w:pos="350"/>
        </w:tabs>
        <w:spacing w:before="192"/>
        <w:rPr>
          <w:sz w:val="24"/>
        </w:rPr>
      </w:pPr>
      <w:r>
        <w:rPr>
          <w:spacing w:val="-2"/>
          <w:sz w:val="24"/>
        </w:rPr>
        <w:t>Aluminium.</w:t>
      </w:r>
    </w:p>
    <w:p w14:paraId="4827B2CC" w14:textId="77777777" w:rsidR="00635043" w:rsidRDefault="00644EC4">
      <w:pPr>
        <w:pStyle w:val="Listeafsnit"/>
        <w:numPr>
          <w:ilvl w:val="0"/>
          <w:numId w:val="83"/>
        </w:numPr>
        <w:tabs>
          <w:tab w:val="left" w:pos="350"/>
        </w:tabs>
        <w:spacing w:before="192"/>
        <w:rPr>
          <w:sz w:val="24"/>
        </w:rPr>
      </w:pPr>
      <w:r>
        <w:rPr>
          <w:spacing w:val="-2"/>
          <w:sz w:val="24"/>
        </w:rPr>
        <w:t>Glas.</w:t>
      </w:r>
    </w:p>
    <w:p w14:paraId="36030A30" w14:textId="77777777" w:rsidR="00635043" w:rsidRDefault="00644EC4">
      <w:pPr>
        <w:pStyle w:val="Listeafsnit"/>
        <w:numPr>
          <w:ilvl w:val="0"/>
          <w:numId w:val="83"/>
        </w:numPr>
        <w:tabs>
          <w:tab w:val="left" w:pos="350"/>
        </w:tabs>
        <w:spacing w:before="192"/>
        <w:rPr>
          <w:sz w:val="24"/>
        </w:rPr>
      </w:pPr>
      <w:r>
        <w:rPr>
          <w:spacing w:val="-2"/>
          <w:sz w:val="24"/>
        </w:rPr>
        <w:t>Plast.</w:t>
      </w:r>
    </w:p>
    <w:p w14:paraId="2DAA9141" w14:textId="77777777" w:rsidR="00635043" w:rsidRDefault="00644EC4">
      <w:pPr>
        <w:pStyle w:val="Listeafsnit"/>
        <w:numPr>
          <w:ilvl w:val="0"/>
          <w:numId w:val="83"/>
        </w:numPr>
        <w:tabs>
          <w:tab w:val="left" w:pos="350"/>
        </w:tabs>
        <w:spacing w:before="192"/>
        <w:rPr>
          <w:sz w:val="24"/>
        </w:rPr>
      </w:pPr>
      <w:r>
        <w:rPr>
          <w:sz w:val="24"/>
        </w:rPr>
        <w:t xml:space="preserve">Mad- og </w:t>
      </w:r>
      <w:r>
        <w:rPr>
          <w:spacing w:val="-2"/>
          <w:sz w:val="24"/>
        </w:rPr>
        <w:t>drikkevarekartoner.</w:t>
      </w:r>
    </w:p>
    <w:p w14:paraId="03933ED6" w14:textId="77777777" w:rsidR="00635043" w:rsidRDefault="00644EC4">
      <w:pPr>
        <w:pStyle w:val="Listeafsnit"/>
        <w:numPr>
          <w:ilvl w:val="0"/>
          <w:numId w:val="83"/>
        </w:numPr>
        <w:tabs>
          <w:tab w:val="left" w:pos="350"/>
        </w:tabs>
        <w:spacing w:before="192"/>
        <w:rPr>
          <w:sz w:val="24"/>
        </w:rPr>
      </w:pPr>
      <w:r>
        <w:rPr>
          <w:spacing w:val="-4"/>
          <w:sz w:val="24"/>
        </w:rPr>
        <w:t>Træ.</w:t>
      </w:r>
    </w:p>
    <w:p w14:paraId="42DE5183" w14:textId="77777777" w:rsidR="00635043" w:rsidRDefault="00644EC4">
      <w:pPr>
        <w:pStyle w:val="Listeafsnit"/>
        <w:numPr>
          <w:ilvl w:val="0"/>
          <w:numId w:val="83"/>
        </w:numPr>
        <w:tabs>
          <w:tab w:val="left" w:pos="350"/>
        </w:tabs>
        <w:spacing w:before="193"/>
        <w:rPr>
          <w:sz w:val="24"/>
        </w:rPr>
      </w:pPr>
      <w:r>
        <w:rPr>
          <w:spacing w:val="-2"/>
          <w:sz w:val="24"/>
        </w:rPr>
        <w:t>Tekstil.</w:t>
      </w:r>
    </w:p>
    <w:p w14:paraId="65E9EA26" w14:textId="77777777" w:rsidR="00635043" w:rsidRDefault="00644EC4">
      <w:pPr>
        <w:pStyle w:val="Listeafsnit"/>
        <w:numPr>
          <w:ilvl w:val="0"/>
          <w:numId w:val="83"/>
        </w:numPr>
        <w:tabs>
          <w:tab w:val="left" w:pos="470"/>
        </w:tabs>
        <w:spacing w:before="192"/>
        <w:ind w:left="470" w:hanging="360"/>
        <w:rPr>
          <w:sz w:val="24"/>
        </w:rPr>
      </w:pPr>
      <w:r>
        <w:rPr>
          <w:spacing w:val="-2"/>
          <w:sz w:val="24"/>
        </w:rPr>
        <w:t>Porcelæn.</w:t>
      </w:r>
    </w:p>
    <w:p w14:paraId="59C8B2A8" w14:textId="77777777" w:rsidR="00635043" w:rsidRDefault="00644EC4">
      <w:pPr>
        <w:pStyle w:val="Listeafsnit"/>
        <w:numPr>
          <w:ilvl w:val="0"/>
          <w:numId w:val="83"/>
        </w:numPr>
        <w:tabs>
          <w:tab w:val="left" w:pos="461"/>
        </w:tabs>
        <w:spacing w:before="192"/>
        <w:ind w:left="461" w:hanging="351"/>
        <w:rPr>
          <w:sz w:val="24"/>
        </w:rPr>
      </w:pPr>
      <w:r>
        <w:rPr>
          <w:spacing w:val="-2"/>
          <w:sz w:val="24"/>
        </w:rPr>
        <w:t>Kork.</w:t>
      </w:r>
    </w:p>
    <w:p w14:paraId="037AC4BB" w14:textId="77777777" w:rsidR="00635043" w:rsidRDefault="00644EC4">
      <w:pPr>
        <w:pStyle w:val="Listeafsnit"/>
        <w:numPr>
          <w:ilvl w:val="0"/>
          <w:numId w:val="83"/>
        </w:numPr>
        <w:tabs>
          <w:tab w:val="left" w:pos="470"/>
        </w:tabs>
        <w:spacing w:before="192"/>
        <w:ind w:left="470" w:hanging="360"/>
        <w:rPr>
          <w:sz w:val="24"/>
        </w:rPr>
      </w:pPr>
      <w:r>
        <w:rPr>
          <w:spacing w:val="-2"/>
          <w:sz w:val="24"/>
        </w:rPr>
        <w:t>Keramik.</w:t>
      </w:r>
    </w:p>
    <w:p w14:paraId="17D9EA6A" w14:textId="77777777" w:rsidR="00635043" w:rsidRDefault="00644EC4">
      <w:pPr>
        <w:pStyle w:val="Listeafsnit"/>
        <w:numPr>
          <w:ilvl w:val="0"/>
          <w:numId w:val="83"/>
        </w:numPr>
        <w:tabs>
          <w:tab w:val="left" w:pos="470"/>
        </w:tabs>
        <w:spacing w:before="192"/>
        <w:ind w:left="470" w:hanging="360"/>
        <w:rPr>
          <w:sz w:val="24"/>
        </w:rPr>
      </w:pPr>
      <w:r>
        <w:rPr>
          <w:spacing w:val="-2"/>
          <w:sz w:val="24"/>
        </w:rPr>
        <w:t>Andet.</w:t>
      </w:r>
    </w:p>
    <w:p w14:paraId="1E02ABFE" w14:textId="77777777" w:rsidR="00635043" w:rsidRDefault="00644EC4">
      <w:pPr>
        <w:spacing w:before="247"/>
        <w:rPr>
          <w:sz w:val="24"/>
        </w:rPr>
      </w:pPr>
      <w:r>
        <w:br w:type="column"/>
      </w:r>
    </w:p>
    <w:p w14:paraId="678CEDB0" w14:textId="77777777" w:rsidR="00635043" w:rsidRDefault="00644EC4">
      <w:pPr>
        <w:ind w:left="110"/>
        <w:rPr>
          <w:b/>
          <w:sz w:val="24"/>
        </w:rPr>
      </w:pPr>
      <w:r>
        <w:rPr>
          <w:b/>
          <w:spacing w:val="-2"/>
          <w:sz w:val="24"/>
        </w:rPr>
        <w:t>Materialekategorier</w:t>
      </w:r>
    </w:p>
    <w:p w14:paraId="24875E8B" w14:textId="77777777" w:rsidR="00635043" w:rsidRDefault="00644EC4">
      <w:pPr>
        <w:pStyle w:val="Overskrift1"/>
        <w:ind w:left="110"/>
      </w:pPr>
      <w:r>
        <w:rPr>
          <w:b w:val="0"/>
        </w:rPr>
        <w:br w:type="column"/>
      </w:r>
      <w:r>
        <w:t xml:space="preserve">Bilag </w:t>
      </w:r>
      <w:r>
        <w:rPr>
          <w:spacing w:val="-10"/>
        </w:rPr>
        <w:t>6</w:t>
      </w:r>
    </w:p>
    <w:p w14:paraId="7842B9A8" w14:textId="77777777" w:rsidR="00635043" w:rsidRDefault="00635043">
      <w:pPr>
        <w:sectPr w:rsidR="00635043">
          <w:pgSz w:w="11910" w:h="16840"/>
          <w:pgMar w:top="1320" w:right="740" w:bottom="840" w:left="740" w:header="0" w:footer="652" w:gutter="0"/>
          <w:cols w:num="3" w:space="708" w:equalWidth="0">
            <w:col w:w="3143" w:space="926"/>
            <w:col w:w="2217" w:space="3086"/>
            <w:col w:w="1058"/>
          </w:cols>
        </w:sectPr>
      </w:pPr>
    </w:p>
    <w:p w14:paraId="32D966F5" w14:textId="77777777" w:rsidR="00635043" w:rsidRDefault="00635043">
      <w:pPr>
        <w:pStyle w:val="Brdtekst"/>
        <w:spacing w:before="0"/>
        <w:ind w:left="0"/>
        <w:jc w:val="left"/>
        <w:rPr>
          <w:b/>
        </w:rPr>
      </w:pPr>
    </w:p>
    <w:p w14:paraId="594F8178" w14:textId="77777777" w:rsidR="00635043" w:rsidRDefault="00635043">
      <w:pPr>
        <w:pStyle w:val="Brdtekst"/>
        <w:spacing w:before="0"/>
        <w:ind w:left="0"/>
        <w:jc w:val="left"/>
        <w:rPr>
          <w:b/>
        </w:rPr>
      </w:pPr>
    </w:p>
    <w:p w14:paraId="5A26C8D6" w14:textId="77777777" w:rsidR="00635043" w:rsidRDefault="00635043">
      <w:pPr>
        <w:pStyle w:val="Brdtekst"/>
        <w:spacing w:before="103"/>
        <w:ind w:left="0"/>
        <w:jc w:val="left"/>
        <w:rPr>
          <w:b/>
        </w:rPr>
      </w:pPr>
    </w:p>
    <w:p w14:paraId="1CF39755" w14:textId="77777777" w:rsidR="00635043" w:rsidRDefault="00644EC4">
      <w:pPr>
        <w:pStyle w:val="Listeafsnit"/>
        <w:numPr>
          <w:ilvl w:val="0"/>
          <w:numId w:val="82"/>
        </w:numPr>
        <w:tabs>
          <w:tab w:val="left" w:pos="508"/>
        </w:tabs>
        <w:spacing w:before="0"/>
        <w:ind w:left="508" w:hanging="398"/>
        <w:rPr>
          <w:sz w:val="24"/>
        </w:rPr>
      </w:pPr>
      <w:bookmarkStart w:id="683" w:name="Bilag_7_-_Affaldsfraktioner*"/>
      <w:bookmarkEnd w:id="683"/>
      <w:r>
        <w:rPr>
          <w:spacing w:val="-2"/>
          <w:sz w:val="24"/>
        </w:rPr>
        <w:t>Papaffald.</w:t>
      </w:r>
    </w:p>
    <w:p w14:paraId="48014656" w14:textId="77777777" w:rsidR="00635043" w:rsidRDefault="00644EC4">
      <w:pPr>
        <w:pStyle w:val="Listeafsnit"/>
        <w:numPr>
          <w:ilvl w:val="0"/>
          <w:numId w:val="82"/>
        </w:numPr>
        <w:tabs>
          <w:tab w:val="left" w:pos="508"/>
        </w:tabs>
        <w:ind w:left="508" w:hanging="398"/>
        <w:rPr>
          <w:sz w:val="24"/>
        </w:rPr>
      </w:pPr>
      <w:r>
        <w:rPr>
          <w:spacing w:val="-2"/>
          <w:sz w:val="24"/>
        </w:rPr>
        <w:t>Papiraffald.</w:t>
      </w:r>
    </w:p>
    <w:p w14:paraId="73F41C64" w14:textId="77777777" w:rsidR="00635043" w:rsidRDefault="00644EC4">
      <w:pPr>
        <w:spacing w:before="247"/>
        <w:rPr>
          <w:sz w:val="24"/>
        </w:rPr>
      </w:pPr>
      <w:r>
        <w:br w:type="column"/>
      </w:r>
    </w:p>
    <w:p w14:paraId="76F22FA5" w14:textId="77777777" w:rsidR="00635043" w:rsidRDefault="00644EC4">
      <w:pPr>
        <w:ind w:left="110"/>
        <w:rPr>
          <w:b/>
          <w:sz w:val="24"/>
        </w:rPr>
      </w:pPr>
      <w:r>
        <w:rPr>
          <w:b/>
          <w:spacing w:val="-2"/>
          <w:sz w:val="24"/>
        </w:rPr>
        <w:t>Affaldsfraktioner*</w:t>
      </w:r>
    </w:p>
    <w:p w14:paraId="441ACEF1" w14:textId="77777777" w:rsidR="00635043" w:rsidRDefault="00644EC4">
      <w:pPr>
        <w:pStyle w:val="Overskrift1"/>
        <w:ind w:left="110"/>
      </w:pPr>
      <w:r>
        <w:rPr>
          <w:b w:val="0"/>
        </w:rPr>
        <w:br w:type="column"/>
      </w:r>
      <w:r>
        <w:t xml:space="preserve">Bilag </w:t>
      </w:r>
      <w:r>
        <w:rPr>
          <w:spacing w:val="-10"/>
        </w:rPr>
        <w:t>7</w:t>
      </w:r>
    </w:p>
    <w:p w14:paraId="5381D315" w14:textId="77777777" w:rsidR="00635043" w:rsidRDefault="00635043">
      <w:pPr>
        <w:sectPr w:rsidR="00635043">
          <w:pgSz w:w="11910" w:h="16840"/>
          <w:pgMar w:top="1320" w:right="740" w:bottom="840" w:left="740" w:header="0" w:footer="652" w:gutter="0"/>
          <w:cols w:num="3" w:space="708" w:equalWidth="0">
            <w:col w:w="1673" w:space="2470"/>
            <w:col w:w="2071" w:space="3159"/>
            <w:col w:w="1057"/>
          </w:cols>
        </w:sectPr>
      </w:pPr>
    </w:p>
    <w:p w14:paraId="368BBD2C" w14:textId="77777777" w:rsidR="00635043" w:rsidRPr="009E665C" w:rsidRDefault="00644EC4">
      <w:pPr>
        <w:pStyle w:val="Listeafsnit"/>
        <w:numPr>
          <w:ilvl w:val="0"/>
          <w:numId w:val="82"/>
        </w:numPr>
        <w:tabs>
          <w:tab w:val="left" w:pos="508"/>
        </w:tabs>
        <w:ind w:left="508" w:hanging="398"/>
        <w:rPr>
          <w:sz w:val="24"/>
          <w:lang w:val="da-DK"/>
        </w:rPr>
      </w:pPr>
      <w:r w:rsidRPr="009E665C">
        <w:rPr>
          <w:sz w:val="24"/>
          <w:lang w:val="da-DK"/>
        </w:rPr>
        <w:t>Metalaffald,</w:t>
      </w:r>
      <w:r w:rsidRPr="009E665C">
        <w:rPr>
          <w:spacing w:val="-4"/>
          <w:sz w:val="24"/>
          <w:lang w:val="da-DK"/>
        </w:rPr>
        <w:t xml:space="preserve"> </w:t>
      </w:r>
      <w:r w:rsidRPr="009E665C">
        <w:rPr>
          <w:sz w:val="24"/>
          <w:lang w:val="da-DK"/>
        </w:rPr>
        <w:t>herunder</w:t>
      </w:r>
      <w:r w:rsidRPr="009E665C">
        <w:rPr>
          <w:spacing w:val="-2"/>
          <w:sz w:val="24"/>
          <w:lang w:val="da-DK"/>
        </w:rPr>
        <w:t xml:space="preserve"> </w:t>
      </w:r>
      <w:r w:rsidRPr="009E665C">
        <w:rPr>
          <w:sz w:val="24"/>
          <w:lang w:val="da-DK"/>
        </w:rPr>
        <w:t>jernholdigt</w:t>
      </w:r>
      <w:r w:rsidRPr="009E665C">
        <w:rPr>
          <w:spacing w:val="-2"/>
          <w:sz w:val="24"/>
          <w:lang w:val="da-DK"/>
        </w:rPr>
        <w:t xml:space="preserve"> </w:t>
      </w:r>
      <w:r w:rsidRPr="009E665C">
        <w:rPr>
          <w:sz w:val="24"/>
          <w:lang w:val="da-DK"/>
        </w:rPr>
        <w:t>metalaffald</w:t>
      </w:r>
      <w:r w:rsidRPr="009E665C">
        <w:rPr>
          <w:spacing w:val="-2"/>
          <w:sz w:val="24"/>
          <w:lang w:val="da-DK"/>
        </w:rPr>
        <w:t xml:space="preserve"> </w:t>
      </w:r>
      <w:r w:rsidRPr="009E665C">
        <w:rPr>
          <w:sz w:val="24"/>
          <w:lang w:val="da-DK"/>
        </w:rPr>
        <w:t>og</w:t>
      </w:r>
      <w:r w:rsidRPr="009E665C">
        <w:rPr>
          <w:spacing w:val="-2"/>
          <w:sz w:val="24"/>
          <w:lang w:val="da-DK"/>
        </w:rPr>
        <w:t xml:space="preserve"> aluminiumsaffald.</w:t>
      </w:r>
    </w:p>
    <w:p w14:paraId="29E51415" w14:textId="77777777" w:rsidR="00635043" w:rsidRDefault="00644EC4">
      <w:pPr>
        <w:pStyle w:val="Listeafsnit"/>
        <w:numPr>
          <w:ilvl w:val="0"/>
          <w:numId w:val="82"/>
        </w:numPr>
        <w:tabs>
          <w:tab w:val="left" w:pos="508"/>
        </w:tabs>
        <w:ind w:left="508" w:hanging="398"/>
        <w:rPr>
          <w:sz w:val="24"/>
        </w:rPr>
      </w:pPr>
      <w:r>
        <w:rPr>
          <w:spacing w:val="-2"/>
          <w:sz w:val="24"/>
        </w:rPr>
        <w:t>Glasaffald.</w:t>
      </w:r>
    </w:p>
    <w:p w14:paraId="54402DF6" w14:textId="77777777" w:rsidR="00635043" w:rsidRDefault="00644EC4">
      <w:pPr>
        <w:pStyle w:val="Listeafsnit"/>
        <w:numPr>
          <w:ilvl w:val="0"/>
          <w:numId w:val="82"/>
        </w:numPr>
        <w:tabs>
          <w:tab w:val="left" w:pos="508"/>
        </w:tabs>
        <w:ind w:left="508" w:hanging="398"/>
        <w:rPr>
          <w:sz w:val="24"/>
        </w:rPr>
      </w:pPr>
      <w:r>
        <w:rPr>
          <w:spacing w:val="-2"/>
          <w:sz w:val="24"/>
        </w:rPr>
        <w:t>Plastaffald.</w:t>
      </w:r>
    </w:p>
    <w:p w14:paraId="3D302962" w14:textId="77777777" w:rsidR="00635043" w:rsidRDefault="00644EC4">
      <w:pPr>
        <w:pStyle w:val="Listeafsnit"/>
        <w:numPr>
          <w:ilvl w:val="0"/>
          <w:numId w:val="82"/>
        </w:numPr>
        <w:tabs>
          <w:tab w:val="left" w:pos="508"/>
        </w:tabs>
        <w:ind w:left="508" w:hanging="398"/>
        <w:rPr>
          <w:sz w:val="24"/>
        </w:rPr>
      </w:pPr>
      <w:r>
        <w:rPr>
          <w:sz w:val="24"/>
        </w:rPr>
        <w:t xml:space="preserve">Mad- og </w:t>
      </w:r>
      <w:r>
        <w:rPr>
          <w:spacing w:val="-2"/>
          <w:sz w:val="24"/>
        </w:rPr>
        <w:t>drikkevarekartonaffald.</w:t>
      </w:r>
    </w:p>
    <w:p w14:paraId="7BB06778" w14:textId="77777777" w:rsidR="00635043" w:rsidRDefault="00644EC4">
      <w:pPr>
        <w:pStyle w:val="Listeafsnit"/>
        <w:numPr>
          <w:ilvl w:val="0"/>
          <w:numId w:val="82"/>
        </w:numPr>
        <w:tabs>
          <w:tab w:val="left" w:pos="508"/>
        </w:tabs>
        <w:ind w:left="508" w:hanging="398"/>
        <w:rPr>
          <w:sz w:val="24"/>
        </w:rPr>
      </w:pPr>
      <w:r>
        <w:rPr>
          <w:spacing w:val="-2"/>
          <w:sz w:val="24"/>
        </w:rPr>
        <w:t>Træaffald.</w:t>
      </w:r>
    </w:p>
    <w:p w14:paraId="397E62C0" w14:textId="77777777" w:rsidR="00635043" w:rsidRDefault="00644EC4">
      <w:pPr>
        <w:pStyle w:val="Listeafsnit"/>
        <w:numPr>
          <w:ilvl w:val="0"/>
          <w:numId w:val="82"/>
        </w:numPr>
        <w:tabs>
          <w:tab w:val="left" w:pos="508"/>
        </w:tabs>
        <w:ind w:left="508" w:hanging="398"/>
        <w:rPr>
          <w:sz w:val="24"/>
        </w:rPr>
      </w:pPr>
      <w:r>
        <w:rPr>
          <w:spacing w:val="-2"/>
          <w:sz w:val="24"/>
        </w:rPr>
        <w:t>Restaffald.</w:t>
      </w:r>
    </w:p>
    <w:p w14:paraId="409F38D7" w14:textId="77777777" w:rsidR="00635043" w:rsidRDefault="00644EC4">
      <w:pPr>
        <w:pStyle w:val="Listeafsnit"/>
        <w:numPr>
          <w:ilvl w:val="0"/>
          <w:numId w:val="82"/>
        </w:numPr>
        <w:tabs>
          <w:tab w:val="left" w:pos="508"/>
        </w:tabs>
        <w:spacing w:before="13"/>
        <w:ind w:left="508" w:hanging="398"/>
        <w:rPr>
          <w:sz w:val="24"/>
        </w:rPr>
      </w:pPr>
      <w:r>
        <w:rPr>
          <w:sz w:val="24"/>
        </w:rPr>
        <w:t xml:space="preserve">Farligt </w:t>
      </w:r>
      <w:r>
        <w:rPr>
          <w:spacing w:val="-2"/>
          <w:sz w:val="24"/>
        </w:rPr>
        <w:t>affald.</w:t>
      </w:r>
    </w:p>
    <w:p w14:paraId="375468D2" w14:textId="77777777" w:rsidR="00635043" w:rsidRDefault="00635043">
      <w:pPr>
        <w:pStyle w:val="Brdtekst"/>
        <w:spacing w:before="95"/>
        <w:ind w:left="0"/>
        <w:jc w:val="left"/>
      </w:pPr>
    </w:p>
    <w:p w14:paraId="3C461C87" w14:textId="77777777" w:rsidR="00635043" w:rsidRDefault="00644EC4">
      <w:pPr>
        <w:pStyle w:val="Brdtekst"/>
        <w:spacing w:before="1"/>
        <w:jc w:val="left"/>
      </w:pPr>
      <w:r>
        <w:t>*Når</w:t>
      </w:r>
      <w:r>
        <w:rPr>
          <w:spacing w:val="-2"/>
        </w:rPr>
        <w:t xml:space="preserve"> </w:t>
      </w:r>
      <w:r>
        <w:t>affaldsfraktionerne</w:t>
      </w:r>
      <w:r>
        <w:rPr>
          <w:spacing w:val="-2"/>
        </w:rPr>
        <w:t xml:space="preserve"> </w:t>
      </w:r>
      <w:r>
        <w:t>indeholder</w:t>
      </w:r>
      <w:r>
        <w:rPr>
          <w:spacing w:val="-1"/>
        </w:rPr>
        <w:t xml:space="preserve"> </w:t>
      </w:r>
      <w:r>
        <w:rPr>
          <w:spacing w:val="-2"/>
        </w:rPr>
        <w:t>emballageaffald.</w:t>
      </w:r>
    </w:p>
    <w:p w14:paraId="68C13185" w14:textId="77777777" w:rsidR="00635043" w:rsidRDefault="00635043">
      <w:pPr>
        <w:sectPr w:rsidR="00635043">
          <w:type w:val="continuous"/>
          <w:pgSz w:w="11910" w:h="16840"/>
          <w:pgMar w:top="0" w:right="740" w:bottom="280" w:left="740" w:header="0" w:footer="652" w:gutter="0"/>
          <w:cols w:space="708"/>
        </w:sectPr>
      </w:pPr>
    </w:p>
    <w:p w14:paraId="5695AA49" w14:textId="77777777" w:rsidR="00635043" w:rsidRDefault="00644EC4">
      <w:pPr>
        <w:pStyle w:val="Overskrift1"/>
      </w:pPr>
      <w:bookmarkStart w:id="684" w:name="Bilag_8_-_Fordelingsnøgler_for_andelen_a"/>
      <w:bookmarkEnd w:id="684"/>
      <w:r>
        <w:lastRenderedPageBreak/>
        <w:t xml:space="preserve">Bilag </w:t>
      </w:r>
      <w:r>
        <w:rPr>
          <w:spacing w:val="-10"/>
        </w:rPr>
        <w:t>8</w:t>
      </w:r>
    </w:p>
    <w:p w14:paraId="46B28CBC" w14:textId="77777777" w:rsidR="00635043" w:rsidRPr="009E665C" w:rsidRDefault="00644EC4">
      <w:pPr>
        <w:pStyle w:val="Overskrift2"/>
        <w:spacing w:before="136" w:line="249" w:lineRule="auto"/>
        <w:ind w:left="3642" w:hanging="3360"/>
        <w:rPr>
          <w:lang w:val="da-DK"/>
        </w:rPr>
      </w:pPr>
      <w:r w:rsidRPr="009E665C">
        <w:rPr>
          <w:lang w:val="da-DK"/>
        </w:rPr>
        <w:t>Fordelingsnøgler</w:t>
      </w:r>
      <w:r w:rsidRPr="009E665C">
        <w:rPr>
          <w:spacing w:val="-4"/>
          <w:lang w:val="da-DK"/>
        </w:rPr>
        <w:t xml:space="preserve"> </w:t>
      </w:r>
      <w:r w:rsidRPr="009E665C">
        <w:rPr>
          <w:lang w:val="da-DK"/>
        </w:rPr>
        <w:t>for</w:t>
      </w:r>
      <w:r w:rsidRPr="009E665C">
        <w:rPr>
          <w:spacing w:val="-4"/>
          <w:lang w:val="da-DK"/>
        </w:rPr>
        <w:t xml:space="preserve"> </w:t>
      </w:r>
      <w:r w:rsidRPr="009E665C">
        <w:rPr>
          <w:lang w:val="da-DK"/>
        </w:rPr>
        <w:t>andelen</w:t>
      </w:r>
      <w:r w:rsidRPr="009E665C">
        <w:rPr>
          <w:spacing w:val="-5"/>
          <w:lang w:val="da-DK"/>
        </w:rPr>
        <w:t xml:space="preserve"> </w:t>
      </w:r>
      <w:r w:rsidRPr="009E665C">
        <w:rPr>
          <w:lang w:val="da-DK"/>
        </w:rPr>
        <w:t>af</w:t>
      </w:r>
      <w:r w:rsidRPr="009E665C">
        <w:rPr>
          <w:spacing w:val="-4"/>
          <w:lang w:val="da-DK"/>
        </w:rPr>
        <w:t xml:space="preserve"> </w:t>
      </w:r>
      <w:r w:rsidRPr="009E665C">
        <w:rPr>
          <w:lang w:val="da-DK"/>
        </w:rPr>
        <w:t>emballageaffald</w:t>
      </w:r>
      <w:r w:rsidRPr="009E665C">
        <w:rPr>
          <w:spacing w:val="-5"/>
          <w:lang w:val="da-DK"/>
        </w:rPr>
        <w:t xml:space="preserve"> </w:t>
      </w:r>
      <w:r w:rsidRPr="009E665C">
        <w:rPr>
          <w:lang w:val="da-DK"/>
        </w:rPr>
        <w:t>henholdsvis</w:t>
      </w:r>
      <w:r w:rsidRPr="009E665C">
        <w:rPr>
          <w:spacing w:val="-5"/>
          <w:lang w:val="da-DK"/>
        </w:rPr>
        <w:t xml:space="preserve"> </w:t>
      </w:r>
      <w:r w:rsidRPr="009E665C">
        <w:rPr>
          <w:lang w:val="da-DK"/>
        </w:rPr>
        <w:t>ikkeemballageaffald</w:t>
      </w:r>
      <w:r w:rsidRPr="009E665C">
        <w:rPr>
          <w:spacing w:val="-5"/>
          <w:lang w:val="da-DK"/>
        </w:rPr>
        <w:t xml:space="preserve"> </w:t>
      </w:r>
      <w:r w:rsidRPr="009E665C">
        <w:rPr>
          <w:lang w:val="da-DK"/>
        </w:rPr>
        <w:t>i</w:t>
      </w:r>
      <w:r w:rsidRPr="009E665C">
        <w:rPr>
          <w:spacing w:val="-4"/>
          <w:lang w:val="da-DK"/>
        </w:rPr>
        <w:t xml:space="preserve"> </w:t>
      </w:r>
      <w:r w:rsidRPr="009E665C">
        <w:rPr>
          <w:lang w:val="da-DK"/>
        </w:rPr>
        <w:t>indsamlet</w:t>
      </w:r>
      <w:r w:rsidRPr="009E665C">
        <w:rPr>
          <w:spacing w:val="-4"/>
          <w:lang w:val="da-DK"/>
        </w:rPr>
        <w:t xml:space="preserve"> </w:t>
      </w:r>
      <w:r w:rsidRPr="009E665C">
        <w:rPr>
          <w:lang w:val="da-DK"/>
        </w:rPr>
        <w:t>af­ fald, jf. §§ 29, 30, 54, 66 og 10</w:t>
      </w:r>
      <w:ins w:id="685" w:author="Sofie Dam" w:date="2025-06-06T13:57:00Z">
        <w:r w:rsidR="000327FE">
          <w:rPr>
            <w:lang w:val="da-DK"/>
          </w:rPr>
          <w:t>3</w:t>
        </w:r>
      </w:ins>
      <w:del w:id="686" w:author="Sofie Dam" w:date="2025-06-06T13:57:00Z">
        <w:r w:rsidRPr="009E665C" w:rsidDel="000327FE">
          <w:rPr>
            <w:lang w:val="da-DK"/>
          </w:rPr>
          <w:delText>2</w:delText>
        </w:r>
      </w:del>
    </w:p>
    <w:p w14:paraId="4ACDD672" w14:textId="77777777" w:rsidR="00635043" w:rsidRPr="009E665C" w:rsidRDefault="00644EC4">
      <w:pPr>
        <w:pStyle w:val="Brdtekst"/>
        <w:spacing w:before="182" w:line="249" w:lineRule="auto"/>
        <w:ind w:right="107"/>
        <w:rPr>
          <w:lang w:val="da-DK"/>
        </w:rPr>
      </w:pPr>
      <w:r w:rsidRPr="009E665C">
        <w:rPr>
          <w:lang w:val="da-DK"/>
        </w:rPr>
        <w:t>Fordelingsnøgler angiver fordelingen af emballageaffald og øvrigt affald, der indsamles med emballa- geaffald (ikkeemballageaffald), for en given affaldsfraktion samt fordelingen mellem affaldsfraktioner</w:t>
      </w:r>
      <w:r w:rsidRPr="009E665C">
        <w:rPr>
          <w:spacing w:val="40"/>
          <w:lang w:val="da-DK"/>
        </w:rPr>
        <w:t xml:space="preserve"> </w:t>
      </w:r>
      <w:r w:rsidRPr="009E665C">
        <w:rPr>
          <w:lang w:val="da-DK"/>
        </w:rPr>
        <w:t>ved kombineret indsamling, for eksempel andelen af papaffald henholdsvis papiraffald i en ordning med kombineret indsamling af pap- og papiraffald.</w:t>
      </w:r>
    </w:p>
    <w:p w14:paraId="55A8BE8F" w14:textId="77777777" w:rsidR="00635043" w:rsidRDefault="00644EC4">
      <w:pPr>
        <w:pStyle w:val="Listeafsnit"/>
        <w:numPr>
          <w:ilvl w:val="1"/>
          <w:numId w:val="82"/>
        </w:numPr>
        <w:tabs>
          <w:tab w:val="left" w:pos="2957"/>
        </w:tabs>
        <w:spacing w:before="184"/>
        <w:jc w:val="left"/>
        <w:rPr>
          <w:i/>
          <w:sz w:val="24"/>
        </w:rPr>
      </w:pPr>
      <w:r>
        <w:rPr>
          <w:i/>
          <w:sz w:val="24"/>
        </w:rPr>
        <w:t>Fordelingsnøgler</w:t>
      </w:r>
      <w:r>
        <w:rPr>
          <w:i/>
          <w:spacing w:val="-8"/>
          <w:sz w:val="24"/>
        </w:rPr>
        <w:t xml:space="preserve"> </w:t>
      </w:r>
      <w:r>
        <w:rPr>
          <w:i/>
          <w:sz w:val="24"/>
        </w:rPr>
        <w:t>for</w:t>
      </w:r>
      <w:r>
        <w:rPr>
          <w:i/>
          <w:spacing w:val="-7"/>
          <w:sz w:val="24"/>
        </w:rPr>
        <w:t xml:space="preserve"> </w:t>
      </w:r>
      <w:r>
        <w:rPr>
          <w:i/>
          <w:sz w:val="24"/>
        </w:rPr>
        <w:t>kommunalt</w:t>
      </w:r>
      <w:r>
        <w:rPr>
          <w:i/>
          <w:spacing w:val="-6"/>
          <w:sz w:val="24"/>
        </w:rPr>
        <w:t xml:space="preserve"> </w:t>
      </w:r>
      <w:r>
        <w:rPr>
          <w:i/>
          <w:sz w:val="24"/>
        </w:rPr>
        <w:t>indsamlet</w:t>
      </w:r>
      <w:r>
        <w:rPr>
          <w:i/>
          <w:spacing w:val="-6"/>
          <w:sz w:val="24"/>
        </w:rPr>
        <w:t xml:space="preserve"> </w:t>
      </w:r>
      <w:r>
        <w:rPr>
          <w:i/>
          <w:spacing w:val="-2"/>
          <w:sz w:val="24"/>
        </w:rPr>
        <w:t>affald</w:t>
      </w:r>
    </w:p>
    <w:p w14:paraId="45A36A69" w14:textId="77777777" w:rsidR="00635043" w:rsidRPr="009E665C" w:rsidRDefault="00644EC4">
      <w:pPr>
        <w:pStyle w:val="Brdtekst"/>
        <w:spacing w:before="192" w:line="249" w:lineRule="auto"/>
        <w:ind w:right="107"/>
        <w:rPr>
          <w:lang w:val="da-DK"/>
        </w:rPr>
      </w:pPr>
      <w:r w:rsidRPr="009E665C">
        <w:rPr>
          <w:lang w:val="da-DK"/>
        </w:rPr>
        <w:t>Fordelingsnøgler vedrørende andelen af emballageaffald og ikkeemballageaffald i kommunalt indsamlet affald fremgår af tabel 1-3.</w:t>
      </w:r>
    </w:p>
    <w:p w14:paraId="29361EA7" w14:textId="77777777" w:rsidR="00635043" w:rsidRPr="009E665C" w:rsidRDefault="00644EC4">
      <w:pPr>
        <w:pStyle w:val="Brdtekst"/>
        <w:spacing w:before="182" w:line="249" w:lineRule="auto"/>
        <w:ind w:right="106" w:hanging="1"/>
        <w:rPr>
          <w:lang w:val="da-DK"/>
        </w:rPr>
      </w:pPr>
      <w:r w:rsidRPr="009E665C">
        <w:rPr>
          <w:lang w:val="da-DK"/>
        </w:rPr>
        <w:t>Tabel 1 angiver fordelingsnøgler for emballageaffald og ikkeemballageaffald i kommunalt indsamlet affald indsamlet i henteordninger. Tabel 2 angiver fordelingsnøgler for affaldsfraktioner i kommunalt indsamlet affald, der indsamles ved kombineret indsamling. Tabel 3 angiver fordelingsnøgler for affalds- fraktioner, der er kommunalt indsamlet via genbrugspladser.</w:t>
      </w:r>
    </w:p>
    <w:p w14:paraId="1C42C4B6" w14:textId="77777777" w:rsidR="00635043" w:rsidRPr="009E665C" w:rsidRDefault="00635043">
      <w:pPr>
        <w:pStyle w:val="Brdtekst"/>
        <w:spacing w:before="88"/>
        <w:ind w:left="0"/>
        <w:jc w:val="left"/>
        <w:rPr>
          <w:lang w:val="da-DK"/>
        </w:rPr>
      </w:pPr>
    </w:p>
    <w:p w14:paraId="48813E01" w14:textId="77777777" w:rsidR="00635043" w:rsidRPr="009E665C" w:rsidRDefault="00644EC4">
      <w:pPr>
        <w:spacing w:line="249" w:lineRule="auto"/>
        <w:ind w:left="110" w:right="108" w:hanging="1"/>
        <w:jc w:val="both"/>
        <w:rPr>
          <w:i/>
          <w:sz w:val="24"/>
          <w:lang w:val="da-DK"/>
        </w:rPr>
      </w:pPr>
      <w:r w:rsidRPr="009E665C">
        <w:rPr>
          <w:i/>
          <w:sz w:val="24"/>
          <w:lang w:val="da-DK"/>
        </w:rPr>
        <w:t>Tabel 1. Fordelingsnøgler for andelen af emballage- og ikkeemballageaffald i kommunalt indsamlet</w:t>
      </w:r>
      <w:r w:rsidRPr="009E665C">
        <w:rPr>
          <w:i/>
          <w:spacing w:val="40"/>
          <w:sz w:val="24"/>
          <w:lang w:val="da-DK"/>
        </w:rPr>
        <w:t xml:space="preserve"> </w:t>
      </w:r>
      <w:r w:rsidRPr="009E665C">
        <w:rPr>
          <w:i/>
          <w:sz w:val="24"/>
          <w:lang w:val="da-DK"/>
        </w:rPr>
        <w:t>affald indsamlet via henteordninger</w:t>
      </w:r>
    </w:p>
    <w:p w14:paraId="21347592" w14:textId="77777777" w:rsidR="00635043" w:rsidRPr="009E665C" w:rsidRDefault="00635043">
      <w:pPr>
        <w:pStyle w:val="Brdtekst"/>
        <w:spacing w:before="5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80"/>
        <w:gridCol w:w="3640"/>
        <w:gridCol w:w="3700"/>
      </w:tblGrid>
      <w:tr w:rsidR="00635043" w14:paraId="5F3CE71A" w14:textId="77777777">
        <w:trPr>
          <w:trHeight w:val="474"/>
        </w:trPr>
        <w:tc>
          <w:tcPr>
            <w:tcW w:w="2580" w:type="dxa"/>
            <w:shd w:val="clear" w:color="auto" w:fill="D1CECE"/>
          </w:tcPr>
          <w:p w14:paraId="748F2745" w14:textId="77777777" w:rsidR="00635043" w:rsidRDefault="00644EC4">
            <w:pPr>
              <w:pStyle w:val="TableParagraph"/>
              <w:spacing w:before="81"/>
              <w:ind w:left="496"/>
              <w:rPr>
                <w:b/>
                <w:sz w:val="24"/>
              </w:rPr>
            </w:pPr>
            <w:r>
              <w:rPr>
                <w:b/>
                <w:spacing w:val="-2"/>
                <w:sz w:val="24"/>
              </w:rPr>
              <w:t>Affaldsfraktion</w:t>
            </w:r>
          </w:p>
        </w:tc>
        <w:tc>
          <w:tcPr>
            <w:tcW w:w="3640" w:type="dxa"/>
            <w:shd w:val="clear" w:color="auto" w:fill="D1CECE"/>
          </w:tcPr>
          <w:p w14:paraId="32E27BFA" w14:textId="77777777" w:rsidR="00635043" w:rsidRDefault="00644EC4">
            <w:pPr>
              <w:pStyle w:val="TableParagraph"/>
              <w:spacing w:before="81"/>
              <w:ind w:left="19"/>
              <w:jc w:val="center"/>
              <w:rPr>
                <w:b/>
                <w:sz w:val="24"/>
              </w:rPr>
            </w:pPr>
            <w:r>
              <w:rPr>
                <w:b/>
                <w:spacing w:val="-2"/>
                <w:sz w:val="24"/>
              </w:rPr>
              <w:t>Emballageaffald</w:t>
            </w:r>
          </w:p>
        </w:tc>
        <w:tc>
          <w:tcPr>
            <w:tcW w:w="3700" w:type="dxa"/>
            <w:shd w:val="clear" w:color="auto" w:fill="D1CECE"/>
          </w:tcPr>
          <w:p w14:paraId="35BAEDAD" w14:textId="77777777" w:rsidR="00635043" w:rsidRDefault="00644EC4">
            <w:pPr>
              <w:pStyle w:val="TableParagraph"/>
              <w:spacing w:before="81"/>
              <w:ind w:left="20" w:right="1"/>
              <w:jc w:val="center"/>
              <w:rPr>
                <w:b/>
                <w:sz w:val="24"/>
              </w:rPr>
            </w:pPr>
            <w:r>
              <w:rPr>
                <w:b/>
                <w:spacing w:val="-2"/>
                <w:sz w:val="24"/>
              </w:rPr>
              <w:t>Ikkeemballageaffald</w:t>
            </w:r>
          </w:p>
        </w:tc>
      </w:tr>
      <w:tr w:rsidR="00635043" w14:paraId="3D3A06EB" w14:textId="77777777">
        <w:trPr>
          <w:trHeight w:val="287"/>
        </w:trPr>
        <w:tc>
          <w:tcPr>
            <w:tcW w:w="2580" w:type="dxa"/>
          </w:tcPr>
          <w:p w14:paraId="3E7AC7CE" w14:textId="77777777" w:rsidR="00635043" w:rsidRDefault="00644EC4">
            <w:pPr>
              <w:pStyle w:val="TableParagraph"/>
              <w:spacing w:line="264" w:lineRule="exact"/>
              <w:ind w:left="10"/>
              <w:rPr>
                <w:sz w:val="24"/>
              </w:rPr>
            </w:pPr>
            <w:r>
              <w:rPr>
                <w:spacing w:val="-2"/>
                <w:sz w:val="24"/>
              </w:rPr>
              <w:t>Papir</w:t>
            </w:r>
          </w:p>
        </w:tc>
        <w:tc>
          <w:tcPr>
            <w:tcW w:w="3640" w:type="dxa"/>
          </w:tcPr>
          <w:p w14:paraId="0750113E" w14:textId="77777777" w:rsidR="00635043" w:rsidRDefault="00644EC4">
            <w:pPr>
              <w:pStyle w:val="TableParagraph"/>
              <w:spacing w:line="264" w:lineRule="exact"/>
              <w:ind w:left="19"/>
              <w:jc w:val="center"/>
              <w:rPr>
                <w:sz w:val="24"/>
              </w:rPr>
            </w:pPr>
            <w:r>
              <w:rPr>
                <w:sz w:val="24"/>
              </w:rPr>
              <w:t xml:space="preserve">2 </w:t>
            </w:r>
            <w:r>
              <w:rPr>
                <w:spacing w:val="-10"/>
                <w:sz w:val="24"/>
              </w:rPr>
              <w:t>%</w:t>
            </w:r>
          </w:p>
        </w:tc>
        <w:tc>
          <w:tcPr>
            <w:tcW w:w="3700" w:type="dxa"/>
          </w:tcPr>
          <w:p w14:paraId="25B21E1D" w14:textId="77777777" w:rsidR="00635043" w:rsidRDefault="00644EC4">
            <w:pPr>
              <w:pStyle w:val="TableParagraph"/>
              <w:spacing w:line="264" w:lineRule="exact"/>
              <w:ind w:left="20" w:right="1"/>
              <w:jc w:val="center"/>
              <w:rPr>
                <w:sz w:val="24"/>
              </w:rPr>
            </w:pPr>
            <w:r>
              <w:rPr>
                <w:sz w:val="24"/>
              </w:rPr>
              <w:t xml:space="preserve">98 </w:t>
            </w:r>
            <w:r>
              <w:rPr>
                <w:spacing w:val="-10"/>
                <w:sz w:val="24"/>
              </w:rPr>
              <w:t>%</w:t>
            </w:r>
          </w:p>
        </w:tc>
      </w:tr>
      <w:tr w:rsidR="00635043" w14:paraId="302CD02C" w14:textId="77777777">
        <w:trPr>
          <w:trHeight w:val="287"/>
        </w:trPr>
        <w:tc>
          <w:tcPr>
            <w:tcW w:w="2580" w:type="dxa"/>
          </w:tcPr>
          <w:p w14:paraId="76282AAD" w14:textId="77777777" w:rsidR="00635043" w:rsidRDefault="00644EC4">
            <w:pPr>
              <w:pStyle w:val="TableParagraph"/>
              <w:spacing w:line="264" w:lineRule="exact"/>
              <w:ind w:left="10"/>
              <w:rPr>
                <w:sz w:val="24"/>
              </w:rPr>
            </w:pPr>
            <w:r>
              <w:rPr>
                <w:spacing w:val="-5"/>
                <w:sz w:val="24"/>
              </w:rPr>
              <w:t>Pap</w:t>
            </w:r>
          </w:p>
        </w:tc>
        <w:tc>
          <w:tcPr>
            <w:tcW w:w="3640" w:type="dxa"/>
          </w:tcPr>
          <w:p w14:paraId="7DFA2FB9" w14:textId="77777777" w:rsidR="00635043" w:rsidRDefault="00644EC4">
            <w:pPr>
              <w:pStyle w:val="TableParagraph"/>
              <w:spacing w:line="264" w:lineRule="exact"/>
              <w:ind w:left="19"/>
              <w:jc w:val="center"/>
              <w:rPr>
                <w:sz w:val="24"/>
              </w:rPr>
            </w:pPr>
            <w:r>
              <w:rPr>
                <w:sz w:val="24"/>
              </w:rPr>
              <w:t xml:space="preserve">88 </w:t>
            </w:r>
            <w:r>
              <w:rPr>
                <w:spacing w:val="-10"/>
                <w:sz w:val="24"/>
              </w:rPr>
              <w:t>%</w:t>
            </w:r>
          </w:p>
        </w:tc>
        <w:tc>
          <w:tcPr>
            <w:tcW w:w="3700" w:type="dxa"/>
          </w:tcPr>
          <w:p w14:paraId="0205B63C" w14:textId="77777777" w:rsidR="00635043" w:rsidRDefault="00644EC4">
            <w:pPr>
              <w:pStyle w:val="TableParagraph"/>
              <w:spacing w:line="264" w:lineRule="exact"/>
              <w:ind w:left="20" w:right="1"/>
              <w:jc w:val="center"/>
              <w:rPr>
                <w:sz w:val="24"/>
              </w:rPr>
            </w:pPr>
            <w:r>
              <w:rPr>
                <w:sz w:val="24"/>
              </w:rPr>
              <w:t xml:space="preserve">12 </w:t>
            </w:r>
            <w:r>
              <w:rPr>
                <w:spacing w:val="-10"/>
                <w:sz w:val="24"/>
              </w:rPr>
              <w:t>%</w:t>
            </w:r>
          </w:p>
        </w:tc>
      </w:tr>
      <w:tr w:rsidR="00635043" w14:paraId="2609C5C9" w14:textId="77777777">
        <w:trPr>
          <w:trHeight w:val="288"/>
        </w:trPr>
        <w:tc>
          <w:tcPr>
            <w:tcW w:w="2580" w:type="dxa"/>
          </w:tcPr>
          <w:p w14:paraId="423B008D" w14:textId="77777777" w:rsidR="00635043" w:rsidRDefault="00644EC4">
            <w:pPr>
              <w:pStyle w:val="TableParagraph"/>
              <w:spacing w:line="264" w:lineRule="exact"/>
              <w:ind w:left="10"/>
              <w:rPr>
                <w:sz w:val="24"/>
              </w:rPr>
            </w:pPr>
            <w:r>
              <w:rPr>
                <w:spacing w:val="-2"/>
                <w:sz w:val="24"/>
              </w:rPr>
              <w:t>Plast</w:t>
            </w:r>
          </w:p>
        </w:tc>
        <w:tc>
          <w:tcPr>
            <w:tcW w:w="3640" w:type="dxa"/>
          </w:tcPr>
          <w:p w14:paraId="6C910686" w14:textId="77777777" w:rsidR="00635043" w:rsidRDefault="00644EC4">
            <w:pPr>
              <w:pStyle w:val="TableParagraph"/>
              <w:spacing w:line="264" w:lineRule="exact"/>
              <w:ind w:left="19"/>
              <w:jc w:val="center"/>
              <w:rPr>
                <w:sz w:val="24"/>
              </w:rPr>
            </w:pPr>
            <w:r>
              <w:rPr>
                <w:sz w:val="24"/>
              </w:rPr>
              <w:t xml:space="preserve">51 </w:t>
            </w:r>
            <w:r>
              <w:rPr>
                <w:spacing w:val="-10"/>
                <w:sz w:val="24"/>
              </w:rPr>
              <w:t>%</w:t>
            </w:r>
          </w:p>
        </w:tc>
        <w:tc>
          <w:tcPr>
            <w:tcW w:w="3700" w:type="dxa"/>
          </w:tcPr>
          <w:p w14:paraId="12B432B3" w14:textId="77777777" w:rsidR="00635043" w:rsidRDefault="00644EC4">
            <w:pPr>
              <w:pStyle w:val="TableParagraph"/>
              <w:spacing w:line="264" w:lineRule="exact"/>
              <w:ind w:left="20" w:right="1"/>
              <w:jc w:val="center"/>
              <w:rPr>
                <w:sz w:val="24"/>
              </w:rPr>
            </w:pPr>
            <w:r>
              <w:rPr>
                <w:sz w:val="24"/>
              </w:rPr>
              <w:t xml:space="preserve">49 </w:t>
            </w:r>
            <w:r>
              <w:rPr>
                <w:spacing w:val="-10"/>
                <w:sz w:val="24"/>
              </w:rPr>
              <w:t>%</w:t>
            </w:r>
          </w:p>
        </w:tc>
      </w:tr>
      <w:tr w:rsidR="00635043" w14:paraId="57503BCF" w14:textId="77777777">
        <w:trPr>
          <w:trHeight w:val="287"/>
        </w:trPr>
        <w:tc>
          <w:tcPr>
            <w:tcW w:w="2580" w:type="dxa"/>
          </w:tcPr>
          <w:p w14:paraId="5FF571CE" w14:textId="77777777" w:rsidR="00635043" w:rsidRDefault="00644EC4">
            <w:pPr>
              <w:pStyle w:val="TableParagraph"/>
              <w:spacing w:line="264" w:lineRule="exact"/>
              <w:ind w:left="10"/>
              <w:rPr>
                <w:sz w:val="24"/>
              </w:rPr>
            </w:pPr>
            <w:r>
              <w:rPr>
                <w:sz w:val="24"/>
              </w:rPr>
              <w:t xml:space="preserve">Mad- og </w:t>
            </w:r>
            <w:r>
              <w:rPr>
                <w:spacing w:val="-2"/>
                <w:sz w:val="24"/>
              </w:rPr>
              <w:t>drikkevarekarton</w:t>
            </w:r>
          </w:p>
        </w:tc>
        <w:tc>
          <w:tcPr>
            <w:tcW w:w="3640" w:type="dxa"/>
          </w:tcPr>
          <w:p w14:paraId="661BD81B" w14:textId="77777777" w:rsidR="00635043" w:rsidRDefault="00644EC4">
            <w:pPr>
              <w:pStyle w:val="TableParagraph"/>
              <w:spacing w:line="264" w:lineRule="exact"/>
              <w:ind w:left="19"/>
              <w:jc w:val="center"/>
              <w:rPr>
                <w:sz w:val="24"/>
              </w:rPr>
            </w:pPr>
            <w:r>
              <w:rPr>
                <w:sz w:val="24"/>
              </w:rPr>
              <w:t xml:space="preserve">54 </w:t>
            </w:r>
            <w:r>
              <w:rPr>
                <w:spacing w:val="-10"/>
                <w:sz w:val="24"/>
              </w:rPr>
              <w:t>%</w:t>
            </w:r>
          </w:p>
        </w:tc>
        <w:tc>
          <w:tcPr>
            <w:tcW w:w="3700" w:type="dxa"/>
          </w:tcPr>
          <w:p w14:paraId="553E6FB4" w14:textId="77777777" w:rsidR="00635043" w:rsidRDefault="00644EC4">
            <w:pPr>
              <w:pStyle w:val="TableParagraph"/>
              <w:spacing w:line="264" w:lineRule="exact"/>
              <w:ind w:left="20" w:right="1"/>
              <w:jc w:val="center"/>
              <w:rPr>
                <w:sz w:val="24"/>
              </w:rPr>
            </w:pPr>
            <w:r>
              <w:rPr>
                <w:sz w:val="24"/>
              </w:rPr>
              <w:t xml:space="preserve">46 </w:t>
            </w:r>
            <w:r>
              <w:rPr>
                <w:spacing w:val="-10"/>
                <w:sz w:val="24"/>
              </w:rPr>
              <w:t>%</w:t>
            </w:r>
          </w:p>
        </w:tc>
      </w:tr>
      <w:tr w:rsidR="00635043" w14:paraId="09F78C24" w14:textId="77777777">
        <w:trPr>
          <w:trHeight w:val="288"/>
        </w:trPr>
        <w:tc>
          <w:tcPr>
            <w:tcW w:w="2580" w:type="dxa"/>
          </w:tcPr>
          <w:p w14:paraId="3C1351DC" w14:textId="77777777" w:rsidR="00635043" w:rsidRDefault="00644EC4">
            <w:pPr>
              <w:pStyle w:val="TableParagraph"/>
              <w:spacing w:line="264" w:lineRule="exact"/>
              <w:ind w:left="10"/>
              <w:rPr>
                <w:sz w:val="24"/>
              </w:rPr>
            </w:pPr>
            <w:r>
              <w:rPr>
                <w:spacing w:val="-2"/>
                <w:sz w:val="24"/>
              </w:rPr>
              <w:t>Metal</w:t>
            </w:r>
          </w:p>
        </w:tc>
        <w:tc>
          <w:tcPr>
            <w:tcW w:w="3640" w:type="dxa"/>
          </w:tcPr>
          <w:p w14:paraId="4C3840B5" w14:textId="77777777" w:rsidR="00635043" w:rsidRDefault="00644EC4">
            <w:pPr>
              <w:pStyle w:val="TableParagraph"/>
              <w:spacing w:line="264" w:lineRule="exact"/>
              <w:ind w:left="19"/>
              <w:jc w:val="center"/>
              <w:rPr>
                <w:sz w:val="24"/>
              </w:rPr>
            </w:pPr>
            <w:r>
              <w:rPr>
                <w:sz w:val="24"/>
              </w:rPr>
              <w:t xml:space="preserve">33 </w:t>
            </w:r>
            <w:r>
              <w:rPr>
                <w:spacing w:val="-10"/>
                <w:sz w:val="24"/>
              </w:rPr>
              <w:t>%</w:t>
            </w:r>
          </w:p>
        </w:tc>
        <w:tc>
          <w:tcPr>
            <w:tcW w:w="3700" w:type="dxa"/>
          </w:tcPr>
          <w:p w14:paraId="25174D27" w14:textId="77777777" w:rsidR="00635043" w:rsidRDefault="00644EC4">
            <w:pPr>
              <w:pStyle w:val="TableParagraph"/>
              <w:spacing w:line="264" w:lineRule="exact"/>
              <w:ind w:left="20" w:right="1"/>
              <w:jc w:val="center"/>
              <w:rPr>
                <w:sz w:val="24"/>
              </w:rPr>
            </w:pPr>
            <w:r>
              <w:rPr>
                <w:sz w:val="24"/>
              </w:rPr>
              <w:t xml:space="preserve">67 </w:t>
            </w:r>
            <w:r>
              <w:rPr>
                <w:spacing w:val="-10"/>
                <w:sz w:val="24"/>
              </w:rPr>
              <w:t>%</w:t>
            </w:r>
          </w:p>
        </w:tc>
      </w:tr>
      <w:tr w:rsidR="00635043" w14:paraId="4FBCFD2D" w14:textId="77777777">
        <w:trPr>
          <w:trHeight w:val="287"/>
        </w:trPr>
        <w:tc>
          <w:tcPr>
            <w:tcW w:w="2580" w:type="dxa"/>
          </w:tcPr>
          <w:p w14:paraId="78C7F2AD" w14:textId="77777777" w:rsidR="00635043" w:rsidRDefault="00644EC4">
            <w:pPr>
              <w:pStyle w:val="TableParagraph"/>
              <w:spacing w:line="264" w:lineRule="exact"/>
              <w:ind w:left="10"/>
              <w:rPr>
                <w:sz w:val="24"/>
              </w:rPr>
            </w:pPr>
            <w:r>
              <w:rPr>
                <w:spacing w:val="-4"/>
                <w:sz w:val="24"/>
              </w:rPr>
              <w:t>Glas</w:t>
            </w:r>
          </w:p>
        </w:tc>
        <w:tc>
          <w:tcPr>
            <w:tcW w:w="3640" w:type="dxa"/>
          </w:tcPr>
          <w:p w14:paraId="29B5E07E" w14:textId="77777777" w:rsidR="00635043" w:rsidRDefault="00644EC4">
            <w:pPr>
              <w:pStyle w:val="TableParagraph"/>
              <w:spacing w:line="264" w:lineRule="exact"/>
              <w:ind w:left="19"/>
              <w:jc w:val="center"/>
              <w:rPr>
                <w:sz w:val="24"/>
              </w:rPr>
            </w:pPr>
            <w:r>
              <w:rPr>
                <w:sz w:val="24"/>
              </w:rPr>
              <w:t xml:space="preserve">97 </w:t>
            </w:r>
            <w:r>
              <w:rPr>
                <w:spacing w:val="-10"/>
                <w:sz w:val="24"/>
              </w:rPr>
              <w:t>%</w:t>
            </w:r>
          </w:p>
        </w:tc>
        <w:tc>
          <w:tcPr>
            <w:tcW w:w="3700" w:type="dxa"/>
          </w:tcPr>
          <w:p w14:paraId="41720F2D" w14:textId="77777777" w:rsidR="00635043" w:rsidRDefault="00644EC4">
            <w:pPr>
              <w:pStyle w:val="TableParagraph"/>
              <w:spacing w:line="264" w:lineRule="exact"/>
              <w:ind w:left="20" w:right="1"/>
              <w:jc w:val="center"/>
              <w:rPr>
                <w:sz w:val="24"/>
              </w:rPr>
            </w:pPr>
            <w:r>
              <w:rPr>
                <w:sz w:val="24"/>
              </w:rPr>
              <w:t xml:space="preserve">3 </w:t>
            </w:r>
            <w:r>
              <w:rPr>
                <w:spacing w:val="-10"/>
                <w:sz w:val="24"/>
              </w:rPr>
              <w:t>%</w:t>
            </w:r>
          </w:p>
        </w:tc>
      </w:tr>
      <w:tr w:rsidR="00635043" w14:paraId="6FAD6EE1" w14:textId="77777777">
        <w:trPr>
          <w:trHeight w:val="287"/>
        </w:trPr>
        <w:tc>
          <w:tcPr>
            <w:tcW w:w="2580" w:type="dxa"/>
          </w:tcPr>
          <w:p w14:paraId="20497A4C" w14:textId="77777777" w:rsidR="00635043" w:rsidRDefault="00644EC4">
            <w:pPr>
              <w:pStyle w:val="TableParagraph"/>
              <w:spacing w:line="264" w:lineRule="exact"/>
              <w:ind w:left="10"/>
              <w:rPr>
                <w:sz w:val="24"/>
              </w:rPr>
            </w:pPr>
            <w:r>
              <w:rPr>
                <w:spacing w:val="-2"/>
                <w:sz w:val="24"/>
              </w:rPr>
              <w:t>Restaffald</w:t>
            </w:r>
          </w:p>
        </w:tc>
        <w:tc>
          <w:tcPr>
            <w:tcW w:w="3640" w:type="dxa"/>
          </w:tcPr>
          <w:p w14:paraId="3DE56C02" w14:textId="77777777" w:rsidR="00635043" w:rsidRDefault="00644EC4">
            <w:pPr>
              <w:pStyle w:val="TableParagraph"/>
              <w:spacing w:line="264" w:lineRule="exact"/>
              <w:ind w:left="19"/>
              <w:jc w:val="center"/>
              <w:rPr>
                <w:sz w:val="24"/>
              </w:rPr>
            </w:pPr>
            <w:r>
              <w:rPr>
                <w:sz w:val="24"/>
              </w:rPr>
              <w:t xml:space="preserve">3 </w:t>
            </w:r>
            <w:r>
              <w:rPr>
                <w:spacing w:val="-10"/>
                <w:sz w:val="24"/>
              </w:rPr>
              <w:t>%</w:t>
            </w:r>
          </w:p>
        </w:tc>
        <w:tc>
          <w:tcPr>
            <w:tcW w:w="3700" w:type="dxa"/>
          </w:tcPr>
          <w:p w14:paraId="256D5D9F" w14:textId="77777777" w:rsidR="00635043" w:rsidRDefault="00644EC4">
            <w:pPr>
              <w:pStyle w:val="TableParagraph"/>
              <w:spacing w:line="264" w:lineRule="exact"/>
              <w:ind w:left="20" w:right="1"/>
              <w:jc w:val="center"/>
              <w:rPr>
                <w:sz w:val="24"/>
              </w:rPr>
            </w:pPr>
            <w:r>
              <w:rPr>
                <w:sz w:val="24"/>
              </w:rPr>
              <w:t xml:space="preserve">97 </w:t>
            </w:r>
            <w:r>
              <w:rPr>
                <w:spacing w:val="-10"/>
                <w:sz w:val="24"/>
              </w:rPr>
              <w:t>%</w:t>
            </w:r>
          </w:p>
        </w:tc>
      </w:tr>
    </w:tbl>
    <w:p w14:paraId="6B83B0EF" w14:textId="77777777" w:rsidR="00635043" w:rsidRDefault="00635043">
      <w:pPr>
        <w:pStyle w:val="Brdtekst"/>
        <w:spacing w:before="1"/>
        <w:ind w:left="0"/>
        <w:jc w:val="left"/>
        <w:rPr>
          <w:i/>
        </w:rPr>
      </w:pPr>
    </w:p>
    <w:p w14:paraId="3627C320" w14:textId="77777777" w:rsidR="00635043" w:rsidRPr="009E665C" w:rsidRDefault="00644EC4">
      <w:pPr>
        <w:ind w:left="110"/>
        <w:jc w:val="both"/>
        <w:rPr>
          <w:i/>
          <w:sz w:val="24"/>
          <w:lang w:val="da-DK"/>
        </w:rPr>
      </w:pPr>
      <w:r w:rsidRPr="009E665C">
        <w:rPr>
          <w:i/>
          <w:sz w:val="24"/>
          <w:lang w:val="da-DK"/>
        </w:rPr>
        <w:t>Tabel</w:t>
      </w:r>
      <w:r w:rsidRPr="009E665C">
        <w:rPr>
          <w:i/>
          <w:spacing w:val="-7"/>
          <w:sz w:val="24"/>
          <w:lang w:val="da-DK"/>
        </w:rPr>
        <w:t xml:space="preserve"> </w:t>
      </w:r>
      <w:r w:rsidRPr="009E665C">
        <w:rPr>
          <w:i/>
          <w:sz w:val="24"/>
          <w:lang w:val="da-DK"/>
        </w:rPr>
        <w:t>2.</w:t>
      </w:r>
      <w:r w:rsidRPr="009E665C">
        <w:rPr>
          <w:i/>
          <w:spacing w:val="-8"/>
          <w:sz w:val="24"/>
          <w:lang w:val="da-DK"/>
        </w:rPr>
        <w:t xml:space="preserve"> </w:t>
      </w:r>
      <w:r w:rsidRPr="009E665C">
        <w:rPr>
          <w:i/>
          <w:sz w:val="24"/>
          <w:lang w:val="da-DK"/>
        </w:rPr>
        <w:t>Fordelingsnøgler</w:t>
      </w:r>
      <w:r w:rsidRPr="009E665C">
        <w:rPr>
          <w:i/>
          <w:spacing w:val="-8"/>
          <w:sz w:val="24"/>
          <w:lang w:val="da-DK"/>
        </w:rPr>
        <w:t xml:space="preserve"> </w:t>
      </w:r>
      <w:r w:rsidRPr="009E665C">
        <w:rPr>
          <w:i/>
          <w:sz w:val="24"/>
          <w:lang w:val="da-DK"/>
        </w:rPr>
        <w:t>for</w:t>
      </w:r>
      <w:r w:rsidRPr="009E665C">
        <w:rPr>
          <w:i/>
          <w:spacing w:val="-7"/>
          <w:sz w:val="24"/>
          <w:lang w:val="da-DK"/>
        </w:rPr>
        <w:t xml:space="preserve"> </w:t>
      </w:r>
      <w:r w:rsidRPr="009E665C">
        <w:rPr>
          <w:i/>
          <w:sz w:val="24"/>
          <w:lang w:val="da-DK"/>
        </w:rPr>
        <w:t>affaldsfraktioner</w:t>
      </w:r>
      <w:r w:rsidRPr="009E665C">
        <w:rPr>
          <w:i/>
          <w:spacing w:val="-8"/>
          <w:sz w:val="24"/>
          <w:lang w:val="da-DK"/>
        </w:rPr>
        <w:t xml:space="preserve"> </w:t>
      </w:r>
      <w:r w:rsidRPr="009E665C">
        <w:rPr>
          <w:i/>
          <w:sz w:val="24"/>
          <w:lang w:val="da-DK"/>
        </w:rPr>
        <w:t>i</w:t>
      </w:r>
      <w:r w:rsidRPr="009E665C">
        <w:rPr>
          <w:i/>
          <w:spacing w:val="-7"/>
          <w:sz w:val="24"/>
          <w:lang w:val="da-DK"/>
        </w:rPr>
        <w:t xml:space="preserve"> </w:t>
      </w:r>
      <w:r w:rsidRPr="009E665C">
        <w:rPr>
          <w:i/>
          <w:sz w:val="24"/>
          <w:lang w:val="da-DK"/>
        </w:rPr>
        <w:t>kommunalt</w:t>
      </w:r>
      <w:r w:rsidRPr="009E665C">
        <w:rPr>
          <w:i/>
          <w:spacing w:val="-7"/>
          <w:sz w:val="24"/>
          <w:lang w:val="da-DK"/>
        </w:rPr>
        <w:t xml:space="preserve"> </w:t>
      </w:r>
      <w:r w:rsidRPr="009E665C">
        <w:rPr>
          <w:i/>
          <w:sz w:val="24"/>
          <w:lang w:val="da-DK"/>
        </w:rPr>
        <w:t>indsamlet</w:t>
      </w:r>
      <w:r w:rsidRPr="009E665C">
        <w:rPr>
          <w:i/>
          <w:spacing w:val="-6"/>
          <w:sz w:val="24"/>
          <w:lang w:val="da-DK"/>
        </w:rPr>
        <w:t xml:space="preserve"> </w:t>
      </w:r>
      <w:r w:rsidRPr="009E665C">
        <w:rPr>
          <w:i/>
          <w:sz w:val="24"/>
          <w:lang w:val="da-DK"/>
        </w:rPr>
        <w:t>affald,</w:t>
      </w:r>
      <w:r w:rsidRPr="009E665C">
        <w:rPr>
          <w:i/>
          <w:spacing w:val="-7"/>
          <w:sz w:val="24"/>
          <w:lang w:val="da-DK"/>
        </w:rPr>
        <w:t xml:space="preserve"> </w:t>
      </w:r>
      <w:r w:rsidRPr="009E665C">
        <w:rPr>
          <w:i/>
          <w:sz w:val="24"/>
          <w:lang w:val="da-DK"/>
        </w:rPr>
        <w:t>der</w:t>
      </w:r>
      <w:r w:rsidRPr="009E665C">
        <w:rPr>
          <w:i/>
          <w:spacing w:val="-8"/>
          <w:sz w:val="24"/>
          <w:lang w:val="da-DK"/>
        </w:rPr>
        <w:t xml:space="preserve"> </w:t>
      </w:r>
      <w:r w:rsidRPr="009E665C">
        <w:rPr>
          <w:i/>
          <w:sz w:val="24"/>
          <w:lang w:val="da-DK"/>
        </w:rPr>
        <w:t>indsamles</w:t>
      </w:r>
      <w:r w:rsidRPr="009E665C">
        <w:rPr>
          <w:i/>
          <w:spacing w:val="-7"/>
          <w:sz w:val="24"/>
          <w:lang w:val="da-DK"/>
        </w:rPr>
        <w:t xml:space="preserve"> </w:t>
      </w:r>
      <w:r w:rsidRPr="009E665C">
        <w:rPr>
          <w:i/>
          <w:spacing w:val="-2"/>
          <w:sz w:val="24"/>
          <w:lang w:val="da-DK"/>
        </w:rPr>
        <w:t>kombineret</w:t>
      </w:r>
    </w:p>
    <w:p w14:paraId="2E7577AC" w14:textId="77777777" w:rsidR="00635043" w:rsidRPr="009E665C" w:rsidRDefault="00635043">
      <w:pPr>
        <w:pStyle w:val="Brdtekst"/>
        <w:spacing w:before="6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20"/>
        <w:gridCol w:w="5400"/>
      </w:tblGrid>
      <w:tr w:rsidR="00635043" w14:paraId="5EB69505" w14:textId="77777777">
        <w:trPr>
          <w:trHeight w:val="414"/>
        </w:trPr>
        <w:tc>
          <w:tcPr>
            <w:tcW w:w="4520" w:type="dxa"/>
            <w:shd w:val="clear" w:color="auto" w:fill="D1CECE"/>
          </w:tcPr>
          <w:p w14:paraId="6B7CBB2D" w14:textId="77777777" w:rsidR="00635043" w:rsidRDefault="00644EC4">
            <w:pPr>
              <w:pStyle w:val="TableParagraph"/>
              <w:spacing w:before="51"/>
              <w:ind w:left="62"/>
              <w:rPr>
                <w:b/>
                <w:sz w:val="24"/>
              </w:rPr>
            </w:pPr>
            <w:r>
              <w:rPr>
                <w:b/>
                <w:sz w:val="24"/>
              </w:rPr>
              <w:t>Kombineret</w:t>
            </w:r>
            <w:r>
              <w:rPr>
                <w:b/>
                <w:spacing w:val="-3"/>
                <w:sz w:val="24"/>
              </w:rPr>
              <w:t xml:space="preserve"> </w:t>
            </w:r>
            <w:r>
              <w:rPr>
                <w:b/>
                <w:sz w:val="24"/>
              </w:rPr>
              <w:t>indsamling</w:t>
            </w:r>
            <w:r>
              <w:rPr>
                <w:b/>
                <w:spacing w:val="-2"/>
                <w:sz w:val="24"/>
              </w:rPr>
              <w:t xml:space="preserve"> (affaldsfraktioner)</w:t>
            </w:r>
          </w:p>
        </w:tc>
        <w:tc>
          <w:tcPr>
            <w:tcW w:w="5400" w:type="dxa"/>
            <w:shd w:val="clear" w:color="auto" w:fill="D1CECE"/>
          </w:tcPr>
          <w:p w14:paraId="2B25A84E" w14:textId="77777777" w:rsidR="00635043" w:rsidRDefault="00644EC4">
            <w:pPr>
              <w:pStyle w:val="TableParagraph"/>
              <w:spacing w:before="51"/>
              <w:ind w:left="1166"/>
              <w:rPr>
                <w:b/>
                <w:sz w:val="24"/>
              </w:rPr>
            </w:pPr>
            <w:r>
              <w:rPr>
                <w:b/>
                <w:sz w:val="24"/>
              </w:rPr>
              <w:t xml:space="preserve">Fordeling af </w:t>
            </w:r>
            <w:r>
              <w:rPr>
                <w:b/>
                <w:spacing w:val="-2"/>
                <w:sz w:val="24"/>
              </w:rPr>
              <w:t>affaldsfraktioner</w:t>
            </w:r>
          </w:p>
        </w:tc>
      </w:tr>
      <w:tr w:rsidR="00635043" w14:paraId="665C262F" w14:textId="77777777">
        <w:trPr>
          <w:trHeight w:val="310"/>
        </w:trPr>
        <w:tc>
          <w:tcPr>
            <w:tcW w:w="4520" w:type="dxa"/>
          </w:tcPr>
          <w:p w14:paraId="1D7FD51C" w14:textId="77777777" w:rsidR="00635043" w:rsidRDefault="00644EC4">
            <w:pPr>
              <w:pStyle w:val="TableParagraph"/>
              <w:spacing w:line="264" w:lineRule="exact"/>
              <w:ind w:left="10"/>
              <w:rPr>
                <w:sz w:val="24"/>
              </w:rPr>
            </w:pPr>
            <w:r>
              <w:rPr>
                <w:spacing w:val="-2"/>
                <w:sz w:val="24"/>
              </w:rPr>
              <w:t>Pap/papir</w:t>
            </w:r>
          </w:p>
        </w:tc>
        <w:tc>
          <w:tcPr>
            <w:tcW w:w="5400" w:type="dxa"/>
          </w:tcPr>
          <w:p w14:paraId="4C1F430D" w14:textId="77777777" w:rsidR="00635043" w:rsidRDefault="00644EC4">
            <w:pPr>
              <w:pStyle w:val="TableParagraph"/>
              <w:spacing w:line="264" w:lineRule="exact"/>
              <w:ind w:left="10"/>
              <w:rPr>
                <w:sz w:val="24"/>
              </w:rPr>
            </w:pPr>
            <w:r>
              <w:rPr>
                <w:sz w:val="24"/>
              </w:rPr>
              <w:t xml:space="preserve">30 % (pap) / 70 % </w:t>
            </w:r>
            <w:r>
              <w:rPr>
                <w:spacing w:val="-2"/>
                <w:sz w:val="24"/>
              </w:rPr>
              <w:t>(papir)</w:t>
            </w:r>
          </w:p>
        </w:tc>
      </w:tr>
      <w:tr w:rsidR="00635043" w14:paraId="54E16482" w14:textId="77777777">
        <w:trPr>
          <w:trHeight w:val="310"/>
        </w:trPr>
        <w:tc>
          <w:tcPr>
            <w:tcW w:w="4520" w:type="dxa"/>
          </w:tcPr>
          <w:p w14:paraId="7831B874" w14:textId="77777777" w:rsidR="00635043" w:rsidRDefault="00644EC4">
            <w:pPr>
              <w:pStyle w:val="TableParagraph"/>
              <w:spacing w:line="264" w:lineRule="exact"/>
              <w:ind w:left="10"/>
              <w:rPr>
                <w:sz w:val="24"/>
              </w:rPr>
            </w:pPr>
            <w:r>
              <w:rPr>
                <w:sz w:val="24"/>
              </w:rPr>
              <w:t xml:space="preserve">Plast/mad- og </w:t>
            </w:r>
            <w:r>
              <w:rPr>
                <w:spacing w:val="-2"/>
                <w:sz w:val="24"/>
              </w:rPr>
              <w:t>drikkevarekarton</w:t>
            </w:r>
          </w:p>
        </w:tc>
        <w:tc>
          <w:tcPr>
            <w:tcW w:w="5400" w:type="dxa"/>
          </w:tcPr>
          <w:p w14:paraId="267E431D" w14:textId="77777777" w:rsidR="00635043" w:rsidRDefault="00644EC4">
            <w:pPr>
              <w:pStyle w:val="TableParagraph"/>
              <w:spacing w:line="264" w:lineRule="exact"/>
              <w:ind w:left="10"/>
              <w:rPr>
                <w:sz w:val="24"/>
              </w:rPr>
            </w:pPr>
            <w:r>
              <w:rPr>
                <w:sz w:val="24"/>
              </w:rPr>
              <w:t xml:space="preserve">84 % (plast) / 16 % (mad- og </w:t>
            </w:r>
            <w:r>
              <w:rPr>
                <w:spacing w:val="-2"/>
                <w:sz w:val="24"/>
              </w:rPr>
              <w:t>drikkevarekarton)</w:t>
            </w:r>
          </w:p>
        </w:tc>
      </w:tr>
      <w:tr w:rsidR="00635043" w:rsidRPr="00EA5542" w14:paraId="499D2C87" w14:textId="77777777">
        <w:trPr>
          <w:trHeight w:val="576"/>
        </w:trPr>
        <w:tc>
          <w:tcPr>
            <w:tcW w:w="4520" w:type="dxa"/>
          </w:tcPr>
          <w:p w14:paraId="65D9B92C" w14:textId="77777777" w:rsidR="00635043" w:rsidRPr="009E665C" w:rsidRDefault="00644EC4">
            <w:pPr>
              <w:pStyle w:val="TableParagraph"/>
              <w:spacing w:line="264" w:lineRule="exact"/>
              <w:ind w:left="10"/>
              <w:rPr>
                <w:sz w:val="24"/>
                <w:lang w:val="da-DK"/>
              </w:rPr>
            </w:pPr>
            <w:r w:rsidRPr="009E665C">
              <w:rPr>
                <w:sz w:val="24"/>
                <w:lang w:val="da-DK"/>
              </w:rPr>
              <w:t xml:space="preserve">Plast/mad- og </w:t>
            </w:r>
            <w:r w:rsidRPr="009E665C">
              <w:rPr>
                <w:spacing w:val="-2"/>
                <w:sz w:val="24"/>
                <w:lang w:val="da-DK"/>
              </w:rPr>
              <w:t>drikkevarekarton/metal</w:t>
            </w:r>
          </w:p>
        </w:tc>
        <w:tc>
          <w:tcPr>
            <w:tcW w:w="5400" w:type="dxa"/>
          </w:tcPr>
          <w:p w14:paraId="6CA1C70A" w14:textId="77777777" w:rsidR="00635043" w:rsidRPr="009E665C" w:rsidRDefault="00644EC4">
            <w:pPr>
              <w:pStyle w:val="TableParagraph"/>
              <w:spacing w:line="264" w:lineRule="exact"/>
              <w:ind w:left="10"/>
              <w:rPr>
                <w:sz w:val="24"/>
                <w:lang w:val="da-DK"/>
              </w:rPr>
            </w:pPr>
            <w:r w:rsidRPr="009E665C">
              <w:rPr>
                <w:sz w:val="24"/>
                <w:lang w:val="da-DK"/>
              </w:rPr>
              <w:t xml:space="preserve">62 % (plast) / 19 % (mad- og drikkevarekarton) / 19 </w:t>
            </w:r>
            <w:r w:rsidRPr="009E665C">
              <w:rPr>
                <w:spacing w:val="-10"/>
                <w:sz w:val="24"/>
                <w:lang w:val="da-DK"/>
              </w:rPr>
              <w:t>%</w:t>
            </w:r>
          </w:p>
          <w:p w14:paraId="155DC6B8" w14:textId="77777777" w:rsidR="00635043" w:rsidRPr="009E665C" w:rsidRDefault="00644EC4">
            <w:pPr>
              <w:pStyle w:val="TableParagraph"/>
              <w:spacing w:before="12"/>
              <w:ind w:left="10"/>
              <w:rPr>
                <w:sz w:val="24"/>
                <w:lang w:val="da-DK"/>
              </w:rPr>
            </w:pPr>
            <w:r w:rsidRPr="009E665C">
              <w:rPr>
                <w:spacing w:val="-2"/>
                <w:sz w:val="24"/>
                <w:lang w:val="da-DK"/>
              </w:rPr>
              <w:t>(metal)</w:t>
            </w:r>
          </w:p>
        </w:tc>
      </w:tr>
      <w:tr w:rsidR="00635043" w14:paraId="37B4BC1D" w14:textId="77777777">
        <w:trPr>
          <w:trHeight w:val="310"/>
        </w:trPr>
        <w:tc>
          <w:tcPr>
            <w:tcW w:w="4520" w:type="dxa"/>
          </w:tcPr>
          <w:p w14:paraId="2DC20CEA" w14:textId="77777777" w:rsidR="00635043" w:rsidRDefault="00644EC4">
            <w:pPr>
              <w:pStyle w:val="TableParagraph"/>
              <w:spacing w:line="264" w:lineRule="exact"/>
              <w:ind w:left="10"/>
              <w:rPr>
                <w:sz w:val="24"/>
              </w:rPr>
            </w:pPr>
            <w:r>
              <w:rPr>
                <w:spacing w:val="-2"/>
                <w:sz w:val="24"/>
              </w:rPr>
              <w:t>Glas/metal</w:t>
            </w:r>
          </w:p>
        </w:tc>
        <w:tc>
          <w:tcPr>
            <w:tcW w:w="5400" w:type="dxa"/>
          </w:tcPr>
          <w:p w14:paraId="087626A2" w14:textId="77777777" w:rsidR="00635043" w:rsidRDefault="00644EC4">
            <w:pPr>
              <w:pStyle w:val="TableParagraph"/>
              <w:spacing w:line="264" w:lineRule="exact"/>
              <w:ind w:left="10"/>
              <w:rPr>
                <w:sz w:val="24"/>
              </w:rPr>
            </w:pPr>
            <w:r>
              <w:rPr>
                <w:sz w:val="24"/>
              </w:rPr>
              <w:t xml:space="preserve">76 % (glas) / 24 % </w:t>
            </w:r>
            <w:r>
              <w:rPr>
                <w:spacing w:val="-2"/>
                <w:sz w:val="24"/>
              </w:rPr>
              <w:t>(metal)</w:t>
            </w:r>
          </w:p>
        </w:tc>
      </w:tr>
    </w:tbl>
    <w:p w14:paraId="2BA18545" w14:textId="77777777" w:rsidR="00635043" w:rsidRPr="009E665C" w:rsidRDefault="00644EC4">
      <w:pPr>
        <w:spacing w:before="272" w:line="249" w:lineRule="auto"/>
        <w:ind w:left="110" w:right="108"/>
        <w:jc w:val="both"/>
        <w:rPr>
          <w:i/>
          <w:sz w:val="24"/>
          <w:lang w:val="da-DK"/>
        </w:rPr>
      </w:pPr>
      <w:r w:rsidRPr="009E665C">
        <w:rPr>
          <w:i/>
          <w:sz w:val="24"/>
          <w:lang w:val="da-DK"/>
        </w:rPr>
        <w:t>Tabel 3. Fordelingsnøgler for andelen af emballage- og ikkeemballageaffald i kommunalt indsamlet</w:t>
      </w:r>
      <w:r w:rsidRPr="009E665C">
        <w:rPr>
          <w:i/>
          <w:spacing w:val="40"/>
          <w:sz w:val="24"/>
          <w:lang w:val="da-DK"/>
        </w:rPr>
        <w:t xml:space="preserve"> </w:t>
      </w:r>
      <w:r w:rsidRPr="009E665C">
        <w:rPr>
          <w:i/>
          <w:sz w:val="24"/>
          <w:lang w:val="da-DK"/>
        </w:rPr>
        <w:t>affald indsamlet via genbrugspladser</w:t>
      </w:r>
    </w:p>
    <w:p w14:paraId="6E826EA5" w14:textId="77777777" w:rsidR="00635043" w:rsidRPr="009E665C" w:rsidRDefault="00635043">
      <w:pPr>
        <w:pStyle w:val="Brdtekst"/>
        <w:spacing w:before="5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80"/>
        <w:gridCol w:w="3640"/>
        <w:gridCol w:w="3700"/>
      </w:tblGrid>
      <w:tr w:rsidR="00635043" w14:paraId="12F2E92A" w14:textId="77777777">
        <w:trPr>
          <w:trHeight w:val="475"/>
        </w:trPr>
        <w:tc>
          <w:tcPr>
            <w:tcW w:w="2580" w:type="dxa"/>
            <w:shd w:val="clear" w:color="auto" w:fill="D1CECE"/>
          </w:tcPr>
          <w:p w14:paraId="1CDBB431" w14:textId="77777777" w:rsidR="00635043" w:rsidRDefault="00644EC4">
            <w:pPr>
              <w:pStyle w:val="TableParagraph"/>
              <w:spacing w:before="81"/>
              <w:ind w:left="496"/>
              <w:rPr>
                <w:b/>
                <w:sz w:val="24"/>
              </w:rPr>
            </w:pPr>
            <w:r>
              <w:rPr>
                <w:b/>
                <w:spacing w:val="-2"/>
                <w:sz w:val="24"/>
              </w:rPr>
              <w:t>Affaldsfraktion</w:t>
            </w:r>
          </w:p>
        </w:tc>
        <w:tc>
          <w:tcPr>
            <w:tcW w:w="3640" w:type="dxa"/>
            <w:shd w:val="clear" w:color="auto" w:fill="D8D8D8"/>
          </w:tcPr>
          <w:p w14:paraId="339C8635" w14:textId="77777777" w:rsidR="00635043" w:rsidRDefault="00644EC4">
            <w:pPr>
              <w:pStyle w:val="TableParagraph"/>
              <w:spacing w:before="81"/>
              <w:ind w:left="19"/>
              <w:jc w:val="center"/>
              <w:rPr>
                <w:b/>
                <w:sz w:val="24"/>
              </w:rPr>
            </w:pPr>
            <w:r>
              <w:rPr>
                <w:b/>
                <w:spacing w:val="-2"/>
                <w:sz w:val="24"/>
              </w:rPr>
              <w:t>Emballageaffald</w:t>
            </w:r>
          </w:p>
        </w:tc>
        <w:tc>
          <w:tcPr>
            <w:tcW w:w="3700" w:type="dxa"/>
            <w:shd w:val="clear" w:color="auto" w:fill="D8D8D8"/>
          </w:tcPr>
          <w:p w14:paraId="16D560E5" w14:textId="77777777" w:rsidR="00635043" w:rsidRDefault="00644EC4">
            <w:pPr>
              <w:pStyle w:val="TableParagraph"/>
              <w:spacing w:before="81"/>
              <w:ind w:left="20" w:right="1"/>
              <w:jc w:val="center"/>
              <w:rPr>
                <w:b/>
                <w:sz w:val="24"/>
              </w:rPr>
            </w:pPr>
            <w:r>
              <w:rPr>
                <w:b/>
                <w:spacing w:val="-2"/>
                <w:sz w:val="24"/>
              </w:rPr>
              <w:t>Ikkeemballageaffald</w:t>
            </w:r>
          </w:p>
        </w:tc>
      </w:tr>
      <w:tr w:rsidR="00635043" w14:paraId="53344571" w14:textId="77777777">
        <w:trPr>
          <w:trHeight w:val="287"/>
        </w:trPr>
        <w:tc>
          <w:tcPr>
            <w:tcW w:w="2580" w:type="dxa"/>
          </w:tcPr>
          <w:p w14:paraId="0BE7BE09" w14:textId="77777777" w:rsidR="00635043" w:rsidRDefault="00644EC4">
            <w:pPr>
              <w:pStyle w:val="TableParagraph"/>
              <w:spacing w:line="264" w:lineRule="exact"/>
              <w:ind w:left="10"/>
              <w:rPr>
                <w:sz w:val="24"/>
              </w:rPr>
            </w:pPr>
            <w:r>
              <w:rPr>
                <w:spacing w:val="-2"/>
                <w:sz w:val="24"/>
              </w:rPr>
              <w:t>Papir</w:t>
            </w:r>
          </w:p>
        </w:tc>
        <w:tc>
          <w:tcPr>
            <w:tcW w:w="3640" w:type="dxa"/>
          </w:tcPr>
          <w:p w14:paraId="54722793" w14:textId="77777777" w:rsidR="00635043" w:rsidRDefault="00644EC4">
            <w:pPr>
              <w:pStyle w:val="TableParagraph"/>
              <w:spacing w:line="264" w:lineRule="exact"/>
              <w:ind w:left="19"/>
              <w:jc w:val="center"/>
              <w:rPr>
                <w:sz w:val="24"/>
              </w:rPr>
            </w:pPr>
            <w:r>
              <w:rPr>
                <w:sz w:val="24"/>
              </w:rPr>
              <w:t xml:space="preserve">2 </w:t>
            </w:r>
            <w:r>
              <w:rPr>
                <w:spacing w:val="-10"/>
                <w:sz w:val="24"/>
              </w:rPr>
              <w:t>%</w:t>
            </w:r>
          </w:p>
        </w:tc>
        <w:tc>
          <w:tcPr>
            <w:tcW w:w="3700" w:type="dxa"/>
          </w:tcPr>
          <w:p w14:paraId="3A65171B" w14:textId="77777777" w:rsidR="00635043" w:rsidRDefault="00644EC4">
            <w:pPr>
              <w:pStyle w:val="TableParagraph"/>
              <w:spacing w:line="264" w:lineRule="exact"/>
              <w:ind w:left="20" w:right="1"/>
              <w:jc w:val="center"/>
              <w:rPr>
                <w:sz w:val="24"/>
              </w:rPr>
            </w:pPr>
            <w:r>
              <w:rPr>
                <w:sz w:val="24"/>
              </w:rPr>
              <w:t xml:space="preserve">98 </w:t>
            </w:r>
            <w:r>
              <w:rPr>
                <w:spacing w:val="-10"/>
                <w:sz w:val="24"/>
              </w:rPr>
              <w:t>%</w:t>
            </w:r>
          </w:p>
        </w:tc>
      </w:tr>
    </w:tbl>
    <w:p w14:paraId="1758E9B4" w14:textId="77777777" w:rsidR="00635043" w:rsidRDefault="00635043">
      <w:pPr>
        <w:spacing w:line="264" w:lineRule="exact"/>
        <w:jc w:val="center"/>
        <w:rPr>
          <w:sz w:val="24"/>
        </w:rPr>
        <w:sectPr w:rsidR="00635043">
          <w:pgSz w:w="11910" w:h="16840"/>
          <w:pgMar w:top="1320" w:right="740" w:bottom="1656"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580"/>
        <w:gridCol w:w="3640"/>
        <w:gridCol w:w="3700"/>
      </w:tblGrid>
      <w:tr w:rsidR="00635043" w14:paraId="749A70B2" w14:textId="77777777">
        <w:trPr>
          <w:trHeight w:val="287"/>
        </w:trPr>
        <w:tc>
          <w:tcPr>
            <w:tcW w:w="2580" w:type="dxa"/>
          </w:tcPr>
          <w:p w14:paraId="490A5636" w14:textId="77777777" w:rsidR="00635043" w:rsidRDefault="00644EC4">
            <w:pPr>
              <w:pStyle w:val="TableParagraph"/>
              <w:spacing w:line="264" w:lineRule="exact"/>
              <w:ind w:left="10"/>
              <w:rPr>
                <w:sz w:val="24"/>
              </w:rPr>
            </w:pPr>
            <w:r>
              <w:rPr>
                <w:spacing w:val="-5"/>
                <w:sz w:val="24"/>
              </w:rPr>
              <w:lastRenderedPageBreak/>
              <w:t>Pap</w:t>
            </w:r>
          </w:p>
        </w:tc>
        <w:tc>
          <w:tcPr>
            <w:tcW w:w="3640" w:type="dxa"/>
          </w:tcPr>
          <w:p w14:paraId="2C9A3BD2" w14:textId="77777777" w:rsidR="00635043" w:rsidRDefault="00644EC4">
            <w:pPr>
              <w:pStyle w:val="TableParagraph"/>
              <w:spacing w:line="264" w:lineRule="exact"/>
              <w:ind w:left="19"/>
              <w:jc w:val="center"/>
              <w:rPr>
                <w:sz w:val="24"/>
              </w:rPr>
            </w:pPr>
            <w:r>
              <w:rPr>
                <w:sz w:val="24"/>
              </w:rPr>
              <w:t xml:space="preserve">88 </w:t>
            </w:r>
            <w:r>
              <w:rPr>
                <w:spacing w:val="-10"/>
                <w:sz w:val="24"/>
              </w:rPr>
              <w:t>%</w:t>
            </w:r>
          </w:p>
        </w:tc>
        <w:tc>
          <w:tcPr>
            <w:tcW w:w="3700" w:type="dxa"/>
          </w:tcPr>
          <w:p w14:paraId="33F5B7D7" w14:textId="77777777" w:rsidR="00635043" w:rsidRDefault="00644EC4">
            <w:pPr>
              <w:pStyle w:val="TableParagraph"/>
              <w:spacing w:line="264" w:lineRule="exact"/>
              <w:ind w:left="20" w:right="1"/>
              <w:jc w:val="center"/>
              <w:rPr>
                <w:sz w:val="24"/>
              </w:rPr>
            </w:pPr>
            <w:r>
              <w:rPr>
                <w:sz w:val="24"/>
              </w:rPr>
              <w:t xml:space="preserve">12 </w:t>
            </w:r>
            <w:r>
              <w:rPr>
                <w:spacing w:val="-10"/>
                <w:sz w:val="24"/>
              </w:rPr>
              <w:t>%</w:t>
            </w:r>
          </w:p>
        </w:tc>
      </w:tr>
      <w:tr w:rsidR="00635043" w14:paraId="73DFFE0B" w14:textId="77777777">
        <w:trPr>
          <w:trHeight w:val="287"/>
        </w:trPr>
        <w:tc>
          <w:tcPr>
            <w:tcW w:w="2580" w:type="dxa"/>
          </w:tcPr>
          <w:p w14:paraId="63E24257" w14:textId="77777777" w:rsidR="00635043" w:rsidRDefault="00644EC4">
            <w:pPr>
              <w:pStyle w:val="TableParagraph"/>
              <w:spacing w:line="264" w:lineRule="exact"/>
              <w:ind w:left="10"/>
              <w:rPr>
                <w:sz w:val="24"/>
              </w:rPr>
            </w:pPr>
            <w:r>
              <w:rPr>
                <w:spacing w:val="-4"/>
                <w:sz w:val="24"/>
              </w:rPr>
              <w:t>Glas</w:t>
            </w:r>
          </w:p>
        </w:tc>
        <w:tc>
          <w:tcPr>
            <w:tcW w:w="3640" w:type="dxa"/>
          </w:tcPr>
          <w:p w14:paraId="7A17F02C" w14:textId="77777777" w:rsidR="00635043" w:rsidRDefault="00644EC4">
            <w:pPr>
              <w:pStyle w:val="TableParagraph"/>
              <w:spacing w:line="264" w:lineRule="exact"/>
              <w:ind w:left="19"/>
              <w:jc w:val="center"/>
              <w:rPr>
                <w:sz w:val="24"/>
              </w:rPr>
            </w:pPr>
            <w:r>
              <w:rPr>
                <w:sz w:val="24"/>
              </w:rPr>
              <w:t xml:space="preserve">97 </w:t>
            </w:r>
            <w:r>
              <w:rPr>
                <w:spacing w:val="-10"/>
                <w:sz w:val="24"/>
              </w:rPr>
              <w:t>%</w:t>
            </w:r>
          </w:p>
        </w:tc>
        <w:tc>
          <w:tcPr>
            <w:tcW w:w="3700" w:type="dxa"/>
          </w:tcPr>
          <w:p w14:paraId="0365CFC2" w14:textId="77777777" w:rsidR="00635043" w:rsidRDefault="00644EC4">
            <w:pPr>
              <w:pStyle w:val="TableParagraph"/>
              <w:spacing w:line="264" w:lineRule="exact"/>
              <w:ind w:left="20" w:right="1"/>
              <w:jc w:val="center"/>
              <w:rPr>
                <w:sz w:val="24"/>
              </w:rPr>
            </w:pPr>
            <w:r>
              <w:rPr>
                <w:sz w:val="24"/>
              </w:rPr>
              <w:t xml:space="preserve">3 </w:t>
            </w:r>
            <w:r>
              <w:rPr>
                <w:spacing w:val="-10"/>
                <w:sz w:val="24"/>
              </w:rPr>
              <w:t>%</w:t>
            </w:r>
          </w:p>
        </w:tc>
      </w:tr>
      <w:tr w:rsidR="00635043" w14:paraId="6F21A2B8" w14:textId="77777777">
        <w:trPr>
          <w:trHeight w:val="287"/>
        </w:trPr>
        <w:tc>
          <w:tcPr>
            <w:tcW w:w="2580" w:type="dxa"/>
          </w:tcPr>
          <w:p w14:paraId="7321F184" w14:textId="77777777" w:rsidR="00635043" w:rsidRDefault="00644EC4">
            <w:pPr>
              <w:pStyle w:val="TableParagraph"/>
              <w:spacing w:line="264" w:lineRule="exact"/>
              <w:ind w:left="10"/>
              <w:rPr>
                <w:sz w:val="24"/>
              </w:rPr>
            </w:pPr>
            <w:r>
              <w:rPr>
                <w:spacing w:val="-2"/>
                <w:sz w:val="24"/>
              </w:rPr>
              <w:t>Plast*</w:t>
            </w:r>
          </w:p>
        </w:tc>
        <w:tc>
          <w:tcPr>
            <w:tcW w:w="3640" w:type="dxa"/>
          </w:tcPr>
          <w:p w14:paraId="783B492A" w14:textId="77777777" w:rsidR="00635043" w:rsidRDefault="00644EC4">
            <w:pPr>
              <w:pStyle w:val="TableParagraph"/>
              <w:spacing w:line="264" w:lineRule="exact"/>
              <w:ind w:left="19"/>
              <w:jc w:val="center"/>
              <w:rPr>
                <w:sz w:val="24"/>
              </w:rPr>
            </w:pPr>
            <w:r>
              <w:rPr>
                <w:sz w:val="24"/>
              </w:rPr>
              <w:t xml:space="preserve">51 </w:t>
            </w:r>
            <w:r>
              <w:rPr>
                <w:spacing w:val="-10"/>
                <w:sz w:val="24"/>
              </w:rPr>
              <w:t>%</w:t>
            </w:r>
          </w:p>
        </w:tc>
        <w:tc>
          <w:tcPr>
            <w:tcW w:w="3700" w:type="dxa"/>
          </w:tcPr>
          <w:p w14:paraId="1572C5F9" w14:textId="77777777" w:rsidR="00635043" w:rsidRDefault="00644EC4">
            <w:pPr>
              <w:pStyle w:val="TableParagraph"/>
              <w:spacing w:line="264" w:lineRule="exact"/>
              <w:ind w:left="20" w:right="1"/>
              <w:jc w:val="center"/>
              <w:rPr>
                <w:sz w:val="24"/>
              </w:rPr>
            </w:pPr>
            <w:r>
              <w:rPr>
                <w:sz w:val="24"/>
              </w:rPr>
              <w:t xml:space="preserve">49 </w:t>
            </w:r>
            <w:r>
              <w:rPr>
                <w:spacing w:val="-10"/>
                <w:sz w:val="24"/>
              </w:rPr>
              <w:t>%</w:t>
            </w:r>
          </w:p>
        </w:tc>
      </w:tr>
      <w:tr w:rsidR="00635043" w14:paraId="7B358E70" w14:textId="77777777">
        <w:trPr>
          <w:trHeight w:val="625"/>
        </w:trPr>
        <w:tc>
          <w:tcPr>
            <w:tcW w:w="2580" w:type="dxa"/>
          </w:tcPr>
          <w:p w14:paraId="786C4EB2" w14:textId="77777777" w:rsidR="00635043" w:rsidRDefault="00644EC4">
            <w:pPr>
              <w:pStyle w:val="TableParagraph"/>
              <w:spacing w:line="249" w:lineRule="auto"/>
              <w:ind w:left="10"/>
              <w:rPr>
                <w:sz w:val="24"/>
              </w:rPr>
            </w:pPr>
            <w:r>
              <w:rPr>
                <w:sz w:val="24"/>
              </w:rPr>
              <w:t>Mad-</w:t>
            </w:r>
            <w:r>
              <w:rPr>
                <w:spacing w:val="-15"/>
                <w:sz w:val="24"/>
              </w:rPr>
              <w:t xml:space="preserve"> </w:t>
            </w:r>
            <w:r>
              <w:rPr>
                <w:sz w:val="24"/>
              </w:rPr>
              <w:t>og</w:t>
            </w:r>
            <w:r>
              <w:rPr>
                <w:spacing w:val="-15"/>
                <w:sz w:val="24"/>
              </w:rPr>
              <w:t xml:space="preserve"> </w:t>
            </w:r>
            <w:r>
              <w:rPr>
                <w:sz w:val="24"/>
              </w:rPr>
              <w:t xml:space="preserve">drikkevarekar- </w:t>
            </w:r>
            <w:r>
              <w:rPr>
                <w:spacing w:val="-4"/>
                <w:sz w:val="24"/>
              </w:rPr>
              <w:t>ton*</w:t>
            </w:r>
          </w:p>
        </w:tc>
        <w:tc>
          <w:tcPr>
            <w:tcW w:w="3640" w:type="dxa"/>
          </w:tcPr>
          <w:p w14:paraId="6E140B8E" w14:textId="77777777" w:rsidR="00635043" w:rsidRDefault="00644EC4">
            <w:pPr>
              <w:pStyle w:val="TableParagraph"/>
              <w:spacing w:before="156"/>
              <w:ind w:left="19"/>
              <w:jc w:val="center"/>
              <w:rPr>
                <w:sz w:val="24"/>
              </w:rPr>
            </w:pPr>
            <w:r>
              <w:rPr>
                <w:sz w:val="24"/>
              </w:rPr>
              <w:t xml:space="preserve">54 </w:t>
            </w:r>
            <w:r>
              <w:rPr>
                <w:spacing w:val="-10"/>
                <w:sz w:val="24"/>
              </w:rPr>
              <w:t>%</w:t>
            </w:r>
          </w:p>
        </w:tc>
        <w:tc>
          <w:tcPr>
            <w:tcW w:w="3700" w:type="dxa"/>
          </w:tcPr>
          <w:p w14:paraId="120C4166" w14:textId="77777777" w:rsidR="00635043" w:rsidRDefault="00644EC4">
            <w:pPr>
              <w:pStyle w:val="TableParagraph"/>
              <w:spacing w:before="156"/>
              <w:ind w:left="20" w:right="1"/>
              <w:jc w:val="center"/>
              <w:rPr>
                <w:sz w:val="24"/>
              </w:rPr>
            </w:pPr>
            <w:r>
              <w:rPr>
                <w:sz w:val="24"/>
              </w:rPr>
              <w:t xml:space="preserve">46 </w:t>
            </w:r>
            <w:r>
              <w:rPr>
                <w:spacing w:val="-10"/>
                <w:sz w:val="24"/>
              </w:rPr>
              <w:t>%</w:t>
            </w:r>
          </w:p>
        </w:tc>
      </w:tr>
      <w:tr w:rsidR="00635043" w14:paraId="046CAFE7" w14:textId="77777777">
        <w:trPr>
          <w:trHeight w:val="287"/>
        </w:trPr>
        <w:tc>
          <w:tcPr>
            <w:tcW w:w="2580" w:type="dxa"/>
          </w:tcPr>
          <w:p w14:paraId="50A65B38" w14:textId="77777777" w:rsidR="00635043" w:rsidRDefault="00644EC4">
            <w:pPr>
              <w:pStyle w:val="TableParagraph"/>
              <w:spacing w:line="264" w:lineRule="exact"/>
              <w:ind w:left="10"/>
              <w:rPr>
                <w:sz w:val="24"/>
              </w:rPr>
            </w:pPr>
            <w:r>
              <w:rPr>
                <w:spacing w:val="-2"/>
                <w:sz w:val="24"/>
              </w:rPr>
              <w:t>Metal*</w:t>
            </w:r>
          </w:p>
        </w:tc>
        <w:tc>
          <w:tcPr>
            <w:tcW w:w="3640" w:type="dxa"/>
          </w:tcPr>
          <w:p w14:paraId="190648FD" w14:textId="77777777" w:rsidR="00635043" w:rsidRDefault="00644EC4">
            <w:pPr>
              <w:pStyle w:val="TableParagraph"/>
              <w:spacing w:line="264" w:lineRule="exact"/>
              <w:ind w:left="19"/>
              <w:jc w:val="center"/>
              <w:rPr>
                <w:sz w:val="24"/>
              </w:rPr>
            </w:pPr>
            <w:r>
              <w:rPr>
                <w:sz w:val="24"/>
              </w:rPr>
              <w:t xml:space="preserve">33 </w:t>
            </w:r>
            <w:r>
              <w:rPr>
                <w:spacing w:val="-10"/>
                <w:sz w:val="24"/>
              </w:rPr>
              <w:t>%</w:t>
            </w:r>
          </w:p>
        </w:tc>
        <w:tc>
          <w:tcPr>
            <w:tcW w:w="3700" w:type="dxa"/>
          </w:tcPr>
          <w:p w14:paraId="212ADCFE" w14:textId="77777777" w:rsidR="00635043" w:rsidRDefault="00644EC4">
            <w:pPr>
              <w:pStyle w:val="TableParagraph"/>
              <w:spacing w:line="264" w:lineRule="exact"/>
              <w:ind w:left="20" w:right="1"/>
              <w:jc w:val="center"/>
              <w:rPr>
                <w:sz w:val="24"/>
              </w:rPr>
            </w:pPr>
            <w:r>
              <w:rPr>
                <w:sz w:val="24"/>
              </w:rPr>
              <w:t xml:space="preserve">67 </w:t>
            </w:r>
            <w:r>
              <w:rPr>
                <w:spacing w:val="-10"/>
                <w:sz w:val="24"/>
              </w:rPr>
              <w:t>%</w:t>
            </w:r>
          </w:p>
        </w:tc>
      </w:tr>
      <w:tr w:rsidR="00635043" w14:paraId="5D07B92F" w14:textId="77777777">
        <w:trPr>
          <w:trHeight w:val="288"/>
        </w:trPr>
        <w:tc>
          <w:tcPr>
            <w:tcW w:w="2580" w:type="dxa"/>
          </w:tcPr>
          <w:p w14:paraId="58A4EA29" w14:textId="77777777" w:rsidR="00635043" w:rsidRDefault="00644EC4">
            <w:pPr>
              <w:pStyle w:val="TableParagraph"/>
              <w:spacing w:line="264" w:lineRule="exact"/>
              <w:ind w:left="10"/>
              <w:rPr>
                <w:sz w:val="24"/>
              </w:rPr>
            </w:pPr>
            <w:r>
              <w:rPr>
                <w:sz w:val="24"/>
              </w:rPr>
              <w:t>Træ</w:t>
            </w:r>
            <w:r>
              <w:rPr>
                <w:spacing w:val="-9"/>
                <w:sz w:val="24"/>
              </w:rPr>
              <w:t xml:space="preserve"> </w:t>
            </w:r>
            <w:r>
              <w:rPr>
                <w:spacing w:val="-2"/>
                <w:sz w:val="24"/>
              </w:rPr>
              <w:t>(indetræ)</w:t>
            </w:r>
          </w:p>
        </w:tc>
        <w:tc>
          <w:tcPr>
            <w:tcW w:w="3640" w:type="dxa"/>
          </w:tcPr>
          <w:p w14:paraId="49B81E68" w14:textId="77777777" w:rsidR="00635043" w:rsidRDefault="00644EC4">
            <w:pPr>
              <w:pStyle w:val="TableParagraph"/>
              <w:spacing w:line="264" w:lineRule="exact"/>
              <w:ind w:left="19"/>
              <w:jc w:val="center"/>
              <w:rPr>
                <w:sz w:val="24"/>
              </w:rPr>
            </w:pPr>
            <w:r>
              <w:rPr>
                <w:sz w:val="24"/>
              </w:rPr>
              <w:t xml:space="preserve">16 </w:t>
            </w:r>
            <w:r>
              <w:rPr>
                <w:spacing w:val="-10"/>
                <w:sz w:val="24"/>
              </w:rPr>
              <w:t>%</w:t>
            </w:r>
          </w:p>
        </w:tc>
        <w:tc>
          <w:tcPr>
            <w:tcW w:w="3700" w:type="dxa"/>
          </w:tcPr>
          <w:p w14:paraId="37734AC2" w14:textId="77777777" w:rsidR="00635043" w:rsidRDefault="00644EC4">
            <w:pPr>
              <w:pStyle w:val="TableParagraph"/>
              <w:spacing w:line="264" w:lineRule="exact"/>
              <w:ind w:left="20" w:right="1"/>
              <w:jc w:val="center"/>
              <w:rPr>
                <w:sz w:val="24"/>
              </w:rPr>
            </w:pPr>
            <w:r>
              <w:rPr>
                <w:sz w:val="24"/>
              </w:rPr>
              <w:t xml:space="preserve">84 </w:t>
            </w:r>
            <w:r>
              <w:rPr>
                <w:spacing w:val="-10"/>
                <w:sz w:val="24"/>
              </w:rPr>
              <w:t>%</w:t>
            </w:r>
          </w:p>
        </w:tc>
      </w:tr>
      <w:tr w:rsidR="00635043" w14:paraId="752917C4" w14:textId="77777777">
        <w:trPr>
          <w:trHeight w:val="288"/>
        </w:trPr>
        <w:tc>
          <w:tcPr>
            <w:tcW w:w="2580" w:type="dxa"/>
          </w:tcPr>
          <w:p w14:paraId="0C582F92" w14:textId="77777777" w:rsidR="00635043" w:rsidRDefault="00644EC4">
            <w:pPr>
              <w:pStyle w:val="TableParagraph"/>
              <w:spacing w:line="264" w:lineRule="exact"/>
              <w:ind w:left="10"/>
              <w:rPr>
                <w:sz w:val="24"/>
              </w:rPr>
            </w:pPr>
            <w:r>
              <w:rPr>
                <w:sz w:val="24"/>
              </w:rPr>
              <w:t>Farligt</w:t>
            </w:r>
            <w:r>
              <w:rPr>
                <w:spacing w:val="-2"/>
                <w:sz w:val="24"/>
              </w:rPr>
              <w:t xml:space="preserve"> affald</w:t>
            </w:r>
          </w:p>
        </w:tc>
        <w:tc>
          <w:tcPr>
            <w:tcW w:w="3640" w:type="dxa"/>
          </w:tcPr>
          <w:p w14:paraId="2E25B24E" w14:textId="77777777" w:rsidR="00635043" w:rsidRDefault="00644EC4">
            <w:pPr>
              <w:pStyle w:val="TableParagraph"/>
              <w:spacing w:line="264" w:lineRule="exact"/>
              <w:ind w:left="19"/>
              <w:jc w:val="center"/>
              <w:rPr>
                <w:sz w:val="24"/>
              </w:rPr>
            </w:pPr>
            <w:r>
              <w:rPr>
                <w:sz w:val="24"/>
              </w:rPr>
              <w:t xml:space="preserve">12 </w:t>
            </w:r>
            <w:r>
              <w:rPr>
                <w:spacing w:val="-10"/>
                <w:sz w:val="24"/>
              </w:rPr>
              <w:t>%</w:t>
            </w:r>
          </w:p>
        </w:tc>
        <w:tc>
          <w:tcPr>
            <w:tcW w:w="3700" w:type="dxa"/>
          </w:tcPr>
          <w:p w14:paraId="77363200" w14:textId="77777777" w:rsidR="00635043" w:rsidRDefault="00644EC4">
            <w:pPr>
              <w:pStyle w:val="TableParagraph"/>
              <w:spacing w:line="264" w:lineRule="exact"/>
              <w:ind w:left="20" w:right="1"/>
              <w:jc w:val="center"/>
              <w:rPr>
                <w:sz w:val="24"/>
              </w:rPr>
            </w:pPr>
            <w:r>
              <w:rPr>
                <w:sz w:val="24"/>
              </w:rPr>
              <w:t xml:space="preserve">88 </w:t>
            </w:r>
            <w:r>
              <w:rPr>
                <w:spacing w:val="-10"/>
                <w:sz w:val="24"/>
              </w:rPr>
              <w:t>%</w:t>
            </w:r>
          </w:p>
        </w:tc>
      </w:tr>
    </w:tbl>
    <w:p w14:paraId="4481BE74" w14:textId="77777777" w:rsidR="00635043" w:rsidRPr="009E665C" w:rsidRDefault="00644EC4">
      <w:pPr>
        <w:spacing w:before="108" w:line="249" w:lineRule="auto"/>
        <w:ind w:left="110"/>
        <w:rPr>
          <w:i/>
          <w:sz w:val="24"/>
          <w:lang w:val="da-DK"/>
        </w:rPr>
      </w:pPr>
      <w:r w:rsidRPr="009E665C">
        <w:rPr>
          <w:i/>
          <w:sz w:val="24"/>
          <w:lang w:val="da-DK"/>
        </w:rPr>
        <w:t>*Når affaldet indsamles på samme måde som i henteordninger for private husholdninger, jf. bekendtgø- relse om affald.</w:t>
      </w:r>
    </w:p>
    <w:p w14:paraId="4074328B" w14:textId="77777777" w:rsidR="00635043" w:rsidRDefault="00644EC4">
      <w:pPr>
        <w:pStyle w:val="Listeafsnit"/>
        <w:numPr>
          <w:ilvl w:val="1"/>
          <w:numId w:val="82"/>
        </w:numPr>
        <w:tabs>
          <w:tab w:val="left" w:pos="3606"/>
        </w:tabs>
        <w:spacing w:before="182"/>
        <w:ind w:left="3606"/>
        <w:jc w:val="left"/>
        <w:rPr>
          <w:i/>
          <w:sz w:val="24"/>
        </w:rPr>
      </w:pPr>
      <w:r>
        <w:rPr>
          <w:i/>
          <w:sz w:val="24"/>
        </w:rPr>
        <w:t>Fordelingsnøgler</w:t>
      </w:r>
      <w:r>
        <w:rPr>
          <w:i/>
          <w:spacing w:val="-14"/>
          <w:sz w:val="24"/>
        </w:rPr>
        <w:t xml:space="preserve"> </w:t>
      </w:r>
      <w:r>
        <w:rPr>
          <w:i/>
          <w:sz w:val="24"/>
        </w:rPr>
        <w:t>for</w:t>
      </w:r>
      <w:r>
        <w:rPr>
          <w:i/>
          <w:spacing w:val="-13"/>
          <w:sz w:val="24"/>
        </w:rPr>
        <w:t xml:space="preserve"> </w:t>
      </w:r>
      <w:r>
        <w:rPr>
          <w:i/>
          <w:spacing w:val="-2"/>
          <w:sz w:val="24"/>
        </w:rPr>
        <w:t>erhvervsaffald</w:t>
      </w:r>
    </w:p>
    <w:p w14:paraId="44C3E67F" w14:textId="77777777" w:rsidR="00635043" w:rsidRPr="009E665C" w:rsidRDefault="00644EC4">
      <w:pPr>
        <w:pStyle w:val="Brdtekst"/>
        <w:spacing w:before="192" w:line="249" w:lineRule="auto"/>
        <w:ind w:right="105"/>
        <w:rPr>
          <w:lang w:val="da-DK"/>
        </w:rPr>
      </w:pPr>
      <w:r w:rsidRPr="009E665C">
        <w:rPr>
          <w:lang w:val="da-DK"/>
        </w:rPr>
        <w:t>Fordelingsnøgler vedrørende andelen af emballageaffald og ikkeemballageaffald i erhvervsaffald fremgår af tabel 4-7 nedenfor. Såfremt den affaldsproducerende virksomhed gør brug af kombineret indsamling,</w:t>
      </w:r>
      <w:r w:rsidRPr="009E665C">
        <w:rPr>
          <w:spacing w:val="40"/>
          <w:lang w:val="da-DK"/>
        </w:rPr>
        <w:t xml:space="preserve"> </w:t>
      </w:r>
      <w:r w:rsidRPr="009E665C">
        <w:rPr>
          <w:lang w:val="da-DK"/>
        </w:rPr>
        <w:t>jf. bekendtgørelse om affald, skal den affaldsproducerende virksomhed anvende fordelingsnøgler for kombineret indsamling, der er udarbejdet for kommunalt indsamlet affald, jf. tabel 2 ovenfor, og anvende fordelingsnøgler for emballageaffald og ikkeemballageaffald i tabel 4-7.</w:t>
      </w:r>
    </w:p>
    <w:p w14:paraId="2A6E7479" w14:textId="77777777" w:rsidR="00635043" w:rsidRPr="009E665C" w:rsidRDefault="00644EC4">
      <w:pPr>
        <w:pStyle w:val="Brdtekst"/>
        <w:spacing w:before="185" w:line="249" w:lineRule="auto"/>
        <w:ind w:right="107"/>
        <w:rPr>
          <w:lang w:val="da-DK"/>
        </w:rPr>
      </w:pPr>
      <w:r w:rsidRPr="009E665C">
        <w:rPr>
          <w:lang w:val="da-DK"/>
        </w:rPr>
        <w:t>Betaling for affald fra en affaldsproducerende virksomhed skal opgøres på baggrund af de fordelingsnøg- ler, der svarer til virksomhedens branchegruppe. Hvis virksomheden ikke hører til en af de nedenfor nævnte branchegrupper, vælger den affaldsproducerende virksomhed eller kommunalbestyrelsen den branchegruppe, der vurderes mest passende.</w:t>
      </w:r>
    </w:p>
    <w:p w14:paraId="6A7713BB" w14:textId="77777777" w:rsidR="00635043" w:rsidRPr="009E665C" w:rsidRDefault="00644EC4">
      <w:pPr>
        <w:pStyle w:val="Brdtekst"/>
        <w:spacing w:before="184"/>
        <w:jc w:val="left"/>
        <w:rPr>
          <w:lang w:val="da-DK"/>
        </w:rPr>
      </w:pPr>
      <w:r w:rsidRPr="009E665C">
        <w:rPr>
          <w:lang w:val="da-DK"/>
        </w:rPr>
        <w:t>Tabellerne</w:t>
      </w:r>
      <w:r w:rsidRPr="009E665C">
        <w:rPr>
          <w:spacing w:val="-4"/>
          <w:lang w:val="da-DK"/>
        </w:rPr>
        <w:t xml:space="preserve"> </w:t>
      </w:r>
      <w:r w:rsidRPr="009E665C">
        <w:rPr>
          <w:lang w:val="da-DK"/>
        </w:rPr>
        <w:t>4-7</w:t>
      </w:r>
      <w:r w:rsidRPr="009E665C">
        <w:rPr>
          <w:spacing w:val="-3"/>
          <w:lang w:val="da-DK"/>
        </w:rPr>
        <w:t xml:space="preserve"> </w:t>
      </w:r>
      <w:r w:rsidRPr="009E665C">
        <w:rPr>
          <w:lang w:val="da-DK"/>
        </w:rPr>
        <w:t>er</w:t>
      </w:r>
      <w:r w:rsidRPr="009E665C">
        <w:rPr>
          <w:spacing w:val="-4"/>
          <w:lang w:val="da-DK"/>
        </w:rPr>
        <w:t xml:space="preserve"> </w:t>
      </w:r>
      <w:r w:rsidRPr="009E665C">
        <w:rPr>
          <w:lang w:val="da-DK"/>
        </w:rPr>
        <w:t>opdelt</w:t>
      </w:r>
      <w:r w:rsidRPr="009E665C">
        <w:rPr>
          <w:spacing w:val="-3"/>
          <w:lang w:val="da-DK"/>
        </w:rPr>
        <w:t xml:space="preserve"> </w:t>
      </w:r>
      <w:r w:rsidRPr="009E665C">
        <w:rPr>
          <w:lang w:val="da-DK"/>
        </w:rPr>
        <w:t>efter</w:t>
      </w:r>
      <w:r w:rsidRPr="009E665C">
        <w:rPr>
          <w:spacing w:val="-3"/>
          <w:lang w:val="da-DK"/>
        </w:rPr>
        <w:t xml:space="preserve"> </w:t>
      </w:r>
      <w:r w:rsidRPr="009E665C">
        <w:rPr>
          <w:spacing w:val="-2"/>
          <w:lang w:val="da-DK"/>
        </w:rPr>
        <w:t>branchegrupperne:</w:t>
      </w:r>
    </w:p>
    <w:p w14:paraId="753CDB9A" w14:textId="77777777" w:rsidR="00635043" w:rsidRDefault="00644EC4">
      <w:pPr>
        <w:pStyle w:val="Listeafsnit"/>
        <w:numPr>
          <w:ilvl w:val="0"/>
          <w:numId w:val="81"/>
        </w:numPr>
        <w:tabs>
          <w:tab w:val="left" w:pos="410"/>
        </w:tabs>
        <w:ind w:hanging="300"/>
        <w:rPr>
          <w:sz w:val="24"/>
        </w:rPr>
      </w:pPr>
      <w:r>
        <w:rPr>
          <w:sz w:val="24"/>
        </w:rPr>
        <w:t xml:space="preserve">industri og fremstilling (tabel </w:t>
      </w:r>
      <w:r>
        <w:rPr>
          <w:spacing w:val="-5"/>
          <w:sz w:val="24"/>
        </w:rPr>
        <w:t>4),</w:t>
      </w:r>
    </w:p>
    <w:p w14:paraId="3AC187A6" w14:textId="77777777" w:rsidR="00635043" w:rsidRDefault="00644EC4">
      <w:pPr>
        <w:pStyle w:val="Listeafsnit"/>
        <w:numPr>
          <w:ilvl w:val="0"/>
          <w:numId w:val="81"/>
        </w:numPr>
        <w:tabs>
          <w:tab w:val="left" w:pos="410"/>
        </w:tabs>
        <w:ind w:hanging="300"/>
        <w:rPr>
          <w:sz w:val="24"/>
        </w:rPr>
      </w:pPr>
      <w:r>
        <w:rPr>
          <w:sz w:val="24"/>
        </w:rPr>
        <w:t xml:space="preserve">kontor (tabel </w:t>
      </w:r>
      <w:r>
        <w:rPr>
          <w:spacing w:val="-5"/>
          <w:sz w:val="24"/>
        </w:rPr>
        <w:t>5),</w:t>
      </w:r>
    </w:p>
    <w:p w14:paraId="2D7DC9F1" w14:textId="77777777" w:rsidR="00635043" w:rsidRDefault="00644EC4">
      <w:pPr>
        <w:pStyle w:val="Listeafsnit"/>
        <w:numPr>
          <w:ilvl w:val="0"/>
          <w:numId w:val="81"/>
        </w:numPr>
        <w:tabs>
          <w:tab w:val="left" w:pos="410"/>
        </w:tabs>
        <w:ind w:hanging="300"/>
        <w:rPr>
          <w:sz w:val="24"/>
        </w:rPr>
      </w:pPr>
      <w:r>
        <w:rPr>
          <w:sz w:val="24"/>
        </w:rPr>
        <w:t xml:space="preserve">handel (tabel 6) </w:t>
      </w:r>
      <w:r>
        <w:rPr>
          <w:spacing w:val="-4"/>
          <w:sz w:val="24"/>
        </w:rPr>
        <w:t>samt</w:t>
      </w:r>
    </w:p>
    <w:p w14:paraId="4DB8E5D6" w14:textId="77777777" w:rsidR="00635043" w:rsidRPr="009E665C" w:rsidRDefault="00644EC4">
      <w:pPr>
        <w:pStyle w:val="Listeafsnit"/>
        <w:numPr>
          <w:ilvl w:val="0"/>
          <w:numId w:val="81"/>
        </w:numPr>
        <w:tabs>
          <w:tab w:val="left" w:pos="410"/>
        </w:tabs>
        <w:ind w:hanging="300"/>
        <w:rPr>
          <w:sz w:val="24"/>
          <w:lang w:val="da-DK"/>
        </w:rPr>
      </w:pPr>
      <w:r w:rsidRPr="009E665C">
        <w:rPr>
          <w:sz w:val="24"/>
          <w:lang w:val="da-DK"/>
        </w:rPr>
        <w:t xml:space="preserve">hotel, restauration og kultur (tabel </w:t>
      </w:r>
      <w:r w:rsidRPr="009E665C">
        <w:rPr>
          <w:spacing w:val="-5"/>
          <w:sz w:val="24"/>
          <w:lang w:val="da-DK"/>
        </w:rPr>
        <w:t>7).</w:t>
      </w:r>
    </w:p>
    <w:p w14:paraId="495620ED" w14:textId="77777777" w:rsidR="00635043" w:rsidRPr="009E665C" w:rsidRDefault="00635043">
      <w:pPr>
        <w:pStyle w:val="Brdtekst"/>
        <w:spacing w:before="96"/>
        <w:ind w:left="0"/>
        <w:jc w:val="left"/>
        <w:rPr>
          <w:lang w:val="da-DK"/>
        </w:rPr>
      </w:pPr>
    </w:p>
    <w:p w14:paraId="083A0A4E" w14:textId="77777777" w:rsidR="00635043" w:rsidRPr="009E665C" w:rsidRDefault="00644EC4">
      <w:pPr>
        <w:spacing w:line="249" w:lineRule="auto"/>
        <w:ind w:left="110" w:right="108" w:hanging="1"/>
        <w:jc w:val="both"/>
        <w:rPr>
          <w:i/>
          <w:sz w:val="24"/>
          <w:lang w:val="da-DK"/>
        </w:rPr>
      </w:pPr>
      <w:r w:rsidRPr="009E665C">
        <w:rPr>
          <w:i/>
          <w:sz w:val="24"/>
          <w:lang w:val="da-DK"/>
        </w:rPr>
        <w:t>Tabel 4. Fordelingsnøgler for andelen af emballageaffald og ikkeemballageaffald i affald indsamlet fra branchegruppen ”industri og fremstilling”</w:t>
      </w:r>
    </w:p>
    <w:p w14:paraId="35A9FC86" w14:textId="77777777" w:rsidR="00635043" w:rsidRPr="009E665C" w:rsidRDefault="00635043">
      <w:pPr>
        <w:pStyle w:val="Brdtekst"/>
        <w:spacing w:before="5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3700"/>
        <w:gridCol w:w="3540"/>
      </w:tblGrid>
      <w:tr w:rsidR="00635043" w14:paraId="44916BC1" w14:textId="77777777">
        <w:trPr>
          <w:trHeight w:val="504"/>
        </w:trPr>
        <w:tc>
          <w:tcPr>
            <w:tcW w:w="2680" w:type="dxa"/>
            <w:shd w:val="clear" w:color="auto" w:fill="D8D8D8"/>
          </w:tcPr>
          <w:p w14:paraId="55495E45" w14:textId="77777777" w:rsidR="00635043" w:rsidRDefault="00644EC4">
            <w:pPr>
              <w:pStyle w:val="TableParagraph"/>
              <w:spacing w:before="96"/>
              <w:ind w:left="546"/>
              <w:rPr>
                <w:b/>
                <w:sz w:val="24"/>
              </w:rPr>
            </w:pPr>
            <w:r>
              <w:rPr>
                <w:b/>
                <w:spacing w:val="-2"/>
                <w:sz w:val="24"/>
              </w:rPr>
              <w:t>Affaldsfraktion</w:t>
            </w:r>
          </w:p>
        </w:tc>
        <w:tc>
          <w:tcPr>
            <w:tcW w:w="3700" w:type="dxa"/>
            <w:shd w:val="clear" w:color="auto" w:fill="D8D8D8"/>
          </w:tcPr>
          <w:p w14:paraId="7AB262BE" w14:textId="77777777" w:rsidR="00635043" w:rsidRDefault="00644EC4">
            <w:pPr>
              <w:pStyle w:val="TableParagraph"/>
              <w:spacing w:before="96"/>
              <w:ind w:left="20" w:right="1"/>
              <w:jc w:val="center"/>
              <w:rPr>
                <w:b/>
                <w:sz w:val="24"/>
              </w:rPr>
            </w:pPr>
            <w:r>
              <w:rPr>
                <w:b/>
                <w:spacing w:val="-2"/>
                <w:sz w:val="24"/>
              </w:rPr>
              <w:t>Emballageaffald</w:t>
            </w:r>
          </w:p>
        </w:tc>
        <w:tc>
          <w:tcPr>
            <w:tcW w:w="3540" w:type="dxa"/>
            <w:shd w:val="clear" w:color="auto" w:fill="D8D8D8"/>
          </w:tcPr>
          <w:p w14:paraId="2882FF85" w14:textId="77777777" w:rsidR="00635043" w:rsidRDefault="00644EC4">
            <w:pPr>
              <w:pStyle w:val="TableParagraph"/>
              <w:spacing w:before="96"/>
              <w:ind w:left="20" w:right="1"/>
              <w:jc w:val="center"/>
              <w:rPr>
                <w:b/>
                <w:sz w:val="24"/>
              </w:rPr>
            </w:pPr>
            <w:r>
              <w:rPr>
                <w:b/>
                <w:spacing w:val="-2"/>
                <w:sz w:val="24"/>
              </w:rPr>
              <w:t>Ikkeemballageaffald</w:t>
            </w:r>
          </w:p>
        </w:tc>
      </w:tr>
      <w:tr w:rsidR="00635043" w14:paraId="0B309D4F" w14:textId="77777777">
        <w:trPr>
          <w:trHeight w:val="288"/>
        </w:trPr>
        <w:tc>
          <w:tcPr>
            <w:tcW w:w="2680" w:type="dxa"/>
          </w:tcPr>
          <w:p w14:paraId="19DFAE2C" w14:textId="77777777" w:rsidR="00635043" w:rsidRDefault="00644EC4">
            <w:pPr>
              <w:pStyle w:val="TableParagraph"/>
              <w:spacing w:line="264" w:lineRule="exact"/>
              <w:ind w:left="10"/>
              <w:rPr>
                <w:sz w:val="24"/>
              </w:rPr>
            </w:pPr>
            <w:r>
              <w:rPr>
                <w:spacing w:val="-2"/>
                <w:sz w:val="24"/>
              </w:rPr>
              <w:t>Papir</w:t>
            </w:r>
          </w:p>
        </w:tc>
        <w:tc>
          <w:tcPr>
            <w:tcW w:w="3700" w:type="dxa"/>
          </w:tcPr>
          <w:p w14:paraId="35298668" w14:textId="77777777" w:rsidR="00635043" w:rsidRDefault="00644EC4">
            <w:pPr>
              <w:pStyle w:val="TableParagraph"/>
              <w:spacing w:line="264" w:lineRule="exact"/>
              <w:ind w:left="20" w:right="1"/>
              <w:jc w:val="center"/>
              <w:rPr>
                <w:sz w:val="24"/>
              </w:rPr>
            </w:pPr>
            <w:r>
              <w:rPr>
                <w:sz w:val="24"/>
              </w:rPr>
              <w:t xml:space="preserve">32 </w:t>
            </w:r>
            <w:r>
              <w:rPr>
                <w:spacing w:val="-10"/>
                <w:sz w:val="24"/>
              </w:rPr>
              <w:t>%</w:t>
            </w:r>
          </w:p>
        </w:tc>
        <w:tc>
          <w:tcPr>
            <w:tcW w:w="3540" w:type="dxa"/>
          </w:tcPr>
          <w:p w14:paraId="15161502" w14:textId="77777777" w:rsidR="00635043" w:rsidRDefault="00644EC4">
            <w:pPr>
              <w:pStyle w:val="TableParagraph"/>
              <w:spacing w:line="264" w:lineRule="exact"/>
              <w:ind w:left="20"/>
              <w:jc w:val="center"/>
              <w:rPr>
                <w:sz w:val="24"/>
              </w:rPr>
            </w:pPr>
            <w:r>
              <w:rPr>
                <w:sz w:val="24"/>
              </w:rPr>
              <w:t xml:space="preserve">68 </w:t>
            </w:r>
            <w:r>
              <w:rPr>
                <w:spacing w:val="-10"/>
                <w:sz w:val="24"/>
              </w:rPr>
              <w:t>%</w:t>
            </w:r>
          </w:p>
        </w:tc>
      </w:tr>
      <w:tr w:rsidR="00635043" w14:paraId="1BB816F7" w14:textId="77777777">
        <w:trPr>
          <w:trHeight w:val="288"/>
        </w:trPr>
        <w:tc>
          <w:tcPr>
            <w:tcW w:w="2680" w:type="dxa"/>
          </w:tcPr>
          <w:p w14:paraId="630FA049" w14:textId="77777777" w:rsidR="00635043" w:rsidRDefault="00644EC4">
            <w:pPr>
              <w:pStyle w:val="TableParagraph"/>
              <w:spacing w:line="264" w:lineRule="exact"/>
              <w:ind w:left="10"/>
              <w:rPr>
                <w:sz w:val="24"/>
              </w:rPr>
            </w:pPr>
            <w:r>
              <w:rPr>
                <w:spacing w:val="-5"/>
                <w:sz w:val="24"/>
              </w:rPr>
              <w:t>Pap</w:t>
            </w:r>
          </w:p>
        </w:tc>
        <w:tc>
          <w:tcPr>
            <w:tcW w:w="3700" w:type="dxa"/>
          </w:tcPr>
          <w:p w14:paraId="69850063" w14:textId="77777777" w:rsidR="00635043" w:rsidRDefault="00644EC4">
            <w:pPr>
              <w:pStyle w:val="TableParagraph"/>
              <w:spacing w:line="264" w:lineRule="exact"/>
              <w:ind w:left="20" w:right="1"/>
              <w:jc w:val="center"/>
              <w:rPr>
                <w:sz w:val="24"/>
              </w:rPr>
            </w:pPr>
            <w:r>
              <w:rPr>
                <w:sz w:val="24"/>
              </w:rPr>
              <w:t xml:space="preserve">95 </w:t>
            </w:r>
            <w:r>
              <w:rPr>
                <w:spacing w:val="-10"/>
                <w:sz w:val="24"/>
              </w:rPr>
              <w:t>%</w:t>
            </w:r>
          </w:p>
        </w:tc>
        <w:tc>
          <w:tcPr>
            <w:tcW w:w="3540" w:type="dxa"/>
          </w:tcPr>
          <w:p w14:paraId="2E6CB713" w14:textId="77777777" w:rsidR="00635043" w:rsidRDefault="00644EC4">
            <w:pPr>
              <w:pStyle w:val="TableParagraph"/>
              <w:spacing w:line="264" w:lineRule="exact"/>
              <w:ind w:left="20"/>
              <w:jc w:val="center"/>
              <w:rPr>
                <w:sz w:val="24"/>
              </w:rPr>
            </w:pPr>
            <w:r>
              <w:rPr>
                <w:sz w:val="24"/>
              </w:rPr>
              <w:t xml:space="preserve">5 </w:t>
            </w:r>
            <w:r>
              <w:rPr>
                <w:spacing w:val="-10"/>
                <w:sz w:val="24"/>
              </w:rPr>
              <w:t>%</w:t>
            </w:r>
          </w:p>
        </w:tc>
      </w:tr>
      <w:tr w:rsidR="00635043" w14:paraId="63D96706" w14:textId="77777777">
        <w:trPr>
          <w:trHeight w:val="288"/>
        </w:trPr>
        <w:tc>
          <w:tcPr>
            <w:tcW w:w="2680" w:type="dxa"/>
          </w:tcPr>
          <w:p w14:paraId="0055CB04" w14:textId="77777777" w:rsidR="00635043" w:rsidRDefault="00644EC4">
            <w:pPr>
              <w:pStyle w:val="TableParagraph"/>
              <w:spacing w:line="264" w:lineRule="exact"/>
              <w:ind w:left="10"/>
              <w:rPr>
                <w:sz w:val="24"/>
              </w:rPr>
            </w:pPr>
            <w:r>
              <w:rPr>
                <w:spacing w:val="-2"/>
                <w:sz w:val="24"/>
              </w:rPr>
              <w:t>Plast</w:t>
            </w:r>
          </w:p>
        </w:tc>
        <w:tc>
          <w:tcPr>
            <w:tcW w:w="3700" w:type="dxa"/>
          </w:tcPr>
          <w:p w14:paraId="7659FE4A" w14:textId="77777777" w:rsidR="00635043" w:rsidRDefault="00644EC4">
            <w:pPr>
              <w:pStyle w:val="TableParagraph"/>
              <w:spacing w:line="264" w:lineRule="exact"/>
              <w:ind w:left="20" w:right="1"/>
              <w:jc w:val="center"/>
              <w:rPr>
                <w:sz w:val="24"/>
              </w:rPr>
            </w:pPr>
            <w:r>
              <w:rPr>
                <w:sz w:val="24"/>
              </w:rPr>
              <w:t xml:space="preserve">87 </w:t>
            </w:r>
            <w:r>
              <w:rPr>
                <w:spacing w:val="-10"/>
                <w:sz w:val="24"/>
              </w:rPr>
              <w:t>%</w:t>
            </w:r>
          </w:p>
        </w:tc>
        <w:tc>
          <w:tcPr>
            <w:tcW w:w="3540" w:type="dxa"/>
          </w:tcPr>
          <w:p w14:paraId="757D52AB" w14:textId="77777777" w:rsidR="00635043" w:rsidRDefault="00644EC4">
            <w:pPr>
              <w:pStyle w:val="TableParagraph"/>
              <w:spacing w:line="264" w:lineRule="exact"/>
              <w:ind w:left="20"/>
              <w:jc w:val="center"/>
              <w:rPr>
                <w:sz w:val="24"/>
              </w:rPr>
            </w:pPr>
            <w:r>
              <w:rPr>
                <w:sz w:val="24"/>
              </w:rPr>
              <w:t xml:space="preserve">13 </w:t>
            </w:r>
            <w:r>
              <w:rPr>
                <w:spacing w:val="-10"/>
                <w:sz w:val="24"/>
              </w:rPr>
              <w:t>%</w:t>
            </w:r>
          </w:p>
        </w:tc>
      </w:tr>
      <w:tr w:rsidR="00635043" w14:paraId="3A22CD6D" w14:textId="77777777">
        <w:trPr>
          <w:trHeight w:val="287"/>
        </w:trPr>
        <w:tc>
          <w:tcPr>
            <w:tcW w:w="2680" w:type="dxa"/>
          </w:tcPr>
          <w:p w14:paraId="26524997" w14:textId="77777777" w:rsidR="00635043" w:rsidRDefault="00644EC4">
            <w:pPr>
              <w:pStyle w:val="TableParagraph"/>
              <w:spacing w:line="264" w:lineRule="exact"/>
              <w:ind w:left="10"/>
              <w:rPr>
                <w:sz w:val="24"/>
              </w:rPr>
            </w:pPr>
            <w:r>
              <w:rPr>
                <w:sz w:val="24"/>
              </w:rPr>
              <w:t xml:space="preserve">Mad- og </w:t>
            </w:r>
            <w:r>
              <w:rPr>
                <w:spacing w:val="-2"/>
                <w:sz w:val="24"/>
              </w:rPr>
              <w:t>drikkevarekarton</w:t>
            </w:r>
          </w:p>
        </w:tc>
        <w:tc>
          <w:tcPr>
            <w:tcW w:w="3700" w:type="dxa"/>
          </w:tcPr>
          <w:p w14:paraId="3DDDFBB9" w14:textId="77777777" w:rsidR="00635043" w:rsidRDefault="00644EC4">
            <w:pPr>
              <w:pStyle w:val="TableParagraph"/>
              <w:spacing w:line="264" w:lineRule="exact"/>
              <w:ind w:left="20" w:right="1"/>
              <w:jc w:val="center"/>
              <w:rPr>
                <w:sz w:val="24"/>
              </w:rPr>
            </w:pPr>
            <w:r>
              <w:rPr>
                <w:sz w:val="24"/>
              </w:rPr>
              <w:t xml:space="preserve">67 </w:t>
            </w:r>
            <w:r>
              <w:rPr>
                <w:spacing w:val="-10"/>
                <w:sz w:val="24"/>
              </w:rPr>
              <w:t>%</w:t>
            </w:r>
          </w:p>
        </w:tc>
        <w:tc>
          <w:tcPr>
            <w:tcW w:w="3540" w:type="dxa"/>
          </w:tcPr>
          <w:p w14:paraId="080EC832" w14:textId="77777777" w:rsidR="00635043" w:rsidRDefault="00644EC4">
            <w:pPr>
              <w:pStyle w:val="TableParagraph"/>
              <w:spacing w:line="264" w:lineRule="exact"/>
              <w:ind w:left="20"/>
              <w:jc w:val="center"/>
              <w:rPr>
                <w:sz w:val="24"/>
              </w:rPr>
            </w:pPr>
            <w:r>
              <w:rPr>
                <w:sz w:val="24"/>
              </w:rPr>
              <w:t xml:space="preserve">33 </w:t>
            </w:r>
            <w:r>
              <w:rPr>
                <w:spacing w:val="-10"/>
                <w:sz w:val="24"/>
              </w:rPr>
              <w:t>%</w:t>
            </w:r>
          </w:p>
        </w:tc>
      </w:tr>
      <w:tr w:rsidR="00635043" w14:paraId="4A6FD871" w14:textId="77777777">
        <w:trPr>
          <w:trHeight w:val="288"/>
        </w:trPr>
        <w:tc>
          <w:tcPr>
            <w:tcW w:w="2680" w:type="dxa"/>
          </w:tcPr>
          <w:p w14:paraId="642FAF54" w14:textId="77777777" w:rsidR="00635043" w:rsidRDefault="00644EC4">
            <w:pPr>
              <w:pStyle w:val="TableParagraph"/>
              <w:spacing w:line="264" w:lineRule="exact"/>
              <w:ind w:left="10"/>
              <w:rPr>
                <w:sz w:val="24"/>
              </w:rPr>
            </w:pPr>
            <w:r>
              <w:rPr>
                <w:spacing w:val="-2"/>
                <w:sz w:val="24"/>
              </w:rPr>
              <w:t>Metal</w:t>
            </w:r>
          </w:p>
        </w:tc>
        <w:tc>
          <w:tcPr>
            <w:tcW w:w="3700" w:type="dxa"/>
          </w:tcPr>
          <w:p w14:paraId="14661677" w14:textId="77777777" w:rsidR="00635043" w:rsidRDefault="00644EC4">
            <w:pPr>
              <w:pStyle w:val="TableParagraph"/>
              <w:spacing w:line="264" w:lineRule="exact"/>
              <w:ind w:left="20" w:right="1"/>
              <w:jc w:val="center"/>
              <w:rPr>
                <w:sz w:val="24"/>
              </w:rPr>
            </w:pPr>
            <w:r>
              <w:rPr>
                <w:sz w:val="24"/>
              </w:rPr>
              <w:t xml:space="preserve">35 </w:t>
            </w:r>
            <w:r>
              <w:rPr>
                <w:spacing w:val="-10"/>
                <w:sz w:val="24"/>
              </w:rPr>
              <w:t>%</w:t>
            </w:r>
          </w:p>
        </w:tc>
        <w:tc>
          <w:tcPr>
            <w:tcW w:w="3540" w:type="dxa"/>
          </w:tcPr>
          <w:p w14:paraId="2B788AC1" w14:textId="77777777" w:rsidR="00635043" w:rsidRDefault="00644EC4">
            <w:pPr>
              <w:pStyle w:val="TableParagraph"/>
              <w:spacing w:line="264" w:lineRule="exact"/>
              <w:ind w:left="20"/>
              <w:jc w:val="center"/>
              <w:rPr>
                <w:sz w:val="24"/>
              </w:rPr>
            </w:pPr>
            <w:r>
              <w:rPr>
                <w:sz w:val="24"/>
              </w:rPr>
              <w:t xml:space="preserve">65 </w:t>
            </w:r>
            <w:r>
              <w:rPr>
                <w:spacing w:val="-10"/>
                <w:sz w:val="24"/>
              </w:rPr>
              <w:t>%</w:t>
            </w:r>
          </w:p>
        </w:tc>
      </w:tr>
      <w:tr w:rsidR="00635043" w14:paraId="6875B384" w14:textId="77777777">
        <w:trPr>
          <w:trHeight w:val="288"/>
        </w:trPr>
        <w:tc>
          <w:tcPr>
            <w:tcW w:w="2680" w:type="dxa"/>
          </w:tcPr>
          <w:p w14:paraId="3FCF4815" w14:textId="77777777" w:rsidR="00635043" w:rsidRDefault="00644EC4">
            <w:pPr>
              <w:pStyle w:val="TableParagraph"/>
              <w:spacing w:line="264" w:lineRule="exact"/>
              <w:ind w:left="10"/>
              <w:rPr>
                <w:sz w:val="24"/>
              </w:rPr>
            </w:pPr>
            <w:r>
              <w:rPr>
                <w:spacing w:val="-4"/>
                <w:sz w:val="24"/>
              </w:rPr>
              <w:t>Glas</w:t>
            </w:r>
          </w:p>
        </w:tc>
        <w:tc>
          <w:tcPr>
            <w:tcW w:w="3700" w:type="dxa"/>
          </w:tcPr>
          <w:p w14:paraId="0E0D3017" w14:textId="77777777" w:rsidR="00635043" w:rsidRDefault="00644EC4">
            <w:pPr>
              <w:pStyle w:val="TableParagraph"/>
              <w:spacing w:line="264" w:lineRule="exact"/>
              <w:ind w:left="20" w:right="1"/>
              <w:jc w:val="center"/>
              <w:rPr>
                <w:sz w:val="24"/>
              </w:rPr>
            </w:pPr>
            <w:r>
              <w:rPr>
                <w:sz w:val="24"/>
              </w:rPr>
              <w:t xml:space="preserve">87 </w:t>
            </w:r>
            <w:r>
              <w:rPr>
                <w:spacing w:val="-10"/>
                <w:sz w:val="24"/>
              </w:rPr>
              <w:t>%</w:t>
            </w:r>
          </w:p>
        </w:tc>
        <w:tc>
          <w:tcPr>
            <w:tcW w:w="3540" w:type="dxa"/>
          </w:tcPr>
          <w:p w14:paraId="2AFA8965" w14:textId="77777777" w:rsidR="00635043" w:rsidRDefault="00644EC4">
            <w:pPr>
              <w:pStyle w:val="TableParagraph"/>
              <w:spacing w:line="264" w:lineRule="exact"/>
              <w:ind w:left="20"/>
              <w:jc w:val="center"/>
              <w:rPr>
                <w:sz w:val="24"/>
              </w:rPr>
            </w:pPr>
            <w:r>
              <w:rPr>
                <w:sz w:val="24"/>
              </w:rPr>
              <w:t xml:space="preserve">13 </w:t>
            </w:r>
            <w:r>
              <w:rPr>
                <w:spacing w:val="-10"/>
                <w:sz w:val="24"/>
              </w:rPr>
              <w:t>%</w:t>
            </w:r>
          </w:p>
        </w:tc>
      </w:tr>
      <w:tr w:rsidR="00635043" w14:paraId="26D7B4BB" w14:textId="77777777">
        <w:trPr>
          <w:trHeight w:val="288"/>
        </w:trPr>
        <w:tc>
          <w:tcPr>
            <w:tcW w:w="2680" w:type="dxa"/>
          </w:tcPr>
          <w:p w14:paraId="0674C844" w14:textId="77777777" w:rsidR="00635043" w:rsidRDefault="00644EC4">
            <w:pPr>
              <w:pStyle w:val="TableParagraph"/>
              <w:spacing w:line="264" w:lineRule="exact"/>
              <w:ind w:left="10"/>
              <w:rPr>
                <w:sz w:val="24"/>
              </w:rPr>
            </w:pPr>
            <w:r>
              <w:rPr>
                <w:spacing w:val="-2"/>
                <w:sz w:val="24"/>
              </w:rPr>
              <w:t>Restaffald*</w:t>
            </w:r>
          </w:p>
        </w:tc>
        <w:tc>
          <w:tcPr>
            <w:tcW w:w="3700" w:type="dxa"/>
          </w:tcPr>
          <w:p w14:paraId="49338F1A" w14:textId="77777777" w:rsidR="00635043" w:rsidRDefault="00644EC4">
            <w:pPr>
              <w:pStyle w:val="TableParagraph"/>
              <w:spacing w:line="264" w:lineRule="exact"/>
              <w:ind w:left="20" w:right="1"/>
              <w:jc w:val="center"/>
              <w:rPr>
                <w:sz w:val="24"/>
              </w:rPr>
            </w:pPr>
            <w:r>
              <w:rPr>
                <w:sz w:val="24"/>
              </w:rPr>
              <w:t xml:space="preserve">4 </w:t>
            </w:r>
            <w:r>
              <w:rPr>
                <w:spacing w:val="-10"/>
                <w:sz w:val="24"/>
              </w:rPr>
              <w:t>%</w:t>
            </w:r>
          </w:p>
        </w:tc>
        <w:tc>
          <w:tcPr>
            <w:tcW w:w="3540" w:type="dxa"/>
          </w:tcPr>
          <w:p w14:paraId="5A05AD56" w14:textId="77777777" w:rsidR="00635043" w:rsidRDefault="00644EC4">
            <w:pPr>
              <w:pStyle w:val="TableParagraph"/>
              <w:spacing w:line="264" w:lineRule="exact"/>
              <w:ind w:left="20"/>
              <w:jc w:val="center"/>
              <w:rPr>
                <w:sz w:val="24"/>
              </w:rPr>
            </w:pPr>
            <w:r>
              <w:rPr>
                <w:sz w:val="24"/>
              </w:rPr>
              <w:t xml:space="preserve">96 </w:t>
            </w:r>
            <w:r>
              <w:rPr>
                <w:spacing w:val="-10"/>
                <w:sz w:val="24"/>
              </w:rPr>
              <w:t>%</w:t>
            </w:r>
          </w:p>
        </w:tc>
      </w:tr>
      <w:tr w:rsidR="00635043" w14:paraId="6FD05EC2" w14:textId="77777777">
        <w:trPr>
          <w:trHeight w:val="288"/>
        </w:trPr>
        <w:tc>
          <w:tcPr>
            <w:tcW w:w="2680" w:type="dxa"/>
          </w:tcPr>
          <w:p w14:paraId="3C3D2068" w14:textId="77777777" w:rsidR="00635043" w:rsidRDefault="00644EC4">
            <w:pPr>
              <w:pStyle w:val="TableParagraph"/>
              <w:spacing w:line="264" w:lineRule="exact"/>
              <w:ind w:left="10"/>
              <w:rPr>
                <w:sz w:val="24"/>
              </w:rPr>
            </w:pPr>
            <w:r>
              <w:rPr>
                <w:spacing w:val="-5"/>
                <w:sz w:val="24"/>
              </w:rPr>
              <w:t>Træ</w:t>
            </w:r>
          </w:p>
        </w:tc>
        <w:tc>
          <w:tcPr>
            <w:tcW w:w="3700" w:type="dxa"/>
          </w:tcPr>
          <w:p w14:paraId="101111A6" w14:textId="77777777" w:rsidR="00635043" w:rsidRDefault="00644EC4">
            <w:pPr>
              <w:pStyle w:val="TableParagraph"/>
              <w:spacing w:line="264" w:lineRule="exact"/>
              <w:ind w:left="20" w:right="1"/>
              <w:jc w:val="center"/>
              <w:rPr>
                <w:sz w:val="24"/>
              </w:rPr>
            </w:pPr>
            <w:r>
              <w:rPr>
                <w:sz w:val="24"/>
              </w:rPr>
              <w:t xml:space="preserve">73 </w:t>
            </w:r>
            <w:r>
              <w:rPr>
                <w:spacing w:val="-10"/>
                <w:sz w:val="24"/>
              </w:rPr>
              <w:t>%</w:t>
            </w:r>
          </w:p>
        </w:tc>
        <w:tc>
          <w:tcPr>
            <w:tcW w:w="3540" w:type="dxa"/>
          </w:tcPr>
          <w:p w14:paraId="79DEB4F0" w14:textId="77777777" w:rsidR="00635043" w:rsidRDefault="00644EC4">
            <w:pPr>
              <w:pStyle w:val="TableParagraph"/>
              <w:spacing w:line="264" w:lineRule="exact"/>
              <w:ind w:left="20"/>
              <w:jc w:val="center"/>
              <w:rPr>
                <w:sz w:val="24"/>
              </w:rPr>
            </w:pPr>
            <w:r>
              <w:rPr>
                <w:sz w:val="24"/>
              </w:rPr>
              <w:t xml:space="preserve">27 </w:t>
            </w:r>
            <w:r>
              <w:rPr>
                <w:spacing w:val="-10"/>
                <w:sz w:val="24"/>
              </w:rPr>
              <w:t>%</w:t>
            </w:r>
          </w:p>
        </w:tc>
      </w:tr>
    </w:tbl>
    <w:p w14:paraId="27D0372F" w14:textId="77777777" w:rsidR="00635043" w:rsidRPr="009E665C" w:rsidRDefault="00644EC4">
      <w:pPr>
        <w:spacing w:before="273"/>
        <w:ind w:left="110"/>
        <w:rPr>
          <w:i/>
          <w:sz w:val="24"/>
          <w:lang w:val="da-DK"/>
        </w:rPr>
      </w:pPr>
      <w:r w:rsidRPr="009E665C">
        <w:rPr>
          <w:i/>
          <w:sz w:val="24"/>
          <w:lang w:val="da-DK"/>
        </w:rPr>
        <w:t>*Når</w:t>
      </w:r>
      <w:r w:rsidRPr="009E665C">
        <w:rPr>
          <w:i/>
          <w:spacing w:val="-6"/>
          <w:sz w:val="24"/>
          <w:lang w:val="da-DK"/>
        </w:rPr>
        <w:t xml:space="preserve"> </w:t>
      </w:r>
      <w:r w:rsidRPr="009E665C">
        <w:rPr>
          <w:i/>
          <w:sz w:val="24"/>
          <w:lang w:val="da-DK"/>
        </w:rPr>
        <w:t>erhvervsaffaldet</w:t>
      </w:r>
      <w:r w:rsidRPr="009E665C">
        <w:rPr>
          <w:i/>
          <w:spacing w:val="-4"/>
          <w:sz w:val="24"/>
          <w:lang w:val="da-DK"/>
        </w:rPr>
        <w:t xml:space="preserve"> </w:t>
      </w:r>
      <w:r w:rsidRPr="009E665C">
        <w:rPr>
          <w:i/>
          <w:sz w:val="24"/>
          <w:lang w:val="da-DK"/>
        </w:rPr>
        <w:t>er</w:t>
      </w:r>
      <w:r w:rsidRPr="009E665C">
        <w:rPr>
          <w:i/>
          <w:spacing w:val="-5"/>
          <w:sz w:val="24"/>
          <w:lang w:val="da-DK"/>
        </w:rPr>
        <w:t xml:space="preserve"> </w:t>
      </w:r>
      <w:r w:rsidRPr="009E665C">
        <w:rPr>
          <w:i/>
          <w:sz w:val="24"/>
          <w:lang w:val="da-DK"/>
        </w:rPr>
        <w:t>husholdningslignende,</w:t>
      </w:r>
      <w:r w:rsidRPr="009E665C">
        <w:rPr>
          <w:i/>
          <w:spacing w:val="-4"/>
          <w:sz w:val="24"/>
          <w:lang w:val="da-DK"/>
        </w:rPr>
        <w:t xml:space="preserve"> </w:t>
      </w:r>
      <w:r w:rsidRPr="009E665C">
        <w:rPr>
          <w:i/>
          <w:sz w:val="24"/>
          <w:lang w:val="da-DK"/>
        </w:rPr>
        <w:t>jf.</w:t>
      </w:r>
      <w:r w:rsidRPr="009E665C">
        <w:rPr>
          <w:i/>
          <w:spacing w:val="-4"/>
          <w:sz w:val="24"/>
          <w:lang w:val="da-DK"/>
        </w:rPr>
        <w:t xml:space="preserve"> </w:t>
      </w:r>
      <w:r w:rsidRPr="009E665C">
        <w:rPr>
          <w:i/>
          <w:sz w:val="24"/>
          <w:lang w:val="da-DK"/>
        </w:rPr>
        <w:t>bekendtgørelse</w:t>
      </w:r>
      <w:r w:rsidRPr="009E665C">
        <w:rPr>
          <w:i/>
          <w:spacing w:val="-4"/>
          <w:sz w:val="24"/>
          <w:lang w:val="da-DK"/>
        </w:rPr>
        <w:t xml:space="preserve"> </w:t>
      </w:r>
      <w:r w:rsidRPr="009E665C">
        <w:rPr>
          <w:i/>
          <w:sz w:val="24"/>
          <w:lang w:val="da-DK"/>
        </w:rPr>
        <w:t>om</w:t>
      </w:r>
      <w:r w:rsidRPr="009E665C">
        <w:rPr>
          <w:i/>
          <w:spacing w:val="-5"/>
          <w:sz w:val="24"/>
          <w:lang w:val="da-DK"/>
        </w:rPr>
        <w:t xml:space="preserve"> </w:t>
      </w:r>
      <w:r w:rsidRPr="009E665C">
        <w:rPr>
          <w:i/>
          <w:spacing w:val="-2"/>
          <w:sz w:val="24"/>
          <w:lang w:val="da-DK"/>
        </w:rPr>
        <w:t>affald.</w:t>
      </w:r>
    </w:p>
    <w:p w14:paraId="79E1BF8A" w14:textId="77777777" w:rsidR="00635043" w:rsidRPr="009E665C" w:rsidRDefault="00635043">
      <w:pPr>
        <w:rPr>
          <w:sz w:val="24"/>
          <w:lang w:val="da-DK"/>
        </w:rPr>
        <w:sectPr w:rsidR="00635043" w:rsidRPr="009E665C">
          <w:type w:val="continuous"/>
          <w:pgSz w:w="11910" w:h="16840"/>
          <w:pgMar w:top="1660" w:right="740" w:bottom="840" w:left="740" w:header="0" w:footer="652" w:gutter="0"/>
          <w:cols w:space="708"/>
        </w:sectPr>
      </w:pPr>
    </w:p>
    <w:p w14:paraId="647E1D8C" w14:textId="77777777" w:rsidR="00635043" w:rsidRPr="009E665C" w:rsidRDefault="00635043">
      <w:pPr>
        <w:pStyle w:val="Brdtekst"/>
        <w:spacing w:before="271"/>
        <w:ind w:left="0"/>
        <w:jc w:val="left"/>
        <w:rPr>
          <w:i/>
          <w:lang w:val="da-DK"/>
        </w:rPr>
      </w:pPr>
    </w:p>
    <w:p w14:paraId="55406CFC" w14:textId="77777777" w:rsidR="00635043" w:rsidRPr="009E665C" w:rsidRDefault="00644EC4">
      <w:pPr>
        <w:spacing w:line="249" w:lineRule="auto"/>
        <w:ind w:left="110"/>
        <w:rPr>
          <w:i/>
          <w:sz w:val="24"/>
          <w:lang w:val="da-DK"/>
        </w:rPr>
      </w:pPr>
      <w:r w:rsidRPr="009E665C">
        <w:rPr>
          <w:i/>
          <w:sz w:val="24"/>
          <w:lang w:val="da-DK"/>
        </w:rPr>
        <w:t>Tabel 5. Fordelingsnøgler for andelen af emballageaffald og ikkeemballageaffald i affald indsamlet fra</w:t>
      </w:r>
      <w:r w:rsidRPr="009E665C">
        <w:rPr>
          <w:i/>
          <w:spacing w:val="40"/>
          <w:sz w:val="24"/>
          <w:lang w:val="da-DK"/>
        </w:rPr>
        <w:t xml:space="preserve"> </w:t>
      </w:r>
      <w:r w:rsidRPr="009E665C">
        <w:rPr>
          <w:i/>
          <w:sz w:val="24"/>
          <w:lang w:val="da-DK"/>
        </w:rPr>
        <w:t>branchegruppen ”kontor”</w:t>
      </w:r>
    </w:p>
    <w:p w14:paraId="23A1D352" w14:textId="77777777" w:rsidR="00635043" w:rsidRPr="009E665C" w:rsidRDefault="00635043">
      <w:pPr>
        <w:pStyle w:val="Brdtekst"/>
        <w:spacing w:before="58"/>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3700"/>
        <w:gridCol w:w="3540"/>
      </w:tblGrid>
      <w:tr w:rsidR="00635043" w14:paraId="62E978A2" w14:textId="77777777">
        <w:trPr>
          <w:trHeight w:val="519"/>
        </w:trPr>
        <w:tc>
          <w:tcPr>
            <w:tcW w:w="2680" w:type="dxa"/>
            <w:shd w:val="clear" w:color="auto" w:fill="D8D8D8"/>
          </w:tcPr>
          <w:p w14:paraId="1234A71D" w14:textId="77777777" w:rsidR="00635043" w:rsidRDefault="00644EC4">
            <w:pPr>
              <w:pStyle w:val="TableParagraph"/>
              <w:spacing w:before="104"/>
              <w:ind w:left="546"/>
              <w:rPr>
                <w:b/>
                <w:sz w:val="24"/>
              </w:rPr>
            </w:pPr>
            <w:r>
              <w:rPr>
                <w:b/>
                <w:spacing w:val="-2"/>
                <w:sz w:val="24"/>
              </w:rPr>
              <w:t>Affaldsfraktion</w:t>
            </w:r>
          </w:p>
        </w:tc>
        <w:tc>
          <w:tcPr>
            <w:tcW w:w="3700" w:type="dxa"/>
            <w:shd w:val="clear" w:color="auto" w:fill="D8D8D8"/>
          </w:tcPr>
          <w:p w14:paraId="08FBD177" w14:textId="77777777" w:rsidR="00635043" w:rsidRDefault="00644EC4">
            <w:pPr>
              <w:pStyle w:val="TableParagraph"/>
              <w:spacing w:before="104"/>
              <w:ind w:left="20" w:right="1"/>
              <w:jc w:val="center"/>
              <w:rPr>
                <w:b/>
                <w:sz w:val="24"/>
              </w:rPr>
            </w:pPr>
            <w:r>
              <w:rPr>
                <w:b/>
                <w:spacing w:val="-2"/>
                <w:sz w:val="24"/>
              </w:rPr>
              <w:t>Emballageaffald</w:t>
            </w:r>
          </w:p>
        </w:tc>
        <w:tc>
          <w:tcPr>
            <w:tcW w:w="3540" w:type="dxa"/>
            <w:shd w:val="clear" w:color="auto" w:fill="D8D8D8"/>
          </w:tcPr>
          <w:p w14:paraId="3F9F721C" w14:textId="77777777" w:rsidR="00635043" w:rsidRDefault="00644EC4">
            <w:pPr>
              <w:pStyle w:val="TableParagraph"/>
              <w:spacing w:before="104"/>
              <w:ind w:left="20" w:right="1"/>
              <w:jc w:val="center"/>
              <w:rPr>
                <w:b/>
                <w:sz w:val="24"/>
              </w:rPr>
            </w:pPr>
            <w:r>
              <w:rPr>
                <w:b/>
                <w:spacing w:val="-2"/>
                <w:sz w:val="24"/>
              </w:rPr>
              <w:t>Ikkeemballageaffald</w:t>
            </w:r>
          </w:p>
        </w:tc>
      </w:tr>
      <w:tr w:rsidR="00635043" w14:paraId="41464E10" w14:textId="77777777">
        <w:trPr>
          <w:trHeight w:val="287"/>
        </w:trPr>
        <w:tc>
          <w:tcPr>
            <w:tcW w:w="2680" w:type="dxa"/>
          </w:tcPr>
          <w:p w14:paraId="31C5BE3D" w14:textId="77777777" w:rsidR="00635043" w:rsidRDefault="00644EC4">
            <w:pPr>
              <w:pStyle w:val="TableParagraph"/>
              <w:spacing w:line="264" w:lineRule="exact"/>
              <w:ind w:left="10"/>
              <w:rPr>
                <w:sz w:val="24"/>
              </w:rPr>
            </w:pPr>
            <w:r>
              <w:rPr>
                <w:spacing w:val="-2"/>
                <w:sz w:val="24"/>
              </w:rPr>
              <w:t>Papir</w:t>
            </w:r>
          </w:p>
        </w:tc>
        <w:tc>
          <w:tcPr>
            <w:tcW w:w="3700" w:type="dxa"/>
          </w:tcPr>
          <w:p w14:paraId="0A1FE668" w14:textId="77777777" w:rsidR="00635043" w:rsidRDefault="00644EC4">
            <w:pPr>
              <w:pStyle w:val="TableParagraph"/>
              <w:spacing w:line="264" w:lineRule="exact"/>
              <w:ind w:left="20"/>
              <w:jc w:val="center"/>
              <w:rPr>
                <w:sz w:val="24"/>
              </w:rPr>
            </w:pPr>
            <w:r>
              <w:rPr>
                <w:sz w:val="24"/>
              </w:rPr>
              <w:t>11</w:t>
            </w:r>
            <w:r>
              <w:rPr>
                <w:spacing w:val="-9"/>
                <w:sz w:val="24"/>
              </w:rPr>
              <w:t xml:space="preserve"> </w:t>
            </w:r>
            <w:r>
              <w:rPr>
                <w:spacing w:val="-10"/>
                <w:sz w:val="24"/>
              </w:rPr>
              <w:t>%</w:t>
            </w:r>
          </w:p>
        </w:tc>
        <w:tc>
          <w:tcPr>
            <w:tcW w:w="3540" w:type="dxa"/>
          </w:tcPr>
          <w:p w14:paraId="04D6D8C2" w14:textId="77777777" w:rsidR="00635043" w:rsidRDefault="00644EC4">
            <w:pPr>
              <w:pStyle w:val="TableParagraph"/>
              <w:spacing w:line="264" w:lineRule="exact"/>
              <w:ind w:left="20"/>
              <w:jc w:val="center"/>
              <w:rPr>
                <w:sz w:val="24"/>
              </w:rPr>
            </w:pPr>
            <w:r>
              <w:rPr>
                <w:sz w:val="24"/>
              </w:rPr>
              <w:t xml:space="preserve">89 </w:t>
            </w:r>
            <w:r>
              <w:rPr>
                <w:spacing w:val="-10"/>
                <w:sz w:val="24"/>
              </w:rPr>
              <w:t>%</w:t>
            </w:r>
          </w:p>
        </w:tc>
      </w:tr>
      <w:tr w:rsidR="00635043" w14:paraId="572EEF3C" w14:textId="77777777">
        <w:trPr>
          <w:trHeight w:val="287"/>
        </w:trPr>
        <w:tc>
          <w:tcPr>
            <w:tcW w:w="2680" w:type="dxa"/>
          </w:tcPr>
          <w:p w14:paraId="412D8F82" w14:textId="77777777" w:rsidR="00635043" w:rsidRDefault="00644EC4">
            <w:pPr>
              <w:pStyle w:val="TableParagraph"/>
              <w:spacing w:line="264" w:lineRule="exact"/>
              <w:ind w:left="10"/>
              <w:rPr>
                <w:sz w:val="24"/>
              </w:rPr>
            </w:pPr>
            <w:r>
              <w:rPr>
                <w:spacing w:val="-5"/>
                <w:sz w:val="24"/>
              </w:rPr>
              <w:t>Pap</w:t>
            </w:r>
          </w:p>
        </w:tc>
        <w:tc>
          <w:tcPr>
            <w:tcW w:w="3700" w:type="dxa"/>
          </w:tcPr>
          <w:p w14:paraId="0BE743F3" w14:textId="77777777" w:rsidR="00635043" w:rsidRDefault="00644EC4">
            <w:pPr>
              <w:pStyle w:val="TableParagraph"/>
              <w:spacing w:line="264" w:lineRule="exact"/>
              <w:ind w:left="20" w:right="1"/>
              <w:jc w:val="center"/>
              <w:rPr>
                <w:sz w:val="24"/>
              </w:rPr>
            </w:pPr>
            <w:r>
              <w:rPr>
                <w:sz w:val="24"/>
              </w:rPr>
              <w:t xml:space="preserve">96 </w:t>
            </w:r>
            <w:r>
              <w:rPr>
                <w:spacing w:val="-10"/>
                <w:sz w:val="24"/>
              </w:rPr>
              <w:t>%</w:t>
            </w:r>
          </w:p>
        </w:tc>
        <w:tc>
          <w:tcPr>
            <w:tcW w:w="3540" w:type="dxa"/>
          </w:tcPr>
          <w:p w14:paraId="42266CF6" w14:textId="77777777" w:rsidR="00635043" w:rsidRDefault="00644EC4">
            <w:pPr>
              <w:pStyle w:val="TableParagraph"/>
              <w:spacing w:line="264" w:lineRule="exact"/>
              <w:ind w:left="20"/>
              <w:jc w:val="center"/>
              <w:rPr>
                <w:sz w:val="24"/>
              </w:rPr>
            </w:pPr>
            <w:r>
              <w:rPr>
                <w:sz w:val="24"/>
              </w:rPr>
              <w:t xml:space="preserve">4 </w:t>
            </w:r>
            <w:r>
              <w:rPr>
                <w:spacing w:val="-10"/>
                <w:sz w:val="24"/>
              </w:rPr>
              <w:t>%</w:t>
            </w:r>
          </w:p>
        </w:tc>
      </w:tr>
      <w:tr w:rsidR="00635043" w14:paraId="4B569969" w14:textId="77777777">
        <w:trPr>
          <w:trHeight w:val="287"/>
        </w:trPr>
        <w:tc>
          <w:tcPr>
            <w:tcW w:w="2680" w:type="dxa"/>
          </w:tcPr>
          <w:p w14:paraId="3E9CB0C8" w14:textId="77777777" w:rsidR="00635043" w:rsidRDefault="00644EC4">
            <w:pPr>
              <w:pStyle w:val="TableParagraph"/>
              <w:spacing w:line="264" w:lineRule="exact"/>
              <w:ind w:left="10"/>
              <w:rPr>
                <w:sz w:val="24"/>
              </w:rPr>
            </w:pPr>
            <w:r>
              <w:rPr>
                <w:spacing w:val="-2"/>
                <w:sz w:val="24"/>
              </w:rPr>
              <w:t>Plast</w:t>
            </w:r>
          </w:p>
        </w:tc>
        <w:tc>
          <w:tcPr>
            <w:tcW w:w="3700" w:type="dxa"/>
          </w:tcPr>
          <w:p w14:paraId="1C36B649" w14:textId="77777777" w:rsidR="00635043" w:rsidRDefault="00644EC4">
            <w:pPr>
              <w:pStyle w:val="TableParagraph"/>
              <w:spacing w:line="264" w:lineRule="exact"/>
              <w:ind w:left="20" w:right="1"/>
              <w:jc w:val="center"/>
              <w:rPr>
                <w:sz w:val="24"/>
              </w:rPr>
            </w:pPr>
            <w:r>
              <w:rPr>
                <w:sz w:val="24"/>
              </w:rPr>
              <w:t xml:space="preserve">60 </w:t>
            </w:r>
            <w:r>
              <w:rPr>
                <w:spacing w:val="-10"/>
                <w:sz w:val="24"/>
              </w:rPr>
              <w:t>%</w:t>
            </w:r>
          </w:p>
        </w:tc>
        <w:tc>
          <w:tcPr>
            <w:tcW w:w="3540" w:type="dxa"/>
          </w:tcPr>
          <w:p w14:paraId="79FBC8E3" w14:textId="77777777" w:rsidR="00635043" w:rsidRDefault="00644EC4">
            <w:pPr>
              <w:pStyle w:val="TableParagraph"/>
              <w:spacing w:line="264" w:lineRule="exact"/>
              <w:ind w:left="20"/>
              <w:jc w:val="center"/>
              <w:rPr>
                <w:sz w:val="24"/>
              </w:rPr>
            </w:pPr>
            <w:r>
              <w:rPr>
                <w:sz w:val="24"/>
              </w:rPr>
              <w:t xml:space="preserve">40 </w:t>
            </w:r>
            <w:r>
              <w:rPr>
                <w:spacing w:val="-10"/>
                <w:sz w:val="24"/>
              </w:rPr>
              <w:t>%</w:t>
            </w:r>
          </w:p>
        </w:tc>
      </w:tr>
      <w:tr w:rsidR="00635043" w14:paraId="53907DF3" w14:textId="77777777">
        <w:trPr>
          <w:trHeight w:val="288"/>
        </w:trPr>
        <w:tc>
          <w:tcPr>
            <w:tcW w:w="2680" w:type="dxa"/>
          </w:tcPr>
          <w:p w14:paraId="54482F2E" w14:textId="77777777" w:rsidR="00635043" w:rsidRDefault="00644EC4">
            <w:pPr>
              <w:pStyle w:val="TableParagraph"/>
              <w:spacing w:line="264" w:lineRule="exact"/>
              <w:ind w:left="10"/>
              <w:rPr>
                <w:sz w:val="24"/>
              </w:rPr>
            </w:pPr>
            <w:r>
              <w:rPr>
                <w:sz w:val="24"/>
              </w:rPr>
              <w:t xml:space="preserve">Mad- og </w:t>
            </w:r>
            <w:r>
              <w:rPr>
                <w:spacing w:val="-2"/>
                <w:sz w:val="24"/>
              </w:rPr>
              <w:t>drikkevarekarton</w:t>
            </w:r>
          </w:p>
        </w:tc>
        <w:tc>
          <w:tcPr>
            <w:tcW w:w="3700" w:type="dxa"/>
          </w:tcPr>
          <w:p w14:paraId="7046CFF9" w14:textId="77777777" w:rsidR="00635043" w:rsidRDefault="00644EC4">
            <w:pPr>
              <w:pStyle w:val="TableParagraph"/>
              <w:spacing w:line="264" w:lineRule="exact"/>
              <w:ind w:left="20" w:right="1"/>
              <w:jc w:val="center"/>
              <w:rPr>
                <w:sz w:val="24"/>
              </w:rPr>
            </w:pPr>
            <w:r>
              <w:rPr>
                <w:sz w:val="24"/>
              </w:rPr>
              <w:t xml:space="preserve">67 </w:t>
            </w:r>
            <w:r>
              <w:rPr>
                <w:spacing w:val="-10"/>
                <w:sz w:val="24"/>
              </w:rPr>
              <w:t>%</w:t>
            </w:r>
          </w:p>
        </w:tc>
        <w:tc>
          <w:tcPr>
            <w:tcW w:w="3540" w:type="dxa"/>
          </w:tcPr>
          <w:p w14:paraId="67A5829C" w14:textId="77777777" w:rsidR="00635043" w:rsidRDefault="00644EC4">
            <w:pPr>
              <w:pStyle w:val="TableParagraph"/>
              <w:spacing w:line="264" w:lineRule="exact"/>
              <w:ind w:left="20"/>
              <w:jc w:val="center"/>
              <w:rPr>
                <w:sz w:val="24"/>
              </w:rPr>
            </w:pPr>
            <w:r>
              <w:rPr>
                <w:sz w:val="24"/>
              </w:rPr>
              <w:t xml:space="preserve">33 </w:t>
            </w:r>
            <w:r>
              <w:rPr>
                <w:spacing w:val="-10"/>
                <w:sz w:val="24"/>
              </w:rPr>
              <w:t>%</w:t>
            </w:r>
          </w:p>
        </w:tc>
      </w:tr>
      <w:tr w:rsidR="00635043" w14:paraId="552E2324" w14:textId="77777777">
        <w:trPr>
          <w:trHeight w:val="288"/>
        </w:trPr>
        <w:tc>
          <w:tcPr>
            <w:tcW w:w="2680" w:type="dxa"/>
          </w:tcPr>
          <w:p w14:paraId="693CC6F7" w14:textId="77777777" w:rsidR="00635043" w:rsidRDefault="00644EC4">
            <w:pPr>
              <w:pStyle w:val="TableParagraph"/>
              <w:spacing w:line="264" w:lineRule="exact"/>
              <w:ind w:left="10"/>
              <w:rPr>
                <w:sz w:val="24"/>
              </w:rPr>
            </w:pPr>
            <w:r>
              <w:rPr>
                <w:spacing w:val="-2"/>
                <w:sz w:val="24"/>
              </w:rPr>
              <w:t>Metal</w:t>
            </w:r>
          </w:p>
        </w:tc>
        <w:tc>
          <w:tcPr>
            <w:tcW w:w="3700" w:type="dxa"/>
          </w:tcPr>
          <w:p w14:paraId="5BA9DCF4" w14:textId="77777777" w:rsidR="00635043" w:rsidRDefault="00644EC4">
            <w:pPr>
              <w:pStyle w:val="TableParagraph"/>
              <w:spacing w:line="264" w:lineRule="exact"/>
              <w:ind w:left="20" w:right="1"/>
              <w:jc w:val="center"/>
              <w:rPr>
                <w:sz w:val="24"/>
              </w:rPr>
            </w:pPr>
            <w:r>
              <w:rPr>
                <w:sz w:val="24"/>
              </w:rPr>
              <w:t xml:space="preserve">51 </w:t>
            </w:r>
            <w:r>
              <w:rPr>
                <w:spacing w:val="-10"/>
                <w:sz w:val="24"/>
              </w:rPr>
              <w:t>%</w:t>
            </w:r>
          </w:p>
        </w:tc>
        <w:tc>
          <w:tcPr>
            <w:tcW w:w="3540" w:type="dxa"/>
          </w:tcPr>
          <w:p w14:paraId="1E8E53B6" w14:textId="77777777" w:rsidR="00635043" w:rsidRDefault="00644EC4">
            <w:pPr>
              <w:pStyle w:val="TableParagraph"/>
              <w:spacing w:line="264" w:lineRule="exact"/>
              <w:ind w:left="20"/>
              <w:jc w:val="center"/>
              <w:rPr>
                <w:sz w:val="24"/>
              </w:rPr>
            </w:pPr>
            <w:r>
              <w:rPr>
                <w:sz w:val="24"/>
              </w:rPr>
              <w:t xml:space="preserve">49 </w:t>
            </w:r>
            <w:r>
              <w:rPr>
                <w:spacing w:val="-10"/>
                <w:sz w:val="24"/>
              </w:rPr>
              <w:t>%</w:t>
            </w:r>
          </w:p>
        </w:tc>
      </w:tr>
      <w:tr w:rsidR="00635043" w14:paraId="3A76AD57" w14:textId="77777777">
        <w:trPr>
          <w:trHeight w:val="287"/>
        </w:trPr>
        <w:tc>
          <w:tcPr>
            <w:tcW w:w="2680" w:type="dxa"/>
          </w:tcPr>
          <w:p w14:paraId="6606F47E" w14:textId="77777777" w:rsidR="00635043" w:rsidRDefault="00644EC4">
            <w:pPr>
              <w:pStyle w:val="TableParagraph"/>
              <w:spacing w:line="264" w:lineRule="exact"/>
              <w:ind w:left="10"/>
              <w:rPr>
                <w:sz w:val="24"/>
              </w:rPr>
            </w:pPr>
            <w:r>
              <w:rPr>
                <w:spacing w:val="-4"/>
                <w:sz w:val="24"/>
              </w:rPr>
              <w:t>Glas</w:t>
            </w:r>
          </w:p>
        </w:tc>
        <w:tc>
          <w:tcPr>
            <w:tcW w:w="3700" w:type="dxa"/>
          </w:tcPr>
          <w:p w14:paraId="33DE6C80" w14:textId="77777777" w:rsidR="00635043" w:rsidRDefault="00644EC4">
            <w:pPr>
              <w:pStyle w:val="TableParagraph"/>
              <w:spacing w:line="264" w:lineRule="exact"/>
              <w:ind w:left="20" w:right="1"/>
              <w:jc w:val="center"/>
              <w:rPr>
                <w:sz w:val="24"/>
              </w:rPr>
            </w:pPr>
            <w:r>
              <w:rPr>
                <w:sz w:val="24"/>
              </w:rPr>
              <w:t xml:space="preserve">92 </w:t>
            </w:r>
            <w:r>
              <w:rPr>
                <w:spacing w:val="-10"/>
                <w:sz w:val="24"/>
              </w:rPr>
              <w:t>%</w:t>
            </w:r>
          </w:p>
        </w:tc>
        <w:tc>
          <w:tcPr>
            <w:tcW w:w="3540" w:type="dxa"/>
          </w:tcPr>
          <w:p w14:paraId="76F54576" w14:textId="77777777" w:rsidR="00635043" w:rsidRDefault="00644EC4">
            <w:pPr>
              <w:pStyle w:val="TableParagraph"/>
              <w:spacing w:line="264" w:lineRule="exact"/>
              <w:ind w:left="20"/>
              <w:jc w:val="center"/>
              <w:rPr>
                <w:sz w:val="24"/>
              </w:rPr>
            </w:pPr>
            <w:r>
              <w:rPr>
                <w:sz w:val="24"/>
              </w:rPr>
              <w:t xml:space="preserve">8 </w:t>
            </w:r>
            <w:r>
              <w:rPr>
                <w:spacing w:val="-10"/>
                <w:sz w:val="24"/>
              </w:rPr>
              <w:t>%</w:t>
            </w:r>
          </w:p>
        </w:tc>
      </w:tr>
      <w:tr w:rsidR="00635043" w14:paraId="68085958" w14:textId="77777777">
        <w:trPr>
          <w:trHeight w:val="287"/>
        </w:trPr>
        <w:tc>
          <w:tcPr>
            <w:tcW w:w="2680" w:type="dxa"/>
          </w:tcPr>
          <w:p w14:paraId="75E4A49D" w14:textId="77777777" w:rsidR="00635043" w:rsidRDefault="00644EC4">
            <w:pPr>
              <w:pStyle w:val="TableParagraph"/>
              <w:spacing w:line="264" w:lineRule="exact"/>
              <w:ind w:left="10"/>
              <w:rPr>
                <w:sz w:val="24"/>
              </w:rPr>
            </w:pPr>
            <w:r>
              <w:rPr>
                <w:spacing w:val="-2"/>
                <w:sz w:val="24"/>
              </w:rPr>
              <w:t>Restaffald*</w:t>
            </w:r>
          </w:p>
        </w:tc>
        <w:tc>
          <w:tcPr>
            <w:tcW w:w="3700" w:type="dxa"/>
          </w:tcPr>
          <w:p w14:paraId="5F8C1C36" w14:textId="77777777" w:rsidR="00635043" w:rsidRDefault="00644EC4">
            <w:pPr>
              <w:pStyle w:val="TableParagraph"/>
              <w:spacing w:line="264" w:lineRule="exact"/>
              <w:ind w:left="20" w:right="1"/>
              <w:jc w:val="center"/>
              <w:rPr>
                <w:sz w:val="24"/>
              </w:rPr>
            </w:pPr>
            <w:r>
              <w:rPr>
                <w:sz w:val="24"/>
              </w:rPr>
              <w:t xml:space="preserve">5 </w:t>
            </w:r>
            <w:r>
              <w:rPr>
                <w:spacing w:val="-10"/>
                <w:sz w:val="24"/>
              </w:rPr>
              <w:t>%</w:t>
            </w:r>
          </w:p>
        </w:tc>
        <w:tc>
          <w:tcPr>
            <w:tcW w:w="3540" w:type="dxa"/>
          </w:tcPr>
          <w:p w14:paraId="1D232327" w14:textId="77777777" w:rsidR="00635043" w:rsidRDefault="00644EC4">
            <w:pPr>
              <w:pStyle w:val="TableParagraph"/>
              <w:spacing w:line="264" w:lineRule="exact"/>
              <w:ind w:left="20"/>
              <w:jc w:val="center"/>
              <w:rPr>
                <w:sz w:val="24"/>
              </w:rPr>
            </w:pPr>
            <w:r>
              <w:rPr>
                <w:sz w:val="24"/>
              </w:rPr>
              <w:t xml:space="preserve">95 </w:t>
            </w:r>
            <w:r>
              <w:rPr>
                <w:spacing w:val="-10"/>
                <w:sz w:val="24"/>
              </w:rPr>
              <w:t>%</w:t>
            </w:r>
          </w:p>
        </w:tc>
      </w:tr>
      <w:tr w:rsidR="00635043" w14:paraId="59620336" w14:textId="77777777">
        <w:trPr>
          <w:trHeight w:val="287"/>
        </w:trPr>
        <w:tc>
          <w:tcPr>
            <w:tcW w:w="2680" w:type="dxa"/>
          </w:tcPr>
          <w:p w14:paraId="23587E6E" w14:textId="77777777" w:rsidR="00635043" w:rsidRDefault="00644EC4">
            <w:pPr>
              <w:pStyle w:val="TableParagraph"/>
              <w:spacing w:line="264" w:lineRule="exact"/>
              <w:ind w:left="10"/>
              <w:rPr>
                <w:sz w:val="24"/>
              </w:rPr>
            </w:pPr>
            <w:r>
              <w:rPr>
                <w:spacing w:val="-5"/>
                <w:sz w:val="24"/>
              </w:rPr>
              <w:t>Træ</w:t>
            </w:r>
          </w:p>
        </w:tc>
        <w:tc>
          <w:tcPr>
            <w:tcW w:w="3700" w:type="dxa"/>
          </w:tcPr>
          <w:p w14:paraId="14F7064C" w14:textId="77777777" w:rsidR="00635043" w:rsidRDefault="00644EC4">
            <w:pPr>
              <w:pStyle w:val="TableParagraph"/>
              <w:spacing w:line="264" w:lineRule="exact"/>
              <w:ind w:left="20" w:right="1"/>
              <w:jc w:val="center"/>
              <w:rPr>
                <w:sz w:val="24"/>
              </w:rPr>
            </w:pPr>
            <w:r>
              <w:rPr>
                <w:sz w:val="24"/>
              </w:rPr>
              <w:t xml:space="preserve">73 </w:t>
            </w:r>
            <w:r>
              <w:rPr>
                <w:spacing w:val="-10"/>
                <w:sz w:val="24"/>
              </w:rPr>
              <w:t>%</w:t>
            </w:r>
          </w:p>
        </w:tc>
        <w:tc>
          <w:tcPr>
            <w:tcW w:w="3540" w:type="dxa"/>
          </w:tcPr>
          <w:p w14:paraId="63B95E42" w14:textId="77777777" w:rsidR="00635043" w:rsidRDefault="00644EC4">
            <w:pPr>
              <w:pStyle w:val="TableParagraph"/>
              <w:spacing w:line="264" w:lineRule="exact"/>
              <w:ind w:left="20"/>
              <w:jc w:val="center"/>
              <w:rPr>
                <w:sz w:val="24"/>
              </w:rPr>
            </w:pPr>
            <w:r>
              <w:rPr>
                <w:sz w:val="24"/>
              </w:rPr>
              <w:t xml:space="preserve">27 </w:t>
            </w:r>
            <w:r>
              <w:rPr>
                <w:spacing w:val="-10"/>
                <w:sz w:val="24"/>
              </w:rPr>
              <w:t>%</w:t>
            </w:r>
          </w:p>
        </w:tc>
      </w:tr>
    </w:tbl>
    <w:p w14:paraId="2022046A" w14:textId="77777777" w:rsidR="00635043" w:rsidRPr="009E665C" w:rsidRDefault="00644EC4">
      <w:pPr>
        <w:spacing w:before="98"/>
        <w:ind w:left="110"/>
        <w:rPr>
          <w:i/>
          <w:sz w:val="24"/>
          <w:lang w:val="da-DK"/>
        </w:rPr>
      </w:pPr>
      <w:r w:rsidRPr="009E665C">
        <w:rPr>
          <w:i/>
          <w:sz w:val="24"/>
          <w:lang w:val="da-DK"/>
        </w:rPr>
        <w:t>*Når</w:t>
      </w:r>
      <w:r w:rsidRPr="009E665C">
        <w:rPr>
          <w:i/>
          <w:spacing w:val="-6"/>
          <w:sz w:val="24"/>
          <w:lang w:val="da-DK"/>
        </w:rPr>
        <w:t xml:space="preserve"> </w:t>
      </w:r>
      <w:r w:rsidRPr="009E665C">
        <w:rPr>
          <w:i/>
          <w:sz w:val="24"/>
          <w:lang w:val="da-DK"/>
        </w:rPr>
        <w:t>erhvervsaffaldet</w:t>
      </w:r>
      <w:r w:rsidRPr="009E665C">
        <w:rPr>
          <w:i/>
          <w:spacing w:val="-4"/>
          <w:sz w:val="24"/>
          <w:lang w:val="da-DK"/>
        </w:rPr>
        <w:t xml:space="preserve"> </w:t>
      </w:r>
      <w:r w:rsidRPr="009E665C">
        <w:rPr>
          <w:i/>
          <w:sz w:val="24"/>
          <w:lang w:val="da-DK"/>
        </w:rPr>
        <w:t>er</w:t>
      </w:r>
      <w:r w:rsidRPr="009E665C">
        <w:rPr>
          <w:i/>
          <w:spacing w:val="-5"/>
          <w:sz w:val="24"/>
          <w:lang w:val="da-DK"/>
        </w:rPr>
        <w:t xml:space="preserve"> </w:t>
      </w:r>
      <w:r w:rsidRPr="009E665C">
        <w:rPr>
          <w:i/>
          <w:sz w:val="24"/>
          <w:lang w:val="da-DK"/>
        </w:rPr>
        <w:t>husholdningslignende,</w:t>
      </w:r>
      <w:r w:rsidRPr="009E665C">
        <w:rPr>
          <w:i/>
          <w:spacing w:val="-4"/>
          <w:sz w:val="24"/>
          <w:lang w:val="da-DK"/>
        </w:rPr>
        <w:t xml:space="preserve"> </w:t>
      </w:r>
      <w:r w:rsidRPr="009E665C">
        <w:rPr>
          <w:i/>
          <w:sz w:val="24"/>
          <w:lang w:val="da-DK"/>
        </w:rPr>
        <w:t>jf.</w:t>
      </w:r>
      <w:r w:rsidRPr="009E665C">
        <w:rPr>
          <w:i/>
          <w:spacing w:val="-4"/>
          <w:sz w:val="24"/>
          <w:lang w:val="da-DK"/>
        </w:rPr>
        <w:t xml:space="preserve"> </w:t>
      </w:r>
      <w:r w:rsidRPr="009E665C">
        <w:rPr>
          <w:i/>
          <w:sz w:val="24"/>
          <w:lang w:val="da-DK"/>
        </w:rPr>
        <w:t>bekendtgørelse</w:t>
      </w:r>
      <w:r w:rsidRPr="009E665C">
        <w:rPr>
          <w:i/>
          <w:spacing w:val="-4"/>
          <w:sz w:val="24"/>
          <w:lang w:val="da-DK"/>
        </w:rPr>
        <w:t xml:space="preserve"> </w:t>
      </w:r>
      <w:r w:rsidRPr="009E665C">
        <w:rPr>
          <w:i/>
          <w:sz w:val="24"/>
          <w:lang w:val="da-DK"/>
        </w:rPr>
        <w:t>om</w:t>
      </w:r>
      <w:r w:rsidRPr="009E665C">
        <w:rPr>
          <w:i/>
          <w:spacing w:val="-5"/>
          <w:sz w:val="24"/>
          <w:lang w:val="da-DK"/>
        </w:rPr>
        <w:t xml:space="preserve"> </w:t>
      </w:r>
      <w:r w:rsidRPr="009E665C">
        <w:rPr>
          <w:i/>
          <w:spacing w:val="-2"/>
          <w:sz w:val="24"/>
          <w:lang w:val="da-DK"/>
        </w:rPr>
        <w:t>affald.</w:t>
      </w:r>
    </w:p>
    <w:p w14:paraId="54100929" w14:textId="77777777" w:rsidR="00635043" w:rsidRPr="009E665C" w:rsidRDefault="00635043">
      <w:pPr>
        <w:pStyle w:val="Brdtekst"/>
        <w:spacing w:before="96"/>
        <w:ind w:left="0"/>
        <w:jc w:val="left"/>
        <w:rPr>
          <w:i/>
          <w:lang w:val="da-DK"/>
        </w:rPr>
      </w:pPr>
    </w:p>
    <w:p w14:paraId="063C3BA5" w14:textId="77777777" w:rsidR="00635043" w:rsidRPr="009E665C" w:rsidRDefault="00644EC4">
      <w:pPr>
        <w:spacing w:line="249" w:lineRule="auto"/>
        <w:ind w:left="110"/>
        <w:rPr>
          <w:i/>
          <w:sz w:val="24"/>
          <w:lang w:val="da-DK"/>
        </w:rPr>
      </w:pPr>
      <w:r w:rsidRPr="009E665C">
        <w:rPr>
          <w:i/>
          <w:sz w:val="24"/>
          <w:lang w:val="da-DK"/>
        </w:rPr>
        <w:t>Tabel 6. Fordelingsnøgler for andelen af emballageaffald og ikkeemballageaffald i affald indsamlet fra</w:t>
      </w:r>
      <w:r w:rsidRPr="009E665C">
        <w:rPr>
          <w:i/>
          <w:spacing w:val="40"/>
          <w:sz w:val="24"/>
          <w:lang w:val="da-DK"/>
        </w:rPr>
        <w:t xml:space="preserve"> </w:t>
      </w:r>
      <w:r w:rsidRPr="009E665C">
        <w:rPr>
          <w:i/>
          <w:sz w:val="24"/>
          <w:lang w:val="da-DK"/>
        </w:rPr>
        <w:t>branchegruppen ”handel”</w:t>
      </w:r>
    </w:p>
    <w:p w14:paraId="4FC8E2EF" w14:textId="77777777" w:rsidR="00635043" w:rsidRPr="009E665C" w:rsidRDefault="00635043">
      <w:pPr>
        <w:pStyle w:val="Brdtekst"/>
        <w:spacing w:before="5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3700"/>
        <w:gridCol w:w="3560"/>
      </w:tblGrid>
      <w:tr w:rsidR="00635043" w14:paraId="1F888029" w14:textId="77777777">
        <w:trPr>
          <w:trHeight w:val="444"/>
        </w:trPr>
        <w:tc>
          <w:tcPr>
            <w:tcW w:w="2680" w:type="dxa"/>
            <w:shd w:val="clear" w:color="auto" w:fill="D8D8D8"/>
          </w:tcPr>
          <w:p w14:paraId="68B6DB4A" w14:textId="77777777" w:rsidR="00635043" w:rsidRDefault="00644EC4">
            <w:pPr>
              <w:pStyle w:val="TableParagraph"/>
              <w:spacing w:before="66"/>
              <w:ind w:left="546"/>
              <w:rPr>
                <w:b/>
                <w:sz w:val="24"/>
              </w:rPr>
            </w:pPr>
            <w:r>
              <w:rPr>
                <w:b/>
                <w:spacing w:val="-2"/>
                <w:sz w:val="24"/>
              </w:rPr>
              <w:t>Affaldsfraktion</w:t>
            </w:r>
          </w:p>
        </w:tc>
        <w:tc>
          <w:tcPr>
            <w:tcW w:w="3700" w:type="dxa"/>
            <w:shd w:val="clear" w:color="auto" w:fill="D8D8D8"/>
          </w:tcPr>
          <w:p w14:paraId="4A07985F" w14:textId="77777777" w:rsidR="00635043" w:rsidRDefault="00644EC4">
            <w:pPr>
              <w:pStyle w:val="TableParagraph"/>
              <w:spacing w:before="66"/>
              <w:ind w:left="20" w:right="1"/>
              <w:jc w:val="center"/>
              <w:rPr>
                <w:b/>
                <w:sz w:val="24"/>
              </w:rPr>
            </w:pPr>
            <w:r>
              <w:rPr>
                <w:b/>
                <w:spacing w:val="-2"/>
                <w:sz w:val="24"/>
              </w:rPr>
              <w:t>Emballageaffald</w:t>
            </w:r>
          </w:p>
        </w:tc>
        <w:tc>
          <w:tcPr>
            <w:tcW w:w="3560" w:type="dxa"/>
            <w:shd w:val="clear" w:color="auto" w:fill="D8D8D8"/>
          </w:tcPr>
          <w:p w14:paraId="206D6355" w14:textId="77777777" w:rsidR="00635043" w:rsidRDefault="00644EC4">
            <w:pPr>
              <w:pStyle w:val="TableParagraph"/>
              <w:spacing w:before="66"/>
              <w:ind w:left="19"/>
              <w:jc w:val="center"/>
              <w:rPr>
                <w:b/>
                <w:sz w:val="24"/>
              </w:rPr>
            </w:pPr>
            <w:r>
              <w:rPr>
                <w:b/>
                <w:spacing w:val="-2"/>
                <w:sz w:val="24"/>
              </w:rPr>
              <w:t>Ikkeemballageaffald</w:t>
            </w:r>
          </w:p>
        </w:tc>
      </w:tr>
      <w:tr w:rsidR="00635043" w14:paraId="731CC420" w14:textId="77777777">
        <w:trPr>
          <w:trHeight w:val="287"/>
        </w:trPr>
        <w:tc>
          <w:tcPr>
            <w:tcW w:w="2680" w:type="dxa"/>
          </w:tcPr>
          <w:p w14:paraId="52A954EC" w14:textId="77777777" w:rsidR="00635043" w:rsidRDefault="00644EC4">
            <w:pPr>
              <w:pStyle w:val="TableParagraph"/>
              <w:spacing w:line="264" w:lineRule="exact"/>
              <w:ind w:left="10"/>
              <w:rPr>
                <w:sz w:val="24"/>
              </w:rPr>
            </w:pPr>
            <w:r>
              <w:rPr>
                <w:spacing w:val="-2"/>
                <w:sz w:val="24"/>
              </w:rPr>
              <w:t>Papir</w:t>
            </w:r>
          </w:p>
        </w:tc>
        <w:tc>
          <w:tcPr>
            <w:tcW w:w="3700" w:type="dxa"/>
          </w:tcPr>
          <w:p w14:paraId="452BCC22" w14:textId="77777777" w:rsidR="00635043" w:rsidRDefault="00644EC4">
            <w:pPr>
              <w:pStyle w:val="TableParagraph"/>
              <w:spacing w:line="264" w:lineRule="exact"/>
              <w:ind w:left="20" w:right="1"/>
              <w:jc w:val="center"/>
              <w:rPr>
                <w:sz w:val="24"/>
              </w:rPr>
            </w:pPr>
            <w:r>
              <w:rPr>
                <w:sz w:val="24"/>
              </w:rPr>
              <w:t xml:space="preserve">34 </w:t>
            </w:r>
            <w:r>
              <w:rPr>
                <w:spacing w:val="-10"/>
                <w:sz w:val="24"/>
              </w:rPr>
              <w:t>%</w:t>
            </w:r>
          </w:p>
        </w:tc>
        <w:tc>
          <w:tcPr>
            <w:tcW w:w="3560" w:type="dxa"/>
          </w:tcPr>
          <w:p w14:paraId="3C430B7E" w14:textId="77777777" w:rsidR="00635043" w:rsidRDefault="00644EC4">
            <w:pPr>
              <w:pStyle w:val="TableParagraph"/>
              <w:spacing w:line="264" w:lineRule="exact"/>
              <w:ind w:left="19"/>
              <w:jc w:val="center"/>
              <w:rPr>
                <w:sz w:val="24"/>
              </w:rPr>
            </w:pPr>
            <w:r>
              <w:rPr>
                <w:sz w:val="24"/>
              </w:rPr>
              <w:t xml:space="preserve">66 </w:t>
            </w:r>
            <w:r>
              <w:rPr>
                <w:spacing w:val="-10"/>
                <w:sz w:val="24"/>
              </w:rPr>
              <w:t>%</w:t>
            </w:r>
          </w:p>
        </w:tc>
      </w:tr>
      <w:tr w:rsidR="00635043" w14:paraId="3C0F15A1" w14:textId="77777777">
        <w:trPr>
          <w:trHeight w:val="287"/>
        </w:trPr>
        <w:tc>
          <w:tcPr>
            <w:tcW w:w="2680" w:type="dxa"/>
          </w:tcPr>
          <w:p w14:paraId="319CFA49" w14:textId="77777777" w:rsidR="00635043" w:rsidRDefault="00644EC4">
            <w:pPr>
              <w:pStyle w:val="TableParagraph"/>
              <w:spacing w:line="264" w:lineRule="exact"/>
              <w:ind w:left="10"/>
              <w:rPr>
                <w:sz w:val="24"/>
              </w:rPr>
            </w:pPr>
            <w:r>
              <w:rPr>
                <w:spacing w:val="-5"/>
                <w:sz w:val="24"/>
              </w:rPr>
              <w:t>Pap</w:t>
            </w:r>
          </w:p>
        </w:tc>
        <w:tc>
          <w:tcPr>
            <w:tcW w:w="3700" w:type="dxa"/>
          </w:tcPr>
          <w:p w14:paraId="6E3A8354" w14:textId="77777777" w:rsidR="00635043" w:rsidRDefault="00644EC4">
            <w:pPr>
              <w:pStyle w:val="TableParagraph"/>
              <w:spacing w:line="264" w:lineRule="exact"/>
              <w:ind w:left="20" w:right="1"/>
              <w:jc w:val="center"/>
              <w:rPr>
                <w:sz w:val="24"/>
              </w:rPr>
            </w:pPr>
            <w:r>
              <w:rPr>
                <w:sz w:val="24"/>
              </w:rPr>
              <w:t xml:space="preserve">95 </w:t>
            </w:r>
            <w:r>
              <w:rPr>
                <w:spacing w:val="-10"/>
                <w:sz w:val="24"/>
              </w:rPr>
              <w:t>%</w:t>
            </w:r>
          </w:p>
        </w:tc>
        <w:tc>
          <w:tcPr>
            <w:tcW w:w="3560" w:type="dxa"/>
          </w:tcPr>
          <w:p w14:paraId="55CD324A" w14:textId="77777777" w:rsidR="00635043" w:rsidRDefault="00644EC4">
            <w:pPr>
              <w:pStyle w:val="TableParagraph"/>
              <w:spacing w:line="264" w:lineRule="exact"/>
              <w:ind w:left="19"/>
              <w:jc w:val="center"/>
              <w:rPr>
                <w:sz w:val="24"/>
              </w:rPr>
            </w:pPr>
            <w:r>
              <w:rPr>
                <w:sz w:val="24"/>
              </w:rPr>
              <w:t xml:space="preserve">5 </w:t>
            </w:r>
            <w:r>
              <w:rPr>
                <w:spacing w:val="-10"/>
                <w:sz w:val="24"/>
              </w:rPr>
              <w:t>%</w:t>
            </w:r>
          </w:p>
        </w:tc>
      </w:tr>
      <w:tr w:rsidR="00635043" w14:paraId="055059A5" w14:textId="77777777">
        <w:trPr>
          <w:trHeight w:val="288"/>
        </w:trPr>
        <w:tc>
          <w:tcPr>
            <w:tcW w:w="2680" w:type="dxa"/>
          </w:tcPr>
          <w:p w14:paraId="29BD85AD" w14:textId="77777777" w:rsidR="00635043" w:rsidRDefault="00644EC4">
            <w:pPr>
              <w:pStyle w:val="TableParagraph"/>
              <w:spacing w:line="264" w:lineRule="exact"/>
              <w:ind w:left="10"/>
              <w:rPr>
                <w:sz w:val="24"/>
              </w:rPr>
            </w:pPr>
            <w:r>
              <w:rPr>
                <w:spacing w:val="-2"/>
                <w:sz w:val="24"/>
              </w:rPr>
              <w:t>Plast</w:t>
            </w:r>
          </w:p>
        </w:tc>
        <w:tc>
          <w:tcPr>
            <w:tcW w:w="3700" w:type="dxa"/>
          </w:tcPr>
          <w:p w14:paraId="66BDFC90" w14:textId="77777777" w:rsidR="00635043" w:rsidRDefault="00644EC4">
            <w:pPr>
              <w:pStyle w:val="TableParagraph"/>
              <w:spacing w:line="264" w:lineRule="exact"/>
              <w:ind w:left="20" w:right="1"/>
              <w:jc w:val="center"/>
              <w:rPr>
                <w:sz w:val="24"/>
              </w:rPr>
            </w:pPr>
            <w:r>
              <w:rPr>
                <w:sz w:val="24"/>
              </w:rPr>
              <w:t xml:space="preserve">88 </w:t>
            </w:r>
            <w:r>
              <w:rPr>
                <w:spacing w:val="-10"/>
                <w:sz w:val="24"/>
              </w:rPr>
              <w:t>%</w:t>
            </w:r>
          </w:p>
        </w:tc>
        <w:tc>
          <w:tcPr>
            <w:tcW w:w="3560" w:type="dxa"/>
          </w:tcPr>
          <w:p w14:paraId="218EFB6D" w14:textId="77777777" w:rsidR="00635043" w:rsidRDefault="00644EC4">
            <w:pPr>
              <w:pStyle w:val="TableParagraph"/>
              <w:spacing w:line="264" w:lineRule="exact"/>
              <w:ind w:left="19"/>
              <w:jc w:val="center"/>
              <w:rPr>
                <w:sz w:val="24"/>
              </w:rPr>
            </w:pPr>
            <w:r>
              <w:rPr>
                <w:sz w:val="24"/>
              </w:rPr>
              <w:t xml:space="preserve">12 </w:t>
            </w:r>
            <w:r>
              <w:rPr>
                <w:spacing w:val="-10"/>
                <w:sz w:val="24"/>
              </w:rPr>
              <w:t>%</w:t>
            </w:r>
          </w:p>
        </w:tc>
      </w:tr>
      <w:tr w:rsidR="00635043" w14:paraId="2ABD8078" w14:textId="77777777">
        <w:trPr>
          <w:trHeight w:val="287"/>
        </w:trPr>
        <w:tc>
          <w:tcPr>
            <w:tcW w:w="2680" w:type="dxa"/>
          </w:tcPr>
          <w:p w14:paraId="768BC8A2" w14:textId="77777777" w:rsidR="00635043" w:rsidRDefault="00644EC4">
            <w:pPr>
              <w:pStyle w:val="TableParagraph"/>
              <w:spacing w:line="264" w:lineRule="exact"/>
              <w:ind w:left="10"/>
              <w:rPr>
                <w:sz w:val="24"/>
              </w:rPr>
            </w:pPr>
            <w:r>
              <w:rPr>
                <w:sz w:val="24"/>
              </w:rPr>
              <w:t xml:space="preserve">Mad- og </w:t>
            </w:r>
            <w:r>
              <w:rPr>
                <w:spacing w:val="-2"/>
                <w:sz w:val="24"/>
              </w:rPr>
              <w:t>drikkevarekarton</w:t>
            </w:r>
          </w:p>
        </w:tc>
        <w:tc>
          <w:tcPr>
            <w:tcW w:w="3700" w:type="dxa"/>
          </w:tcPr>
          <w:p w14:paraId="6B9CE9CE" w14:textId="77777777" w:rsidR="00635043" w:rsidRDefault="00644EC4">
            <w:pPr>
              <w:pStyle w:val="TableParagraph"/>
              <w:spacing w:line="264" w:lineRule="exact"/>
              <w:ind w:left="20" w:right="1"/>
              <w:jc w:val="center"/>
              <w:rPr>
                <w:sz w:val="24"/>
              </w:rPr>
            </w:pPr>
            <w:r>
              <w:rPr>
                <w:sz w:val="24"/>
              </w:rPr>
              <w:t xml:space="preserve">53 </w:t>
            </w:r>
            <w:r>
              <w:rPr>
                <w:spacing w:val="-10"/>
                <w:sz w:val="24"/>
              </w:rPr>
              <w:t>%</w:t>
            </w:r>
          </w:p>
        </w:tc>
        <w:tc>
          <w:tcPr>
            <w:tcW w:w="3560" w:type="dxa"/>
          </w:tcPr>
          <w:p w14:paraId="7DC286E2" w14:textId="77777777" w:rsidR="00635043" w:rsidRDefault="00644EC4">
            <w:pPr>
              <w:pStyle w:val="TableParagraph"/>
              <w:spacing w:line="264" w:lineRule="exact"/>
              <w:ind w:left="19"/>
              <w:jc w:val="center"/>
              <w:rPr>
                <w:sz w:val="24"/>
              </w:rPr>
            </w:pPr>
            <w:r>
              <w:rPr>
                <w:sz w:val="24"/>
              </w:rPr>
              <w:t xml:space="preserve">47 </w:t>
            </w:r>
            <w:r>
              <w:rPr>
                <w:spacing w:val="-10"/>
                <w:sz w:val="24"/>
              </w:rPr>
              <w:t>%</w:t>
            </w:r>
          </w:p>
        </w:tc>
      </w:tr>
      <w:tr w:rsidR="00635043" w14:paraId="354EA05B" w14:textId="77777777">
        <w:trPr>
          <w:trHeight w:val="288"/>
        </w:trPr>
        <w:tc>
          <w:tcPr>
            <w:tcW w:w="2680" w:type="dxa"/>
          </w:tcPr>
          <w:p w14:paraId="42F63284" w14:textId="77777777" w:rsidR="00635043" w:rsidRDefault="00644EC4">
            <w:pPr>
              <w:pStyle w:val="TableParagraph"/>
              <w:spacing w:line="264" w:lineRule="exact"/>
              <w:ind w:left="10"/>
              <w:rPr>
                <w:sz w:val="24"/>
              </w:rPr>
            </w:pPr>
            <w:r>
              <w:rPr>
                <w:spacing w:val="-2"/>
                <w:sz w:val="24"/>
              </w:rPr>
              <w:t>Metal</w:t>
            </w:r>
          </w:p>
        </w:tc>
        <w:tc>
          <w:tcPr>
            <w:tcW w:w="3700" w:type="dxa"/>
          </w:tcPr>
          <w:p w14:paraId="79FCD142" w14:textId="77777777" w:rsidR="00635043" w:rsidRDefault="00644EC4">
            <w:pPr>
              <w:pStyle w:val="TableParagraph"/>
              <w:spacing w:line="264" w:lineRule="exact"/>
              <w:ind w:left="20" w:right="1"/>
              <w:jc w:val="center"/>
              <w:rPr>
                <w:sz w:val="24"/>
              </w:rPr>
            </w:pPr>
            <w:r>
              <w:rPr>
                <w:sz w:val="24"/>
              </w:rPr>
              <w:t xml:space="preserve">19 </w:t>
            </w:r>
            <w:r>
              <w:rPr>
                <w:spacing w:val="-10"/>
                <w:sz w:val="24"/>
              </w:rPr>
              <w:t>%</w:t>
            </w:r>
          </w:p>
        </w:tc>
        <w:tc>
          <w:tcPr>
            <w:tcW w:w="3560" w:type="dxa"/>
          </w:tcPr>
          <w:p w14:paraId="72F4D2F9" w14:textId="77777777" w:rsidR="00635043" w:rsidRDefault="00644EC4">
            <w:pPr>
              <w:pStyle w:val="TableParagraph"/>
              <w:spacing w:line="264" w:lineRule="exact"/>
              <w:ind w:left="19"/>
              <w:jc w:val="center"/>
              <w:rPr>
                <w:sz w:val="24"/>
              </w:rPr>
            </w:pPr>
            <w:r>
              <w:rPr>
                <w:sz w:val="24"/>
              </w:rPr>
              <w:t xml:space="preserve">81 </w:t>
            </w:r>
            <w:r>
              <w:rPr>
                <w:spacing w:val="-10"/>
                <w:sz w:val="24"/>
              </w:rPr>
              <w:t>%</w:t>
            </w:r>
          </w:p>
        </w:tc>
      </w:tr>
      <w:tr w:rsidR="00635043" w14:paraId="4266D1EB" w14:textId="77777777">
        <w:trPr>
          <w:trHeight w:val="287"/>
        </w:trPr>
        <w:tc>
          <w:tcPr>
            <w:tcW w:w="2680" w:type="dxa"/>
          </w:tcPr>
          <w:p w14:paraId="246A8D51" w14:textId="77777777" w:rsidR="00635043" w:rsidRDefault="00644EC4">
            <w:pPr>
              <w:pStyle w:val="TableParagraph"/>
              <w:spacing w:line="264" w:lineRule="exact"/>
              <w:ind w:left="10"/>
              <w:rPr>
                <w:sz w:val="24"/>
              </w:rPr>
            </w:pPr>
            <w:r>
              <w:rPr>
                <w:spacing w:val="-4"/>
                <w:sz w:val="24"/>
              </w:rPr>
              <w:t>Glas</w:t>
            </w:r>
          </w:p>
        </w:tc>
        <w:tc>
          <w:tcPr>
            <w:tcW w:w="3700" w:type="dxa"/>
          </w:tcPr>
          <w:p w14:paraId="26BC1021" w14:textId="77777777" w:rsidR="00635043" w:rsidRDefault="00644EC4">
            <w:pPr>
              <w:pStyle w:val="TableParagraph"/>
              <w:spacing w:line="264" w:lineRule="exact"/>
              <w:ind w:left="20" w:right="1"/>
              <w:jc w:val="center"/>
              <w:rPr>
                <w:sz w:val="24"/>
              </w:rPr>
            </w:pPr>
            <w:r>
              <w:rPr>
                <w:sz w:val="24"/>
              </w:rPr>
              <w:t xml:space="preserve">100 </w:t>
            </w:r>
            <w:r>
              <w:rPr>
                <w:spacing w:val="-10"/>
                <w:sz w:val="24"/>
              </w:rPr>
              <w:t>%</w:t>
            </w:r>
          </w:p>
        </w:tc>
        <w:tc>
          <w:tcPr>
            <w:tcW w:w="3560" w:type="dxa"/>
          </w:tcPr>
          <w:p w14:paraId="17C38234" w14:textId="77777777" w:rsidR="00635043" w:rsidRDefault="00644EC4">
            <w:pPr>
              <w:pStyle w:val="TableParagraph"/>
              <w:spacing w:line="264" w:lineRule="exact"/>
              <w:ind w:left="19"/>
              <w:jc w:val="center"/>
              <w:rPr>
                <w:sz w:val="24"/>
              </w:rPr>
            </w:pPr>
            <w:r>
              <w:rPr>
                <w:sz w:val="24"/>
              </w:rPr>
              <w:t xml:space="preserve">0 </w:t>
            </w:r>
            <w:r>
              <w:rPr>
                <w:spacing w:val="-10"/>
                <w:sz w:val="24"/>
              </w:rPr>
              <w:t>%</w:t>
            </w:r>
          </w:p>
        </w:tc>
      </w:tr>
      <w:tr w:rsidR="00635043" w14:paraId="09634603" w14:textId="77777777">
        <w:trPr>
          <w:trHeight w:val="288"/>
        </w:trPr>
        <w:tc>
          <w:tcPr>
            <w:tcW w:w="2680" w:type="dxa"/>
          </w:tcPr>
          <w:p w14:paraId="7D8FF3B7" w14:textId="77777777" w:rsidR="00635043" w:rsidRDefault="00644EC4">
            <w:pPr>
              <w:pStyle w:val="TableParagraph"/>
              <w:spacing w:line="264" w:lineRule="exact"/>
              <w:ind w:left="10"/>
              <w:rPr>
                <w:sz w:val="24"/>
              </w:rPr>
            </w:pPr>
            <w:r>
              <w:rPr>
                <w:spacing w:val="-2"/>
                <w:sz w:val="24"/>
              </w:rPr>
              <w:t>Restaffald*</w:t>
            </w:r>
          </w:p>
        </w:tc>
        <w:tc>
          <w:tcPr>
            <w:tcW w:w="3700" w:type="dxa"/>
          </w:tcPr>
          <w:p w14:paraId="1685C166" w14:textId="77777777" w:rsidR="00635043" w:rsidRDefault="00644EC4">
            <w:pPr>
              <w:pStyle w:val="TableParagraph"/>
              <w:spacing w:line="264" w:lineRule="exact"/>
              <w:ind w:left="20" w:right="1"/>
              <w:jc w:val="center"/>
              <w:rPr>
                <w:sz w:val="24"/>
              </w:rPr>
            </w:pPr>
            <w:r>
              <w:rPr>
                <w:sz w:val="24"/>
              </w:rPr>
              <w:t xml:space="preserve">2 </w:t>
            </w:r>
            <w:r>
              <w:rPr>
                <w:spacing w:val="-10"/>
                <w:sz w:val="24"/>
              </w:rPr>
              <w:t>%</w:t>
            </w:r>
          </w:p>
        </w:tc>
        <w:tc>
          <w:tcPr>
            <w:tcW w:w="3560" w:type="dxa"/>
          </w:tcPr>
          <w:p w14:paraId="24591ABB" w14:textId="77777777" w:rsidR="00635043" w:rsidRDefault="00644EC4">
            <w:pPr>
              <w:pStyle w:val="TableParagraph"/>
              <w:spacing w:line="264" w:lineRule="exact"/>
              <w:ind w:left="19"/>
              <w:jc w:val="center"/>
              <w:rPr>
                <w:sz w:val="24"/>
              </w:rPr>
            </w:pPr>
            <w:r>
              <w:rPr>
                <w:sz w:val="24"/>
              </w:rPr>
              <w:t xml:space="preserve">98 </w:t>
            </w:r>
            <w:r>
              <w:rPr>
                <w:spacing w:val="-10"/>
                <w:sz w:val="24"/>
              </w:rPr>
              <w:t>%</w:t>
            </w:r>
          </w:p>
        </w:tc>
      </w:tr>
      <w:tr w:rsidR="00635043" w14:paraId="5B6CA66A" w14:textId="77777777">
        <w:trPr>
          <w:trHeight w:val="288"/>
        </w:trPr>
        <w:tc>
          <w:tcPr>
            <w:tcW w:w="2680" w:type="dxa"/>
          </w:tcPr>
          <w:p w14:paraId="40819EE8" w14:textId="77777777" w:rsidR="00635043" w:rsidRDefault="00644EC4">
            <w:pPr>
              <w:pStyle w:val="TableParagraph"/>
              <w:spacing w:line="264" w:lineRule="exact"/>
              <w:ind w:left="10"/>
              <w:rPr>
                <w:sz w:val="24"/>
              </w:rPr>
            </w:pPr>
            <w:r>
              <w:rPr>
                <w:spacing w:val="-5"/>
                <w:sz w:val="24"/>
              </w:rPr>
              <w:t>Træ</w:t>
            </w:r>
          </w:p>
        </w:tc>
        <w:tc>
          <w:tcPr>
            <w:tcW w:w="3700" w:type="dxa"/>
          </w:tcPr>
          <w:p w14:paraId="47B9FE80" w14:textId="77777777" w:rsidR="00635043" w:rsidRDefault="00644EC4">
            <w:pPr>
              <w:pStyle w:val="TableParagraph"/>
              <w:spacing w:line="264" w:lineRule="exact"/>
              <w:ind w:left="20" w:right="1"/>
              <w:jc w:val="center"/>
              <w:rPr>
                <w:sz w:val="24"/>
              </w:rPr>
            </w:pPr>
            <w:r>
              <w:rPr>
                <w:sz w:val="24"/>
              </w:rPr>
              <w:t xml:space="preserve">73 </w:t>
            </w:r>
            <w:r>
              <w:rPr>
                <w:spacing w:val="-10"/>
                <w:sz w:val="24"/>
              </w:rPr>
              <w:t>%</w:t>
            </w:r>
          </w:p>
        </w:tc>
        <w:tc>
          <w:tcPr>
            <w:tcW w:w="3560" w:type="dxa"/>
          </w:tcPr>
          <w:p w14:paraId="456554A2" w14:textId="77777777" w:rsidR="00635043" w:rsidRDefault="00644EC4">
            <w:pPr>
              <w:pStyle w:val="TableParagraph"/>
              <w:spacing w:line="264" w:lineRule="exact"/>
              <w:ind w:left="19"/>
              <w:jc w:val="center"/>
              <w:rPr>
                <w:sz w:val="24"/>
              </w:rPr>
            </w:pPr>
            <w:r>
              <w:rPr>
                <w:sz w:val="24"/>
              </w:rPr>
              <w:t xml:space="preserve">27 </w:t>
            </w:r>
            <w:r>
              <w:rPr>
                <w:spacing w:val="-10"/>
                <w:sz w:val="24"/>
              </w:rPr>
              <w:t>%</w:t>
            </w:r>
          </w:p>
        </w:tc>
      </w:tr>
    </w:tbl>
    <w:p w14:paraId="723908FF" w14:textId="77777777" w:rsidR="00635043" w:rsidRPr="009E665C" w:rsidRDefault="00644EC4">
      <w:pPr>
        <w:spacing w:before="96"/>
        <w:ind w:left="110"/>
        <w:rPr>
          <w:i/>
          <w:sz w:val="24"/>
          <w:lang w:val="da-DK"/>
        </w:rPr>
      </w:pPr>
      <w:r w:rsidRPr="009E665C">
        <w:rPr>
          <w:i/>
          <w:sz w:val="24"/>
          <w:lang w:val="da-DK"/>
        </w:rPr>
        <w:t>*Når</w:t>
      </w:r>
      <w:r w:rsidRPr="009E665C">
        <w:rPr>
          <w:i/>
          <w:spacing w:val="-6"/>
          <w:sz w:val="24"/>
          <w:lang w:val="da-DK"/>
        </w:rPr>
        <w:t xml:space="preserve"> </w:t>
      </w:r>
      <w:r w:rsidRPr="009E665C">
        <w:rPr>
          <w:i/>
          <w:sz w:val="24"/>
          <w:lang w:val="da-DK"/>
        </w:rPr>
        <w:t>erhvervsaffaldet</w:t>
      </w:r>
      <w:r w:rsidRPr="009E665C">
        <w:rPr>
          <w:i/>
          <w:spacing w:val="-4"/>
          <w:sz w:val="24"/>
          <w:lang w:val="da-DK"/>
        </w:rPr>
        <w:t xml:space="preserve"> </w:t>
      </w:r>
      <w:r w:rsidRPr="009E665C">
        <w:rPr>
          <w:i/>
          <w:sz w:val="24"/>
          <w:lang w:val="da-DK"/>
        </w:rPr>
        <w:t>er</w:t>
      </w:r>
      <w:r w:rsidRPr="009E665C">
        <w:rPr>
          <w:i/>
          <w:spacing w:val="-5"/>
          <w:sz w:val="24"/>
          <w:lang w:val="da-DK"/>
        </w:rPr>
        <w:t xml:space="preserve"> </w:t>
      </w:r>
      <w:r w:rsidRPr="009E665C">
        <w:rPr>
          <w:i/>
          <w:sz w:val="24"/>
          <w:lang w:val="da-DK"/>
        </w:rPr>
        <w:t>husholdningslignende,</w:t>
      </w:r>
      <w:r w:rsidRPr="009E665C">
        <w:rPr>
          <w:i/>
          <w:spacing w:val="-4"/>
          <w:sz w:val="24"/>
          <w:lang w:val="da-DK"/>
        </w:rPr>
        <w:t xml:space="preserve"> </w:t>
      </w:r>
      <w:r w:rsidRPr="009E665C">
        <w:rPr>
          <w:i/>
          <w:sz w:val="24"/>
          <w:lang w:val="da-DK"/>
        </w:rPr>
        <w:t>jf.</w:t>
      </w:r>
      <w:r w:rsidRPr="009E665C">
        <w:rPr>
          <w:i/>
          <w:spacing w:val="-4"/>
          <w:sz w:val="24"/>
          <w:lang w:val="da-DK"/>
        </w:rPr>
        <w:t xml:space="preserve"> </w:t>
      </w:r>
      <w:r w:rsidRPr="009E665C">
        <w:rPr>
          <w:i/>
          <w:sz w:val="24"/>
          <w:lang w:val="da-DK"/>
        </w:rPr>
        <w:t>bekendtgørelse</w:t>
      </w:r>
      <w:r w:rsidRPr="009E665C">
        <w:rPr>
          <w:i/>
          <w:spacing w:val="-4"/>
          <w:sz w:val="24"/>
          <w:lang w:val="da-DK"/>
        </w:rPr>
        <w:t xml:space="preserve"> </w:t>
      </w:r>
      <w:r w:rsidRPr="009E665C">
        <w:rPr>
          <w:i/>
          <w:sz w:val="24"/>
          <w:lang w:val="da-DK"/>
        </w:rPr>
        <w:t>om</w:t>
      </w:r>
      <w:r w:rsidRPr="009E665C">
        <w:rPr>
          <w:i/>
          <w:spacing w:val="-5"/>
          <w:sz w:val="24"/>
          <w:lang w:val="da-DK"/>
        </w:rPr>
        <w:t xml:space="preserve"> </w:t>
      </w:r>
      <w:r w:rsidRPr="009E665C">
        <w:rPr>
          <w:i/>
          <w:spacing w:val="-2"/>
          <w:sz w:val="24"/>
          <w:lang w:val="da-DK"/>
        </w:rPr>
        <w:t>affald.</w:t>
      </w:r>
    </w:p>
    <w:p w14:paraId="111B0C56" w14:textId="77777777" w:rsidR="00635043" w:rsidRPr="009E665C" w:rsidRDefault="00635043">
      <w:pPr>
        <w:pStyle w:val="Brdtekst"/>
        <w:spacing w:before="96"/>
        <w:ind w:left="0"/>
        <w:jc w:val="left"/>
        <w:rPr>
          <w:i/>
          <w:lang w:val="da-DK"/>
        </w:rPr>
      </w:pPr>
    </w:p>
    <w:p w14:paraId="55B4EFB8" w14:textId="77777777" w:rsidR="00635043" w:rsidRPr="009E665C" w:rsidRDefault="00644EC4">
      <w:pPr>
        <w:spacing w:line="249" w:lineRule="auto"/>
        <w:ind w:left="110"/>
        <w:rPr>
          <w:i/>
          <w:sz w:val="24"/>
          <w:lang w:val="da-DK"/>
        </w:rPr>
      </w:pPr>
      <w:r w:rsidRPr="009E665C">
        <w:rPr>
          <w:i/>
          <w:sz w:val="24"/>
          <w:lang w:val="da-DK"/>
        </w:rPr>
        <w:t>Tabel 7. Fordelingsnøgler for andelen af emballageaffald og ikkeemballageaffald i affald indsamlet fra</w:t>
      </w:r>
      <w:r w:rsidRPr="009E665C">
        <w:rPr>
          <w:i/>
          <w:spacing w:val="40"/>
          <w:sz w:val="24"/>
          <w:lang w:val="da-DK"/>
        </w:rPr>
        <w:t xml:space="preserve"> </w:t>
      </w:r>
      <w:r w:rsidRPr="009E665C">
        <w:rPr>
          <w:i/>
          <w:sz w:val="24"/>
          <w:lang w:val="da-DK"/>
        </w:rPr>
        <w:t>branchegruppen ”hotel, restauration og kultur”</w:t>
      </w:r>
    </w:p>
    <w:p w14:paraId="195D53B1" w14:textId="77777777" w:rsidR="00635043" w:rsidRPr="009E665C" w:rsidRDefault="00635043">
      <w:pPr>
        <w:pStyle w:val="Brdtekst"/>
        <w:spacing w:before="5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3700"/>
        <w:gridCol w:w="3580"/>
      </w:tblGrid>
      <w:tr w:rsidR="00635043" w14:paraId="79355516" w14:textId="77777777">
        <w:trPr>
          <w:trHeight w:val="519"/>
        </w:trPr>
        <w:tc>
          <w:tcPr>
            <w:tcW w:w="2680" w:type="dxa"/>
            <w:shd w:val="clear" w:color="auto" w:fill="D8D8D8"/>
          </w:tcPr>
          <w:p w14:paraId="2C606BB8" w14:textId="77777777" w:rsidR="00635043" w:rsidRDefault="00644EC4">
            <w:pPr>
              <w:pStyle w:val="TableParagraph"/>
              <w:spacing w:before="104"/>
              <w:ind w:left="546"/>
              <w:rPr>
                <w:b/>
                <w:sz w:val="24"/>
              </w:rPr>
            </w:pPr>
            <w:r>
              <w:rPr>
                <w:b/>
                <w:spacing w:val="-2"/>
                <w:sz w:val="24"/>
              </w:rPr>
              <w:t>Affaldsfraktion</w:t>
            </w:r>
          </w:p>
        </w:tc>
        <w:tc>
          <w:tcPr>
            <w:tcW w:w="3700" w:type="dxa"/>
            <w:shd w:val="clear" w:color="auto" w:fill="D8D8D8"/>
          </w:tcPr>
          <w:p w14:paraId="0A113116" w14:textId="77777777" w:rsidR="00635043" w:rsidRDefault="00644EC4">
            <w:pPr>
              <w:pStyle w:val="TableParagraph"/>
              <w:spacing w:before="104"/>
              <w:ind w:left="20" w:right="1"/>
              <w:jc w:val="center"/>
              <w:rPr>
                <w:b/>
                <w:sz w:val="24"/>
              </w:rPr>
            </w:pPr>
            <w:r>
              <w:rPr>
                <w:b/>
                <w:spacing w:val="-2"/>
                <w:sz w:val="24"/>
              </w:rPr>
              <w:t>Emballageaffald</w:t>
            </w:r>
          </w:p>
        </w:tc>
        <w:tc>
          <w:tcPr>
            <w:tcW w:w="3580" w:type="dxa"/>
            <w:shd w:val="clear" w:color="auto" w:fill="D8D8D8"/>
          </w:tcPr>
          <w:p w14:paraId="5094D828" w14:textId="77777777" w:rsidR="00635043" w:rsidRDefault="00644EC4">
            <w:pPr>
              <w:pStyle w:val="TableParagraph"/>
              <w:spacing w:before="104"/>
              <w:ind w:left="19"/>
              <w:jc w:val="center"/>
              <w:rPr>
                <w:b/>
                <w:sz w:val="24"/>
              </w:rPr>
            </w:pPr>
            <w:r>
              <w:rPr>
                <w:b/>
                <w:spacing w:val="-2"/>
                <w:sz w:val="24"/>
              </w:rPr>
              <w:t>Ikkeemballageaffald</w:t>
            </w:r>
          </w:p>
        </w:tc>
      </w:tr>
      <w:tr w:rsidR="00635043" w14:paraId="3B6C8F65" w14:textId="77777777">
        <w:trPr>
          <w:trHeight w:val="288"/>
        </w:trPr>
        <w:tc>
          <w:tcPr>
            <w:tcW w:w="2680" w:type="dxa"/>
          </w:tcPr>
          <w:p w14:paraId="0E0E360A" w14:textId="77777777" w:rsidR="00635043" w:rsidRDefault="00644EC4">
            <w:pPr>
              <w:pStyle w:val="TableParagraph"/>
              <w:spacing w:line="264" w:lineRule="exact"/>
              <w:ind w:left="10"/>
              <w:rPr>
                <w:sz w:val="24"/>
              </w:rPr>
            </w:pPr>
            <w:r>
              <w:rPr>
                <w:spacing w:val="-2"/>
                <w:sz w:val="24"/>
              </w:rPr>
              <w:t>Papir</w:t>
            </w:r>
          </w:p>
        </w:tc>
        <w:tc>
          <w:tcPr>
            <w:tcW w:w="3700" w:type="dxa"/>
          </w:tcPr>
          <w:p w14:paraId="523BD9A6" w14:textId="77777777" w:rsidR="00635043" w:rsidRDefault="00644EC4">
            <w:pPr>
              <w:pStyle w:val="TableParagraph"/>
              <w:spacing w:line="264" w:lineRule="exact"/>
              <w:ind w:left="20" w:right="1"/>
              <w:jc w:val="center"/>
              <w:rPr>
                <w:sz w:val="24"/>
              </w:rPr>
            </w:pPr>
            <w:r>
              <w:rPr>
                <w:sz w:val="24"/>
              </w:rPr>
              <w:t xml:space="preserve">5 </w:t>
            </w:r>
            <w:r>
              <w:rPr>
                <w:spacing w:val="-10"/>
                <w:sz w:val="24"/>
              </w:rPr>
              <w:t>%</w:t>
            </w:r>
          </w:p>
        </w:tc>
        <w:tc>
          <w:tcPr>
            <w:tcW w:w="3580" w:type="dxa"/>
          </w:tcPr>
          <w:p w14:paraId="5D19A219" w14:textId="77777777" w:rsidR="00635043" w:rsidRDefault="00644EC4">
            <w:pPr>
              <w:pStyle w:val="TableParagraph"/>
              <w:spacing w:line="264" w:lineRule="exact"/>
              <w:ind w:left="19"/>
              <w:jc w:val="center"/>
              <w:rPr>
                <w:sz w:val="24"/>
              </w:rPr>
            </w:pPr>
            <w:r>
              <w:rPr>
                <w:sz w:val="24"/>
              </w:rPr>
              <w:t xml:space="preserve">95 </w:t>
            </w:r>
            <w:r>
              <w:rPr>
                <w:spacing w:val="-10"/>
                <w:sz w:val="24"/>
              </w:rPr>
              <w:t>%</w:t>
            </w:r>
          </w:p>
        </w:tc>
      </w:tr>
      <w:tr w:rsidR="00635043" w14:paraId="105AC597" w14:textId="77777777">
        <w:trPr>
          <w:trHeight w:val="288"/>
        </w:trPr>
        <w:tc>
          <w:tcPr>
            <w:tcW w:w="2680" w:type="dxa"/>
          </w:tcPr>
          <w:p w14:paraId="4EC5E843" w14:textId="77777777" w:rsidR="00635043" w:rsidRDefault="00644EC4">
            <w:pPr>
              <w:pStyle w:val="TableParagraph"/>
              <w:spacing w:line="264" w:lineRule="exact"/>
              <w:ind w:left="10"/>
              <w:rPr>
                <w:sz w:val="24"/>
              </w:rPr>
            </w:pPr>
            <w:r>
              <w:rPr>
                <w:spacing w:val="-5"/>
                <w:sz w:val="24"/>
              </w:rPr>
              <w:t>Pap</w:t>
            </w:r>
          </w:p>
        </w:tc>
        <w:tc>
          <w:tcPr>
            <w:tcW w:w="3700" w:type="dxa"/>
          </w:tcPr>
          <w:p w14:paraId="196C32A0" w14:textId="77777777" w:rsidR="00635043" w:rsidRDefault="00644EC4">
            <w:pPr>
              <w:pStyle w:val="TableParagraph"/>
              <w:spacing w:line="264" w:lineRule="exact"/>
              <w:ind w:left="20" w:right="1"/>
              <w:jc w:val="center"/>
              <w:rPr>
                <w:sz w:val="24"/>
              </w:rPr>
            </w:pPr>
            <w:r>
              <w:rPr>
                <w:sz w:val="24"/>
              </w:rPr>
              <w:t xml:space="preserve">92 </w:t>
            </w:r>
            <w:r>
              <w:rPr>
                <w:spacing w:val="-10"/>
                <w:sz w:val="24"/>
              </w:rPr>
              <w:t>%</w:t>
            </w:r>
          </w:p>
        </w:tc>
        <w:tc>
          <w:tcPr>
            <w:tcW w:w="3580" w:type="dxa"/>
          </w:tcPr>
          <w:p w14:paraId="66DEE742" w14:textId="77777777" w:rsidR="00635043" w:rsidRDefault="00644EC4">
            <w:pPr>
              <w:pStyle w:val="TableParagraph"/>
              <w:spacing w:line="264" w:lineRule="exact"/>
              <w:ind w:left="19"/>
              <w:jc w:val="center"/>
              <w:rPr>
                <w:sz w:val="24"/>
              </w:rPr>
            </w:pPr>
            <w:r>
              <w:rPr>
                <w:sz w:val="24"/>
              </w:rPr>
              <w:t xml:space="preserve">8 </w:t>
            </w:r>
            <w:r>
              <w:rPr>
                <w:spacing w:val="-10"/>
                <w:sz w:val="24"/>
              </w:rPr>
              <w:t>%</w:t>
            </w:r>
          </w:p>
        </w:tc>
      </w:tr>
      <w:tr w:rsidR="00635043" w14:paraId="00274606" w14:textId="77777777">
        <w:trPr>
          <w:trHeight w:val="288"/>
        </w:trPr>
        <w:tc>
          <w:tcPr>
            <w:tcW w:w="2680" w:type="dxa"/>
          </w:tcPr>
          <w:p w14:paraId="055AF9F1" w14:textId="77777777" w:rsidR="00635043" w:rsidRDefault="00644EC4">
            <w:pPr>
              <w:pStyle w:val="TableParagraph"/>
              <w:spacing w:line="264" w:lineRule="exact"/>
              <w:ind w:left="10"/>
              <w:rPr>
                <w:sz w:val="24"/>
              </w:rPr>
            </w:pPr>
            <w:r>
              <w:rPr>
                <w:spacing w:val="-2"/>
                <w:sz w:val="24"/>
              </w:rPr>
              <w:t>Plast</w:t>
            </w:r>
          </w:p>
        </w:tc>
        <w:tc>
          <w:tcPr>
            <w:tcW w:w="3700" w:type="dxa"/>
          </w:tcPr>
          <w:p w14:paraId="0E333BFD" w14:textId="77777777" w:rsidR="00635043" w:rsidRDefault="00644EC4">
            <w:pPr>
              <w:pStyle w:val="TableParagraph"/>
              <w:spacing w:line="264" w:lineRule="exact"/>
              <w:ind w:left="20" w:right="1"/>
              <w:jc w:val="center"/>
              <w:rPr>
                <w:sz w:val="24"/>
              </w:rPr>
            </w:pPr>
            <w:r>
              <w:rPr>
                <w:sz w:val="24"/>
              </w:rPr>
              <w:t xml:space="preserve">81 </w:t>
            </w:r>
            <w:r>
              <w:rPr>
                <w:spacing w:val="-10"/>
                <w:sz w:val="24"/>
              </w:rPr>
              <w:t>%</w:t>
            </w:r>
          </w:p>
        </w:tc>
        <w:tc>
          <w:tcPr>
            <w:tcW w:w="3580" w:type="dxa"/>
          </w:tcPr>
          <w:p w14:paraId="5E911D8B" w14:textId="77777777" w:rsidR="00635043" w:rsidRDefault="00644EC4">
            <w:pPr>
              <w:pStyle w:val="TableParagraph"/>
              <w:spacing w:line="264" w:lineRule="exact"/>
              <w:ind w:left="19"/>
              <w:jc w:val="center"/>
              <w:rPr>
                <w:sz w:val="24"/>
              </w:rPr>
            </w:pPr>
            <w:r>
              <w:rPr>
                <w:sz w:val="24"/>
              </w:rPr>
              <w:t xml:space="preserve">19 </w:t>
            </w:r>
            <w:r>
              <w:rPr>
                <w:spacing w:val="-10"/>
                <w:sz w:val="24"/>
              </w:rPr>
              <w:t>%</w:t>
            </w:r>
          </w:p>
        </w:tc>
      </w:tr>
      <w:tr w:rsidR="00635043" w14:paraId="42ABC146" w14:textId="77777777">
        <w:trPr>
          <w:trHeight w:val="287"/>
        </w:trPr>
        <w:tc>
          <w:tcPr>
            <w:tcW w:w="2680" w:type="dxa"/>
          </w:tcPr>
          <w:p w14:paraId="7DB61690" w14:textId="77777777" w:rsidR="00635043" w:rsidRDefault="00644EC4">
            <w:pPr>
              <w:pStyle w:val="TableParagraph"/>
              <w:spacing w:line="264" w:lineRule="exact"/>
              <w:ind w:left="10"/>
              <w:rPr>
                <w:sz w:val="24"/>
              </w:rPr>
            </w:pPr>
            <w:r>
              <w:rPr>
                <w:sz w:val="24"/>
              </w:rPr>
              <w:t xml:space="preserve">Mad- og </w:t>
            </w:r>
            <w:r>
              <w:rPr>
                <w:spacing w:val="-2"/>
                <w:sz w:val="24"/>
              </w:rPr>
              <w:t>drikkevarekarton</w:t>
            </w:r>
          </w:p>
        </w:tc>
        <w:tc>
          <w:tcPr>
            <w:tcW w:w="3700" w:type="dxa"/>
          </w:tcPr>
          <w:p w14:paraId="4D8C8FF8" w14:textId="77777777" w:rsidR="00635043" w:rsidRDefault="00644EC4">
            <w:pPr>
              <w:pStyle w:val="TableParagraph"/>
              <w:spacing w:line="264" w:lineRule="exact"/>
              <w:ind w:left="20" w:right="1"/>
              <w:jc w:val="center"/>
              <w:rPr>
                <w:sz w:val="24"/>
              </w:rPr>
            </w:pPr>
            <w:r>
              <w:rPr>
                <w:sz w:val="24"/>
              </w:rPr>
              <w:t xml:space="preserve">67 </w:t>
            </w:r>
            <w:r>
              <w:rPr>
                <w:spacing w:val="-10"/>
                <w:sz w:val="24"/>
              </w:rPr>
              <w:t>%</w:t>
            </w:r>
          </w:p>
        </w:tc>
        <w:tc>
          <w:tcPr>
            <w:tcW w:w="3580" w:type="dxa"/>
          </w:tcPr>
          <w:p w14:paraId="247BF67C" w14:textId="77777777" w:rsidR="00635043" w:rsidRDefault="00644EC4">
            <w:pPr>
              <w:pStyle w:val="TableParagraph"/>
              <w:spacing w:line="264" w:lineRule="exact"/>
              <w:ind w:left="19"/>
              <w:jc w:val="center"/>
              <w:rPr>
                <w:sz w:val="24"/>
              </w:rPr>
            </w:pPr>
            <w:r>
              <w:rPr>
                <w:sz w:val="24"/>
              </w:rPr>
              <w:t xml:space="preserve">33 </w:t>
            </w:r>
            <w:r>
              <w:rPr>
                <w:spacing w:val="-10"/>
                <w:sz w:val="24"/>
              </w:rPr>
              <w:t>%</w:t>
            </w:r>
          </w:p>
        </w:tc>
      </w:tr>
      <w:tr w:rsidR="00635043" w14:paraId="008382D5" w14:textId="77777777">
        <w:trPr>
          <w:trHeight w:val="288"/>
        </w:trPr>
        <w:tc>
          <w:tcPr>
            <w:tcW w:w="2680" w:type="dxa"/>
          </w:tcPr>
          <w:p w14:paraId="5222662E" w14:textId="77777777" w:rsidR="00635043" w:rsidRDefault="00644EC4">
            <w:pPr>
              <w:pStyle w:val="TableParagraph"/>
              <w:spacing w:line="264" w:lineRule="exact"/>
              <w:ind w:left="10"/>
              <w:rPr>
                <w:sz w:val="24"/>
              </w:rPr>
            </w:pPr>
            <w:r>
              <w:rPr>
                <w:spacing w:val="-2"/>
                <w:sz w:val="24"/>
              </w:rPr>
              <w:t>Metal</w:t>
            </w:r>
          </w:p>
        </w:tc>
        <w:tc>
          <w:tcPr>
            <w:tcW w:w="3700" w:type="dxa"/>
          </w:tcPr>
          <w:p w14:paraId="0CB6E50E" w14:textId="77777777" w:rsidR="00635043" w:rsidRDefault="00644EC4">
            <w:pPr>
              <w:pStyle w:val="TableParagraph"/>
              <w:spacing w:line="264" w:lineRule="exact"/>
              <w:ind w:left="20" w:right="1"/>
              <w:jc w:val="center"/>
              <w:rPr>
                <w:sz w:val="24"/>
              </w:rPr>
            </w:pPr>
            <w:r>
              <w:rPr>
                <w:sz w:val="24"/>
              </w:rPr>
              <w:t xml:space="preserve">49 </w:t>
            </w:r>
            <w:r>
              <w:rPr>
                <w:spacing w:val="-10"/>
                <w:sz w:val="24"/>
              </w:rPr>
              <w:t>%</w:t>
            </w:r>
          </w:p>
        </w:tc>
        <w:tc>
          <w:tcPr>
            <w:tcW w:w="3580" w:type="dxa"/>
          </w:tcPr>
          <w:p w14:paraId="5F7E049A" w14:textId="77777777" w:rsidR="00635043" w:rsidRDefault="00644EC4">
            <w:pPr>
              <w:pStyle w:val="TableParagraph"/>
              <w:spacing w:line="264" w:lineRule="exact"/>
              <w:ind w:left="19"/>
              <w:jc w:val="center"/>
              <w:rPr>
                <w:sz w:val="24"/>
              </w:rPr>
            </w:pPr>
            <w:r>
              <w:rPr>
                <w:sz w:val="24"/>
              </w:rPr>
              <w:t xml:space="preserve">51 </w:t>
            </w:r>
            <w:r>
              <w:rPr>
                <w:spacing w:val="-10"/>
                <w:sz w:val="24"/>
              </w:rPr>
              <w:t>%</w:t>
            </w:r>
          </w:p>
        </w:tc>
      </w:tr>
      <w:tr w:rsidR="00635043" w14:paraId="4A59D0BC" w14:textId="77777777">
        <w:trPr>
          <w:trHeight w:val="288"/>
        </w:trPr>
        <w:tc>
          <w:tcPr>
            <w:tcW w:w="2680" w:type="dxa"/>
          </w:tcPr>
          <w:p w14:paraId="503ED4A8" w14:textId="77777777" w:rsidR="00635043" w:rsidRDefault="00644EC4">
            <w:pPr>
              <w:pStyle w:val="TableParagraph"/>
              <w:spacing w:line="264" w:lineRule="exact"/>
              <w:ind w:left="10"/>
              <w:rPr>
                <w:sz w:val="24"/>
              </w:rPr>
            </w:pPr>
            <w:r>
              <w:rPr>
                <w:spacing w:val="-4"/>
                <w:sz w:val="24"/>
              </w:rPr>
              <w:t>Glas</w:t>
            </w:r>
          </w:p>
        </w:tc>
        <w:tc>
          <w:tcPr>
            <w:tcW w:w="3700" w:type="dxa"/>
          </w:tcPr>
          <w:p w14:paraId="1571227A" w14:textId="77777777" w:rsidR="00635043" w:rsidRDefault="00644EC4">
            <w:pPr>
              <w:pStyle w:val="TableParagraph"/>
              <w:spacing w:line="264" w:lineRule="exact"/>
              <w:ind w:left="20" w:right="1"/>
              <w:jc w:val="center"/>
              <w:rPr>
                <w:sz w:val="24"/>
              </w:rPr>
            </w:pPr>
            <w:r>
              <w:rPr>
                <w:sz w:val="24"/>
              </w:rPr>
              <w:t xml:space="preserve">95 </w:t>
            </w:r>
            <w:r>
              <w:rPr>
                <w:spacing w:val="-10"/>
                <w:sz w:val="24"/>
              </w:rPr>
              <w:t>%</w:t>
            </w:r>
          </w:p>
        </w:tc>
        <w:tc>
          <w:tcPr>
            <w:tcW w:w="3580" w:type="dxa"/>
          </w:tcPr>
          <w:p w14:paraId="30446169" w14:textId="77777777" w:rsidR="00635043" w:rsidRDefault="00644EC4">
            <w:pPr>
              <w:pStyle w:val="TableParagraph"/>
              <w:spacing w:line="264" w:lineRule="exact"/>
              <w:ind w:left="19"/>
              <w:jc w:val="center"/>
              <w:rPr>
                <w:sz w:val="24"/>
              </w:rPr>
            </w:pPr>
            <w:r>
              <w:rPr>
                <w:sz w:val="24"/>
              </w:rPr>
              <w:t xml:space="preserve">5 </w:t>
            </w:r>
            <w:r>
              <w:rPr>
                <w:spacing w:val="-10"/>
                <w:sz w:val="24"/>
              </w:rPr>
              <w:t>%</w:t>
            </w:r>
          </w:p>
        </w:tc>
      </w:tr>
      <w:tr w:rsidR="00635043" w14:paraId="2E36954F" w14:textId="77777777">
        <w:trPr>
          <w:trHeight w:val="288"/>
        </w:trPr>
        <w:tc>
          <w:tcPr>
            <w:tcW w:w="2680" w:type="dxa"/>
          </w:tcPr>
          <w:p w14:paraId="72A9A319" w14:textId="77777777" w:rsidR="00635043" w:rsidRDefault="00644EC4">
            <w:pPr>
              <w:pStyle w:val="TableParagraph"/>
              <w:spacing w:line="264" w:lineRule="exact"/>
              <w:ind w:left="10"/>
              <w:rPr>
                <w:sz w:val="24"/>
              </w:rPr>
            </w:pPr>
            <w:r>
              <w:rPr>
                <w:spacing w:val="-2"/>
                <w:sz w:val="24"/>
              </w:rPr>
              <w:t>Restaffald*</w:t>
            </w:r>
          </w:p>
        </w:tc>
        <w:tc>
          <w:tcPr>
            <w:tcW w:w="3700" w:type="dxa"/>
          </w:tcPr>
          <w:p w14:paraId="70E2D803" w14:textId="77777777" w:rsidR="00635043" w:rsidRDefault="00644EC4">
            <w:pPr>
              <w:pStyle w:val="TableParagraph"/>
              <w:spacing w:line="264" w:lineRule="exact"/>
              <w:ind w:left="20" w:right="1"/>
              <w:jc w:val="center"/>
              <w:rPr>
                <w:sz w:val="24"/>
              </w:rPr>
            </w:pPr>
            <w:r>
              <w:rPr>
                <w:sz w:val="24"/>
              </w:rPr>
              <w:t xml:space="preserve">5 </w:t>
            </w:r>
            <w:r>
              <w:rPr>
                <w:spacing w:val="-10"/>
                <w:sz w:val="24"/>
              </w:rPr>
              <w:t>%</w:t>
            </w:r>
          </w:p>
        </w:tc>
        <w:tc>
          <w:tcPr>
            <w:tcW w:w="3580" w:type="dxa"/>
          </w:tcPr>
          <w:p w14:paraId="4985D484" w14:textId="77777777" w:rsidR="00635043" w:rsidRDefault="00644EC4">
            <w:pPr>
              <w:pStyle w:val="TableParagraph"/>
              <w:spacing w:line="264" w:lineRule="exact"/>
              <w:ind w:left="19"/>
              <w:jc w:val="center"/>
              <w:rPr>
                <w:sz w:val="24"/>
              </w:rPr>
            </w:pPr>
            <w:r>
              <w:rPr>
                <w:sz w:val="24"/>
              </w:rPr>
              <w:t xml:space="preserve">95 </w:t>
            </w:r>
            <w:r>
              <w:rPr>
                <w:spacing w:val="-10"/>
                <w:sz w:val="24"/>
              </w:rPr>
              <w:t>%</w:t>
            </w:r>
          </w:p>
        </w:tc>
      </w:tr>
    </w:tbl>
    <w:p w14:paraId="7F0ACADE" w14:textId="77777777" w:rsidR="00635043" w:rsidRDefault="00635043">
      <w:pPr>
        <w:spacing w:line="264" w:lineRule="exact"/>
        <w:jc w:val="center"/>
        <w:rPr>
          <w:sz w:val="24"/>
        </w:rPr>
        <w:sectPr w:rsidR="00635043">
          <w:pgSz w:w="11910" w:h="16840"/>
          <w:pgMar w:top="1920" w:right="740" w:bottom="1479"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80"/>
        <w:gridCol w:w="3700"/>
        <w:gridCol w:w="3580"/>
      </w:tblGrid>
      <w:tr w:rsidR="00635043" w14:paraId="3913706A" w14:textId="77777777">
        <w:trPr>
          <w:trHeight w:val="287"/>
        </w:trPr>
        <w:tc>
          <w:tcPr>
            <w:tcW w:w="2680" w:type="dxa"/>
          </w:tcPr>
          <w:p w14:paraId="5C159850" w14:textId="77777777" w:rsidR="00635043" w:rsidRDefault="00644EC4">
            <w:pPr>
              <w:pStyle w:val="TableParagraph"/>
              <w:spacing w:line="264" w:lineRule="exact"/>
              <w:ind w:left="10"/>
              <w:rPr>
                <w:sz w:val="24"/>
              </w:rPr>
            </w:pPr>
            <w:r>
              <w:rPr>
                <w:spacing w:val="-5"/>
                <w:sz w:val="24"/>
              </w:rPr>
              <w:lastRenderedPageBreak/>
              <w:t>Træ</w:t>
            </w:r>
          </w:p>
        </w:tc>
        <w:tc>
          <w:tcPr>
            <w:tcW w:w="3700" w:type="dxa"/>
          </w:tcPr>
          <w:p w14:paraId="43812408" w14:textId="77777777" w:rsidR="00635043" w:rsidRDefault="00644EC4">
            <w:pPr>
              <w:pStyle w:val="TableParagraph"/>
              <w:spacing w:line="264" w:lineRule="exact"/>
              <w:ind w:left="20" w:right="1"/>
              <w:jc w:val="center"/>
              <w:rPr>
                <w:sz w:val="24"/>
              </w:rPr>
            </w:pPr>
            <w:r>
              <w:rPr>
                <w:sz w:val="24"/>
              </w:rPr>
              <w:t xml:space="preserve">73 </w:t>
            </w:r>
            <w:r>
              <w:rPr>
                <w:spacing w:val="-10"/>
                <w:sz w:val="24"/>
              </w:rPr>
              <w:t>%</w:t>
            </w:r>
          </w:p>
        </w:tc>
        <w:tc>
          <w:tcPr>
            <w:tcW w:w="3580" w:type="dxa"/>
          </w:tcPr>
          <w:p w14:paraId="4C50211F" w14:textId="77777777" w:rsidR="00635043" w:rsidRDefault="00644EC4">
            <w:pPr>
              <w:pStyle w:val="TableParagraph"/>
              <w:spacing w:line="264" w:lineRule="exact"/>
              <w:ind w:left="19"/>
              <w:jc w:val="center"/>
              <w:rPr>
                <w:sz w:val="24"/>
              </w:rPr>
            </w:pPr>
            <w:r>
              <w:rPr>
                <w:sz w:val="24"/>
              </w:rPr>
              <w:t xml:space="preserve">27 </w:t>
            </w:r>
            <w:r>
              <w:rPr>
                <w:spacing w:val="-10"/>
                <w:sz w:val="24"/>
              </w:rPr>
              <w:t>%</w:t>
            </w:r>
          </w:p>
        </w:tc>
      </w:tr>
    </w:tbl>
    <w:p w14:paraId="39CC574B" w14:textId="77777777" w:rsidR="00635043" w:rsidRPr="009E665C" w:rsidRDefault="00644EC4">
      <w:pPr>
        <w:spacing w:before="105"/>
        <w:ind w:left="110"/>
        <w:rPr>
          <w:i/>
          <w:sz w:val="24"/>
          <w:lang w:val="da-DK"/>
        </w:rPr>
      </w:pPr>
      <w:r w:rsidRPr="009E665C">
        <w:rPr>
          <w:i/>
          <w:sz w:val="24"/>
          <w:lang w:val="da-DK"/>
        </w:rPr>
        <w:t>*Når</w:t>
      </w:r>
      <w:r w:rsidRPr="009E665C">
        <w:rPr>
          <w:i/>
          <w:spacing w:val="-6"/>
          <w:sz w:val="24"/>
          <w:lang w:val="da-DK"/>
        </w:rPr>
        <w:t xml:space="preserve"> </w:t>
      </w:r>
      <w:r w:rsidRPr="009E665C">
        <w:rPr>
          <w:i/>
          <w:sz w:val="24"/>
          <w:lang w:val="da-DK"/>
        </w:rPr>
        <w:t>erhvervsaffaldet</w:t>
      </w:r>
      <w:r w:rsidRPr="009E665C">
        <w:rPr>
          <w:i/>
          <w:spacing w:val="-4"/>
          <w:sz w:val="24"/>
          <w:lang w:val="da-DK"/>
        </w:rPr>
        <w:t xml:space="preserve"> </w:t>
      </w:r>
      <w:r w:rsidRPr="009E665C">
        <w:rPr>
          <w:i/>
          <w:sz w:val="24"/>
          <w:lang w:val="da-DK"/>
        </w:rPr>
        <w:t>er</w:t>
      </w:r>
      <w:r w:rsidRPr="009E665C">
        <w:rPr>
          <w:i/>
          <w:spacing w:val="-5"/>
          <w:sz w:val="24"/>
          <w:lang w:val="da-DK"/>
        </w:rPr>
        <w:t xml:space="preserve"> </w:t>
      </w:r>
      <w:r w:rsidRPr="009E665C">
        <w:rPr>
          <w:i/>
          <w:sz w:val="24"/>
          <w:lang w:val="da-DK"/>
        </w:rPr>
        <w:t>husholdningslignende,</w:t>
      </w:r>
      <w:r w:rsidRPr="009E665C">
        <w:rPr>
          <w:i/>
          <w:spacing w:val="-4"/>
          <w:sz w:val="24"/>
          <w:lang w:val="da-DK"/>
        </w:rPr>
        <w:t xml:space="preserve"> </w:t>
      </w:r>
      <w:r w:rsidRPr="009E665C">
        <w:rPr>
          <w:i/>
          <w:sz w:val="24"/>
          <w:lang w:val="da-DK"/>
        </w:rPr>
        <w:t>jf.</w:t>
      </w:r>
      <w:r w:rsidRPr="009E665C">
        <w:rPr>
          <w:i/>
          <w:spacing w:val="-4"/>
          <w:sz w:val="24"/>
          <w:lang w:val="da-DK"/>
        </w:rPr>
        <w:t xml:space="preserve"> </w:t>
      </w:r>
      <w:r w:rsidRPr="009E665C">
        <w:rPr>
          <w:i/>
          <w:sz w:val="24"/>
          <w:lang w:val="da-DK"/>
        </w:rPr>
        <w:t>bekendtgørelse</w:t>
      </w:r>
      <w:r w:rsidRPr="009E665C">
        <w:rPr>
          <w:i/>
          <w:spacing w:val="-4"/>
          <w:sz w:val="24"/>
          <w:lang w:val="da-DK"/>
        </w:rPr>
        <w:t xml:space="preserve"> </w:t>
      </w:r>
      <w:r w:rsidRPr="009E665C">
        <w:rPr>
          <w:i/>
          <w:sz w:val="24"/>
          <w:lang w:val="da-DK"/>
        </w:rPr>
        <w:t>om</w:t>
      </w:r>
      <w:r w:rsidRPr="009E665C">
        <w:rPr>
          <w:i/>
          <w:spacing w:val="-5"/>
          <w:sz w:val="24"/>
          <w:lang w:val="da-DK"/>
        </w:rPr>
        <w:t xml:space="preserve"> </w:t>
      </w:r>
      <w:r w:rsidRPr="009E665C">
        <w:rPr>
          <w:i/>
          <w:spacing w:val="-2"/>
          <w:sz w:val="24"/>
          <w:lang w:val="da-DK"/>
        </w:rPr>
        <w:t>affald.</w:t>
      </w:r>
    </w:p>
    <w:p w14:paraId="6F3DA858" w14:textId="77777777" w:rsidR="00635043" w:rsidRPr="009E665C" w:rsidRDefault="00635043">
      <w:pPr>
        <w:rPr>
          <w:sz w:val="24"/>
          <w:lang w:val="da-DK"/>
        </w:rPr>
        <w:sectPr w:rsidR="00635043" w:rsidRPr="009E665C">
          <w:type w:val="continuous"/>
          <w:pgSz w:w="11910" w:h="16840"/>
          <w:pgMar w:top="1660" w:right="740" w:bottom="840" w:left="740" w:header="0" w:footer="652" w:gutter="0"/>
          <w:cols w:space="708"/>
        </w:sectPr>
      </w:pPr>
    </w:p>
    <w:p w14:paraId="2B70187A" w14:textId="77777777" w:rsidR="00635043" w:rsidRPr="009E665C" w:rsidRDefault="00644EC4">
      <w:pPr>
        <w:pStyle w:val="Overskrift1"/>
        <w:rPr>
          <w:lang w:val="da-DK"/>
        </w:rPr>
      </w:pPr>
      <w:bookmarkStart w:id="687" w:name="Bilag_9_-_Retningslinjer_for_beregning_a"/>
      <w:bookmarkEnd w:id="687"/>
      <w:r w:rsidRPr="009E665C">
        <w:rPr>
          <w:lang w:val="da-DK"/>
        </w:rPr>
        <w:lastRenderedPageBreak/>
        <w:t xml:space="preserve">Bilag </w:t>
      </w:r>
      <w:r w:rsidRPr="009E665C">
        <w:rPr>
          <w:spacing w:val="-10"/>
          <w:lang w:val="da-DK"/>
        </w:rPr>
        <w:t>9</w:t>
      </w:r>
    </w:p>
    <w:p w14:paraId="0667D85D" w14:textId="1A238D3E" w:rsidR="00635043" w:rsidRPr="002C75E4" w:rsidRDefault="00644EC4">
      <w:pPr>
        <w:pStyle w:val="Overskrift2"/>
        <w:spacing w:before="136" w:line="249" w:lineRule="auto"/>
        <w:ind w:left="4942" w:right="123" w:hanging="4691"/>
        <w:rPr>
          <w:lang w:val="da-DK"/>
        </w:rPr>
      </w:pPr>
      <w:del w:id="688" w:author="Kåre Groes" w:date="2025-09-11T13:44:00Z">
        <w:r w:rsidRPr="009E665C" w:rsidDel="002319C2">
          <w:rPr>
            <w:lang w:val="da-DK"/>
          </w:rPr>
          <w:delText>Retningslinjer</w:delText>
        </w:r>
        <w:r w:rsidRPr="009E665C" w:rsidDel="002319C2">
          <w:rPr>
            <w:spacing w:val="-3"/>
            <w:lang w:val="da-DK"/>
          </w:rPr>
          <w:delText xml:space="preserve"> </w:delText>
        </w:r>
        <w:r w:rsidRPr="009E665C" w:rsidDel="002319C2">
          <w:rPr>
            <w:lang w:val="da-DK"/>
          </w:rPr>
          <w:delText>for</w:delText>
        </w:r>
        <w:r w:rsidRPr="009E665C" w:rsidDel="002319C2">
          <w:rPr>
            <w:spacing w:val="-3"/>
            <w:lang w:val="da-DK"/>
          </w:rPr>
          <w:delText xml:space="preserve"> </w:delText>
        </w:r>
        <w:r w:rsidRPr="009E665C" w:rsidDel="002319C2">
          <w:rPr>
            <w:lang w:val="da-DK"/>
          </w:rPr>
          <w:delText>b</w:delText>
        </w:r>
      </w:del>
      <w:ins w:id="689" w:author="Kåre Groes" w:date="2025-09-11T13:44:00Z">
        <w:r w:rsidR="002319C2">
          <w:rPr>
            <w:lang w:val="da-DK"/>
          </w:rPr>
          <w:t>B</w:t>
        </w:r>
      </w:ins>
      <w:r w:rsidRPr="009E665C">
        <w:rPr>
          <w:lang w:val="da-DK"/>
        </w:rPr>
        <w:t>eregning</w:t>
      </w:r>
      <w:r w:rsidRPr="009E665C">
        <w:rPr>
          <w:spacing w:val="-3"/>
          <w:lang w:val="da-DK"/>
        </w:rPr>
        <w:t xml:space="preserve"> </w:t>
      </w:r>
      <w:r w:rsidRPr="009E665C">
        <w:rPr>
          <w:lang w:val="da-DK"/>
        </w:rPr>
        <w:t>af</w:t>
      </w:r>
      <w:r w:rsidRPr="009E665C">
        <w:rPr>
          <w:spacing w:val="-3"/>
          <w:lang w:val="da-DK"/>
        </w:rPr>
        <w:t xml:space="preserve"> </w:t>
      </w:r>
      <w:r w:rsidRPr="009E665C">
        <w:rPr>
          <w:lang w:val="da-DK"/>
        </w:rPr>
        <w:t>tildeling</w:t>
      </w:r>
      <w:r w:rsidRPr="009E665C">
        <w:rPr>
          <w:spacing w:val="-3"/>
          <w:lang w:val="da-DK"/>
        </w:rPr>
        <w:t xml:space="preserve"> </w:t>
      </w:r>
      <w:r w:rsidRPr="009E665C">
        <w:rPr>
          <w:lang w:val="da-DK"/>
        </w:rPr>
        <w:t>af</w:t>
      </w:r>
      <w:r w:rsidRPr="009E665C">
        <w:rPr>
          <w:spacing w:val="-3"/>
          <w:lang w:val="da-DK"/>
        </w:rPr>
        <w:t xml:space="preserve"> </w:t>
      </w:r>
      <w:r w:rsidRPr="009E665C">
        <w:rPr>
          <w:lang w:val="da-DK"/>
        </w:rPr>
        <w:t>forpligtelser</w:t>
      </w:r>
      <w:r w:rsidRPr="009E665C">
        <w:rPr>
          <w:spacing w:val="-3"/>
          <w:lang w:val="da-DK"/>
        </w:rPr>
        <w:t xml:space="preserve"> </w:t>
      </w:r>
      <w:r w:rsidRPr="009E665C">
        <w:rPr>
          <w:lang w:val="da-DK"/>
        </w:rPr>
        <w:t>for</w:t>
      </w:r>
      <w:r w:rsidRPr="009E665C">
        <w:rPr>
          <w:spacing w:val="-3"/>
          <w:lang w:val="da-DK"/>
        </w:rPr>
        <w:t xml:space="preserve"> </w:t>
      </w:r>
      <w:r w:rsidRPr="009E665C">
        <w:rPr>
          <w:lang w:val="da-DK"/>
        </w:rPr>
        <w:t>kommunalt</w:t>
      </w:r>
      <w:r w:rsidRPr="009E665C">
        <w:rPr>
          <w:spacing w:val="-3"/>
          <w:lang w:val="da-DK"/>
        </w:rPr>
        <w:t xml:space="preserve"> </w:t>
      </w:r>
      <w:r w:rsidRPr="009E665C">
        <w:rPr>
          <w:lang w:val="da-DK"/>
        </w:rPr>
        <w:t>indsamlet</w:t>
      </w:r>
      <w:r w:rsidRPr="009E665C">
        <w:rPr>
          <w:spacing w:val="-3"/>
          <w:lang w:val="da-DK"/>
        </w:rPr>
        <w:t xml:space="preserve"> </w:t>
      </w:r>
      <w:r w:rsidRPr="009E665C">
        <w:rPr>
          <w:lang w:val="da-DK"/>
        </w:rPr>
        <w:t>affald,</w:t>
      </w:r>
      <w:r w:rsidRPr="009E665C">
        <w:rPr>
          <w:spacing w:val="-3"/>
          <w:lang w:val="da-DK"/>
        </w:rPr>
        <w:t xml:space="preserve"> </w:t>
      </w:r>
      <w:r w:rsidRPr="009E665C">
        <w:rPr>
          <w:lang w:val="da-DK"/>
        </w:rPr>
        <w:t>jf.</w:t>
      </w:r>
      <w:r w:rsidRPr="009E665C">
        <w:rPr>
          <w:spacing w:val="-3"/>
          <w:lang w:val="da-DK"/>
        </w:rPr>
        <w:t xml:space="preserve"> </w:t>
      </w:r>
      <w:r w:rsidRPr="002C75E4">
        <w:rPr>
          <w:lang w:val="da-DK"/>
        </w:rPr>
        <w:t>§§</w:t>
      </w:r>
      <w:r w:rsidRPr="002C75E4">
        <w:rPr>
          <w:spacing w:val="-3"/>
          <w:lang w:val="da-DK"/>
        </w:rPr>
        <w:t xml:space="preserve"> </w:t>
      </w:r>
      <w:r w:rsidRPr="002C75E4">
        <w:rPr>
          <w:lang w:val="da-DK"/>
        </w:rPr>
        <w:t>35 og 36</w:t>
      </w:r>
    </w:p>
    <w:p w14:paraId="58E42BAB" w14:textId="77777777" w:rsidR="00635043" w:rsidRDefault="00644EC4">
      <w:pPr>
        <w:pStyle w:val="Listeafsnit"/>
        <w:numPr>
          <w:ilvl w:val="0"/>
          <w:numId w:val="80"/>
        </w:numPr>
        <w:tabs>
          <w:tab w:val="left" w:pos="3987"/>
        </w:tabs>
        <w:spacing w:before="182"/>
        <w:jc w:val="left"/>
        <w:rPr>
          <w:i/>
          <w:sz w:val="24"/>
        </w:rPr>
      </w:pPr>
      <w:r>
        <w:rPr>
          <w:i/>
          <w:spacing w:val="-2"/>
          <w:sz w:val="24"/>
        </w:rPr>
        <w:t>Producenters</w:t>
      </w:r>
      <w:r>
        <w:rPr>
          <w:i/>
          <w:spacing w:val="4"/>
          <w:sz w:val="24"/>
        </w:rPr>
        <w:t xml:space="preserve"> </w:t>
      </w:r>
      <w:r>
        <w:rPr>
          <w:i/>
          <w:spacing w:val="-2"/>
          <w:sz w:val="24"/>
        </w:rPr>
        <w:t>markedsandel</w:t>
      </w:r>
    </w:p>
    <w:p w14:paraId="446C2EB0" w14:textId="77777777" w:rsidR="00635043" w:rsidRPr="009E665C" w:rsidRDefault="00644EC4">
      <w:pPr>
        <w:pStyle w:val="Brdtekst"/>
        <w:spacing w:before="192" w:line="249" w:lineRule="auto"/>
        <w:ind w:right="105"/>
        <w:rPr>
          <w:lang w:val="da-DK"/>
        </w:rPr>
      </w:pPr>
      <w:r w:rsidRPr="009E665C">
        <w:rPr>
          <w:lang w:val="da-DK"/>
        </w:rPr>
        <w:t>Dansk Producentansvar anvender de indberettede mængder i henhold til §§ 27 og 28, som hver producent har</w:t>
      </w:r>
      <w:r w:rsidRPr="009E665C">
        <w:rPr>
          <w:spacing w:val="-2"/>
          <w:lang w:val="da-DK"/>
        </w:rPr>
        <w:t xml:space="preserve"> </w:t>
      </w:r>
      <w:r w:rsidRPr="009E665C">
        <w:rPr>
          <w:lang w:val="da-DK"/>
        </w:rPr>
        <w:t>tilgængeliggjort</w:t>
      </w:r>
      <w:r w:rsidRPr="009E665C">
        <w:rPr>
          <w:spacing w:val="-2"/>
          <w:lang w:val="da-DK"/>
        </w:rPr>
        <w:t xml:space="preserve"> </w:t>
      </w:r>
      <w:r w:rsidRPr="009E665C">
        <w:rPr>
          <w:lang w:val="da-DK"/>
        </w:rPr>
        <w:t>i</w:t>
      </w:r>
      <w:r w:rsidRPr="009E665C">
        <w:rPr>
          <w:spacing w:val="-2"/>
          <w:lang w:val="da-DK"/>
        </w:rPr>
        <w:t xml:space="preserve"> </w:t>
      </w:r>
      <w:r w:rsidRPr="009E665C">
        <w:rPr>
          <w:lang w:val="da-DK"/>
        </w:rPr>
        <w:t>Danmark</w:t>
      </w:r>
      <w:r w:rsidRPr="009E665C">
        <w:rPr>
          <w:spacing w:val="-2"/>
          <w:lang w:val="da-DK"/>
        </w:rPr>
        <w:t xml:space="preserve"> </w:t>
      </w:r>
      <w:r w:rsidRPr="009E665C">
        <w:rPr>
          <w:lang w:val="da-DK"/>
        </w:rPr>
        <w:t>i</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pågældende</w:t>
      </w:r>
      <w:r w:rsidRPr="009E665C">
        <w:rPr>
          <w:spacing w:val="-2"/>
          <w:lang w:val="da-DK"/>
        </w:rPr>
        <w:t xml:space="preserve"> </w:t>
      </w:r>
      <w:r w:rsidRPr="009E665C">
        <w:rPr>
          <w:lang w:val="da-DK"/>
        </w:rPr>
        <w:t>indberetningsperiode,</w:t>
      </w:r>
      <w:r w:rsidRPr="009E665C">
        <w:rPr>
          <w:spacing w:val="-2"/>
          <w:lang w:val="da-DK"/>
        </w:rPr>
        <w:t xml:space="preserve"> </w:t>
      </w:r>
      <w:r w:rsidRPr="009E665C">
        <w:rPr>
          <w:lang w:val="da-DK"/>
        </w:rPr>
        <w:t>til</w:t>
      </w:r>
      <w:r w:rsidRPr="009E665C">
        <w:rPr>
          <w:spacing w:val="-2"/>
          <w:lang w:val="da-DK"/>
        </w:rPr>
        <w:t xml:space="preserve"> </w:t>
      </w:r>
      <w:r w:rsidRPr="009E665C">
        <w:rPr>
          <w:lang w:val="da-DK"/>
        </w:rPr>
        <w:t>at</w:t>
      </w:r>
      <w:r w:rsidRPr="009E665C">
        <w:rPr>
          <w:spacing w:val="-2"/>
          <w:lang w:val="da-DK"/>
        </w:rPr>
        <w:t xml:space="preserve"> </w:t>
      </w:r>
      <w:r w:rsidRPr="009E665C">
        <w:rPr>
          <w:lang w:val="da-DK"/>
        </w:rPr>
        <w:t>beregne</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enkelte</w:t>
      </w:r>
      <w:r w:rsidRPr="009E665C">
        <w:rPr>
          <w:spacing w:val="-2"/>
          <w:lang w:val="da-DK"/>
        </w:rPr>
        <w:t xml:space="preserve"> </w:t>
      </w:r>
      <w:r w:rsidRPr="009E665C">
        <w:rPr>
          <w:lang w:val="da-DK"/>
        </w:rPr>
        <w:t>registre- rede producents respektive markedsandel for husholdningsemballage.</w:t>
      </w:r>
    </w:p>
    <w:p w14:paraId="0548018A" w14:textId="77777777" w:rsidR="00635043" w:rsidRDefault="00644EC4">
      <w:pPr>
        <w:pStyle w:val="Brdtekst"/>
        <w:spacing w:before="183" w:line="249" w:lineRule="auto"/>
        <w:ind w:right="105"/>
      </w:pPr>
      <w:r w:rsidRPr="009E665C">
        <w:rPr>
          <w:lang w:val="da-DK"/>
        </w:rPr>
        <w:t xml:space="preserve">Producenters markedsandel udgør producentens andel af de samlede indberettede mængder af tilgænge- liggjort husholdningsemballage for det foregående kalenderår. I den efterfølgende tildeling fratrækkes de affaldsmængder, som producenten har tilbagetaget i en egen tilbagetagningsordning, jf. </w:t>
      </w:r>
      <w:r>
        <w:t>§ 70 og som er indberettet i henhold til § 29.</w:t>
      </w:r>
    </w:p>
    <w:p w14:paraId="366FB851" w14:textId="77777777" w:rsidR="00635043" w:rsidRDefault="00644EC4">
      <w:pPr>
        <w:pStyle w:val="Listeafsnit"/>
        <w:numPr>
          <w:ilvl w:val="0"/>
          <w:numId w:val="80"/>
        </w:numPr>
        <w:tabs>
          <w:tab w:val="left" w:pos="2230"/>
        </w:tabs>
        <w:spacing w:before="184"/>
        <w:ind w:left="2230"/>
        <w:jc w:val="left"/>
        <w:rPr>
          <w:i/>
          <w:sz w:val="24"/>
        </w:rPr>
      </w:pPr>
      <w:r w:rsidRPr="009E665C">
        <w:rPr>
          <w:i/>
          <w:sz w:val="24"/>
          <w:lang w:val="da-DK"/>
        </w:rPr>
        <w:t>Tildeling</w:t>
      </w:r>
      <w:r w:rsidRPr="009E665C">
        <w:rPr>
          <w:i/>
          <w:spacing w:val="-6"/>
          <w:sz w:val="24"/>
          <w:lang w:val="da-DK"/>
        </w:rPr>
        <w:t xml:space="preserve"> </w:t>
      </w:r>
      <w:r w:rsidRPr="009E665C">
        <w:rPr>
          <w:i/>
          <w:sz w:val="24"/>
          <w:lang w:val="da-DK"/>
        </w:rPr>
        <w:t>af</w:t>
      </w:r>
      <w:r w:rsidRPr="009E665C">
        <w:rPr>
          <w:i/>
          <w:spacing w:val="-3"/>
          <w:sz w:val="24"/>
          <w:lang w:val="da-DK"/>
        </w:rPr>
        <w:t xml:space="preserve"> </w:t>
      </w:r>
      <w:r w:rsidRPr="009E665C">
        <w:rPr>
          <w:i/>
          <w:sz w:val="24"/>
          <w:lang w:val="da-DK"/>
        </w:rPr>
        <w:t>kommunalt</w:t>
      </w:r>
      <w:r w:rsidRPr="009E665C">
        <w:rPr>
          <w:i/>
          <w:spacing w:val="-3"/>
          <w:sz w:val="24"/>
          <w:lang w:val="da-DK"/>
        </w:rPr>
        <w:t xml:space="preserve"> </w:t>
      </w:r>
      <w:r w:rsidRPr="009E665C">
        <w:rPr>
          <w:i/>
          <w:sz w:val="24"/>
          <w:lang w:val="da-DK"/>
        </w:rPr>
        <w:t>indsamlet</w:t>
      </w:r>
      <w:r w:rsidRPr="009E665C">
        <w:rPr>
          <w:i/>
          <w:spacing w:val="-3"/>
          <w:sz w:val="24"/>
          <w:lang w:val="da-DK"/>
        </w:rPr>
        <w:t xml:space="preserve"> </w:t>
      </w:r>
      <w:r w:rsidRPr="009E665C">
        <w:rPr>
          <w:i/>
          <w:sz w:val="24"/>
          <w:lang w:val="da-DK"/>
        </w:rPr>
        <w:t>affald,</w:t>
      </w:r>
      <w:r w:rsidRPr="009E665C">
        <w:rPr>
          <w:i/>
          <w:spacing w:val="-3"/>
          <w:sz w:val="24"/>
          <w:lang w:val="da-DK"/>
        </w:rPr>
        <w:t xml:space="preserve"> </w:t>
      </w:r>
      <w:r w:rsidRPr="009E665C">
        <w:rPr>
          <w:i/>
          <w:sz w:val="24"/>
          <w:lang w:val="da-DK"/>
        </w:rPr>
        <w:t>der</w:t>
      </w:r>
      <w:r w:rsidRPr="009E665C">
        <w:rPr>
          <w:i/>
          <w:spacing w:val="-4"/>
          <w:sz w:val="24"/>
          <w:lang w:val="da-DK"/>
        </w:rPr>
        <w:t xml:space="preserve"> </w:t>
      </w:r>
      <w:r w:rsidRPr="009E665C">
        <w:rPr>
          <w:i/>
          <w:sz w:val="24"/>
          <w:lang w:val="da-DK"/>
        </w:rPr>
        <w:t>overdrages,</w:t>
      </w:r>
      <w:r w:rsidRPr="009E665C">
        <w:rPr>
          <w:i/>
          <w:spacing w:val="-3"/>
          <w:sz w:val="24"/>
          <w:lang w:val="da-DK"/>
        </w:rPr>
        <w:t xml:space="preserve"> </w:t>
      </w:r>
      <w:r w:rsidRPr="009E665C">
        <w:rPr>
          <w:i/>
          <w:sz w:val="24"/>
          <w:lang w:val="da-DK"/>
        </w:rPr>
        <w:t>jf.</w:t>
      </w:r>
      <w:r w:rsidRPr="009E665C">
        <w:rPr>
          <w:i/>
          <w:spacing w:val="-3"/>
          <w:sz w:val="24"/>
          <w:lang w:val="da-DK"/>
        </w:rPr>
        <w:t xml:space="preserve"> </w:t>
      </w:r>
      <w:r>
        <w:rPr>
          <w:i/>
          <w:sz w:val="24"/>
        </w:rPr>
        <w:t>§</w:t>
      </w:r>
      <w:r>
        <w:rPr>
          <w:i/>
          <w:spacing w:val="-3"/>
          <w:sz w:val="24"/>
        </w:rPr>
        <w:t xml:space="preserve"> </w:t>
      </w:r>
      <w:r>
        <w:rPr>
          <w:i/>
          <w:spacing w:val="-5"/>
          <w:sz w:val="24"/>
        </w:rPr>
        <w:t>43</w:t>
      </w:r>
    </w:p>
    <w:p w14:paraId="76FEC334" w14:textId="77777777" w:rsidR="00635043" w:rsidRPr="009E665C" w:rsidRDefault="00644EC4">
      <w:pPr>
        <w:pStyle w:val="Brdtekst"/>
        <w:spacing w:before="192" w:line="249" w:lineRule="auto"/>
        <w:ind w:right="106"/>
        <w:rPr>
          <w:lang w:val="da-DK"/>
        </w:rPr>
      </w:pPr>
      <w:r w:rsidRPr="009E665C">
        <w:rPr>
          <w:lang w:val="da-DK"/>
        </w:rPr>
        <w:t>Dansk Producentansvar skal på baggrund af de beregnede markedsandele, jf. afsnit 1, og de af kom- munalbestyrelsen oplyste indsamlingsordninger, første gang i 2026, jf. § 32, tildele en producent det organisatoriske</w:t>
      </w:r>
      <w:r w:rsidRPr="009E665C">
        <w:rPr>
          <w:spacing w:val="38"/>
          <w:lang w:val="da-DK"/>
        </w:rPr>
        <w:t xml:space="preserve"> </w:t>
      </w:r>
      <w:r w:rsidRPr="009E665C">
        <w:rPr>
          <w:lang w:val="da-DK"/>
        </w:rPr>
        <w:t>ansvar</w:t>
      </w:r>
      <w:r w:rsidRPr="009E665C">
        <w:rPr>
          <w:spacing w:val="38"/>
          <w:lang w:val="da-DK"/>
        </w:rPr>
        <w:t xml:space="preserve"> </w:t>
      </w:r>
      <w:r w:rsidRPr="009E665C">
        <w:rPr>
          <w:lang w:val="da-DK"/>
        </w:rPr>
        <w:t>for</w:t>
      </w:r>
      <w:r w:rsidRPr="009E665C">
        <w:rPr>
          <w:spacing w:val="38"/>
          <w:lang w:val="da-DK"/>
        </w:rPr>
        <w:t xml:space="preserve"> </w:t>
      </w:r>
      <w:r w:rsidRPr="009E665C">
        <w:rPr>
          <w:lang w:val="da-DK"/>
        </w:rPr>
        <w:t>og</w:t>
      </w:r>
      <w:r w:rsidRPr="009E665C">
        <w:rPr>
          <w:spacing w:val="38"/>
          <w:lang w:val="da-DK"/>
        </w:rPr>
        <w:t xml:space="preserve"> </w:t>
      </w:r>
      <w:r w:rsidRPr="009E665C">
        <w:rPr>
          <w:lang w:val="da-DK"/>
        </w:rPr>
        <w:t>den</w:t>
      </w:r>
      <w:r w:rsidRPr="009E665C">
        <w:rPr>
          <w:spacing w:val="38"/>
          <w:lang w:val="da-DK"/>
        </w:rPr>
        <w:t xml:space="preserve"> </w:t>
      </w:r>
      <w:r w:rsidRPr="009E665C">
        <w:rPr>
          <w:lang w:val="da-DK"/>
        </w:rPr>
        <w:t>fysiske</w:t>
      </w:r>
      <w:r w:rsidRPr="009E665C">
        <w:rPr>
          <w:spacing w:val="38"/>
          <w:lang w:val="da-DK"/>
        </w:rPr>
        <w:t xml:space="preserve"> </w:t>
      </w:r>
      <w:r w:rsidRPr="009E665C">
        <w:rPr>
          <w:lang w:val="da-DK"/>
        </w:rPr>
        <w:t>forpligtelse</w:t>
      </w:r>
      <w:r w:rsidRPr="009E665C">
        <w:rPr>
          <w:spacing w:val="38"/>
          <w:lang w:val="da-DK"/>
        </w:rPr>
        <w:t xml:space="preserve"> </w:t>
      </w:r>
      <w:r w:rsidRPr="009E665C">
        <w:rPr>
          <w:lang w:val="da-DK"/>
        </w:rPr>
        <w:t>til</w:t>
      </w:r>
      <w:r w:rsidRPr="009E665C">
        <w:rPr>
          <w:spacing w:val="38"/>
          <w:lang w:val="da-DK"/>
        </w:rPr>
        <w:t xml:space="preserve"> </w:t>
      </w:r>
      <w:r w:rsidRPr="009E665C">
        <w:rPr>
          <w:lang w:val="da-DK"/>
        </w:rPr>
        <w:t>håndtering</w:t>
      </w:r>
      <w:r w:rsidRPr="009E665C">
        <w:rPr>
          <w:spacing w:val="38"/>
          <w:lang w:val="da-DK"/>
        </w:rPr>
        <w:t xml:space="preserve"> </w:t>
      </w:r>
      <w:r w:rsidRPr="009E665C">
        <w:rPr>
          <w:lang w:val="da-DK"/>
        </w:rPr>
        <w:t>af</w:t>
      </w:r>
      <w:r w:rsidRPr="009E665C">
        <w:rPr>
          <w:spacing w:val="38"/>
          <w:lang w:val="da-DK"/>
        </w:rPr>
        <w:t xml:space="preserve"> </w:t>
      </w:r>
      <w:r w:rsidRPr="009E665C">
        <w:rPr>
          <w:lang w:val="da-DK"/>
        </w:rPr>
        <w:t>en</w:t>
      </w:r>
      <w:r w:rsidRPr="009E665C">
        <w:rPr>
          <w:spacing w:val="38"/>
          <w:lang w:val="da-DK"/>
        </w:rPr>
        <w:t xml:space="preserve"> </w:t>
      </w:r>
      <w:r w:rsidRPr="009E665C">
        <w:rPr>
          <w:lang w:val="da-DK"/>
        </w:rPr>
        <w:t>eller</w:t>
      </w:r>
      <w:r w:rsidRPr="009E665C">
        <w:rPr>
          <w:spacing w:val="38"/>
          <w:lang w:val="da-DK"/>
        </w:rPr>
        <w:t xml:space="preserve"> </w:t>
      </w:r>
      <w:r w:rsidRPr="009E665C">
        <w:rPr>
          <w:lang w:val="da-DK"/>
        </w:rPr>
        <w:t>flere</w:t>
      </w:r>
      <w:r w:rsidRPr="009E665C">
        <w:rPr>
          <w:spacing w:val="38"/>
          <w:lang w:val="da-DK"/>
        </w:rPr>
        <w:t xml:space="preserve"> </w:t>
      </w:r>
      <w:r w:rsidRPr="009E665C">
        <w:rPr>
          <w:lang w:val="da-DK"/>
        </w:rPr>
        <w:t>affaldsfraktioner, som overdrages fra en eller flere kommunalbestyrelser. Dansk Producentansvar skal ved beregningen af tildelinger, i videst muligt omfang, inddrage følgende hensyn:</w:t>
      </w:r>
    </w:p>
    <w:p w14:paraId="2693A28B" w14:textId="77777777" w:rsidR="00635043" w:rsidRPr="009E665C" w:rsidRDefault="00644EC4">
      <w:pPr>
        <w:pStyle w:val="Listeafsnit"/>
        <w:numPr>
          <w:ilvl w:val="0"/>
          <w:numId w:val="79"/>
        </w:numPr>
        <w:tabs>
          <w:tab w:val="left" w:pos="508"/>
          <w:tab w:val="left" w:pos="510"/>
        </w:tabs>
        <w:spacing w:before="5" w:line="249" w:lineRule="auto"/>
        <w:ind w:right="106"/>
        <w:jc w:val="both"/>
        <w:rPr>
          <w:sz w:val="24"/>
          <w:lang w:val="da-DK"/>
        </w:rPr>
      </w:pPr>
      <w:r w:rsidRPr="009E665C">
        <w:rPr>
          <w:sz w:val="24"/>
          <w:lang w:val="da-DK"/>
        </w:rPr>
        <w:t>At affaldsfraktioner, der indsamles kombineret eller på anden vis sammenblandes i forbindelse med den kommunale indsamling, herunder indsamling på tværs af kommuner, tildeles en eller flere producenter i samme kollektive ordning, da affaldet ikke fysisk opdeles inden overdragelse til en kollektiv ordning.</w:t>
      </w:r>
    </w:p>
    <w:p w14:paraId="08CF83B1" w14:textId="77777777" w:rsidR="00635043" w:rsidRPr="009E665C" w:rsidRDefault="00644EC4">
      <w:pPr>
        <w:pStyle w:val="Listeafsnit"/>
        <w:numPr>
          <w:ilvl w:val="0"/>
          <w:numId w:val="79"/>
        </w:numPr>
        <w:tabs>
          <w:tab w:val="left" w:pos="509"/>
        </w:tabs>
        <w:spacing w:before="4"/>
        <w:ind w:left="509" w:hanging="399"/>
        <w:jc w:val="both"/>
        <w:rPr>
          <w:sz w:val="24"/>
          <w:lang w:val="da-DK"/>
        </w:rPr>
      </w:pPr>
      <w:r w:rsidRPr="009E665C">
        <w:rPr>
          <w:sz w:val="24"/>
          <w:lang w:val="da-DK"/>
        </w:rPr>
        <w:t>At</w:t>
      </w:r>
      <w:r w:rsidRPr="009E665C">
        <w:rPr>
          <w:spacing w:val="-2"/>
          <w:sz w:val="24"/>
          <w:lang w:val="da-DK"/>
        </w:rPr>
        <w:t xml:space="preserve"> </w:t>
      </w:r>
      <w:r w:rsidRPr="009E665C">
        <w:rPr>
          <w:sz w:val="24"/>
          <w:lang w:val="da-DK"/>
        </w:rPr>
        <w:t>alle</w:t>
      </w:r>
      <w:r w:rsidRPr="009E665C">
        <w:rPr>
          <w:spacing w:val="-1"/>
          <w:sz w:val="24"/>
          <w:lang w:val="da-DK"/>
        </w:rPr>
        <w:t xml:space="preserve"> </w:t>
      </w:r>
      <w:r w:rsidRPr="009E665C">
        <w:rPr>
          <w:sz w:val="24"/>
          <w:lang w:val="da-DK"/>
        </w:rPr>
        <w:t>affaldsfraktioner</w:t>
      </w:r>
      <w:r w:rsidRPr="009E665C">
        <w:rPr>
          <w:spacing w:val="-1"/>
          <w:sz w:val="24"/>
          <w:lang w:val="da-DK"/>
        </w:rPr>
        <w:t xml:space="preserve"> </w:t>
      </w:r>
      <w:r w:rsidRPr="009E665C">
        <w:rPr>
          <w:sz w:val="24"/>
          <w:lang w:val="da-DK"/>
        </w:rPr>
        <w:t>fra</w:t>
      </w:r>
      <w:r w:rsidRPr="009E665C">
        <w:rPr>
          <w:spacing w:val="-2"/>
          <w:sz w:val="24"/>
          <w:lang w:val="da-DK"/>
        </w:rPr>
        <w:t xml:space="preserve"> </w:t>
      </w:r>
      <w:r w:rsidRPr="009E665C">
        <w:rPr>
          <w:sz w:val="24"/>
          <w:lang w:val="da-DK"/>
        </w:rPr>
        <w:t>en</w:t>
      </w:r>
      <w:r w:rsidRPr="009E665C">
        <w:rPr>
          <w:spacing w:val="-1"/>
          <w:sz w:val="24"/>
          <w:lang w:val="da-DK"/>
        </w:rPr>
        <w:t xml:space="preserve"> </w:t>
      </w:r>
      <w:r w:rsidRPr="009E665C">
        <w:rPr>
          <w:sz w:val="24"/>
          <w:lang w:val="da-DK"/>
        </w:rPr>
        <w:t>kommune</w:t>
      </w:r>
      <w:r w:rsidRPr="009E665C">
        <w:rPr>
          <w:spacing w:val="-2"/>
          <w:sz w:val="24"/>
          <w:lang w:val="da-DK"/>
        </w:rPr>
        <w:t xml:space="preserve"> </w:t>
      </w:r>
      <w:r w:rsidRPr="009E665C">
        <w:rPr>
          <w:sz w:val="24"/>
          <w:lang w:val="da-DK"/>
        </w:rPr>
        <w:t>tildeles</w:t>
      </w:r>
      <w:r w:rsidRPr="009E665C">
        <w:rPr>
          <w:spacing w:val="-2"/>
          <w:sz w:val="24"/>
          <w:lang w:val="da-DK"/>
        </w:rPr>
        <w:t xml:space="preserve"> </w:t>
      </w:r>
      <w:r w:rsidRPr="009E665C">
        <w:rPr>
          <w:sz w:val="24"/>
          <w:lang w:val="da-DK"/>
        </w:rPr>
        <w:t>samme</w:t>
      </w:r>
      <w:r w:rsidRPr="009E665C">
        <w:rPr>
          <w:spacing w:val="-1"/>
          <w:sz w:val="24"/>
          <w:lang w:val="da-DK"/>
        </w:rPr>
        <w:t xml:space="preserve"> </w:t>
      </w:r>
      <w:r w:rsidRPr="009E665C">
        <w:rPr>
          <w:sz w:val="24"/>
          <w:lang w:val="da-DK"/>
        </w:rPr>
        <w:t>kollektive</w:t>
      </w:r>
      <w:r w:rsidRPr="009E665C">
        <w:rPr>
          <w:spacing w:val="-1"/>
          <w:sz w:val="24"/>
          <w:lang w:val="da-DK"/>
        </w:rPr>
        <w:t xml:space="preserve"> </w:t>
      </w:r>
      <w:r w:rsidRPr="009E665C">
        <w:rPr>
          <w:spacing w:val="-2"/>
          <w:sz w:val="24"/>
          <w:lang w:val="da-DK"/>
        </w:rPr>
        <w:t>ordning.</w:t>
      </w:r>
    </w:p>
    <w:p w14:paraId="1BFBE4EF" w14:textId="77777777" w:rsidR="00635043" w:rsidRDefault="00644EC4">
      <w:pPr>
        <w:pStyle w:val="Brdtekst"/>
        <w:spacing w:before="192" w:line="249" w:lineRule="auto"/>
        <w:ind w:right="105"/>
      </w:pPr>
      <w:r w:rsidRPr="009E665C">
        <w:rPr>
          <w:lang w:val="da-DK"/>
        </w:rPr>
        <w:t>I tilfælde, hvor det viser sig ikke at være muligt at tage hensyn efter nr. 1, i forbindelse med tildelingen,</w:t>
      </w:r>
      <w:r w:rsidRPr="009E665C">
        <w:rPr>
          <w:spacing w:val="40"/>
          <w:lang w:val="da-DK"/>
        </w:rPr>
        <w:t xml:space="preserve"> </w:t>
      </w:r>
      <w:r w:rsidRPr="009E665C">
        <w:rPr>
          <w:lang w:val="da-DK"/>
        </w:rPr>
        <w:t xml:space="preserve">og hvor sammenblandede affaldsfraktioner således tildeles to eller flere kollektive ordninger, der vareta- ger forpligtelser på vegne af producenter, skal Dansk Producentansvar tildele fysisk organisatorisk ansvar og betalingsforpligtelser til den ene kollektive ordning, jf. § 35, og betalingsforpligtelser til den eller de øvrige kollektive ordninger, jf. </w:t>
      </w:r>
      <w:r>
        <w:t>§ 36.</w:t>
      </w:r>
    </w:p>
    <w:p w14:paraId="298A712E" w14:textId="77777777" w:rsidR="00635043" w:rsidRDefault="00644EC4">
      <w:pPr>
        <w:pStyle w:val="Listeafsnit"/>
        <w:numPr>
          <w:ilvl w:val="0"/>
          <w:numId w:val="80"/>
        </w:numPr>
        <w:tabs>
          <w:tab w:val="left" w:pos="1282"/>
        </w:tabs>
        <w:spacing w:before="185"/>
        <w:ind w:left="1282"/>
        <w:jc w:val="left"/>
        <w:rPr>
          <w:i/>
          <w:sz w:val="24"/>
        </w:rPr>
      </w:pPr>
      <w:r w:rsidRPr="009E665C">
        <w:rPr>
          <w:i/>
          <w:sz w:val="24"/>
          <w:lang w:val="da-DK"/>
        </w:rPr>
        <w:t>Tildeling</w:t>
      </w:r>
      <w:r w:rsidRPr="009E665C">
        <w:rPr>
          <w:i/>
          <w:spacing w:val="-7"/>
          <w:sz w:val="24"/>
          <w:lang w:val="da-DK"/>
        </w:rPr>
        <w:t xml:space="preserve"> </w:t>
      </w:r>
      <w:r w:rsidRPr="009E665C">
        <w:rPr>
          <w:i/>
          <w:sz w:val="24"/>
          <w:lang w:val="da-DK"/>
        </w:rPr>
        <w:t>af</w:t>
      </w:r>
      <w:r w:rsidRPr="009E665C">
        <w:rPr>
          <w:i/>
          <w:spacing w:val="-4"/>
          <w:sz w:val="24"/>
          <w:lang w:val="da-DK"/>
        </w:rPr>
        <w:t xml:space="preserve"> </w:t>
      </w:r>
      <w:r w:rsidRPr="009E665C">
        <w:rPr>
          <w:i/>
          <w:sz w:val="24"/>
          <w:lang w:val="da-DK"/>
        </w:rPr>
        <w:t>betalingsforpligtelser</w:t>
      </w:r>
      <w:r w:rsidRPr="009E665C">
        <w:rPr>
          <w:i/>
          <w:spacing w:val="-5"/>
          <w:sz w:val="24"/>
          <w:lang w:val="da-DK"/>
        </w:rPr>
        <w:t xml:space="preserve"> </w:t>
      </w:r>
      <w:r w:rsidRPr="009E665C">
        <w:rPr>
          <w:i/>
          <w:sz w:val="24"/>
          <w:lang w:val="da-DK"/>
        </w:rPr>
        <w:t>for</w:t>
      </w:r>
      <w:r w:rsidRPr="009E665C">
        <w:rPr>
          <w:i/>
          <w:spacing w:val="-5"/>
          <w:sz w:val="24"/>
          <w:lang w:val="da-DK"/>
        </w:rPr>
        <w:t xml:space="preserve"> </w:t>
      </w:r>
      <w:r w:rsidRPr="009E665C">
        <w:rPr>
          <w:i/>
          <w:sz w:val="24"/>
          <w:lang w:val="da-DK"/>
        </w:rPr>
        <w:t>kommunalt</w:t>
      </w:r>
      <w:r w:rsidRPr="009E665C">
        <w:rPr>
          <w:i/>
          <w:spacing w:val="-4"/>
          <w:sz w:val="24"/>
          <w:lang w:val="da-DK"/>
        </w:rPr>
        <w:t xml:space="preserve"> </w:t>
      </w:r>
      <w:r w:rsidRPr="009E665C">
        <w:rPr>
          <w:i/>
          <w:sz w:val="24"/>
          <w:lang w:val="da-DK"/>
        </w:rPr>
        <w:t>indsamlet</w:t>
      </w:r>
      <w:r w:rsidRPr="009E665C">
        <w:rPr>
          <w:i/>
          <w:spacing w:val="-4"/>
          <w:sz w:val="24"/>
          <w:lang w:val="da-DK"/>
        </w:rPr>
        <w:t xml:space="preserve"> </w:t>
      </w:r>
      <w:r w:rsidRPr="009E665C">
        <w:rPr>
          <w:i/>
          <w:sz w:val="24"/>
          <w:lang w:val="da-DK"/>
        </w:rPr>
        <w:t>emballageaffald,</w:t>
      </w:r>
      <w:r w:rsidRPr="009E665C">
        <w:rPr>
          <w:i/>
          <w:spacing w:val="-4"/>
          <w:sz w:val="24"/>
          <w:lang w:val="da-DK"/>
        </w:rPr>
        <w:t xml:space="preserve"> </w:t>
      </w:r>
      <w:r w:rsidRPr="009E665C">
        <w:rPr>
          <w:i/>
          <w:sz w:val="24"/>
          <w:lang w:val="da-DK"/>
        </w:rPr>
        <w:t>jf.</w:t>
      </w:r>
      <w:r w:rsidRPr="009E665C">
        <w:rPr>
          <w:i/>
          <w:spacing w:val="-4"/>
          <w:sz w:val="24"/>
          <w:lang w:val="da-DK"/>
        </w:rPr>
        <w:t xml:space="preserve"> </w:t>
      </w:r>
      <w:r>
        <w:rPr>
          <w:i/>
          <w:sz w:val="24"/>
        </w:rPr>
        <w:t>§</w:t>
      </w:r>
      <w:r>
        <w:rPr>
          <w:i/>
          <w:spacing w:val="-4"/>
          <w:sz w:val="24"/>
        </w:rPr>
        <w:t xml:space="preserve"> </w:t>
      </w:r>
      <w:r>
        <w:rPr>
          <w:i/>
          <w:spacing w:val="-5"/>
          <w:sz w:val="24"/>
        </w:rPr>
        <w:t>44</w:t>
      </w:r>
    </w:p>
    <w:p w14:paraId="3F24A8B5" w14:textId="77777777" w:rsidR="00635043" w:rsidRPr="009E665C" w:rsidRDefault="00644EC4">
      <w:pPr>
        <w:pStyle w:val="Brdtekst"/>
        <w:spacing w:before="192" w:line="249" w:lineRule="auto"/>
        <w:ind w:right="108"/>
        <w:rPr>
          <w:lang w:val="da-DK"/>
        </w:rPr>
      </w:pPr>
      <w:r w:rsidRPr="009E665C">
        <w:rPr>
          <w:lang w:val="da-DK"/>
        </w:rPr>
        <w:t>Dansk Producentansvar skal på baggrund af de beregnede markedsandele, jf. afsnit 1, og de af kom- munalbestyrelsen oplyste indsamlingsordninger, første gang i 2026, jf. § 32, tildele en producent en betalingsforpligtelse for kommunalbestyrelsens indsamling, transport og behandling af emballageaffald.</w:t>
      </w:r>
    </w:p>
    <w:p w14:paraId="7C690E07" w14:textId="77777777" w:rsidR="00635043" w:rsidRPr="009E665C" w:rsidRDefault="00644EC4">
      <w:pPr>
        <w:pStyle w:val="Brdtekst"/>
        <w:spacing w:before="183" w:line="249" w:lineRule="auto"/>
        <w:ind w:right="108" w:hanging="1"/>
        <w:rPr>
          <w:lang w:val="da-DK"/>
        </w:rPr>
      </w:pPr>
      <w:r w:rsidRPr="009E665C">
        <w:rPr>
          <w:lang w:val="da-DK"/>
        </w:rPr>
        <w:t>Dansk Producentansvar skal ved tildeling af betalingsforpligtelser i henhold til § 36 i videst muligt omfang tildele den samme producent, der tildeles den fysisk organisatoriske forpligtelse og betalingsfor- pligtelse efter § 35.</w:t>
      </w:r>
    </w:p>
    <w:p w14:paraId="654C206C" w14:textId="77777777" w:rsidR="00635043" w:rsidRDefault="00644EC4">
      <w:pPr>
        <w:pStyle w:val="Listeafsnit"/>
        <w:numPr>
          <w:ilvl w:val="0"/>
          <w:numId w:val="80"/>
        </w:numPr>
        <w:tabs>
          <w:tab w:val="left" w:pos="3720"/>
        </w:tabs>
        <w:spacing w:before="183"/>
        <w:ind w:left="3720"/>
        <w:jc w:val="left"/>
        <w:rPr>
          <w:i/>
          <w:sz w:val="24"/>
        </w:rPr>
      </w:pPr>
      <w:r>
        <w:rPr>
          <w:i/>
          <w:sz w:val="24"/>
        </w:rPr>
        <w:t>Øvrige</w:t>
      </w:r>
      <w:r>
        <w:rPr>
          <w:i/>
          <w:spacing w:val="-8"/>
          <w:sz w:val="24"/>
        </w:rPr>
        <w:t xml:space="preserve"> </w:t>
      </w:r>
      <w:r>
        <w:rPr>
          <w:i/>
          <w:sz w:val="24"/>
        </w:rPr>
        <w:t>retningslinjer</w:t>
      </w:r>
      <w:r>
        <w:rPr>
          <w:i/>
          <w:spacing w:val="-9"/>
          <w:sz w:val="24"/>
        </w:rPr>
        <w:t xml:space="preserve"> </w:t>
      </w:r>
      <w:r>
        <w:rPr>
          <w:i/>
          <w:sz w:val="24"/>
        </w:rPr>
        <w:t>for</w:t>
      </w:r>
      <w:r>
        <w:rPr>
          <w:i/>
          <w:spacing w:val="-8"/>
          <w:sz w:val="24"/>
        </w:rPr>
        <w:t xml:space="preserve"> </w:t>
      </w:r>
      <w:r>
        <w:rPr>
          <w:i/>
          <w:spacing w:val="-2"/>
          <w:sz w:val="24"/>
        </w:rPr>
        <w:t>tildeling</w:t>
      </w:r>
    </w:p>
    <w:p w14:paraId="3484AF12" w14:textId="77777777" w:rsidR="00635043" w:rsidRPr="009E665C" w:rsidRDefault="00644EC4">
      <w:pPr>
        <w:pStyle w:val="Listeafsnit"/>
        <w:numPr>
          <w:ilvl w:val="1"/>
          <w:numId w:val="80"/>
        </w:numPr>
        <w:tabs>
          <w:tab w:val="left" w:pos="642"/>
        </w:tabs>
        <w:spacing w:before="192"/>
        <w:rPr>
          <w:i/>
          <w:sz w:val="24"/>
          <w:lang w:val="da-DK"/>
        </w:rPr>
      </w:pPr>
      <w:r w:rsidRPr="009E665C">
        <w:rPr>
          <w:i/>
          <w:sz w:val="24"/>
          <w:lang w:val="da-DK"/>
        </w:rPr>
        <w:t>Producenter,</w:t>
      </w:r>
      <w:r w:rsidRPr="009E665C">
        <w:rPr>
          <w:i/>
          <w:spacing w:val="-11"/>
          <w:sz w:val="24"/>
          <w:lang w:val="da-DK"/>
        </w:rPr>
        <w:t xml:space="preserve"> </w:t>
      </w:r>
      <w:r w:rsidRPr="009E665C">
        <w:rPr>
          <w:i/>
          <w:sz w:val="24"/>
          <w:lang w:val="da-DK"/>
        </w:rPr>
        <w:t>der</w:t>
      </w:r>
      <w:r w:rsidRPr="009E665C">
        <w:rPr>
          <w:i/>
          <w:spacing w:val="-8"/>
          <w:sz w:val="24"/>
          <w:lang w:val="da-DK"/>
        </w:rPr>
        <w:t xml:space="preserve"> </w:t>
      </w:r>
      <w:r w:rsidRPr="009E665C">
        <w:rPr>
          <w:i/>
          <w:sz w:val="24"/>
          <w:lang w:val="da-DK"/>
        </w:rPr>
        <w:t>påbegynder</w:t>
      </w:r>
      <w:r w:rsidRPr="009E665C">
        <w:rPr>
          <w:i/>
          <w:spacing w:val="-9"/>
          <w:sz w:val="24"/>
          <w:lang w:val="da-DK"/>
        </w:rPr>
        <w:t xml:space="preserve"> </w:t>
      </w:r>
      <w:r w:rsidRPr="009E665C">
        <w:rPr>
          <w:i/>
          <w:sz w:val="24"/>
          <w:lang w:val="da-DK"/>
        </w:rPr>
        <w:t>at</w:t>
      </w:r>
      <w:r w:rsidRPr="009E665C">
        <w:rPr>
          <w:i/>
          <w:spacing w:val="-8"/>
          <w:sz w:val="24"/>
          <w:lang w:val="da-DK"/>
        </w:rPr>
        <w:t xml:space="preserve"> </w:t>
      </w:r>
      <w:r w:rsidRPr="009E665C">
        <w:rPr>
          <w:i/>
          <w:sz w:val="24"/>
          <w:lang w:val="da-DK"/>
        </w:rPr>
        <w:t>tilgængeliggøre</w:t>
      </w:r>
      <w:r w:rsidRPr="009E665C">
        <w:rPr>
          <w:i/>
          <w:spacing w:val="-8"/>
          <w:sz w:val="24"/>
          <w:lang w:val="da-DK"/>
        </w:rPr>
        <w:t xml:space="preserve"> </w:t>
      </w:r>
      <w:r w:rsidRPr="009E665C">
        <w:rPr>
          <w:i/>
          <w:sz w:val="24"/>
          <w:lang w:val="da-DK"/>
        </w:rPr>
        <w:t>emballage</w:t>
      </w:r>
      <w:r w:rsidRPr="009E665C">
        <w:rPr>
          <w:i/>
          <w:spacing w:val="-8"/>
          <w:sz w:val="24"/>
          <w:lang w:val="da-DK"/>
        </w:rPr>
        <w:t xml:space="preserve"> </w:t>
      </w:r>
      <w:r w:rsidRPr="009E665C">
        <w:rPr>
          <w:i/>
          <w:sz w:val="24"/>
          <w:lang w:val="da-DK"/>
        </w:rPr>
        <w:t>inden</w:t>
      </w:r>
      <w:r w:rsidRPr="009E665C">
        <w:rPr>
          <w:i/>
          <w:spacing w:val="-9"/>
          <w:sz w:val="24"/>
          <w:lang w:val="da-DK"/>
        </w:rPr>
        <w:t xml:space="preserve"> </w:t>
      </w:r>
      <w:r w:rsidRPr="009E665C">
        <w:rPr>
          <w:i/>
          <w:sz w:val="24"/>
          <w:lang w:val="da-DK"/>
        </w:rPr>
        <w:t>for</w:t>
      </w:r>
      <w:r w:rsidRPr="009E665C">
        <w:rPr>
          <w:i/>
          <w:spacing w:val="-8"/>
          <w:sz w:val="24"/>
          <w:lang w:val="da-DK"/>
        </w:rPr>
        <w:t xml:space="preserve"> </w:t>
      </w:r>
      <w:r w:rsidRPr="009E665C">
        <w:rPr>
          <w:i/>
          <w:sz w:val="24"/>
          <w:lang w:val="da-DK"/>
        </w:rPr>
        <w:t>en</w:t>
      </w:r>
      <w:r w:rsidRPr="009E665C">
        <w:rPr>
          <w:i/>
          <w:spacing w:val="-8"/>
          <w:sz w:val="24"/>
          <w:lang w:val="da-DK"/>
        </w:rPr>
        <w:t xml:space="preserve"> </w:t>
      </w:r>
      <w:r w:rsidRPr="009E665C">
        <w:rPr>
          <w:i/>
          <w:sz w:val="24"/>
          <w:lang w:val="da-DK"/>
        </w:rPr>
        <w:t>gældende</w:t>
      </w:r>
      <w:r w:rsidRPr="009E665C">
        <w:rPr>
          <w:i/>
          <w:spacing w:val="-8"/>
          <w:sz w:val="24"/>
          <w:lang w:val="da-DK"/>
        </w:rPr>
        <w:t xml:space="preserve"> </w:t>
      </w:r>
      <w:r w:rsidRPr="009E665C">
        <w:rPr>
          <w:i/>
          <w:spacing w:val="-2"/>
          <w:sz w:val="24"/>
          <w:lang w:val="da-DK"/>
        </w:rPr>
        <w:t>tildelingsperiode</w:t>
      </w:r>
    </w:p>
    <w:p w14:paraId="613D053A" w14:textId="77777777" w:rsidR="00635043" w:rsidRPr="009E665C" w:rsidRDefault="00644EC4">
      <w:pPr>
        <w:pStyle w:val="Brdtekst"/>
        <w:spacing w:before="192" w:line="249" w:lineRule="auto"/>
        <w:ind w:right="106"/>
        <w:rPr>
          <w:lang w:val="da-DK"/>
        </w:rPr>
      </w:pPr>
      <w:r w:rsidRPr="009E665C">
        <w:rPr>
          <w:lang w:val="da-DK"/>
        </w:rPr>
        <w:t xml:space="preserve">Dansk Producentansvar beregner ikke markedsandel og træffer ikke afgørelse om tildeling for de produ- center, der påbegynder at tilgængeliggøre husholdningsemballage i løbet af en gældende tildelingsperio- </w:t>
      </w:r>
      <w:r w:rsidRPr="009E665C">
        <w:rPr>
          <w:spacing w:val="-4"/>
          <w:lang w:val="da-DK"/>
        </w:rPr>
        <w:t>de.</w:t>
      </w:r>
    </w:p>
    <w:p w14:paraId="7CFE6B0B"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475D7131" w14:textId="77777777" w:rsidR="00635043" w:rsidRPr="009E665C" w:rsidRDefault="00644EC4">
      <w:pPr>
        <w:pStyle w:val="Brdtekst"/>
        <w:spacing w:before="67" w:line="249" w:lineRule="auto"/>
        <w:ind w:right="106"/>
        <w:rPr>
          <w:lang w:val="da-DK"/>
        </w:rPr>
      </w:pPr>
      <w:r w:rsidRPr="009E665C">
        <w:rPr>
          <w:lang w:val="da-DK"/>
        </w:rPr>
        <w:lastRenderedPageBreak/>
        <w:t>Dansk Producentansvar beregner markedsandelen og træffer afgørelse om tildeling for den efterfølgende tildelingsperiode</w:t>
      </w:r>
      <w:r w:rsidRPr="009E665C">
        <w:rPr>
          <w:spacing w:val="-2"/>
          <w:lang w:val="da-DK"/>
        </w:rPr>
        <w:t xml:space="preserve"> </w:t>
      </w:r>
      <w:r w:rsidRPr="009E665C">
        <w:rPr>
          <w:lang w:val="da-DK"/>
        </w:rPr>
        <w:t>på</w:t>
      </w:r>
      <w:r w:rsidRPr="009E665C">
        <w:rPr>
          <w:spacing w:val="-2"/>
          <w:lang w:val="da-DK"/>
        </w:rPr>
        <w:t xml:space="preserve"> </w:t>
      </w:r>
      <w:r w:rsidRPr="009E665C">
        <w:rPr>
          <w:lang w:val="da-DK"/>
        </w:rPr>
        <w:t>baggrund</w:t>
      </w:r>
      <w:r w:rsidRPr="009E665C">
        <w:rPr>
          <w:spacing w:val="-2"/>
          <w:lang w:val="da-DK"/>
        </w:rPr>
        <w:t xml:space="preserve"> </w:t>
      </w:r>
      <w:r w:rsidRPr="009E665C">
        <w:rPr>
          <w:lang w:val="da-DK"/>
        </w:rPr>
        <w:t>af</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af</w:t>
      </w:r>
      <w:r w:rsidRPr="009E665C">
        <w:rPr>
          <w:spacing w:val="-2"/>
          <w:lang w:val="da-DK"/>
        </w:rPr>
        <w:t xml:space="preserve"> </w:t>
      </w:r>
      <w:r w:rsidRPr="009E665C">
        <w:rPr>
          <w:lang w:val="da-DK"/>
        </w:rPr>
        <w:t>producenten</w:t>
      </w:r>
      <w:r w:rsidRPr="009E665C">
        <w:rPr>
          <w:spacing w:val="-2"/>
          <w:lang w:val="da-DK"/>
        </w:rPr>
        <w:t xml:space="preserve"> </w:t>
      </w:r>
      <w:r w:rsidRPr="009E665C">
        <w:rPr>
          <w:lang w:val="da-DK"/>
        </w:rPr>
        <w:t>tilgængeliggjorte</w:t>
      </w:r>
      <w:r w:rsidRPr="009E665C">
        <w:rPr>
          <w:spacing w:val="-2"/>
          <w:lang w:val="da-DK"/>
        </w:rPr>
        <w:t xml:space="preserve"> </w:t>
      </w:r>
      <w:r w:rsidRPr="009E665C">
        <w:rPr>
          <w:lang w:val="da-DK"/>
        </w:rPr>
        <w:t>mængde</w:t>
      </w:r>
      <w:r w:rsidRPr="009E665C">
        <w:rPr>
          <w:spacing w:val="-2"/>
          <w:lang w:val="da-DK"/>
        </w:rPr>
        <w:t xml:space="preserve"> </w:t>
      </w:r>
      <w:r w:rsidRPr="009E665C">
        <w:rPr>
          <w:lang w:val="da-DK"/>
        </w:rPr>
        <w:t>for</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tildelingsperiode,</w:t>
      </w:r>
      <w:r w:rsidRPr="009E665C">
        <w:rPr>
          <w:spacing w:val="-2"/>
          <w:lang w:val="da-DK"/>
        </w:rPr>
        <w:t xml:space="preserve"> </w:t>
      </w:r>
      <w:r w:rsidRPr="009E665C">
        <w:rPr>
          <w:lang w:val="da-DK"/>
        </w:rPr>
        <w:t xml:space="preserve">i hvilken producenten påbegynder at tilgængeliggøre husholdningsemballage. Mængden multipliceres med </w:t>
      </w:r>
      <w:r w:rsidRPr="009E665C">
        <w:rPr>
          <w:spacing w:val="-4"/>
          <w:lang w:val="da-DK"/>
        </w:rPr>
        <w:t>to.</w:t>
      </w:r>
    </w:p>
    <w:p w14:paraId="66CC49BA"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4635581C" w14:textId="77777777" w:rsidR="00635043" w:rsidRPr="009E665C" w:rsidRDefault="00644EC4">
      <w:pPr>
        <w:pStyle w:val="Overskrift1"/>
        <w:ind w:left="9342"/>
        <w:rPr>
          <w:lang w:val="da-DK"/>
        </w:rPr>
      </w:pPr>
      <w:bookmarkStart w:id="690" w:name="Bilag_10_-_Retningslinjer_for_beregning_"/>
      <w:bookmarkEnd w:id="690"/>
      <w:r w:rsidRPr="009E665C">
        <w:rPr>
          <w:lang w:val="da-DK"/>
        </w:rPr>
        <w:lastRenderedPageBreak/>
        <w:t xml:space="preserve">Bilag </w:t>
      </w:r>
      <w:r w:rsidRPr="009E665C">
        <w:rPr>
          <w:spacing w:val="-5"/>
          <w:lang w:val="da-DK"/>
        </w:rPr>
        <w:t>10</w:t>
      </w:r>
    </w:p>
    <w:p w14:paraId="07820776" w14:textId="1CEA78EE" w:rsidR="00635043" w:rsidRPr="002C75E4" w:rsidRDefault="00644EC4">
      <w:pPr>
        <w:pStyle w:val="Overskrift2"/>
        <w:spacing w:before="136" w:line="249" w:lineRule="auto"/>
        <w:ind w:left="4759" w:hanging="4571"/>
        <w:rPr>
          <w:lang w:val="da-DK"/>
        </w:rPr>
      </w:pPr>
      <w:del w:id="691" w:author="Kåre Groes" w:date="2025-09-11T13:45:00Z">
        <w:r w:rsidRPr="009E665C" w:rsidDel="00655000">
          <w:rPr>
            <w:lang w:val="da-DK"/>
          </w:rPr>
          <w:delText>Retningslinjer</w:delText>
        </w:r>
        <w:r w:rsidRPr="009E665C" w:rsidDel="00655000">
          <w:rPr>
            <w:spacing w:val="-4"/>
            <w:lang w:val="da-DK"/>
          </w:rPr>
          <w:delText xml:space="preserve"> </w:delText>
        </w:r>
        <w:r w:rsidRPr="009E665C" w:rsidDel="00655000">
          <w:rPr>
            <w:lang w:val="da-DK"/>
          </w:rPr>
          <w:delText>for</w:delText>
        </w:r>
        <w:r w:rsidRPr="009E665C" w:rsidDel="00655000">
          <w:rPr>
            <w:spacing w:val="-4"/>
            <w:lang w:val="da-DK"/>
          </w:rPr>
          <w:delText xml:space="preserve"> </w:delText>
        </w:r>
        <w:r w:rsidRPr="009E665C" w:rsidDel="00655000">
          <w:rPr>
            <w:lang w:val="da-DK"/>
          </w:rPr>
          <w:delText>b</w:delText>
        </w:r>
      </w:del>
      <w:ins w:id="692" w:author="Kåre Groes" w:date="2025-09-11T13:45:00Z">
        <w:r w:rsidR="00655000">
          <w:rPr>
            <w:lang w:val="da-DK"/>
          </w:rPr>
          <w:t>B</w:t>
        </w:r>
      </w:ins>
      <w:r w:rsidRPr="009E665C">
        <w:rPr>
          <w:lang w:val="da-DK"/>
        </w:rPr>
        <w:t>eregning</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tildeling</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betalingsforpligtelser</w:t>
      </w:r>
      <w:r w:rsidRPr="009E665C">
        <w:rPr>
          <w:spacing w:val="-4"/>
          <w:lang w:val="da-DK"/>
        </w:rPr>
        <w:t xml:space="preserve"> </w:t>
      </w:r>
      <w:r w:rsidRPr="009E665C">
        <w:rPr>
          <w:lang w:val="da-DK"/>
        </w:rPr>
        <w:t>for</w:t>
      </w:r>
      <w:r w:rsidRPr="009E665C">
        <w:rPr>
          <w:spacing w:val="-4"/>
          <w:lang w:val="da-DK"/>
        </w:rPr>
        <w:t xml:space="preserve"> </w:t>
      </w:r>
      <w:r w:rsidRPr="009E665C">
        <w:rPr>
          <w:lang w:val="da-DK"/>
        </w:rPr>
        <w:t>erhvervsemballageaffald,</w:t>
      </w:r>
      <w:r w:rsidRPr="009E665C">
        <w:rPr>
          <w:spacing w:val="-4"/>
          <w:lang w:val="da-DK"/>
        </w:rPr>
        <w:t xml:space="preserve"> </w:t>
      </w:r>
      <w:r w:rsidRPr="009E665C">
        <w:rPr>
          <w:lang w:val="da-DK"/>
        </w:rPr>
        <w:t>jf.</w:t>
      </w:r>
      <w:r w:rsidRPr="009E665C">
        <w:rPr>
          <w:spacing w:val="-4"/>
          <w:lang w:val="da-DK"/>
        </w:rPr>
        <w:t xml:space="preserve"> </w:t>
      </w:r>
      <w:r w:rsidRPr="002C75E4">
        <w:rPr>
          <w:lang w:val="da-DK"/>
        </w:rPr>
        <w:t>§ 60, stk. 1</w:t>
      </w:r>
    </w:p>
    <w:p w14:paraId="2264F2D1" w14:textId="77777777" w:rsidR="00635043" w:rsidRDefault="00644EC4">
      <w:pPr>
        <w:pStyle w:val="Listeafsnit"/>
        <w:numPr>
          <w:ilvl w:val="2"/>
          <w:numId w:val="80"/>
        </w:numPr>
        <w:tabs>
          <w:tab w:val="left" w:pos="2923"/>
        </w:tabs>
        <w:spacing w:before="182"/>
        <w:jc w:val="left"/>
        <w:rPr>
          <w:i/>
          <w:sz w:val="24"/>
        </w:rPr>
      </w:pPr>
      <w:r>
        <w:rPr>
          <w:i/>
          <w:sz w:val="24"/>
        </w:rPr>
        <w:t>Producenters</w:t>
      </w:r>
      <w:r>
        <w:rPr>
          <w:i/>
          <w:spacing w:val="-8"/>
          <w:sz w:val="24"/>
        </w:rPr>
        <w:t xml:space="preserve"> </w:t>
      </w:r>
      <w:r>
        <w:rPr>
          <w:i/>
          <w:sz w:val="24"/>
        </w:rPr>
        <w:t>markedsandel</w:t>
      </w:r>
      <w:r>
        <w:rPr>
          <w:i/>
          <w:spacing w:val="-6"/>
          <w:sz w:val="24"/>
        </w:rPr>
        <w:t xml:space="preserve"> </w:t>
      </w:r>
      <w:r>
        <w:rPr>
          <w:i/>
          <w:sz w:val="24"/>
        </w:rPr>
        <w:t>af</w:t>
      </w:r>
      <w:r>
        <w:rPr>
          <w:i/>
          <w:spacing w:val="-6"/>
          <w:sz w:val="24"/>
        </w:rPr>
        <w:t xml:space="preserve"> </w:t>
      </w:r>
      <w:r>
        <w:rPr>
          <w:i/>
          <w:spacing w:val="-2"/>
          <w:sz w:val="24"/>
        </w:rPr>
        <w:t>erhvervsemballage</w:t>
      </w:r>
    </w:p>
    <w:p w14:paraId="15C3F134" w14:textId="77777777" w:rsidR="00635043" w:rsidRPr="009E665C" w:rsidRDefault="00644EC4">
      <w:pPr>
        <w:pStyle w:val="Brdtekst"/>
        <w:spacing w:before="192" w:line="249" w:lineRule="auto"/>
        <w:ind w:right="105"/>
        <w:rPr>
          <w:lang w:val="da-DK"/>
        </w:rPr>
      </w:pPr>
      <w:r w:rsidRPr="009E665C">
        <w:rPr>
          <w:lang w:val="da-DK"/>
        </w:rPr>
        <w:t>Dansk Producentansvar anvender de indberettede mængder i henhold til §§ 27 og 28, som hver producent har</w:t>
      </w:r>
      <w:r w:rsidRPr="009E665C">
        <w:rPr>
          <w:spacing w:val="-2"/>
          <w:lang w:val="da-DK"/>
        </w:rPr>
        <w:t xml:space="preserve"> </w:t>
      </w:r>
      <w:r w:rsidRPr="009E665C">
        <w:rPr>
          <w:lang w:val="da-DK"/>
        </w:rPr>
        <w:t>tilgængeliggjort</w:t>
      </w:r>
      <w:r w:rsidRPr="009E665C">
        <w:rPr>
          <w:spacing w:val="-2"/>
          <w:lang w:val="da-DK"/>
        </w:rPr>
        <w:t xml:space="preserve"> </w:t>
      </w:r>
      <w:r w:rsidRPr="009E665C">
        <w:rPr>
          <w:lang w:val="da-DK"/>
        </w:rPr>
        <w:t>i</w:t>
      </w:r>
      <w:r w:rsidRPr="009E665C">
        <w:rPr>
          <w:spacing w:val="-2"/>
          <w:lang w:val="da-DK"/>
        </w:rPr>
        <w:t xml:space="preserve"> </w:t>
      </w:r>
      <w:r w:rsidRPr="009E665C">
        <w:rPr>
          <w:lang w:val="da-DK"/>
        </w:rPr>
        <w:t>Danmark</w:t>
      </w:r>
      <w:r w:rsidRPr="009E665C">
        <w:rPr>
          <w:spacing w:val="-2"/>
          <w:lang w:val="da-DK"/>
        </w:rPr>
        <w:t xml:space="preserve"> </w:t>
      </w:r>
      <w:r w:rsidRPr="009E665C">
        <w:rPr>
          <w:lang w:val="da-DK"/>
        </w:rPr>
        <w:t>i</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pågældende</w:t>
      </w:r>
      <w:r w:rsidRPr="009E665C">
        <w:rPr>
          <w:spacing w:val="-2"/>
          <w:lang w:val="da-DK"/>
        </w:rPr>
        <w:t xml:space="preserve"> </w:t>
      </w:r>
      <w:r w:rsidRPr="009E665C">
        <w:rPr>
          <w:lang w:val="da-DK"/>
        </w:rPr>
        <w:t>indberetningsperiode,</w:t>
      </w:r>
      <w:r w:rsidRPr="009E665C">
        <w:rPr>
          <w:spacing w:val="-2"/>
          <w:lang w:val="da-DK"/>
        </w:rPr>
        <w:t xml:space="preserve"> </w:t>
      </w:r>
      <w:r w:rsidRPr="009E665C">
        <w:rPr>
          <w:lang w:val="da-DK"/>
        </w:rPr>
        <w:t>til</w:t>
      </w:r>
      <w:r w:rsidRPr="009E665C">
        <w:rPr>
          <w:spacing w:val="-2"/>
          <w:lang w:val="da-DK"/>
        </w:rPr>
        <w:t xml:space="preserve"> </w:t>
      </w:r>
      <w:r w:rsidRPr="009E665C">
        <w:rPr>
          <w:lang w:val="da-DK"/>
        </w:rPr>
        <w:t>at</w:t>
      </w:r>
      <w:r w:rsidRPr="009E665C">
        <w:rPr>
          <w:spacing w:val="-2"/>
          <w:lang w:val="da-DK"/>
        </w:rPr>
        <w:t xml:space="preserve"> </w:t>
      </w:r>
      <w:r w:rsidRPr="009E665C">
        <w:rPr>
          <w:lang w:val="da-DK"/>
        </w:rPr>
        <w:t>beregne</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enkelte</w:t>
      </w:r>
      <w:r w:rsidRPr="009E665C">
        <w:rPr>
          <w:spacing w:val="-2"/>
          <w:lang w:val="da-DK"/>
        </w:rPr>
        <w:t xml:space="preserve"> </w:t>
      </w:r>
      <w:r w:rsidRPr="009E665C">
        <w:rPr>
          <w:lang w:val="da-DK"/>
        </w:rPr>
        <w:t>registre- rede producents respektive markedsandel for erhvervsemballage.</w:t>
      </w:r>
    </w:p>
    <w:p w14:paraId="190910FD" w14:textId="77777777" w:rsidR="00635043" w:rsidRPr="009E665C" w:rsidRDefault="00644EC4">
      <w:pPr>
        <w:pStyle w:val="Brdtekst"/>
        <w:spacing w:before="183" w:line="249" w:lineRule="auto"/>
        <w:ind w:right="105"/>
        <w:rPr>
          <w:lang w:val="da-DK"/>
        </w:rPr>
      </w:pPr>
      <w:r w:rsidRPr="009E665C">
        <w:rPr>
          <w:lang w:val="da-DK"/>
        </w:rPr>
        <w:t>Producenters markedsandel udgør producentens andel af de samlede indberettede mængder af tilgænge- liggjort erhvervsemballage for det foregående kalenderår. I den efterfølgende tildeling fratrækkes de affaldsmængder, som producenten har tilbagetaget i en tilbagetagningsordning, jf. § 70, og som er indberettet til Dansk Producentansvar i henhold til § 29.</w:t>
      </w:r>
    </w:p>
    <w:p w14:paraId="0BDD7D20" w14:textId="77777777" w:rsidR="00635043" w:rsidRDefault="00644EC4">
      <w:pPr>
        <w:pStyle w:val="Listeafsnit"/>
        <w:numPr>
          <w:ilvl w:val="2"/>
          <w:numId w:val="80"/>
        </w:numPr>
        <w:tabs>
          <w:tab w:val="left" w:pos="1931"/>
        </w:tabs>
        <w:spacing w:before="184"/>
        <w:ind w:left="1931"/>
        <w:jc w:val="left"/>
        <w:rPr>
          <w:i/>
          <w:sz w:val="24"/>
        </w:rPr>
      </w:pPr>
      <w:r w:rsidRPr="009E665C">
        <w:rPr>
          <w:i/>
          <w:sz w:val="24"/>
          <w:lang w:val="da-DK"/>
        </w:rPr>
        <w:t>Tildeling</w:t>
      </w:r>
      <w:r w:rsidRPr="009E665C">
        <w:rPr>
          <w:i/>
          <w:spacing w:val="-7"/>
          <w:sz w:val="24"/>
          <w:lang w:val="da-DK"/>
        </w:rPr>
        <w:t xml:space="preserve"> </w:t>
      </w:r>
      <w:r w:rsidRPr="009E665C">
        <w:rPr>
          <w:i/>
          <w:sz w:val="24"/>
          <w:lang w:val="da-DK"/>
        </w:rPr>
        <w:t>af</w:t>
      </w:r>
      <w:r w:rsidRPr="009E665C">
        <w:rPr>
          <w:i/>
          <w:spacing w:val="-6"/>
          <w:sz w:val="24"/>
          <w:lang w:val="da-DK"/>
        </w:rPr>
        <w:t xml:space="preserve"> </w:t>
      </w:r>
      <w:r w:rsidRPr="009E665C">
        <w:rPr>
          <w:i/>
          <w:sz w:val="24"/>
          <w:lang w:val="da-DK"/>
        </w:rPr>
        <w:t>betalingsforpligtelser</w:t>
      </w:r>
      <w:r w:rsidRPr="009E665C">
        <w:rPr>
          <w:i/>
          <w:spacing w:val="-7"/>
          <w:sz w:val="24"/>
          <w:lang w:val="da-DK"/>
        </w:rPr>
        <w:t xml:space="preserve"> </w:t>
      </w:r>
      <w:r w:rsidRPr="009E665C">
        <w:rPr>
          <w:i/>
          <w:sz w:val="24"/>
          <w:lang w:val="da-DK"/>
        </w:rPr>
        <w:t>for</w:t>
      </w:r>
      <w:r w:rsidRPr="009E665C">
        <w:rPr>
          <w:i/>
          <w:spacing w:val="-7"/>
          <w:sz w:val="24"/>
          <w:lang w:val="da-DK"/>
        </w:rPr>
        <w:t xml:space="preserve"> </w:t>
      </w:r>
      <w:r w:rsidRPr="009E665C">
        <w:rPr>
          <w:i/>
          <w:sz w:val="24"/>
          <w:lang w:val="da-DK"/>
        </w:rPr>
        <w:t>erhvervsemballageaffald,</w:t>
      </w:r>
      <w:r w:rsidRPr="009E665C">
        <w:rPr>
          <w:i/>
          <w:spacing w:val="-6"/>
          <w:sz w:val="24"/>
          <w:lang w:val="da-DK"/>
        </w:rPr>
        <w:t xml:space="preserve"> </w:t>
      </w:r>
      <w:r w:rsidRPr="009E665C">
        <w:rPr>
          <w:i/>
          <w:sz w:val="24"/>
          <w:lang w:val="da-DK"/>
        </w:rPr>
        <w:t>jf.</w:t>
      </w:r>
      <w:r w:rsidRPr="009E665C">
        <w:rPr>
          <w:i/>
          <w:spacing w:val="-6"/>
          <w:sz w:val="24"/>
          <w:lang w:val="da-DK"/>
        </w:rPr>
        <w:t xml:space="preserve"> </w:t>
      </w:r>
      <w:r>
        <w:rPr>
          <w:i/>
          <w:sz w:val="24"/>
        </w:rPr>
        <w:t>§</w:t>
      </w:r>
      <w:r>
        <w:rPr>
          <w:i/>
          <w:spacing w:val="-6"/>
          <w:sz w:val="24"/>
        </w:rPr>
        <w:t xml:space="preserve"> </w:t>
      </w:r>
      <w:r>
        <w:rPr>
          <w:i/>
          <w:spacing w:val="-5"/>
          <w:sz w:val="24"/>
        </w:rPr>
        <w:t>60</w:t>
      </w:r>
    </w:p>
    <w:p w14:paraId="4B15E57A" w14:textId="77777777" w:rsidR="00635043" w:rsidRPr="009E665C" w:rsidRDefault="00644EC4">
      <w:pPr>
        <w:pStyle w:val="Brdtekst"/>
        <w:spacing w:before="192" w:line="249" w:lineRule="auto"/>
        <w:ind w:right="108"/>
        <w:rPr>
          <w:lang w:val="da-DK"/>
        </w:rPr>
      </w:pPr>
      <w:r w:rsidRPr="009E665C">
        <w:rPr>
          <w:lang w:val="da-DK"/>
        </w:rPr>
        <w:t>Dansk</w:t>
      </w:r>
      <w:r w:rsidRPr="009E665C">
        <w:rPr>
          <w:spacing w:val="-1"/>
          <w:lang w:val="da-DK"/>
        </w:rPr>
        <w:t xml:space="preserve"> </w:t>
      </w:r>
      <w:r w:rsidRPr="009E665C">
        <w:rPr>
          <w:lang w:val="da-DK"/>
        </w:rPr>
        <w:t>Producentansvar</w:t>
      </w:r>
      <w:r w:rsidRPr="009E665C">
        <w:rPr>
          <w:spacing w:val="-1"/>
          <w:lang w:val="da-DK"/>
        </w:rPr>
        <w:t xml:space="preserve"> </w:t>
      </w:r>
      <w:r w:rsidRPr="009E665C">
        <w:rPr>
          <w:lang w:val="da-DK"/>
        </w:rPr>
        <w:t>skal</w:t>
      </w:r>
      <w:r w:rsidRPr="009E665C">
        <w:rPr>
          <w:spacing w:val="-1"/>
          <w:lang w:val="da-DK"/>
        </w:rPr>
        <w:t xml:space="preserve"> </w:t>
      </w:r>
      <w:r w:rsidRPr="009E665C">
        <w:rPr>
          <w:lang w:val="da-DK"/>
        </w:rPr>
        <w:t>på</w:t>
      </w:r>
      <w:r w:rsidRPr="009E665C">
        <w:rPr>
          <w:spacing w:val="-1"/>
          <w:lang w:val="da-DK"/>
        </w:rPr>
        <w:t xml:space="preserve"> </w:t>
      </w:r>
      <w:r w:rsidRPr="009E665C">
        <w:rPr>
          <w:lang w:val="da-DK"/>
        </w:rPr>
        <w:t>baggrund</w:t>
      </w:r>
      <w:r w:rsidRPr="009E665C">
        <w:rPr>
          <w:spacing w:val="-1"/>
          <w:lang w:val="da-DK"/>
        </w:rPr>
        <w:t xml:space="preserve"> </w:t>
      </w:r>
      <w:r w:rsidRPr="009E665C">
        <w:rPr>
          <w:lang w:val="da-DK"/>
        </w:rPr>
        <w:t>af</w:t>
      </w:r>
      <w:r w:rsidRPr="009E665C">
        <w:rPr>
          <w:spacing w:val="-1"/>
          <w:lang w:val="da-DK"/>
        </w:rPr>
        <w:t xml:space="preserve"> </w:t>
      </w:r>
      <w:r w:rsidRPr="009E665C">
        <w:rPr>
          <w:lang w:val="da-DK"/>
        </w:rPr>
        <w:t>de</w:t>
      </w:r>
      <w:r w:rsidRPr="009E665C">
        <w:rPr>
          <w:spacing w:val="-1"/>
          <w:lang w:val="da-DK"/>
        </w:rPr>
        <w:t xml:space="preserve"> </w:t>
      </w:r>
      <w:r w:rsidRPr="009E665C">
        <w:rPr>
          <w:lang w:val="da-DK"/>
        </w:rPr>
        <w:t>beregnede</w:t>
      </w:r>
      <w:r w:rsidRPr="009E665C">
        <w:rPr>
          <w:spacing w:val="-1"/>
          <w:lang w:val="da-DK"/>
        </w:rPr>
        <w:t xml:space="preserve"> </w:t>
      </w:r>
      <w:r w:rsidRPr="009E665C">
        <w:rPr>
          <w:lang w:val="da-DK"/>
        </w:rPr>
        <w:t>markedsandele,</w:t>
      </w:r>
      <w:r w:rsidRPr="009E665C">
        <w:rPr>
          <w:spacing w:val="-1"/>
          <w:lang w:val="da-DK"/>
        </w:rPr>
        <w:t xml:space="preserve"> </w:t>
      </w:r>
      <w:r w:rsidRPr="009E665C">
        <w:rPr>
          <w:lang w:val="da-DK"/>
        </w:rPr>
        <w:t>jf.</w:t>
      </w:r>
      <w:r w:rsidRPr="009E665C">
        <w:rPr>
          <w:spacing w:val="-1"/>
          <w:lang w:val="da-DK"/>
        </w:rPr>
        <w:t xml:space="preserve"> </w:t>
      </w:r>
      <w:r w:rsidRPr="009E665C">
        <w:rPr>
          <w:lang w:val="da-DK"/>
        </w:rPr>
        <w:t>afsnit</w:t>
      </w:r>
      <w:r w:rsidRPr="009E665C">
        <w:rPr>
          <w:spacing w:val="-1"/>
          <w:lang w:val="da-DK"/>
        </w:rPr>
        <w:t xml:space="preserve"> </w:t>
      </w:r>
      <w:r w:rsidRPr="009E665C">
        <w:rPr>
          <w:lang w:val="da-DK"/>
        </w:rPr>
        <w:t>1,</w:t>
      </w:r>
      <w:r w:rsidRPr="009E665C">
        <w:rPr>
          <w:spacing w:val="-1"/>
          <w:lang w:val="da-DK"/>
        </w:rPr>
        <w:t xml:space="preserve"> </w:t>
      </w:r>
      <w:r w:rsidRPr="009E665C">
        <w:rPr>
          <w:lang w:val="da-DK"/>
        </w:rPr>
        <w:t>tildele</w:t>
      </w:r>
      <w:r w:rsidRPr="009E665C">
        <w:rPr>
          <w:spacing w:val="-1"/>
          <w:lang w:val="da-DK"/>
        </w:rPr>
        <w:t xml:space="preserve"> </w:t>
      </w:r>
      <w:r w:rsidRPr="009E665C">
        <w:rPr>
          <w:lang w:val="da-DK"/>
        </w:rPr>
        <w:t>en</w:t>
      </w:r>
      <w:r w:rsidRPr="009E665C">
        <w:rPr>
          <w:spacing w:val="-1"/>
          <w:lang w:val="da-DK"/>
        </w:rPr>
        <w:t xml:space="preserve"> </w:t>
      </w:r>
      <w:r w:rsidRPr="009E665C">
        <w:rPr>
          <w:lang w:val="da-DK"/>
        </w:rPr>
        <w:t>producent en betalingsforpligtelse for erhvervsemballageaffald, som er håndteret i overensstemmelse med § 60.</w:t>
      </w:r>
    </w:p>
    <w:p w14:paraId="221163A5" w14:textId="77777777" w:rsidR="00635043" w:rsidRPr="009E665C" w:rsidRDefault="00644EC4">
      <w:pPr>
        <w:pStyle w:val="Brdtekst"/>
        <w:spacing w:before="182" w:line="249" w:lineRule="auto"/>
        <w:ind w:right="109" w:hanging="1"/>
        <w:rPr>
          <w:lang w:val="da-DK"/>
        </w:rPr>
      </w:pPr>
      <w:r w:rsidRPr="009E665C">
        <w:rPr>
          <w:lang w:val="da-DK"/>
        </w:rPr>
        <w:t>Dansk</w:t>
      </w:r>
      <w:r w:rsidRPr="009E665C">
        <w:rPr>
          <w:spacing w:val="-1"/>
          <w:lang w:val="da-DK"/>
        </w:rPr>
        <w:t xml:space="preserve"> </w:t>
      </w:r>
      <w:r w:rsidRPr="009E665C">
        <w:rPr>
          <w:lang w:val="da-DK"/>
        </w:rPr>
        <w:t>Producentansvar</w:t>
      </w:r>
      <w:r w:rsidRPr="009E665C">
        <w:rPr>
          <w:spacing w:val="-1"/>
          <w:lang w:val="da-DK"/>
        </w:rPr>
        <w:t xml:space="preserve"> </w:t>
      </w:r>
      <w:r w:rsidRPr="009E665C">
        <w:rPr>
          <w:lang w:val="da-DK"/>
        </w:rPr>
        <w:t>skal</w:t>
      </w:r>
      <w:r w:rsidRPr="009E665C">
        <w:rPr>
          <w:spacing w:val="-1"/>
          <w:lang w:val="da-DK"/>
        </w:rPr>
        <w:t xml:space="preserve"> </w:t>
      </w:r>
      <w:r w:rsidRPr="009E665C">
        <w:rPr>
          <w:lang w:val="da-DK"/>
        </w:rPr>
        <w:t>ved</w:t>
      </w:r>
      <w:r w:rsidRPr="009E665C">
        <w:rPr>
          <w:spacing w:val="-1"/>
          <w:lang w:val="da-DK"/>
        </w:rPr>
        <w:t xml:space="preserve"> </w:t>
      </w:r>
      <w:r w:rsidRPr="009E665C">
        <w:rPr>
          <w:lang w:val="da-DK"/>
        </w:rPr>
        <w:t>beregningen</w:t>
      </w:r>
      <w:r w:rsidRPr="009E665C">
        <w:rPr>
          <w:spacing w:val="-1"/>
          <w:lang w:val="da-DK"/>
        </w:rPr>
        <w:t xml:space="preserve"> </w:t>
      </w:r>
      <w:r w:rsidRPr="009E665C">
        <w:rPr>
          <w:lang w:val="da-DK"/>
        </w:rPr>
        <w:t>af</w:t>
      </w:r>
      <w:r w:rsidRPr="009E665C">
        <w:rPr>
          <w:spacing w:val="-1"/>
          <w:lang w:val="da-DK"/>
        </w:rPr>
        <w:t xml:space="preserve"> </w:t>
      </w:r>
      <w:r w:rsidRPr="009E665C">
        <w:rPr>
          <w:lang w:val="da-DK"/>
        </w:rPr>
        <w:t>tildelinger,</w:t>
      </w:r>
      <w:r w:rsidRPr="009E665C">
        <w:rPr>
          <w:spacing w:val="-1"/>
          <w:lang w:val="da-DK"/>
        </w:rPr>
        <w:t xml:space="preserve"> </w:t>
      </w:r>
      <w:r w:rsidRPr="009E665C">
        <w:rPr>
          <w:lang w:val="da-DK"/>
        </w:rPr>
        <w:t>i</w:t>
      </w:r>
      <w:r w:rsidRPr="009E665C">
        <w:rPr>
          <w:spacing w:val="-1"/>
          <w:lang w:val="da-DK"/>
        </w:rPr>
        <w:t xml:space="preserve"> </w:t>
      </w:r>
      <w:r w:rsidRPr="009E665C">
        <w:rPr>
          <w:lang w:val="da-DK"/>
        </w:rPr>
        <w:t>videst</w:t>
      </w:r>
      <w:r w:rsidRPr="009E665C">
        <w:rPr>
          <w:spacing w:val="-1"/>
          <w:lang w:val="da-DK"/>
        </w:rPr>
        <w:t xml:space="preserve"> </w:t>
      </w:r>
      <w:r w:rsidRPr="009E665C">
        <w:rPr>
          <w:lang w:val="da-DK"/>
        </w:rPr>
        <w:t>muligt</w:t>
      </w:r>
      <w:r w:rsidRPr="009E665C">
        <w:rPr>
          <w:spacing w:val="-1"/>
          <w:lang w:val="da-DK"/>
        </w:rPr>
        <w:t xml:space="preserve"> </w:t>
      </w:r>
      <w:r w:rsidRPr="009E665C">
        <w:rPr>
          <w:lang w:val="da-DK"/>
        </w:rPr>
        <w:t>omfang,</w:t>
      </w:r>
      <w:r w:rsidRPr="009E665C">
        <w:rPr>
          <w:spacing w:val="-1"/>
          <w:lang w:val="da-DK"/>
        </w:rPr>
        <w:t xml:space="preserve"> </w:t>
      </w:r>
      <w:r w:rsidRPr="009E665C">
        <w:rPr>
          <w:lang w:val="da-DK"/>
        </w:rPr>
        <w:t>tage</w:t>
      </w:r>
      <w:r w:rsidRPr="009E665C">
        <w:rPr>
          <w:spacing w:val="-1"/>
          <w:lang w:val="da-DK"/>
        </w:rPr>
        <w:t xml:space="preserve"> </w:t>
      </w:r>
      <w:r w:rsidRPr="009E665C">
        <w:rPr>
          <w:lang w:val="da-DK"/>
        </w:rPr>
        <w:t>hensyn</w:t>
      </w:r>
      <w:r w:rsidRPr="009E665C">
        <w:rPr>
          <w:spacing w:val="-1"/>
          <w:lang w:val="da-DK"/>
        </w:rPr>
        <w:t xml:space="preserve"> </w:t>
      </w:r>
      <w:r w:rsidRPr="009E665C">
        <w:rPr>
          <w:lang w:val="da-DK"/>
        </w:rPr>
        <w:t>til,</w:t>
      </w:r>
      <w:r w:rsidRPr="009E665C">
        <w:rPr>
          <w:spacing w:val="-1"/>
          <w:lang w:val="da-DK"/>
        </w:rPr>
        <w:t xml:space="preserve"> </w:t>
      </w:r>
      <w:r w:rsidRPr="009E665C">
        <w:rPr>
          <w:lang w:val="da-DK"/>
        </w:rPr>
        <w:t>at</w:t>
      </w:r>
      <w:r w:rsidRPr="009E665C">
        <w:rPr>
          <w:spacing w:val="-1"/>
          <w:lang w:val="da-DK"/>
        </w:rPr>
        <w:t xml:space="preserve"> </w:t>
      </w:r>
      <w:r w:rsidRPr="009E665C">
        <w:rPr>
          <w:lang w:val="da-DK"/>
        </w:rPr>
        <w:t>alle erhvervsemballageaffaldsfraktioner fra en kommune tildeles samme kollektive ordning.</w:t>
      </w:r>
    </w:p>
    <w:p w14:paraId="1028811E" w14:textId="77777777" w:rsidR="00635043" w:rsidRDefault="00644EC4">
      <w:pPr>
        <w:pStyle w:val="Listeafsnit"/>
        <w:numPr>
          <w:ilvl w:val="2"/>
          <w:numId w:val="80"/>
        </w:numPr>
        <w:tabs>
          <w:tab w:val="left" w:pos="3720"/>
        </w:tabs>
        <w:spacing w:before="182"/>
        <w:ind w:left="3720"/>
        <w:jc w:val="left"/>
        <w:rPr>
          <w:i/>
          <w:sz w:val="24"/>
        </w:rPr>
      </w:pPr>
      <w:r>
        <w:rPr>
          <w:i/>
          <w:sz w:val="24"/>
        </w:rPr>
        <w:t>Øvrige</w:t>
      </w:r>
      <w:r>
        <w:rPr>
          <w:i/>
          <w:spacing w:val="-8"/>
          <w:sz w:val="24"/>
        </w:rPr>
        <w:t xml:space="preserve"> </w:t>
      </w:r>
      <w:r>
        <w:rPr>
          <w:i/>
          <w:sz w:val="24"/>
        </w:rPr>
        <w:t>retningslinjer</w:t>
      </w:r>
      <w:r>
        <w:rPr>
          <w:i/>
          <w:spacing w:val="-9"/>
          <w:sz w:val="24"/>
        </w:rPr>
        <w:t xml:space="preserve"> </w:t>
      </w:r>
      <w:r>
        <w:rPr>
          <w:i/>
          <w:sz w:val="24"/>
        </w:rPr>
        <w:t>for</w:t>
      </w:r>
      <w:r>
        <w:rPr>
          <w:i/>
          <w:spacing w:val="-8"/>
          <w:sz w:val="24"/>
        </w:rPr>
        <w:t xml:space="preserve"> </w:t>
      </w:r>
      <w:r>
        <w:rPr>
          <w:i/>
          <w:spacing w:val="-2"/>
          <w:sz w:val="24"/>
        </w:rPr>
        <w:t>tildeling</w:t>
      </w:r>
    </w:p>
    <w:p w14:paraId="7CEE1D02" w14:textId="77777777" w:rsidR="00635043" w:rsidRPr="009E665C" w:rsidRDefault="00644EC4">
      <w:pPr>
        <w:pStyle w:val="Listeafsnit"/>
        <w:numPr>
          <w:ilvl w:val="3"/>
          <w:numId w:val="80"/>
        </w:numPr>
        <w:tabs>
          <w:tab w:val="left" w:pos="557"/>
          <w:tab w:val="left" w:pos="4846"/>
        </w:tabs>
        <w:spacing w:before="192" w:line="249" w:lineRule="auto"/>
        <w:ind w:right="136" w:hanging="4709"/>
        <w:rPr>
          <w:i/>
          <w:sz w:val="24"/>
          <w:lang w:val="da-DK"/>
        </w:rPr>
      </w:pPr>
      <w:r w:rsidRPr="009E665C">
        <w:rPr>
          <w:i/>
          <w:sz w:val="24"/>
          <w:lang w:val="da-DK"/>
        </w:rPr>
        <w:t>Producenter,</w:t>
      </w:r>
      <w:r w:rsidRPr="009E665C">
        <w:rPr>
          <w:i/>
          <w:spacing w:val="-8"/>
          <w:sz w:val="24"/>
          <w:lang w:val="da-DK"/>
        </w:rPr>
        <w:t xml:space="preserve"> </w:t>
      </w:r>
      <w:r w:rsidRPr="009E665C">
        <w:rPr>
          <w:i/>
          <w:sz w:val="24"/>
          <w:lang w:val="da-DK"/>
        </w:rPr>
        <w:t>der</w:t>
      </w:r>
      <w:r w:rsidRPr="009E665C">
        <w:rPr>
          <w:i/>
          <w:spacing w:val="-9"/>
          <w:sz w:val="24"/>
          <w:lang w:val="da-DK"/>
        </w:rPr>
        <w:t xml:space="preserve"> </w:t>
      </w:r>
      <w:r w:rsidRPr="009E665C">
        <w:rPr>
          <w:i/>
          <w:sz w:val="24"/>
          <w:lang w:val="da-DK"/>
        </w:rPr>
        <w:t>påbegynder</w:t>
      </w:r>
      <w:r w:rsidRPr="009E665C">
        <w:rPr>
          <w:i/>
          <w:spacing w:val="-9"/>
          <w:sz w:val="24"/>
          <w:lang w:val="da-DK"/>
        </w:rPr>
        <w:t xml:space="preserve"> </w:t>
      </w:r>
      <w:r w:rsidRPr="009E665C">
        <w:rPr>
          <w:i/>
          <w:sz w:val="24"/>
          <w:lang w:val="da-DK"/>
        </w:rPr>
        <w:t>at</w:t>
      </w:r>
      <w:r w:rsidRPr="009E665C">
        <w:rPr>
          <w:i/>
          <w:spacing w:val="-8"/>
          <w:sz w:val="24"/>
          <w:lang w:val="da-DK"/>
        </w:rPr>
        <w:t xml:space="preserve"> </w:t>
      </w:r>
      <w:r w:rsidRPr="009E665C">
        <w:rPr>
          <w:i/>
          <w:sz w:val="24"/>
          <w:lang w:val="da-DK"/>
        </w:rPr>
        <w:t>tilgængeliggøre</w:t>
      </w:r>
      <w:r w:rsidRPr="009E665C">
        <w:rPr>
          <w:i/>
          <w:spacing w:val="-8"/>
          <w:sz w:val="24"/>
          <w:lang w:val="da-DK"/>
        </w:rPr>
        <w:t xml:space="preserve"> </w:t>
      </w:r>
      <w:r w:rsidRPr="009E665C">
        <w:rPr>
          <w:i/>
          <w:sz w:val="24"/>
          <w:lang w:val="da-DK"/>
        </w:rPr>
        <w:t>erhvervsemballage</w:t>
      </w:r>
      <w:r w:rsidRPr="009E665C">
        <w:rPr>
          <w:i/>
          <w:spacing w:val="-8"/>
          <w:sz w:val="24"/>
          <w:lang w:val="da-DK"/>
        </w:rPr>
        <w:t xml:space="preserve"> </w:t>
      </w:r>
      <w:r w:rsidRPr="009E665C">
        <w:rPr>
          <w:i/>
          <w:sz w:val="24"/>
          <w:lang w:val="da-DK"/>
        </w:rPr>
        <w:t>inden</w:t>
      </w:r>
      <w:r w:rsidRPr="009E665C">
        <w:rPr>
          <w:i/>
          <w:spacing w:val="-8"/>
          <w:sz w:val="24"/>
          <w:lang w:val="da-DK"/>
        </w:rPr>
        <w:t xml:space="preserve"> </w:t>
      </w:r>
      <w:r w:rsidRPr="009E665C">
        <w:rPr>
          <w:i/>
          <w:sz w:val="24"/>
          <w:lang w:val="da-DK"/>
        </w:rPr>
        <w:t>for</w:t>
      </w:r>
      <w:r w:rsidRPr="009E665C">
        <w:rPr>
          <w:i/>
          <w:spacing w:val="-9"/>
          <w:sz w:val="24"/>
          <w:lang w:val="da-DK"/>
        </w:rPr>
        <w:t xml:space="preserve"> </w:t>
      </w:r>
      <w:r w:rsidRPr="009E665C">
        <w:rPr>
          <w:i/>
          <w:sz w:val="24"/>
          <w:lang w:val="da-DK"/>
        </w:rPr>
        <w:t>en</w:t>
      </w:r>
      <w:r w:rsidRPr="009E665C">
        <w:rPr>
          <w:i/>
          <w:spacing w:val="-8"/>
          <w:sz w:val="24"/>
          <w:lang w:val="da-DK"/>
        </w:rPr>
        <w:t xml:space="preserve"> </w:t>
      </w:r>
      <w:r w:rsidRPr="009E665C">
        <w:rPr>
          <w:i/>
          <w:sz w:val="24"/>
          <w:lang w:val="da-DK"/>
        </w:rPr>
        <w:t>gældende</w:t>
      </w:r>
      <w:r w:rsidRPr="009E665C">
        <w:rPr>
          <w:i/>
          <w:spacing w:val="-8"/>
          <w:sz w:val="24"/>
          <w:lang w:val="da-DK"/>
        </w:rPr>
        <w:t xml:space="preserve"> </w:t>
      </w:r>
      <w:r w:rsidRPr="009E665C">
        <w:rPr>
          <w:i/>
          <w:sz w:val="24"/>
          <w:lang w:val="da-DK"/>
        </w:rPr>
        <w:t xml:space="preserve">tildelings- </w:t>
      </w:r>
      <w:r w:rsidRPr="009E665C">
        <w:rPr>
          <w:i/>
          <w:spacing w:val="-2"/>
          <w:sz w:val="24"/>
          <w:lang w:val="da-DK"/>
        </w:rPr>
        <w:t>periode</w:t>
      </w:r>
    </w:p>
    <w:p w14:paraId="55DBD002" w14:textId="77777777" w:rsidR="00635043" w:rsidRPr="009E665C" w:rsidRDefault="00644EC4">
      <w:pPr>
        <w:pStyle w:val="Brdtekst"/>
        <w:spacing w:before="182" w:line="249" w:lineRule="auto"/>
        <w:ind w:right="105"/>
        <w:rPr>
          <w:lang w:val="da-DK"/>
        </w:rPr>
      </w:pPr>
      <w:r w:rsidRPr="009E665C">
        <w:rPr>
          <w:lang w:val="da-DK"/>
        </w:rPr>
        <w:t xml:space="preserve">Dansk Producentansvar beregner ikke markedsandel og træffer ikke afgørelse om tildeling for de produ- center af erhvervsemballage, der påbegynder at tilgængeliggøre erhvervsemballage i løbet af en gældende </w:t>
      </w:r>
      <w:r w:rsidRPr="009E665C">
        <w:rPr>
          <w:spacing w:val="-2"/>
          <w:lang w:val="da-DK"/>
        </w:rPr>
        <w:t>tildelingsperiode.</w:t>
      </w:r>
    </w:p>
    <w:p w14:paraId="6CC7C759" w14:textId="77777777" w:rsidR="00635043" w:rsidRPr="009E665C" w:rsidRDefault="00644EC4">
      <w:pPr>
        <w:pStyle w:val="Brdtekst"/>
        <w:spacing w:before="183" w:line="249" w:lineRule="auto"/>
        <w:ind w:right="106"/>
        <w:rPr>
          <w:lang w:val="da-DK"/>
        </w:rPr>
      </w:pPr>
      <w:r w:rsidRPr="009E665C">
        <w:rPr>
          <w:lang w:val="da-DK"/>
        </w:rPr>
        <w:t>Dansk Producentansvar beregner markedsandelen og træffer afgørelse om tildeling for den efterfølgende tildelingsperiode</w:t>
      </w:r>
      <w:r w:rsidRPr="009E665C">
        <w:rPr>
          <w:spacing w:val="-2"/>
          <w:lang w:val="da-DK"/>
        </w:rPr>
        <w:t xml:space="preserve"> </w:t>
      </w:r>
      <w:r w:rsidRPr="009E665C">
        <w:rPr>
          <w:lang w:val="da-DK"/>
        </w:rPr>
        <w:t>på</w:t>
      </w:r>
      <w:r w:rsidRPr="009E665C">
        <w:rPr>
          <w:spacing w:val="-2"/>
          <w:lang w:val="da-DK"/>
        </w:rPr>
        <w:t xml:space="preserve"> </w:t>
      </w:r>
      <w:r w:rsidRPr="009E665C">
        <w:rPr>
          <w:lang w:val="da-DK"/>
        </w:rPr>
        <w:t>baggrund</w:t>
      </w:r>
      <w:r w:rsidRPr="009E665C">
        <w:rPr>
          <w:spacing w:val="-2"/>
          <w:lang w:val="da-DK"/>
        </w:rPr>
        <w:t xml:space="preserve"> </w:t>
      </w:r>
      <w:r w:rsidRPr="009E665C">
        <w:rPr>
          <w:lang w:val="da-DK"/>
        </w:rPr>
        <w:t>af</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af</w:t>
      </w:r>
      <w:r w:rsidRPr="009E665C">
        <w:rPr>
          <w:spacing w:val="-2"/>
          <w:lang w:val="da-DK"/>
        </w:rPr>
        <w:t xml:space="preserve"> </w:t>
      </w:r>
      <w:r w:rsidRPr="009E665C">
        <w:rPr>
          <w:lang w:val="da-DK"/>
        </w:rPr>
        <w:t>producenten</w:t>
      </w:r>
      <w:r w:rsidRPr="009E665C">
        <w:rPr>
          <w:spacing w:val="-2"/>
          <w:lang w:val="da-DK"/>
        </w:rPr>
        <w:t xml:space="preserve"> </w:t>
      </w:r>
      <w:r w:rsidRPr="009E665C">
        <w:rPr>
          <w:lang w:val="da-DK"/>
        </w:rPr>
        <w:t>tilgængeliggjorte</w:t>
      </w:r>
      <w:r w:rsidRPr="009E665C">
        <w:rPr>
          <w:spacing w:val="-2"/>
          <w:lang w:val="da-DK"/>
        </w:rPr>
        <w:t xml:space="preserve"> </w:t>
      </w:r>
      <w:r w:rsidRPr="009E665C">
        <w:rPr>
          <w:lang w:val="da-DK"/>
        </w:rPr>
        <w:t>mængde</w:t>
      </w:r>
      <w:r w:rsidRPr="009E665C">
        <w:rPr>
          <w:spacing w:val="-2"/>
          <w:lang w:val="da-DK"/>
        </w:rPr>
        <w:t xml:space="preserve"> </w:t>
      </w:r>
      <w:r w:rsidRPr="009E665C">
        <w:rPr>
          <w:lang w:val="da-DK"/>
        </w:rPr>
        <w:t>for</w:t>
      </w:r>
      <w:r w:rsidRPr="009E665C">
        <w:rPr>
          <w:spacing w:val="-2"/>
          <w:lang w:val="da-DK"/>
        </w:rPr>
        <w:t xml:space="preserve"> </w:t>
      </w:r>
      <w:r w:rsidRPr="009E665C">
        <w:rPr>
          <w:lang w:val="da-DK"/>
        </w:rPr>
        <w:t>den</w:t>
      </w:r>
      <w:r w:rsidRPr="009E665C">
        <w:rPr>
          <w:spacing w:val="-2"/>
          <w:lang w:val="da-DK"/>
        </w:rPr>
        <w:t xml:space="preserve"> </w:t>
      </w:r>
      <w:r w:rsidRPr="009E665C">
        <w:rPr>
          <w:lang w:val="da-DK"/>
        </w:rPr>
        <w:t>tildelingsperiode,</w:t>
      </w:r>
      <w:r w:rsidRPr="009E665C">
        <w:rPr>
          <w:spacing w:val="-2"/>
          <w:lang w:val="da-DK"/>
        </w:rPr>
        <w:t xml:space="preserve"> </w:t>
      </w:r>
      <w:r w:rsidRPr="009E665C">
        <w:rPr>
          <w:lang w:val="da-DK"/>
        </w:rPr>
        <w:t>i hvilken producenten påbegynder at tilgængeliggøre erhvervsemballage. Mængden multipliceres med to.</w:t>
      </w:r>
    </w:p>
    <w:p w14:paraId="47378D61"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39379961" w14:textId="77777777" w:rsidR="00635043" w:rsidRPr="009E665C" w:rsidRDefault="00644EC4">
      <w:pPr>
        <w:pStyle w:val="Overskrift1"/>
        <w:ind w:left="9263" w:right="16"/>
        <w:jc w:val="center"/>
        <w:rPr>
          <w:lang w:val="da-DK"/>
        </w:rPr>
      </w:pPr>
      <w:bookmarkStart w:id="693" w:name="Bilag_11_-_Retningslinjer_for_opgørelse_"/>
      <w:bookmarkEnd w:id="693"/>
      <w:r w:rsidRPr="009E665C">
        <w:rPr>
          <w:lang w:val="da-DK"/>
        </w:rPr>
        <w:lastRenderedPageBreak/>
        <w:t xml:space="preserve">Bilag </w:t>
      </w:r>
      <w:r w:rsidRPr="009E665C">
        <w:rPr>
          <w:spacing w:val="-5"/>
          <w:lang w:val="da-DK"/>
        </w:rPr>
        <w:t>11</w:t>
      </w:r>
    </w:p>
    <w:p w14:paraId="25040198" w14:textId="44A70980" w:rsidR="00635043" w:rsidRPr="002C75E4" w:rsidRDefault="00644EC4">
      <w:pPr>
        <w:pStyle w:val="Overskrift2"/>
        <w:spacing w:before="136" w:line="249" w:lineRule="auto"/>
        <w:ind w:left="151" w:right="149" w:firstLine="2"/>
        <w:jc w:val="center"/>
        <w:rPr>
          <w:lang w:val="da-DK"/>
        </w:rPr>
      </w:pPr>
      <w:del w:id="694" w:author="Kåre Groes" w:date="2025-09-11T13:45:00Z">
        <w:r w:rsidRPr="009E665C" w:rsidDel="00655000">
          <w:rPr>
            <w:lang w:val="da-DK"/>
          </w:rPr>
          <w:delText>Retningslinjer for o</w:delText>
        </w:r>
      </w:del>
      <w:ins w:id="695" w:author="Kåre Groes" w:date="2025-09-11T13:45:00Z">
        <w:r w:rsidR="00655000">
          <w:rPr>
            <w:lang w:val="da-DK"/>
          </w:rPr>
          <w:t>O</w:t>
        </w:r>
      </w:ins>
      <w:r w:rsidRPr="009E665C">
        <w:rPr>
          <w:lang w:val="da-DK"/>
        </w:rPr>
        <w:t>pgørelse af beløb til betaling og årlig opgørelse af betalinger og omkostninger for</w:t>
      </w:r>
      <w:r w:rsidRPr="009E665C">
        <w:rPr>
          <w:spacing w:val="-4"/>
          <w:lang w:val="da-DK"/>
        </w:rPr>
        <w:t xml:space="preserve"> </w:t>
      </w:r>
      <w:r w:rsidRPr="009E665C">
        <w:rPr>
          <w:lang w:val="da-DK"/>
        </w:rPr>
        <w:t>producentens</w:t>
      </w:r>
      <w:r w:rsidRPr="009E665C">
        <w:rPr>
          <w:spacing w:val="-5"/>
          <w:lang w:val="da-DK"/>
        </w:rPr>
        <w:t xml:space="preserve"> </w:t>
      </w:r>
      <w:r w:rsidRPr="009E665C">
        <w:rPr>
          <w:lang w:val="da-DK"/>
        </w:rPr>
        <w:t>håndtering</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kommunalt</w:t>
      </w:r>
      <w:r w:rsidRPr="009E665C">
        <w:rPr>
          <w:spacing w:val="-4"/>
          <w:lang w:val="da-DK"/>
        </w:rPr>
        <w:t xml:space="preserve"> </w:t>
      </w:r>
      <w:r w:rsidRPr="009E665C">
        <w:rPr>
          <w:lang w:val="da-DK"/>
        </w:rPr>
        <w:t>indsamlet</w:t>
      </w:r>
      <w:r w:rsidRPr="009E665C">
        <w:rPr>
          <w:spacing w:val="-4"/>
          <w:lang w:val="da-DK"/>
        </w:rPr>
        <w:t xml:space="preserve"> </w:t>
      </w:r>
      <w:r w:rsidRPr="009E665C">
        <w:rPr>
          <w:lang w:val="da-DK"/>
        </w:rPr>
        <w:t>ikkeemballageaffald,</w:t>
      </w:r>
      <w:r w:rsidRPr="009E665C">
        <w:rPr>
          <w:spacing w:val="-4"/>
          <w:lang w:val="da-DK"/>
        </w:rPr>
        <w:t xml:space="preserve"> </w:t>
      </w:r>
      <w:r w:rsidRPr="009E665C">
        <w:rPr>
          <w:lang w:val="da-DK"/>
        </w:rPr>
        <w:t>herunder</w:t>
      </w:r>
      <w:r w:rsidRPr="009E665C">
        <w:rPr>
          <w:spacing w:val="-4"/>
          <w:lang w:val="da-DK"/>
        </w:rPr>
        <w:t xml:space="preserve"> </w:t>
      </w:r>
      <w:r w:rsidRPr="009E665C">
        <w:rPr>
          <w:lang w:val="da-DK"/>
        </w:rPr>
        <w:t>nøgletal,</w:t>
      </w:r>
      <w:r w:rsidRPr="009E665C">
        <w:rPr>
          <w:spacing w:val="-4"/>
          <w:lang w:val="da-DK"/>
        </w:rPr>
        <w:t xml:space="preserve"> </w:t>
      </w:r>
      <w:r w:rsidRPr="009E665C">
        <w:rPr>
          <w:lang w:val="da-DK"/>
        </w:rPr>
        <w:t>jf.</w:t>
      </w:r>
      <w:r w:rsidRPr="009E665C">
        <w:rPr>
          <w:spacing w:val="-4"/>
          <w:lang w:val="da-DK"/>
        </w:rPr>
        <w:t xml:space="preserve"> </w:t>
      </w:r>
      <w:r w:rsidRPr="002C75E4">
        <w:rPr>
          <w:lang w:val="da-DK"/>
        </w:rPr>
        <w:t>§ 54, stk. 1 og 3 og § 59</w:t>
      </w:r>
    </w:p>
    <w:p w14:paraId="25BDF884" w14:textId="77777777" w:rsidR="00635043" w:rsidRPr="009E665C" w:rsidRDefault="00644EC4">
      <w:pPr>
        <w:pStyle w:val="Listeafsnit"/>
        <w:numPr>
          <w:ilvl w:val="0"/>
          <w:numId w:val="78"/>
        </w:numPr>
        <w:tabs>
          <w:tab w:val="left" w:pos="395"/>
          <w:tab w:val="left" w:pos="2819"/>
        </w:tabs>
        <w:spacing w:before="183" w:line="249" w:lineRule="auto"/>
        <w:ind w:right="155" w:hanging="2664"/>
        <w:jc w:val="left"/>
        <w:rPr>
          <w:i/>
          <w:sz w:val="24"/>
          <w:lang w:val="da-DK"/>
        </w:rPr>
      </w:pPr>
      <w:r w:rsidRPr="009E665C">
        <w:rPr>
          <w:i/>
          <w:sz w:val="24"/>
          <w:lang w:val="da-DK"/>
        </w:rPr>
        <w:t>Retningslinjer</w:t>
      </w:r>
      <w:r w:rsidRPr="009E665C">
        <w:rPr>
          <w:i/>
          <w:spacing w:val="-6"/>
          <w:sz w:val="24"/>
          <w:lang w:val="da-DK"/>
        </w:rPr>
        <w:t xml:space="preserve"> </w:t>
      </w:r>
      <w:r w:rsidRPr="009E665C">
        <w:rPr>
          <w:i/>
          <w:sz w:val="24"/>
          <w:lang w:val="da-DK"/>
        </w:rPr>
        <w:t>for</w:t>
      </w:r>
      <w:r w:rsidRPr="009E665C">
        <w:rPr>
          <w:i/>
          <w:spacing w:val="-6"/>
          <w:sz w:val="24"/>
          <w:lang w:val="da-DK"/>
        </w:rPr>
        <w:t xml:space="preserve"> </w:t>
      </w:r>
      <w:r w:rsidRPr="009E665C">
        <w:rPr>
          <w:i/>
          <w:sz w:val="24"/>
          <w:lang w:val="da-DK"/>
        </w:rPr>
        <w:t>producentens</w:t>
      </w:r>
      <w:r w:rsidRPr="009E665C">
        <w:rPr>
          <w:i/>
          <w:spacing w:val="-6"/>
          <w:sz w:val="24"/>
          <w:lang w:val="da-DK"/>
        </w:rPr>
        <w:t xml:space="preserve"> </w:t>
      </w:r>
      <w:r w:rsidRPr="009E665C">
        <w:rPr>
          <w:i/>
          <w:sz w:val="24"/>
          <w:lang w:val="da-DK"/>
        </w:rPr>
        <w:t>opgørelse</w:t>
      </w:r>
      <w:r w:rsidRPr="009E665C">
        <w:rPr>
          <w:i/>
          <w:spacing w:val="-5"/>
          <w:sz w:val="24"/>
          <w:lang w:val="da-DK"/>
        </w:rPr>
        <w:t xml:space="preserve"> </w:t>
      </w:r>
      <w:r w:rsidRPr="009E665C">
        <w:rPr>
          <w:i/>
          <w:sz w:val="24"/>
          <w:lang w:val="da-DK"/>
        </w:rPr>
        <w:t>af</w:t>
      </w:r>
      <w:r w:rsidRPr="009E665C">
        <w:rPr>
          <w:i/>
          <w:spacing w:val="-5"/>
          <w:sz w:val="24"/>
          <w:lang w:val="da-DK"/>
        </w:rPr>
        <w:t xml:space="preserve"> </w:t>
      </w:r>
      <w:r w:rsidRPr="009E665C">
        <w:rPr>
          <w:i/>
          <w:sz w:val="24"/>
          <w:lang w:val="da-DK"/>
        </w:rPr>
        <w:t>beløb</w:t>
      </w:r>
      <w:r w:rsidRPr="009E665C">
        <w:rPr>
          <w:i/>
          <w:spacing w:val="-5"/>
          <w:sz w:val="24"/>
          <w:lang w:val="da-DK"/>
        </w:rPr>
        <w:t xml:space="preserve"> </w:t>
      </w:r>
      <w:r w:rsidRPr="009E665C">
        <w:rPr>
          <w:i/>
          <w:sz w:val="24"/>
          <w:lang w:val="da-DK"/>
        </w:rPr>
        <w:t>til</w:t>
      </w:r>
      <w:r w:rsidRPr="009E665C">
        <w:rPr>
          <w:i/>
          <w:spacing w:val="-5"/>
          <w:sz w:val="24"/>
          <w:lang w:val="da-DK"/>
        </w:rPr>
        <w:t xml:space="preserve"> </w:t>
      </w:r>
      <w:r w:rsidRPr="009E665C">
        <w:rPr>
          <w:i/>
          <w:sz w:val="24"/>
          <w:lang w:val="da-DK"/>
        </w:rPr>
        <w:t>betaling</w:t>
      </w:r>
      <w:r w:rsidRPr="009E665C">
        <w:rPr>
          <w:i/>
          <w:spacing w:val="-5"/>
          <w:sz w:val="24"/>
          <w:lang w:val="da-DK"/>
        </w:rPr>
        <w:t xml:space="preserve"> </w:t>
      </w:r>
      <w:r w:rsidRPr="009E665C">
        <w:rPr>
          <w:i/>
          <w:sz w:val="24"/>
          <w:lang w:val="da-DK"/>
        </w:rPr>
        <w:t>for</w:t>
      </w:r>
      <w:r w:rsidRPr="009E665C">
        <w:rPr>
          <w:i/>
          <w:spacing w:val="-6"/>
          <w:sz w:val="24"/>
          <w:lang w:val="da-DK"/>
        </w:rPr>
        <w:t xml:space="preserve"> </w:t>
      </w:r>
      <w:r w:rsidRPr="009E665C">
        <w:rPr>
          <w:i/>
          <w:sz w:val="24"/>
          <w:lang w:val="da-DK"/>
        </w:rPr>
        <w:t>den</w:t>
      </w:r>
      <w:r w:rsidRPr="009E665C">
        <w:rPr>
          <w:i/>
          <w:spacing w:val="-5"/>
          <w:sz w:val="24"/>
          <w:lang w:val="da-DK"/>
        </w:rPr>
        <w:t xml:space="preserve"> </w:t>
      </w:r>
      <w:r w:rsidRPr="009E665C">
        <w:rPr>
          <w:i/>
          <w:sz w:val="24"/>
          <w:lang w:val="da-DK"/>
        </w:rPr>
        <w:t>videre</w:t>
      </w:r>
      <w:r w:rsidRPr="009E665C">
        <w:rPr>
          <w:i/>
          <w:spacing w:val="-5"/>
          <w:sz w:val="24"/>
          <w:lang w:val="da-DK"/>
        </w:rPr>
        <w:t xml:space="preserve"> </w:t>
      </w:r>
      <w:r w:rsidRPr="009E665C">
        <w:rPr>
          <w:i/>
          <w:sz w:val="24"/>
          <w:lang w:val="da-DK"/>
        </w:rPr>
        <w:t>håndtering</w:t>
      </w:r>
      <w:r w:rsidRPr="009E665C">
        <w:rPr>
          <w:i/>
          <w:spacing w:val="-5"/>
          <w:sz w:val="24"/>
          <w:lang w:val="da-DK"/>
        </w:rPr>
        <w:t xml:space="preserve"> </w:t>
      </w:r>
      <w:r w:rsidRPr="009E665C">
        <w:rPr>
          <w:i/>
          <w:sz w:val="24"/>
          <w:lang w:val="da-DK"/>
        </w:rPr>
        <w:t>af</w:t>
      </w:r>
      <w:r w:rsidRPr="009E665C">
        <w:rPr>
          <w:i/>
          <w:spacing w:val="-5"/>
          <w:sz w:val="24"/>
          <w:lang w:val="da-DK"/>
        </w:rPr>
        <w:t xml:space="preserve"> </w:t>
      </w:r>
      <w:r w:rsidRPr="009E665C">
        <w:rPr>
          <w:i/>
          <w:sz w:val="24"/>
          <w:lang w:val="da-DK"/>
        </w:rPr>
        <w:t>kommunalt indsamlet ikkeemballageaffald, herunder nøgletal</w:t>
      </w:r>
    </w:p>
    <w:p w14:paraId="03F3A0B2" w14:textId="77777777" w:rsidR="00635043" w:rsidRDefault="00644EC4">
      <w:pPr>
        <w:pStyle w:val="Brdtekst"/>
        <w:spacing w:before="182" w:line="249" w:lineRule="auto"/>
        <w:ind w:right="106"/>
      </w:pPr>
      <w:r w:rsidRPr="009E665C">
        <w:rPr>
          <w:lang w:val="da-DK"/>
        </w:rPr>
        <w:t xml:space="preserve">Producenten opgør beløbet til betaling for den videre transport og behandling af det overdragne kommu- nalt indsamlede ikkeemballageaffald, jf. </w:t>
      </w:r>
      <w:r>
        <w:t>§ 54, der opkræves kommunalbestyrelsen eller som kommunal- bestyrelsen opkræver.</w:t>
      </w:r>
    </w:p>
    <w:p w14:paraId="34687DBE" w14:textId="77777777" w:rsidR="00635043" w:rsidRDefault="00635043">
      <w:pPr>
        <w:pStyle w:val="Brdtekst"/>
        <w:spacing w:before="87"/>
        <w:ind w:left="0"/>
        <w:jc w:val="left"/>
      </w:pPr>
    </w:p>
    <w:p w14:paraId="27ACBAE4" w14:textId="77777777" w:rsidR="00635043" w:rsidRPr="009E665C" w:rsidRDefault="00644EC4">
      <w:pPr>
        <w:pStyle w:val="Listeafsnit"/>
        <w:numPr>
          <w:ilvl w:val="1"/>
          <w:numId w:val="78"/>
        </w:numPr>
        <w:tabs>
          <w:tab w:val="left" w:pos="1807"/>
        </w:tabs>
        <w:spacing w:before="0"/>
        <w:rPr>
          <w:i/>
          <w:sz w:val="24"/>
          <w:lang w:val="da-DK"/>
        </w:rPr>
      </w:pPr>
      <w:r w:rsidRPr="009E665C">
        <w:rPr>
          <w:i/>
          <w:sz w:val="24"/>
          <w:lang w:val="da-DK"/>
        </w:rPr>
        <w:t>Formler</w:t>
      </w:r>
      <w:r w:rsidRPr="009E665C">
        <w:rPr>
          <w:i/>
          <w:spacing w:val="-5"/>
          <w:sz w:val="24"/>
          <w:lang w:val="da-DK"/>
        </w:rPr>
        <w:t xml:space="preserve"> </w:t>
      </w:r>
      <w:r w:rsidRPr="009E665C">
        <w:rPr>
          <w:i/>
          <w:sz w:val="24"/>
          <w:lang w:val="da-DK"/>
        </w:rPr>
        <w:t>for</w:t>
      </w:r>
      <w:r w:rsidRPr="009E665C">
        <w:rPr>
          <w:i/>
          <w:spacing w:val="-5"/>
          <w:sz w:val="24"/>
          <w:lang w:val="da-DK"/>
        </w:rPr>
        <w:t xml:space="preserve"> </w:t>
      </w:r>
      <w:r w:rsidRPr="009E665C">
        <w:rPr>
          <w:i/>
          <w:sz w:val="24"/>
          <w:lang w:val="da-DK"/>
        </w:rPr>
        <w:t>beregning</w:t>
      </w:r>
      <w:r w:rsidRPr="009E665C">
        <w:rPr>
          <w:i/>
          <w:spacing w:val="-4"/>
          <w:sz w:val="24"/>
          <w:lang w:val="da-DK"/>
        </w:rPr>
        <w:t xml:space="preserve"> </w:t>
      </w:r>
      <w:r w:rsidRPr="009E665C">
        <w:rPr>
          <w:i/>
          <w:sz w:val="24"/>
          <w:lang w:val="da-DK"/>
        </w:rPr>
        <w:t>af</w:t>
      </w:r>
      <w:r w:rsidRPr="009E665C">
        <w:rPr>
          <w:i/>
          <w:spacing w:val="-4"/>
          <w:sz w:val="24"/>
          <w:lang w:val="da-DK"/>
        </w:rPr>
        <w:t xml:space="preserve"> </w:t>
      </w:r>
      <w:r w:rsidRPr="009E665C">
        <w:rPr>
          <w:i/>
          <w:sz w:val="24"/>
          <w:lang w:val="da-DK"/>
        </w:rPr>
        <w:t>omkostninger</w:t>
      </w:r>
      <w:r w:rsidRPr="009E665C">
        <w:rPr>
          <w:i/>
          <w:spacing w:val="-5"/>
          <w:sz w:val="24"/>
          <w:lang w:val="da-DK"/>
        </w:rPr>
        <w:t xml:space="preserve"> </w:t>
      </w:r>
      <w:r w:rsidRPr="009E665C">
        <w:rPr>
          <w:i/>
          <w:sz w:val="24"/>
          <w:lang w:val="da-DK"/>
        </w:rPr>
        <w:t>til</w:t>
      </w:r>
      <w:r w:rsidRPr="009E665C">
        <w:rPr>
          <w:i/>
          <w:spacing w:val="-4"/>
          <w:sz w:val="24"/>
          <w:lang w:val="da-DK"/>
        </w:rPr>
        <w:t xml:space="preserve"> </w:t>
      </w:r>
      <w:r w:rsidRPr="009E665C">
        <w:rPr>
          <w:i/>
          <w:sz w:val="24"/>
          <w:lang w:val="da-DK"/>
        </w:rPr>
        <w:t>betaling</w:t>
      </w:r>
      <w:r w:rsidRPr="009E665C">
        <w:rPr>
          <w:i/>
          <w:spacing w:val="-5"/>
          <w:sz w:val="24"/>
          <w:lang w:val="da-DK"/>
        </w:rPr>
        <w:t xml:space="preserve"> </w:t>
      </w:r>
      <w:r w:rsidRPr="009E665C">
        <w:rPr>
          <w:i/>
          <w:sz w:val="24"/>
          <w:lang w:val="da-DK"/>
        </w:rPr>
        <w:t>for</w:t>
      </w:r>
      <w:r w:rsidRPr="009E665C">
        <w:rPr>
          <w:i/>
          <w:spacing w:val="-4"/>
          <w:sz w:val="24"/>
          <w:lang w:val="da-DK"/>
        </w:rPr>
        <w:t xml:space="preserve"> </w:t>
      </w:r>
      <w:r w:rsidRPr="009E665C">
        <w:rPr>
          <w:i/>
          <w:spacing w:val="-2"/>
          <w:sz w:val="24"/>
          <w:lang w:val="da-DK"/>
        </w:rPr>
        <w:t>ikkeemballageaffald</w:t>
      </w:r>
    </w:p>
    <w:p w14:paraId="288A80A4" w14:textId="77777777" w:rsidR="00635043" w:rsidRPr="009E665C" w:rsidRDefault="00644EC4">
      <w:pPr>
        <w:pStyle w:val="Listeafsnit"/>
        <w:numPr>
          <w:ilvl w:val="2"/>
          <w:numId w:val="78"/>
        </w:numPr>
        <w:tabs>
          <w:tab w:val="left" w:pos="1667"/>
        </w:tabs>
        <w:spacing w:before="192"/>
        <w:jc w:val="left"/>
        <w:rPr>
          <w:i/>
          <w:sz w:val="24"/>
          <w:lang w:val="da-DK"/>
        </w:rPr>
      </w:pPr>
      <w:r w:rsidRPr="009E665C">
        <w:rPr>
          <w:i/>
          <w:sz w:val="24"/>
          <w:lang w:val="da-DK"/>
        </w:rPr>
        <w:t>Formel</w:t>
      </w:r>
      <w:r w:rsidRPr="009E665C">
        <w:rPr>
          <w:i/>
          <w:spacing w:val="-7"/>
          <w:sz w:val="24"/>
          <w:lang w:val="da-DK"/>
        </w:rPr>
        <w:t xml:space="preserve"> </w:t>
      </w:r>
      <w:r w:rsidRPr="009E665C">
        <w:rPr>
          <w:i/>
          <w:sz w:val="24"/>
          <w:lang w:val="da-DK"/>
        </w:rPr>
        <w:t>for</w:t>
      </w:r>
      <w:r w:rsidRPr="009E665C">
        <w:rPr>
          <w:i/>
          <w:spacing w:val="-8"/>
          <w:sz w:val="24"/>
          <w:lang w:val="da-DK"/>
        </w:rPr>
        <w:t xml:space="preserve"> </w:t>
      </w:r>
      <w:r w:rsidRPr="009E665C">
        <w:rPr>
          <w:i/>
          <w:sz w:val="24"/>
          <w:lang w:val="da-DK"/>
        </w:rPr>
        <w:t>særskilt</w:t>
      </w:r>
      <w:r w:rsidRPr="009E665C">
        <w:rPr>
          <w:i/>
          <w:spacing w:val="-7"/>
          <w:sz w:val="24"/>
          <w:lang w:val="da-DK"/>
        </w:rPr>
        <w:t xml:space="preserve"> </w:t>
      </w:r>
      <w:r w:rsidRPr="009E665C">
        <w:rPr>
          <w:i/>
          <w:sz w:val="24"/>
          <w:lang w:val="da-DK"/>
        </w:rPr>
        <w:t>indsamlede</w:t>
      </w:r>
      <w:r w:rsidRPr="009E665C">
        <w:rPr>
          <w:i/>
          <w:spacing w:val="-7"/>
          <w:sz w:val="24"/>
          <w:lang w:val="da-DK"/>
        </w:rPr>
        <w:t xml:space="preserve"> </w:t>
      </w:r>
      <w:r w:rsidRPr="009E665C">
        <w:rPr>
          <w:i/>
          <w:sz w:val="24"/>
          <w:lang w:val="da-DK"/>
        </w:rPr>
        <w:t>affaldsfraktioner,</w:t>
      </w:r>
      <w:r w:rsidRPr="009E665C">
        <w:rPr>
          <w:i/>
          <w:spacing w:val="-7"/>
          <w:sz w:val="24"/>
          <w:lang w:val="da-DK"/>
        </w:rPr>
        <w:t xml:space="preserve"> </w:t>
      </w:r>
      <w:r w:rsidRPr="009E665C">
        <w:rPr>
          <w:i/>
          <w:sz w:val="24"/>
          <w:lang w:val="da-DK"/>
        </w:rPr>
        <w:t>der</w:t>
      </w:r>
      <w:r w:rsidRPr="009E665C">
        <w:rPr>
          <w:i/>
          <w:spacing w:val="-8"/>
          <w:sz w:val="24"/>
          <w:lang w:val="da-DK"/>
        </w:rPr>
        <w:t xml:space="preserve"> </w:t>
      </w:r>
      <w:r w:rsidRPr="009E665C">
        <w:rPr>
          <w:i/>
          <w:sz w:val="24"/>
          <w:lang w:val="da-DK"/>
        </w:rPr>
        <w:t>ikke</w:t>
      </w:r>
      <w:r w:rsidRPr="009E665C">
        <w:rPr>
          <w:i/>
          <w:spacing w:val="-7"/>
          <w:sz w:val="24"/>
          <w:lang w:val="da-DK"/>
        </w:rPr>
        <w:t xml:space="preserve"> </w:t>
      </w:r>
      <w:r w:rsidRPr="009E665C">
        <w:rPr>
          <w:i/>
          <w:sz w:val="24"/>
          <w:lang w:val="da-DK"/>
        </w:rPr>
        <w:t>indsamles</w:t>
      </w:r>
      <w:r w:rsidRPr="009E665C">
        <w:rPr>
          <w:i/>
          <w:spacing w:val="-7"/>
          <w:sz w:val="24"/>
          <w:lang w:val="da-DK"/>
        </w:rPr>
        <w:t xml:space="preserve"> </w:t>
      </w:r>
      <w:r w:rsidRPr="009E665C">
        <w:rPr>
          <w:i/>
          <w:spacing w:val="-2"/>
          <w:sz w:val="24"/>
          <w:lang w:val="da-DK"/>
        </w:rPr>
        <w:t>kombineret</w:t>
      </w:r>
    </w:p>
    <w:p w14:paraId="6475D5D0" w14:textId="77777777" w:rsidR="00635043" w:rsidRPr="009E665C" w:rsidRDefault="00644EC4">
      <w:pPr>
        <w:pStyle w:val="Brdtekst"/>
        <w:spacing w:before="192" w:line="249" w:lineRule="auto"/>
        <w:ind w:right="108" w:hanging="1"/>
        <w:rPr>
          <w:lang w:val="da-DK"/>
        </w:rPr>
      </w:pPr>
      <w:r w:rsidRPr="009E665C">
        <w:rPr>
          <w:lang w:val="da-DK"/>
        </w:rPr>
        <w:t>Producenten opgør beløbet til betaling for særskilt indsamlede affaldsfraktioner, der ikke indsamles kombineret, ud fra følgende formel:</w:t>
      </w:r>
    </w:p>
    <w:p w14:paraId="17987C49" w14:textId="77777777" w:rsidR="00635043" w:rsidRPr="009E665C" w:rsidRDefault="00635043">
      <w:pPr>
        <w:pStyle w:val="Brdtekst"/>
        <w:spacing w:before="86"/>
        <w:ind w:left="0"/>
        <w:jc w:val="left"/>
        <w:rPr>
          <w:lang w:val="da-DK"/>
        </w:rPr>
      </w:pPr>
    </w:p>
    <w:p w14:paraId="4FE4A953" w14:textId="77777777" w:rsidR="00635043" w:rsidRPr="009E665C" w:rsidRDefault="00644EC4">
      <w:pPr>
        <w:pStyle w:val="Brdtekst"/>
        <w:spacing w:before="0"/>
        <w:ind w:left="0"/>
        <w:jc w:val="center"/>
        <w:rPr>
          <w:lang w:val="da-DK"/>
        </w:rPr>
      </w:pPr>
      <w:r w:rsidRPr="009E665C">
        <w:rPr>
          <w:lang w:val="da-DK"/>
        </w:rPr>
        <w:t xml:space="preserve">Beløb til betaling </w:t>
      </w:r>
      <w:r w:rsidRPr="009E665C">
        <w:rPr>
          <w:spacing w:val="-10"/>
          <w:lang w:val="da-DK"/>
        </w:rPr>
        <w:t>=</w:t>
      </w:r>
    </w:p>
    <w:p w14:paraId="1240C6D2" w14:textId="77777777" w:rsidR="00635043" w:rsidRPr="009E665C" w:rsidRDefault="00644EC4">
      <w:pPr>
        <w:pStyle w:val="Brdtekst"/>
        <w:spacing w:before="192"/>
        <w:ind w:left="1"/>
        <w:jc w:val="center"/>
        <w:rPr>
          <w:lang w:val="da-DK"/>
        </w:rPr>
      </w:pPr>
      <w:r w:rsidRPr="009E665C">
        <w:rPr>
          <w:lang w:val="da-DK"/>
        </w:rPr>
        <w:t>antal</w:t>
      </w:r>
      <w:r w:rsidRPr="009E665C">
        <w:rPr>
          <w:spacing w:val="-1"/>
          <w:lang w:val="da-DK"/>
        </w:rPr>
        <w:t xml:space="preserve"> </w:t>
      </w:r>
      <w:r w:rsidRPr="009E665C">
        <w:rPr>
          <w:lang w:val="da-DK"/>
        </w:rPr>
        <w:t>ton</w:t>
      </w:r>
      <w:r w:rsidRPr="009E665C">
        <w:rPr>
          <w:spacing w:val="-1"/>
          <w:lang w:val="da-DK"/>
        </w:rPr>
        <w:t xml:space="preserve"> </w:t>
      </w:r>
      <w:r w:rsidRPr="009E665C">
        <w:rPr>
          <w:lang w:val="da-DK"/>
        </w:rPr>
        <w:t>* nøgletal</w:t>
      </w:r>
      <w:r w:rsidRPr="009E665C">
        <w:rPr>
          <w:spacing w:val="-1"/>
          <w:lang w:val="da-DK"/>
        </w:rPr>
        <w:t xml:space="preserve"> </w:t>
      </w:r>
      <w:r w:rsidRPr="009E665C">
        <w:rPr>
          <w:lang w:val="da-DK"/>
        </w:rPr>
        <w:t>for affaldsbehandling</w:t>
      </w:r>
      <w:r w:rsidRPr="009E665C">
        <w:rPr>
          <w:spacing w:val="-1"/>
          <w:lang w:val="da-DK"/>
        </w:rPr>
        <w:t xml:space="preserve"> </w:t>
      </w:r>
      <w:r w:rsidRPr="009E665C">
        <w:rPr>
          <w:lang w:val="da-DK"/>
        </w:rPr>
        <w:t>* fordelingsnøgle</w:t>
      </w:r>
      <w:r w:rsidRPr="009E665C">
        <w:rPr>
          <w:spacing w:val="-1"/>
          <w:lang w:val="da-DK"/>
        </w:rPr>
        <w:t xml:space="preserve"> </w:t>
      </w:r>
      <w:r w:rsidRPr="009E665C">
        <w:rPr>
          <w:lang w:val="da-DK"/>
        </w:rPr>
        <w:t xml:space="preserve">for </w:t>
      </w:r>
      <w:r w:rsidRPr="009E665C">
        <w:rPr>
          <w:spacing w:val="-2"/>
          <w:lang w:val="da-DK"/>
        </w:rPr>
        <w:t>ikkeemballageandel</w:t>
      </w:r>
    </w:p>
    <w:p w14:paraId="5A182ED2" w14:textId="27A289DA" w:rsidR="00635043" w:rsidRPr="009E665C" w:rsidRDefault="00644EC4">
      <w:pPr>
        <w:pStyle w:val="Brdtekst"/>
        <w:spacing w:before="192"/>
        <w:ind w:left="1"/>
        <w:jc w:val="center"/>
        <w:rPr>
          <w:lang w:val="da-DK"/>
        </w:rPr>
      </w:pPr>
      <w:r w:rsidRPr="009E665C">
        <w:rPr>
          <w:lang w:val="da-DK"/>
        </w:rPr>
        <w:t xml:space="preserve">+ antal </w:t>
      </w:r>
      <w:del w:id="696" w:author="Kåre Groes" w:date="2025-09-11T13:24:00Z">
        <w:r w:rsidRPr="009E665C" w:rsidDel="005B7346">
          <w:rPr>
            <w:lang w:val="da-DK"/>
          </w:rPr>
          <w:delText xml:space="preserve">samlede </w:delText>
        </w:r>
      </w:del>
      <w:r w:rsidRPr="009E665C">
        <w:rPr>
          <w:lang w:val="da-DK"/>
        </w:rPr>
        <w:t xml:space="preserve">kilometer </w:t>
      </w:r>
      <w:ins w:id="697" w:author="Kåre Groes" w:date="2025-09-11T13:24:00Z">
        <w:r w:rsidR="006E782C">
          <w:rPr>
            <w:lang w:val="da-DK"/>
          </w:rPr>
          <w:t xml:space="preserve">til første behandlings- eller sorteringsled </w:t>
        </w:r>
      </w:ins>
      <w:r w:rsidRPr="009E665C">
        <w:rPr>
          <w:lang w:val="da-DK"/>
        </w:rPr>
        <w:t xml:space="preserve">* nøgletal for </w:t>
      </w:r>
      <w:r w:rsidRPr="009E665C">
        <w:rPr>
          <w:spacing w:val="-2"/>
          <w:lang w:val="da-DK"/>
        </w:rPr>
        <w:t>affaldstransport</w:t>
      </w:r>
    </w:p>
    <w:p w14:paraId="6CC90188" w14:textId="77777777" w:rsidR="00635043" w:rsidRPr="009E665C" w:rsidRDefault="00644EC4">
      <w:pPr>
        <w:pStyle w:val="Brdtekst"/>
        <w:spacing w:before="192"/>
        <w:ind w:left="1"/>
        <w:jc w:val="center"/>
        <w:rPr>
          <w:lang w:val="da-DK"/>
        </w:rPr>
      </w:pPr>
      <w:r w:rsidRPr="009E665C">
        <w:rPr>
          <w:lang w:val="da-DK"/>
        </w:rPr>
        <w:t xml:space="preserve">* fordelingsnøgle for </w:t>
      </w:r>
      <w:r w:rsidRPr="009E665C">
        <w:rPr>
          <w:spacing w:val="-2"/>
          <w:lang w:val="da-DK"/>
        </w:rPr>
        <w:t>ikkeemballageandel</w:t>
      </w:r>
    </w:p>
    <w:p w14:paraId="764CB70A" w14:textId="77777777" w:rsidR="00635043" w:rsidRPr="009E665C" w:rsidRDefault="00644EC4">
      <w:pPr>
        <w:pStyle w:val="Brdtekst"/>
        <w:spacing w:before="192"/>
        <w:ind w:left="0"/>
        <w:jc w:val="center"/>
        <w:rPr>
          <w:lang w:val="da-DK"/>
        </w:rPr>
      </w:pPr>
      <w:r w:rsidRPr="009E665C">
        <w:rPr>
          <w:lang w:val="da-DK"/>
        </w:rPr>
        <w:t>+</w:t>
      </w:r>
      <w:r w:rsidRPr="009E665C">
        <w:rPr>
          <w:spacing w:val="-1"/>
          <w:lang w:val="da-DK"/>
        </w:rPr>
        <w:t xml:space="preserve"> </w:t>
      </w:r>
      <w:r w:rsidRPr="009E665C">
        <w:rPr>
          <w:lang w:val="da-DK"/>
        </w:rPr>
        <w:t>antal</w:t>
      </w:r>
      <w:r w:rsidRPr="009E665C">
        <w:rPr>
          <w:spacing w:val="-1"/>
          <w:lang w:val="da-DK"/>
        </w:rPr>
        <w:t xml:space="preserve"> </w:t>
      </w:r>
      <w:r w:rsidRPr="009E665C">
        <w:rPr>
          <w:lang w:val="da-DK"/>
        </w:rPr>
        <w:t>timers</w:t>
      </w:r>
      <w:r w:rsidRPr="009E665C">
        <w:rPr>
          <w:spacing w:val="-2"/>
          <w:lang w:val="da-DK"/>
        </w:rPr>
        <w:t xml:space="preserve"> </w:t>
      </w:r>
      <w:r w:rsidRPr="009E665C">
        <w:rPr>
          <w:lang w:val="da-DK"/>
        </w:rPr>
        <w:t>administration</w:t>
      </w:r>
      <w:r w:rsidRPr="009E665C">
        <w:rPr>
          <w:spacing w:val="-1"/>
          <w:lang w:val="da-DK"/>
        </w:rPr>
        <w:t xml:space="preserve"> </w:t>
      </w:r>
      <w:r w:rsidRPr="009E665C">
        <w:rPr>
          <w:lang w:val="da-DK"/>
        </w:rPr>
        <w:t>*</w:t>
      </w:r>
      <w:r w:rsidRPr="009E665C">
        <w:rPr>
          <w:spacing w:val="-1"/>
          <w:lang w:val="da-DK"/>
        </w:rPr>
        <w:t xml:space="preserve"> </w:t>
      </w:r>
      <w:r w:rsidRPr="009E665C">
        <w:rPr>
          <w:spacing w:val="-2"/>
          <w:lang w:val="da-DK"/>
        </w:rPr>
        <w:t>timepris</w:t>
      </w:r>
    </w:p>
    <w:p w14:paraId="7816E58D" w14:textId="77777777" w:rsidR="00635043" w:rsidRPr="009E665C" w:rsidRDefault="00635043">
      <w:pPr>
        <w:pStyle w:val="Brdtekst"/>
        <w:spacing w:before="96"/>
        <w:ind w:left="0"/>
        <w:jc w:val="left"/>
        <w:rPr>
          <w:lang w:val="da-DK"/>
        </w:rPr>
      </w:pPr>
    </w:p>
    <w:p w14:paraId="21715A38" w14:textId="77777777" w:rsidR="00635043" w:rsidRPr="009E665C" w:rsidRDefault="00644EC4">
      <w:pPr>
        <w:pStyle w:val="Listeafsnit"/>
        <w:numPr>
          <w:ilvl w:val="2"/>
          <w:numId w:val="78"/>
        </w:numPr>
        <w:tabs>
          <w:tab w:val="left" w:pos="2350"/>
        </w:tabs>
        <w:spacing w:before="0"/>
        <w:ind w:left="2350"/>
        <w:jc w:val="left"/>
        <w:rPr>
          <w:i/>
          <w:sz w:val="24"/>
          <w:lang w:val="da-DK"/>
        </w:rPr>
      </w:pPr>
      <w:r w:rsidRPr="009E665C">
        <w:rPr>
          <w:i/>
          <w:sz w:val="24"/>
          <w:lang w:val="da-DK"/>
        </w:rPr>
        <w:t>Formel</w:t>
      </w:r>
      <w:r w:rsidRPr="009E665C">
        <w:rPr>
          <w:i/>
          <w:spacing w:val="-6"/>
          <w:sz w:val="24"/>
          <w:lang w:val="da-DK"/>
        </w:rPr>
        <w:t xml:space="preserve"> </w:t>
      </w:r>
      <w:r w:rsidRPr="009E665C">
        <w:rPr>
          <w:i/>
          <w:sz w:val="24"/>
          <w:lang w:val="da-DK"/>
        </w:rPr>
        <w:t>for</w:t>
      </w:r>
      <w:r w:rsidRPr="009E665C">
        <w:rPr>
          <w:i/>
          <w:spacing w:val="-7"/>
          <w:sz w:val="24"/>
          <w:lang w:val="da-DK"/>
        </w:rPr>
        <w:t xml:space="preserve"> </w:t>
      </w:r>
      <w:r w:rsidRPr="009E665C">
        <w:rPr>
          <w:i/>
          <w:sz w:val="24"/>
          <w:lang w:val="da-DK"/>
        </w:rPr>
        <w:t>affaldsfraktioner</w:t>
      </w:r>
      <w:r w:rsidRPr="009E665C">
        <w:rPr>
          <w:i/>
          <w:spacing w:val="-7"/>
          <w:sz w:val="24"/>
          <w:lang w:val="da-DK"/>
        </w:rPr>
        <w:t xml:space="preserve"> </w:t>
      </w:r>
      <w:r w:rsidRPr="009E665C">
        <w:rPr>
          <w:i/>
          <w:sz w:val="24"/>
          <w:lang w:val="da-DK"/>
        </w:rPr>
        <w:t>indsamlet</w:t>
      </w:r>
      <w:r w:rsidRPr="009E665C">
        <w:rPr>
          <w:i/>
          <w:spacing w:val="-6"/>
          <w:sz w:val="24"/>
          <w:lang w:val="da-DK"/>
        </w:rPr>
        <w:t xml:space="preserve"> </w:t>
      </w:r>
      <w:r w:rsidRPr="009E665C">
        <w:rPr>
          <w:i/>
          <w:sz w:val="24"/>
          <w:lang w:val="da-DK"/>
        </w:rPr>
        <w:t>via</w:t>
      </w:r>
      <w:r w:rsidRPr="009E665C">
        <w:rPr>
          <w:i/>
          <w:spacing w:val="-6"/>
          <w:sz w:val="24"/>
          <w:lang w:val="da-DK"/>
        </w:rPr>
        <w:t xml:space="preserve"> </w:t>
      </w:r>
      <w:r w:rsidRPr="009E665C">
        <w:rPr>
          <w:i/>
          <w:sz w:val="24"/>
          <w:lang w:val="da-DK"/>
        </w:rPr>
        <w:t>kombineret</w:t>
      </w:r>
      <w:r w:rsidRPr="009E665C">
        <w:rPr>
          <w:i/>
          <w:spacing w:val="-5"/>
          <w:sz w:val="24"/>
          <w:lang w:val="da-DK"/>
        </w:rPr>
        <w:t xml:space="preserve"> </w:t>
      </w:r>
      <w:r w:rsidRPr="009E665C">
        <w:rPr>
          <w:i/>
          <w:spacing w:val="-2"/>
          <w:sz w:val="24"/>
          <w:lang w:val="da-DK"/>
        </w:rPr>
        <w:t>indsamling</w:t>
      </w:r>
    </w:p>
    <w:p w14:paraId="149EE3E6" w14:textId="77777777" w:rsidR="00635043" w:rsidRPr="009E665C" w:rsidRDefault="00644EC4">
      <w:pPr>
        <w:pStyle w:val="Brdtekst"/>
        <w:spacing w:before="192" w:line="249" w:lineRule="auto"/>
        <w:ind w:right="107"/>
        <w:rPr>
          <w:lang w:val="da-DK"/>
        </w:rPr>
      </w:pPr>
      <w:r w:rsidRPr="009E665C">
        <w:rPr>
          <w:lang w:val="da-DK"/>
        </w:rPr>
        <w:t>I</w:t>
      </w:r>
      <w:r w:rsidRPr="009E665C">
        <w:rPr>
          <w:spacing w:val="-2"/>
          <w:lang w:val="da-DK"/>
        </w:rPr>
        <w:t xml:space="preserve"> </w:t>
      </w:r>
      <w:r w:rsidRPr="009E665C">
        <w:rPr>
          <w:lang w:val="da-DK"/>
        </w:rPr>
        <w:t>tilfælde</w:t>
      </w:r>
      <w:r w:rsidRPr="009E665C">
        <w:rPr>
          <w:spacing w:val="-2"/>
          <w:lang w:val="da-DK"/>
        </w:rPr>
        <w:t xml:space="preserve"> </w:t>
      </w:r>
      <w:r w:rsidRPr="009E665C">
        <w:rPr>
          <w:lang w:val="da-DK"/>
        </w:rPr>
        <w:t>hvor</w:t>
      </w:r>
      <w:r w:rsidRPr="009E665C">
        <w:rPr>
          <w:spacing w:val="-2"/>
          <w:lang w:val="da-DK"/>
        </w:rPr>
        <w:t xml:space="preserve"> </w:t>
      </w:r>
      <w:r w:rsidRPr="009E665C">
        <w:rPr>
          <w:lang w:val="da-DK"/>
        </w:rPr>
        <w:t>affaldsfraktioner</w:t>
      </w:r>
      <w:r w:rsidRPr="009E665C">
        <w:rPr>
          <w:spacing w:val="-2"/>
          <w:lang w:val="da-DK"/>
        </w:rPr>
        <w:t xml:space="preserve"> </w:t>
      </w:r>
      <w:r w:rsidRPr="009E665C">
        <w:rPr>
          <w:lang w:val="da-DK"/>
        </w:rPr>
        <w:t>indsamles</w:t>
      </w:r>
      <w:r w:rsidRPr="009E665C">
        <w:rPr>
          <w:spacing w:val="-2"/>
          <w:lang w:val="da-DK"/>
        </w:rPr>
        <w:t xml:space="preserve"> </w:t>
      </w:r>
      <w:r w:rsidRPr="009E665C">
        <w:rPr>
          <w:lang w:val="da-DK"/>
        </w:rPr>
        <w:t>via</w:t>
      </w:r>
      <w:r w:rsidRPr="009E665C">
        <w:rPr>
          <w:spacing w:val="-2"/>
          <w:lang w:val="da-DK"/>
        </w:rPr>
        <w:t xml:space="preserve"> </w:t>
      </w:r>
      <w:r w:rsidRPr="009E665C">
        <w:rPr>
          <w:lang w:val="da-DK"/>
        </w:rPr>
        <w:t>kombineret</w:t>
      </w:r>
      <w:r w:rsidRPr="009E665C">
        <w:rPr>
          <w:spacing w:val="-2"/>
          <w:lang w:val="da-DK"/>
        </w:rPr>
        <w:t xml:space="preserve"> </w:t>
      </w:r>
      <w:r w:rsidRPr="009E665C">
        <w:rPr>
          <w:lang w:val="da-DK"/>
        </w:rPr>
        <w:t>indsamling,</w:t>
      </w:r>
      <w:r w:rsidRPr="009E665C">
        <w:rPr>
          <w:spacing w:val="-2"/>
          <w:lang w:val="da-DK"/>
        </w:rPr>
        <w:t xml:space="preserve"> </w:t>
      </w:r>
      <w:r w:rsidRPr="009E665C">
        <w:rPr>
          <w:lang w:val="da-DK"/>
        </w:rPr>
        <w:t>for</w:t>
      </w:r>
      <w:r w:rsidRPr="009E665C">
        <w:rPr>
          <w:spacing w:val="-2"/>
          <w:lang w:val="da-DK"/>
        </w:rPr>
        <w:t xml:space="preserve"> </w:t>
      </w:r>
      <w:r w:rsidRPr="009E665C">
        <w:rPr>
          <w:lang w:val="da-DK"/>
        </w:rPr>
        <w:t>eksempel</w:t>
      </w:r>
      <w:r w:rsidRPr="009E665C">
        <w:rPr>
          <w:spacing w:val="-2"/>
          <w:lang w:val="da-DK"/>
        </w:rPr>
        <w:t xml:space="preserve"> </w:t>
      </w:r>
      <w:r w:rsidRPr="009E665C">
        <w:rPr>
          <w:lang w:val="da-DK"/>
        </w:rPr>
        <w:t>at</w:t>
      </w:r>
      <w:r w:rsidRPr="009E665C">
        <w:rPr>
          <w:spacing w:val="-2"/>
          <w:lang w:val="da-DK"/>
        </w:rPr>
        <w:t xml:space="preserve"> </w:t>
      </w:r>
      <w:r w:rsidRPr="009E665C">
        <w:rPr>
          <w:lang w:val="da-DK"/>
        </w:rPr>
        <w:t>plastaffald</w:t>
      </w:r>
      <w:r w:rsidRPr="009E665C">
        <w:rPr>
          <w:spacing w:val="-2"/>
          <w:lang w:val="da-DK"/>
        </w:rPr>
        <w:t xml:space="preserve"> </w:t>
      </w:r>
      <w:r w:rsidRPr="009E665C">
        <w:rPr>
          <w:lang w:val="da-DK"/>
        </w:rPr>
        <w:t>indsam- les kombineret med metalaffald, opgør producenten beløbet til betaling ud fra følgende formel:</w:t>
      </w:r>
    </w:p>
    <w:p w14:paraId="2E99A1F5" w14:textId="77777777" w:rsidR="00635043" w:rsidRPr="009E665C" w:rsidRDefault="00635043">
      <w:pPr>
        <w:pStyle w:val="Brdtekst"/>
        <w:spacing w:before="86"/>
        <w:ind w:left="0"/>
        <w:jc w:val="left"/>
        <w:rPr>
          <w:lang w:val="da-DK"/>
        </w:rPr>
      </w:pPr>
    </w:p>
    <w:p w14:paraId="56E6FEB5" w14:textId="77777777" w:rsidR="00635043" w:rsidRPr="009E665C" w:rsidRDefault="00644EC4">
      <w:pPr>
        <w:pStyle w:val="Brdtekst"/>
        <w:spacing w:before="0" w:line="408" w:lineRule="auto"/>
        <w:ind w:left="3059" w:right="2800" w:firstLine="1222"/>
        <w:jc w:val="left"/>
        <w:rPr>
          <w:lang w:val="da-DK"/>
        </w:rPr>
      </w:pPr>
      <w:r w:rsidRPr="009E665C">
        <w:rPr>
          <w:lang w:val="da-DK"/>
        </w:rPr>
        <w:t>Beløb til betaling = fordelingsnøgle</w:t>
      </w:r>
      <w:r w:rsidRPr="009E665C">
        <w:rPr>
          <w:spacing w:val="-8"/>
          <w:lang w:val="da-DK"/>
        </w:rPr>
        <w:t xml:space="preserve"> </w:t>
      </w:r>
      <w:r w:rsidRPr="009E665C">
        <w:rPr>
          <w:lang w:val="da-DK"/>
        </w:rPr>
        <w:t>for</w:t>
      </w:r>
      <w:r w:rsidRPr="009E665C">
        <w:rPr>
          <w:spacing w:val="-8"/>
          <w:lang w:val="da-DK"/>
        </w:rPr>
        <w:t xml:space="preserve"> </w:t>
      </w:r>
      <w:r w:rsidRPr="009E665C">
        <w:rPr>
          <w:lang w:val="da-DK"/>
        </w:rPr>
        <w:t>kombineret</w:t>
      </w:r>
      <w:r w:rsidRPr="009E665C">
        <w:rPr>
          <w:spacing w:val="-8"/>
          <w:lang w:val="da-DK"/>
        </w:rPr>
        <w:t xml:space="preserve"> </w:t>
      </w:r>
      <w:r w:rsidRPr="009E665C">
        <w:rPr>
          <w:lang w:val="da-DK"/>
        </w:rPr>
        <w:t>indsamling</w:t>
      </w:r>
      <w:r w:rsidRPr="009E665C">
        <w:rPr>
          <w:spacing w:val="-8"/>
          <w:lang w:val="da-DK"/>
        </w:rPr>
        <w:t xml:space="preserve"> </w:t>
      </w:r>
      <w:r w:rsidRPr="009E665C">
        <w:rPr>
          <w:lang w:val="da-DK"/>
        </w:rPr>
        <w:t>*</w:t>
      </w:r>
    </w:p>
    <w:p w14:paraId="76C64343" w14:textId="77777777" w:rsidR="00635043" w:rsidRPr="009E665C" w:rsidRDefault="00644EC4">
      <w:pPr>
        <w:pStyle w:val="Brdtekst"/>
        <w:spacing w:before="0" w:line="274" w:lineRule="exact"/>
        <w:ind w:left="1159"/>
        <w:jc w:val="left"/>
        <w:rPr>
          <w:lang w:val="da-DK"/>
        </w:rPr>
      </w:pPr>
      <w:r w:rsidRPr="009E665C">
        <w:rPr>
          <w:lang w:val="da-DK"/>
        </w:rPr>
        <w:t>(antal</w:t>
      </w:r>
      <w:r w:rsidRPr="009E665C">
        <w:rPr>
          <w:spacing w:val="-1"/>
          <w:lang w:val="da-DK"/>
        </w:rPr>
        <w:t xml:space="preserve"> </w:t>
      </w:r>
      <w:r w:rsidRPr="009E665C">
        <w:rPr>
          <w:lang w:val="da-DK"/>
        </w:rPr>
        <w:t>ton</w:t>
      </w:r>
      <w:r w:rsidRPr="009E665C">
        <w:rPr>
          <w:spacing w:val="-1"/>
          <w:lang w:val="da-DK"/>
        </w:rPr>
        <w:t xml:space="preserve"> </w:t>
      </w:r>
      <w:r w:rsidRPr="009E665C">
        <w:rPr>
          <w:lang w:val="da-DK"/>
        </w:rPr>
        <w:t>* nøgletal</w:t>
      </w:r>
      <w:r w:rsidRPr="009E665C">
        <w:rPr>
          <w:spacing w:val="-1"/>
          <w:lang w:val="da-DK"/>
        </w:rPr>
        <w:t xml:space="preserve"> </w:t>
      </w:r>
      <w:r w:rsidRPr="009E665C">
        <w:rPr>
          <w:lang w:val="da-DK"/>
        </w:rPr>
        <w:t>for affaldsbehandling</w:t>
      </w:r>
      <w:r w:rsidRPr="009E665C">
        <w:rPr>
          <w:spacing w:val="-1"/>
          <w:lang w:val="da-DK"/>
        </w:rPr>
        <w:t xml:space="preserve"> </w:t>
      </w:r>
      <w:r w:rsidRPr="009E665C">
        <w:rPr>
          <w:lang w:val="da-DK"/>
        </w:rPr>
        <w:t>* fordelingsnøgle</w:t>
      </w:r>
      <w:r w:rsidRPr="009E665C">
        <w:rPr>
          <w:spacing w:val="-1"/>
          <w:lang w:val="da-DK"/>
        </w:rPr>
        <w:t xml:space="preserve"> </w:t>
      </w:r>
      <w:r w:rsidRPr="009E665C">
        <w:rPr>
          <w:lang w:val="da-DK"/>
        </w:rPr>
        <w:t xml:space="preserve">for </w:t>
      </w:r>
      <w:r w:rsidRPr="009E665C">
        <w:rPr>
          <w:spacing w:val="-2"/>
          <w:lang w:val="da-DK"/>
        </w:rPr>
        <w:t>ikkeemballageandel</w:t>
      </w:r>
    </w:p>
    <w:p w14:paraId="2F0F558E" w14:textId="6C3CADFD" w:rsidR="00635043" w:rsidRPr="009E665C" w:rsidRDefault="00644EC4">
      <w:pPr>
        <w:pStyle w:val="Brdtekst"/>
        <w:spacing w:before="192" w:line="249" w:lineRule="auto"/>
        <w:ind w:left="20" w:right="16"/>
        <w:jc w:val="center"/>
        <w:rPr>
          <w:lang w:val="da-DK"/>
        </w:rPr>
      </w:pPr>
      <w:r w:rsidRPr="009E665C">
        <w:rPr>
          <w:lang w:val="da-DK"/>
        </w:rPr>
        <w:t>+</w:t>
      </w:r>
      <w:r w:rsidRPr="009E665C">
        <w:rPr>
          <w:spacing w:val="-3"/>
          <w:lang w:val="da-DK"/>
        </w:rPr>
        <w:t xml:space="preserve"> </w:t>
      </w:r>
      <w:r w:rsidRPr="009E665C">
        <w:rPr>
          <w:lang w:val="da-DK"/>
        </w:rPr>
        <w:t>antal</w:t>
      </w:r>
      <w:r w:rsidRPr="009E665C">
        <w:rPr>
          <w:spacing w:val="-3"/>
          <w:lang w:val="da-DK"/>
        </w:rPr>
        <w:t xml:space="preserve"> </w:t>
      </w:r>
      <w:r w:rsidRPr="009E665C">
        <w:rPr>
          <w:lang w:val="da-DK"/>
        </w:rPr>
        <w:t>kilometer</w:t>
      </w:r>
      <w:r w:rsidRPr="009E665C">
        <w:rPr>
          <w:spacing w:val="-3"/>
          <w:lang w:val="da-DK"/>
        </w:rPr>
        <w:t xml:space="preserve"> </w:t>
      </w:r>
      <w:del w:id="698" w:author="Kåre Groes" w:date="2025-09-11T13:24:00Z">
        <w:r w:rsidRPr="009E665C" w:rsidDel="00413F34">
          <w:rPr>
            <w:lang w:val="da-DK"/>
          </w:rPr>
          <w:delText>fra</w:delText>
        </w:r>
        <w:r w:rsidRPr="009E665C" w:rsidDel="00413F34">
          <w:rPr>
            <w:spacing w:val="-3"/>
            <w:lang w:val="da-DK"/>
          </w:rPr>
          <w:delText xml:space="preserve"> </w:delText>
        </w:r>
        <w:r w:rsidRPr="009E665C" w:rsidDel="00413F34">
          <w:rPr>
            <w:lang w:val="da-DK"/>
          </w:rPr>
          <w:delText>omlastning</w:delText>
        </w:r>
        <w:r w:rsidRPr="009E665C" w:rsidDel="00413F34">
          <w:rPr>
            <w:spacing w:val="-3"/>
            <w:lang w:val="da-DK"/>
          </w:rPr>
          <w:delText xml:space="preserve"> </w:delText>
        </w:r>
        <w:r w:rsidRPr="009E665C" w:rsidDel="00413F34">
          <w:rPr>
            <w:lang w:val="da-DK"/>
          </w:rPr>
          <w:delText>til</w:delText>
        </w:r>
        <w:r w:rsidRPr="009E665C" w:rsidDel="00413F34">
          <w:rPr>
            <w:spacing w:val="-3"/>
            <w:lang w:val="da-DK"/>
          </w:rPr>
          <w:delText xml:space="preserve"> </w:delText>
        </w:r>
        <w:r w:rsidRPr="009E665C" w:rsidDel="00413F34">
          <w:rPr>
            <w:lang w:val="da-DK"/>
          </w:rPr>
          <w:delText>sortering</w:delText>
        </w:r>
        <w:r w:rsidRPr="009E665C" w:rsidDel="00413F34">
          <w:rPr>
            <w:spacing w:val="-3"/>
            <w:lang w:val="da-DK"/>
          </w:rPr>
          <w:delText xml:space="preserve"> </w:delText>
        </w:r>
      </w:del>
      <w:ins w:id="699" w:author="Kåre Groes" w:date="2025-09-11T13:25:00Z">
        <w:r w:rsidR="00413F34">
          <w:rPr>
            <w:spacing w:val="-3"/>
            <w:lang w:val="da-DK"/>
          </w:rPr>
          <w:t xml:space="preserve">til første behandlings- eller sorteringsled </w:t>
        </w:r>
      </w:ins>
      <w:r w:rsidRPr="009E665C">
        <w:rPr>
          <w:lang w:val="da-DK"/>
        </w:rPr>
        <w:t>*</w:t>
      </w:r>
      <w:r w:rsidRPr="009E665C">
        <w:rPr>
          <w:spacing w:val="-3"/>
          <w:lang w:val="da-DK"/>
        </w:rPr>
        <w:t xml:space="preserve"> </w:t>
      </w:r>
      <w:r w:rsidRPr="009E665C">
        <w:rPr>
          <w:lang w:val="da-DK"/>
        </w:rPr>
        <w:t>nøgletal</w:t>
      </w:r>
      <w:r w:rsidRPr="009E665C">
        <w:rPr>
          <w:spacing w:val="-3"/>
          <w:lang w:val="da-DK"/>
        </w:rPr>
        <w:t xml:space="preserve"> </w:t>
      </w:r>
      <w:r w:rsidRPr="009E665C">
        <w:rPr>
          <w:lang w:val="da-DK"/>
        </w:rPr>
        <w:t>for</w:t>
      </w:r>
      <w:r w:rsidRPr="009E665C">
        <w:rPr>
          <w:spacing w:val="-3"/>
          <w:lang w:val="da-DK"/>
        </w:rPr>
        <w:t xml:space="preserve"> </w:t>
      </w:r>
      <w:r w:rsidRPr="009E665C">
        <w:rPr>
          <w:lang w:val="da-DK"/>
        </w:rPr>
        <w:t>affaldstransport</w:t>
      </w:r>
      <w:r w:rsidRPr="009E665C">
        <w:rPr>
          <w:spacing w:val="-3"/>
          <w:lang w:val="da-DK"/>
        </w:rPr>
        <w:t xml:space="preserve"> </w:t>
      </w:r>
      <w:r w:rsidRPr="009E665C">
        <w:rPr>
          <w:lang w:val="da-DK"/>
        </w:rPr>
        <w:t>*</w:t>
      </w:r>
      <w:r w:rsidRPr="009E665C">
        <w:rPr>
          <w:spacing w:val="-3"/>
          <w:lang w:val="da-DK"/>
        </w:rPr>
        <w:t xml:space="preserve"> </w:t>
      </w:r>
      <w:r w:rsidRPr="009E665C">
        <w:rPr>
          <w:lang w:val="da-DK"/>
        </w:rPr>
        <w:t>fordelingsnøgle</w:t>
      </w:r>
      <w:r w:rsidRPr="009E665C">
        <w:rPr>
          <w:spacing w:val="-3"/>
          <w:lang w:val="da-DK"/>
        </w:rPr>
        <w:t xml:space="preserve"> </w:t>
      </w:r>
      <w:r w:rsidRPr="009E665C">
        <w:rPr>
          <w:lang w:val="da-DK"/>
        </w:rPr>
        <w:t>for</w:t>
      </w:r>
      <w:r w:rsidRPr="009E665C">
        <w:rPr>
          <w:spacing w:val="-3"/>
          <w:lang w:val="da-DK"/>
        </w:rPr>
        <w:t xml:space="preserve"> </w:t>
      </w:r>
      <w:r w:rsidRPr="009E665C">
        <w:rPr>
          <w:lang w:val="da-DK"/>
        </w:rPr>
        <w:t xml:space="preserve">ikkeem- </w:t>
      </w:r>
      <w:r w:rsidRPr="009E665C">
        <w:rPr>
          <w:spacing w:val="-2"/>
          <w:lang w:val="da-DK"/>
        </w:rPr>
        <w:t>ballageandel)</w:t>
      </w:r>
    </w:p>
    <w:p w14:paraId="7A51F7EF" w14:textId="1CD65904" w:rsidR="00635043" w:rsidRPr="009E665C" w:rsidDel="00413F34" w:rsidRDefault="00644EC4">
      <w:pPr>
        <w:pStyle w:val="Brdtekst"/>
        <w:spacing w:before="182" w:line="249" w:lineRule="auto"/>
        <w:ind w:left="20" w:right="16"/>
        <w:jc w:val="center"/>
        <w:rPr>
          <w:del w:id="700" w:author="Kåre Groes" w:date="2025-09-11T13:25:00Z"/>
          <w:lang w:val="da-DK"/>
        </w:rPr>
      </w:pPr>
      <w:del w:id="701" w:author="Kåre Groes" w:date="2025-09-11T13:25:00Z">
        <w:r w:rsidRPr="009E665C" w:rsidDel="00413F34">
          <w:rPr>
            <w:lang w:val="da-DK"/>
          </w:rPr>
          <w:delText>+</w:delText>
        </w:r>
        <w:r w:rsidRPr="009E665C" w:rsidDel="00413F34">
          <w:rPr>
            <w:spacing w:val="-3"/>
            <w:lang w:val="da-DK"/>
          </w:rPr>
          <w:delText xml:space="preserve"> </w:delText>
        </w:r>
        <w:r w:rsidRPr="009E665C" w:rsidDel="00413F34">
          <w:rPr>
            <w:lang w:val="da-DK"/>
          </w:rPr>
          <w:delText>antal</w:delText>
        </w:r>
        <w:r w:rsidRPr="009E665C" w:rsidDel="00413F34">
          <w:rPr>
            <w:spacing w:val="-3"/>
            <w:lang w:val="da-DK"/>
          </w:rPr>
          <w:delText xml:space="preserve"> </w:delText>
        </w:r>
        <w:r w:rsidRPr="009E665C" w:rsidDel="00413F34">
          <w:rPr>
            <w:lang w:val="da-DK"/>
          </w:rPr>
          <w:delText>kilometer</w:delText>
        </w:r>
        <w:r w:rsidRPr="009E665C" w:rsidDel="00413F34">
          <w:rPr>
            <w:spacing w:val="-3"/>
            <w:lang w:val="da-DK"/>
          </w:rPr>
          <w:delText xml:space="preserve"> </w:delText>
        </w:r>
        <w:r w:rsidRPr="009E665C" w:rsidDel="00413F34">
          <w:rPr>
            <w:lang w:val="da-DK"/>
          </w:rPr>
          <w:delText>fra</w:delText>
        </w:r>
        <w:r w:rsidRPr="009E665C" w:rsidDel="00413F34">
          <w:rPr>
            <w:spacing w:val="-3"/>
            <w:lang w:val="da-DK"/>
          </w:rPr>
          <w:delText xml:space="preserve"> </w:delText>
        </w:r>
        <w:r w:rsidRPr="009E665C" w:rsidDel="00413F34">
          <w:rPr>
            <w:lang w:val="da-DK"/>
          </w:rPr>
          <w:delText>sortering</w:delText>
        </w:r>
        <w:r w:rsidRPr="009E665C" w:rsidDel="00413F34">
          <w:rPr>
            <w:spacing w:val="-3"/>
            <w:lang w:val="da-DK"/>
          </w:rPr>
          <w:delText xml:space="preserve"> </w:delText>
        </w:r>
        <w:r w:rsidRPr="009E665C" w:rsidDel="00413F34">
          <w:rPr>
            <w:lang w:val="da-DK"/>
          </w:rPr>
          <w:delText>til</w:delText>
        </w:r>
        <w:r w:rsidRPr="009E665C" w:rsidDel="00413F34">
          <w:rPr>
            <w:spacing w:val="-3"/>
            <w:lang w:val="da-DK"/>
          </w:rPr>
          <w:delText xml:space="preserve"> </w:delText>
        </w:r>
        <w:r w:rsidRPr="009E665C" w:rsidDel="00413F34">
          <w:rPr>
            <w:lang w:val="da-DK"/>
          </w:rPr>
          <w:delText>videre</w:delText>
        </w:r>
        <w:r w:rsidRPr="009E665C" w:rsidDel="00413F34">
          <w:rPr>
            <w:spacing w:val="-3"/>
            <w:lang w:val="da-DK"/>
          </w:rPr>
          <w:delText xml:space="preserve"> </w:delText>
        </w:r>
        <w:r w:rsidRPr="009E665C" w:rsidDel="00413F34">
          <w:rPr>
            <w:lang w:val="da-DK"/>
          </w:rPr>
          <w:delText>behandling</w:delText>
        </w:r>
        <w:r w:rsidRPr="009E665C" w:rsidDel="00413F34">
          <w:rPr>
            <w:spacing w:val="-3"/>
            <w:lang w:val="da-DK"/>
          </w:rPr>
          <w:delText xml:space="preserve"> </w:delText>
        </w:r>
        <w:r w:rsidRPr="009E665C" w:rsidDel="00413F34">
          <w:rPr>
            <w:lang w:val="da-DK"/>
          </w:rPr>
          <w:delText>*</w:delText>
        </w:r>
        <w:r w:rsidRPr="009E665C" w:rsidDel="00413F34">
          <w:rPr>
            <w:spacing w:val="-3"/>
            <w:lang w:val="da-DK"/>
          </w:rPr>
          <w:delText xml:space="preserve"> </w:delText>
        </w:r>
        <w:r w:rsidRPr="009E665C" w:rsidDel="00413F34">
          <w:rPr>
            <w:lang w:val="da-DK"/>
          </w:rPr>
          <w:delText>nøgletal</w:delText>
        </w:r>
        <w:r w:rsidRPr="009E665C" w:rsidDel="00413F34">
          <w:rPr>
            <w:spacing w:val="-3"/>
            <w:lang w:val="da-DK"/>
          </w:rPr>
          <w:delText xml:space="preserve"> </w:delText>
        </w:r>
        <w:r w:rsidRPr="009E665C" w:rsidDel="00413F34">
          <w:rPr>
            <w:lang w:val="da-DK"/>
          </w:rPr>
          <w:delText>for</w:delText>
        </w:r>
        <w:r w:rsidRPr="009E665C" w:rsidDel="00413F34">
          <w:rPr>
            <w:spacing w:val="-3"/>
            <w:lang w:val="da-DK"/>
          </w:rPr>
          <w:delText xml:space="preserve"> </w:delText>
        </w:r>
        <w:r w:rsidRPr="009E665C" w:rsidDel="00413F34">
          <w:rPr>
            <w:lang w:val="da-DK"/>
          </w:rPr>
          <w:delText>affaldstransport</w:delText>
        </w:r>
        <w:r w:rsidRPr="009E665C" w:rsidDel="00413F34">
          <w:rPr>
            <w:spacing w:val="-3"/>
            <w:lang w:val="da-DK"/>
          </w:rPr>
          <w:delText xml:space="preserve"> </w:delText>
        </w:r>
        <w:r w:rsidRPr="009E665C" w:rsidDel="00413F34">
          <w:rPr>
            <w:lang w:val="da-DK"/>
          </w:rPr>
          <w:delText>*</w:delText>
        </w:r>
        <w:r w:rsidRPr="009E665C" w:rsidDel="00413F34">
          <w:rPr>
            <w:spacing w:val="-3"/>
            <w:lang w:val="da-DK"/>
          </w:rPr>
          <w:delText xml:space="preserve"> </w:delText>
        </w:r>
        <w:r w:rsidRPr="009E665C" w:rsidDel="00413F34">
          <w:rPr>
            <w:lang w:val="da-DK"/>
          </w:rPr>
          <w:delText>fordelingsnøgle</w:delText>
        </w:r>
        <w:r w:rsidRPr="009E665C" w:rsidDel="00413F34">
          <w:rPr>
            <w:spacing w:val="-3"/>
            <w:lang w:val="da-DK"/>
          </w:rPr>
          <w:delText xml:space="preserve"> </w:delText>
        </w:r>
        <w:r w:rsidRPr="009E665C" w:rsidDel="00413F34">
          <w:rPr>
            <w:lang w:val="da-DK"/>
          </w:rPr>
          <w:delText xml:space="preserve">for </w:delText>
        </w:r>
        <w:r w:rsidRPr="009E665C" w:rsidDel="00413F34">
          <w:rPr>
            <w:spacing w:val="-2"/>
            <w:lang w:val="da-DK"/>
          </w:rPr>
          <w:delText>ikkeemballageandel</w:delText>
        </w:r>
      </w:del>
    </w:p>
    <w:p w14:paraId="35A17360" w14:textId="77777777" w:rsidR="00635043" w:rsidRPr="002C75E4" w:rsidRDefault="00644EC4">
      <w:pPr>
        <w:pStyle w:val="Brdtekst"/>
        <w:spacing w:before="182"/>
        <w:ind w:left="0"/>
        <w:jc w:val="center"/>
        <w:rPr>
          <w:lang w:val="da-DK"/>
        </w:rPr>
      </w:pPr>
      <w:r w:rsidRPr="002C75E4">
        <w:rPr>
          <w:lang w:val="da-DK"/>
        </w:rPr>
        <w:t>+</w:t>
      </w:r>
      <w:r w:rsidRPr="002C75E4">
        <w:rPr>
          <w:spacing w:val="-1"/>
          <w:lang w:val="da-DK"/>
        </w:rPr>
        <w:t xml:space="preserve"> </w:t>
      </w:r>
      <w:r w:rsidRPr="002C75E4">
        <w:rPr>
          <w:lang w:val="da-DK"/>
        </w:rPr>
        <w:t>antal</w:t>
      </w:r>
      <w:r w:rsidRPr="002C75E4">
        <w:rPr>
          <w:spacing w:val="-1"/>
          <w:lang w:val="da-DK"/>
        </w:rPr>
        <w:t xml:space="preserve"> </w:t>
      </w:r>
      <w:r w:rsidRPr="002C75E4">
        <w:rPr>
          <w:lang w:val="da-DK"/>
        </w:rPr>
        <w:t>timers</w:t>
      </w:r>
      <w:r w:rsidRPr="002C75E4">
        <w:rPr>
          <w:spacing w:val="-2"/>
          <w:lang w:val="da-DK"/>
        </w:rPr>
        <w:t xml:space="preserve"> </w:t>
      </w:r>
      <w:r w:rsidRPr="002C75E4">
        <w:rPr>
          <w:lang w:val="da-DK"/>
        </w:rPr>
        <w:t>administration</w:t>
      </w:r>
      <w:r w:rsidRPr="002C75E4">
        <w:rPr>
          <w:spacing w:val="-1"/>
          <w:lang w:val="da-DK"/>
        </w:rPr>
        <w:t xml:space="preserve"> </w:t>
      </w:r>
      <w:r w:rsidRPr="002C75E4">
        <w:rPr>
          <w:lang w:val="da-DK"/>
        </w:rPr>
        <w:t>*</w:t>
      </w:r>
      <w:r w:rsidRPr="002C75E4">
        <w:rPr>
          <w:spacing w:val="-1"/>
          <w:lang w:val="da-DK"/>
        </w:rPr>
        <w:t xml:space="preserve"> </w:t>
      </w:r>
      <w:r w:rsidRPr="002C75E4">
        <w:rPr>
          <w:spacing w:val="-2"/>
          <w:lang w:val="da-DK"/>
        </w:rPr>
        <w:t>timepris</w:t>
      </w:r>
    </w:p>
    <w:p w14:paraId="0DD404EB" w14:textId="66219F87" w:rsidR="00635043" w:rsidRPr="002C75E4" w:rsidRDefault="00635043">
      <w:pPr>
        <w:pStyle w:val="Brdtekst"/>
        <w:spacing w:before="96"/>
        <w:ind w:left="0"/>
        <w:jc w:val="left"/>
        <w:rPr>
          <w:ins w:id="702" w:author="Kåre Groes" w:date="2025-09-11T13:25:00Z"/>
          <w:lang w:val="da-DK"/>
        </w:rPr>
      </w:pPr>
    </w:p>
    <w:p w14:paraId="32F1FD46" w14:textId="487D8990" w:rsidR="00413F34" w:rsidRPr="002C75E4" w:rsidRDefault="00413F34">
      <w:pPr>
        <w:pStyle w:val="Brdtekst"/>
        <w:spacing w:before="96"/>
        <w:ind w:left="0"/>
        <w:jc w:val="left"/>
        <w:rPr>
          <w:ins w:id="703" w:author="Kåre Groes" w:date="2025-09-11T13:25:00Z"/>
          <w:lang w:val="da-DK"/>
        </w:rPr>
      </w:pPr>
      <w:ins w:id="704" w:author="Kåre Groes" w:date="2025-09-11T13:25:00Z">
        <w:r w:rsidRPr="002C75E4">
          <w:rPr>
            <w:lang w:val="da-DK"/>
          </w:rPr>
          <w:t xml:space="preserve">Det bemærkes, at formlen </w:t>
        </w:r>
        <w:r>
          <w:rPr>
            <w:lang w:val="da-DK"/>
          </w:rPr>
          <w:t xml:space="preserve">skal anvendes for hver fraktion i den </w:t>
        </w:r>
      </w:ins>
      <w:ins w:id="705" w:author="Kåre Groes" w:date="2025-09-11T13:26:00Z">
        <w:r>
          <w:rPr>
            <w:lang w:val="da-DK"/>
          </w:rPr>
          <w:t>kombinerede indsamling, og resultatet fra hver fraktion lægges sammen til sidst for at finde det samlede beløb for den kombinerede fraktion.</w:t>
        </w:r>
      </w:ins>
    </w:p>
    <w:p w14:paraId="50F74EC2" w14:textId="77777777" w:rsidR="00413F34" w:rsidRPr="002C75E4" w:rsidRDefault="00413F34">
      <w:pPr>
        <w:pStyle w:val="Brdtekst"/>
        <w:spacing w:before="96"/>
        <w:ind w:left="0"/>
        <w:jc w:val="left"/>
        <w:rPr>
          <w:lang w:val="da-DK"/>
        </w:rPr>
      </w:pPr>
    </w:p>
    <w:p w14:paraId="19CD5316" w14:textId="77777777" w:rsidR="00635043" w:rsidRDefault="00644EC4">
      <w:pPr>
        <w:pStyle w:val="Listeafsnit"/>
        <w:numPr>
          <w:ilvl w:val="2"/>
          <w:numId w:val="78"/>
        </w:numPr>
        <w:tabs>
          <w:tab w:val="left" w:pos="3548"/>
        </w:tabs>
        <w:spacing w:before="0"/>
        <w:ind w:left="3548"/>
        <w:jc w:val="left"/>
        <w:rPr>
          <w:i/>
          <w:sz w:val="24"/>
        </w:rPr>
      </w:pPr>
      <w:r>
        <w:rPr>
          <w:i/>
          <w:sz w:val="24"/>
        </w:rPr>
        <w:t>Ordforklaringer</w:t>
      </w:r>
      <w:r>
        <w:rPr>
          <w:i/>
          <w:spacing w:val="-9"/>
          <w:sz w:val="24"/>
        </w:rPr>
        <w:t xml:space="preserve"> </w:t>
      </w:r>
      <w:r>
        <w:rPr>
          <w:i/>
          <w:sz w:val="24"/>
        </w:rPr>
        <w:t>til</w:t>
      </w:r>
      <w:r>
        <w:rPr>
          <w:i/>
          <w:spacing w:val="-8"/>
          <w:sz w:val="24"/>
        </w:rPr>
        <w:t xml:space="preserve"> </w:t>
      </w:r>
      <w:r>
        <w:rPr>
          <w:i/>
          <w:sz w:val="24"/>
        </w:rPr>
        <w:t>formler</w:t>
      </w:r>
      <w:r>
        <w:rPr>
          <w:i/>
          <w:spacing w:val="-8"/>
          <w:sz w:val="24"/>
        </w:rPr>
        <w:t xml:space="preserve"> </w:t>
      </w:r>
      <w:r>
        <w:rPr>
          <w:i/>
          <w:sz w:val="24"/>
        </w:rPr>
        <w:t>for</w:t>
      </w:r>
      <w:r>
        <w:rPr>
          <w:i/>
          <w:spacing w:val="-8"/>
          <w:sz w:val="24"/>
        </w:rPr>
        <w:t xml:space="preserve"> </w:t>
      </w:r>
      <w:r>
        <w:rPr>
          <w:i/>
          <w:spacing w:val="-2"/>
          <w:sz w:val="24"/>
        </w:rPr>
        <w:t>opgørelse</w:t>
      </w:r>
    </w:p>
    <w:p w14:paraId="74F930CE" w14:textId="77777777" w:rsidR="00635043" w:rsidRPr="009E665C" w:rsidRDefault="00644EC4">
      <w:pPr>
        <w:pStyle w:val="Brdtekst"/>
        <w:spacing w:before="192" w:line="249" w:lineRule="auto"/>
        <w:ind w:right="108"/>
        <w:rPr>
          <w:lang w:val="da-DK"/>
        </w:rPr>
      </w:pPr>
      <w:r w:rsidRPr="009E665C">
        <w:rPr>
          <w:i/>
          <w:lang w:val="da-DK"/>
        </w:rPr>
        <w:t xml:space="preserve">Fordelingsnøgle for ikkeemballageandel </w:t>
      </w:r>
      <w:r w:rsidRPr="009E665C">
        <w:rPr>
          <w:lang w:val="da-DK"/>
        </w:rPr>
        <w:t xml:space="preserve">er den fordelingsnøgle, der fremgår af tabel 1 i bilag 8 for </w:t>
      </w:r>
      <w:r w:rsidRPr="009E665C">
        <w:rPr>
          <w:lang w:val="da-DK"/>
        </w:rPr>
        <w:lastRenderedPageBreak/>
        <w:t>emballageandelen</w:t>
      </w:r>
      <w:r w:rsidRPr="009E665C">
        <w:rPr>
          <w:spacing w:val="5"/>
          <w:lang w:val="da-DK"/>
        </w:rPr>
        <w:t xml:space="preserve"> </w:t>
      </w:r>
      <w:r w:rsidRPr="009E665C">
        <w:rPr>
          <w:lang w:val="da-DK"/>
        </w:rPr>
        <w:t>henholdsvis</w:t>
      </w:r>
      <w:r w:rsidRPr="009E665C">
        <w:rPr>
          <w:spacing w:val="7"/>
          <w:lang w:val="da-DK"/>
        </w:rPr>
        <w:t xml:space="preserve"> </w:t>
      </w:r>
      <w:r w:rsidRPr="009E665C">
        <w:rPr>
          <w:lang w:val="da-DK"/>
        </w:rPr>
        <w:t>ikkeemballageandelen</w:t>
      </w:r>
      <w:r w:rsidRPr="009E665C">
        <w:rPr>
          <w:spacing w:val="7"/>
          <w:lang w:val="da-DK"/>
        </w:rPr>
        <w:t xml:space="preserve"> </w:t>
      </w:r>
      <w:r w:rsidRPr="009E665C">
        <w:rPr>
          <w:lang w:val="da-DK"/>
        </w:rPr>
        <w:t>i</w:t>
      </w:r>
      <w:r w:rsidRPr="009E665C">
        <w:rPr>
          <w:spacing w:val="7"/>
          <w:lang w:val="da-DK"/>
        </w:rPr>
        <w:t xml:space="preserve"> </w:t>
      </w:r>
      <w:r w:rsidRPr="009E665C">
        <w:rPr>
          <w:lang w:val="da-DK"/>
        </w:rPr>
        <w:t>affaldsfraktioner</w:t>
      </w:r>
      <w:r w:rsidRPr="009E665C">
        <w:rPr>
          <w:spacing w:val="7"/>
          <w:lang w:val="da-DK"/>
        </w:rPr>
        <w:t xml:space="preserve"> </w:t>
      </w:r>
      <w:r w:rsidRPr="009E665C">
        <w:rPr>
          <w:lang w:val="da-DK"/>
        </w:rPr>
        <w:t>indsamlet</w:t>
      </w:r>
      <w:r w:rsidRPr="009E665C">
        <w:rPr>
          <w:spacing w:val="7"/>
          <w:lang w:val="da-DK"/>
        </w:rPr>
        <w:t xml:space="preserve"> </w:t>
      </w:r>
      <w:r w:rsidRPr="009E665C">
        <w:rPr>
          <w:lang w:val="da-DK"/>
        </w:rPr>
        <w:t>via</w:t>
      </w:r>
      <w:r w:rsidRPr="009E665C">
        <w:rPr>
          <w:spacing w:val="7"/>
          <w:lang w:val="da-DK"/>
        </w:rPr>
        <w:t xml:space="preserve"> </w:t>
      </w:r>
      <w:r w:rsidRPr="009E665C">
        <w:rPr>
          <w:lang w:val="da-DK"/>
        </w:rPr>
        <w:t>kommunale</w:t>
      </w:r>
      <w:r w:rsidRPr="009E665C">
        <w:rPr>
          <w:spacing w:val="8"/>
          <w:lang w:val="da-DK"/>
        </w:rPr>
        <w:t xml:space="preserve"> </w:t>
      </w:r>
      <w:r w:rsidRPr="009E665C">
        <w:rPr>
          <w:spacing w:val="-2"/>
          <w:lang w:val="da-DK"/>
        </w:rPr>
        <w:t>hente-</w:t>
      </w:r>
    </w:p>
    <w:p w14:paraId="16D2496C" w14:textId="62B77E71" w:rsidR="00635043" w:rsidRPr="009E665C" w:rsidDel="004A2260" w:rsidRDefault="00635043">
      <w:pPr>
        <w:spacing w:line="249" w:lineRule="auto"/>
        <w:rPr>
          <w:del w:id="706" w:author="Kåre Groes" w:date="2025-09-11T13:27:00Z"/>
          <w:lang w:val="da-DK"/>
        </w:rPr>
        <w:sectPr w:rsidR="00635043" w:rsidRPr="009E665C" w:rsidDel="004A2260">
          <w:pgSz w:w="11910" w:h="16840"/>
          <w:pgMar w:top="1320" w:right="740" w:bottom="840" w:left="740" w:header="0" w:footer="652" w:gutter="0"/>
          <w:cols w:space="708"/>
        </w:sectPr>
      </w:pPr>
    </w:p>
    <w:p w14:paraId="1C576E02" w14:textId="77777777" w:rsidR="00635043" w:rsidRPr="009E665C" w:rsidRDefault="00644EC4">
      <w:pPr>
        <w:pStyle w:val="Brdtekst"/>
        <w:spacing w:before="67" w:line="249" w:lineRule="auto"/>
        <w:ind w:right="106" w:hanging="1"/>
        <w:rPr>
          <w:lang w:val="da-DK"/>
        </w:rPr>
      </w:pPr>
      <w:r w:rsidRPr="009E665C">
        <w:rPr>
          <w:lang w:val="da-DK"/>
        </w:rPr>
        <w:lastRenderedPageBreak/>
        <w:t>ordninger samt fordelingsnøglen, der fremgår af tabel 3 i bilag 8 for emballageandelen henholdsvis ikkeemballageandelen i affaldsfraktioner indsamlet via genbrugspladser. Producenten skal anvende disse fordelingsnøgler ved opgørelsen af omkostningerne.</w:t>
      </w:r>
    </w:p>
    <w:p w14:paraId="6123F7ED" w14:textId="77777777" w:rsidR="00635043" w:rsidRPr="009E665C" w:rsidRDefault="00644EC4">
      <w:pPr>
        <w:pStyle w:val="Brdtekst"/>
        <w:spacing w:before="183" w:line="249" w:lineRule="auto"/>
        <w:ind w:right="107"/>
        <w:rPr>
          <w:lang w:val="da-DK"/>
        </w:rPr>
      </w:pPr>
      <w:r w:rsidRPr="009E665C">
        <w:rPr>
          <w:i/>
          <w:lang w:val="da-DK"/>
        </w:rPr>
        <w:t>Fordelingsnøgle</w:t>
      </w:r>
      <w:r w:rsidRPr="009E665C">
        <w:rPr>
          <w:i/>
          <w:spacing w:val="40"/>
          <w:lang w:val="da-DK"/>
        </w:rPr>
        <w:t xml:space="preserve"> </w:t>
      </w:r>
      <w:r w:rsidRPr="009E665C">
        <w:rPr>
          <w:i/>
          <w:lang w:val="da-DK"/>
        </w:rPr>
        <w:t>for</w:t>
      </w:r>
      <w:r w:rsidRPr="009E665C">
        <w:rPr>
          <w:i/>
          <w:spacing w:val="40"/>
          <w:lang w:val="da-DK"/>
        </w:rPr>
        <w:t xml:space="preserve"> </w:t>
      </w:r>
      <w:r w:rsidRPr="009E665C">
        <w:rPr>
          <w:i/>
          <w:lang w:val="da-DK"/>
        </w:rPr>
        <w:t>kombineret</w:t>
      </w:r>
      <w:r w:rsidRPr="009E665C">
        <w:rPr>
          <w:i/>
          <w:spacing w:val="40"/>
          <w:lang w:val="da-DK"/>
        </w:rPr>
        <w:t xml:space="preserve"> </w:t>
      </w:r>
      <w:r w:rsidRPr="009E665C">
        <w:rPr>
          <w:i/>
          <w:lang w:val="da-DK"/>
        </w:rPr>
        <w:t>indsamling</w:t>
      </w:r>
      <w:r w:rsidRPr="009E665C">
        <w:rPr>
          <w:i/>
          <w:spacing w:val="40"/>
          <w:lang w:val="da-DK"/>
        </w:rPr>
        <w:t xml:space="preserve"> </w:t>
      </w:r>
      <w:r w:rsidRPr="009E665C">
        <w:rPr>
          <w:lang w:val="da-DK"/>
        </w:rPr>
        <w:t>er</w:t>
      </w:r>
      <w:r w:rsidRPr="009E665C">
        <w:rPr>
          <w:spacing w:val="40"/>
          <w:lang w:val="da-DK"/>
        </w:rPr>
        <w:t xml:space="preserve"> </w:t>
      </w:r>
      <w:r w:rsidRPr="009E665C">
        <w:rPr>
          <w:lang w:val="da-DK"/>
        </w:rPr>
        <w:t>de</w:t>
      </w:r>
      <w:r w:rsidRPr="009E665C">
        <w:rPr>
          <w:spacing w:val="40"/>
          <w:lang w:val="da-DK"/>
        </w:rPr>
        <w:t xml:space="preserve"> </w:t>
      </w:r>
      <w:r w:rsidRPr="009E665C">
        <w:rPr>
          <w:lang w:val="da-DK"/>
        </w:rPr>
        <w:t>fordelingsnøgler,</w:t>
      </w:r>
      <w:r w:rsidRPr="009E665C">
        <w:rPr>
          <w:spacing w:val="40"/>
          <w:lang w:val="da-DK"/>
        </w:rPr>
        <w:t xml:space="preserve"> </w:t>
      </w:r>
      <w:r w:rsidRPr="009E665C">
        <w:rPr>
          <w:lang w:val="da-DK"/>
        </w:rPr>
        <w:t>der</w:t>
      </w:r>
      <w:r w:rsidRPr="009E665C">
        <w:rPr>
          <w:spacing w:val="40"/>
          <w:lang w:val="da-DK"/>
        </w:rPr>
        <w:t xml:space="preserve"> </w:t>
      </w:r>
      <w:r w:rsidRPr="009E665C">
        <w:rPr>
          <w:lang w:val="da-DK"/>
        </w:rPr>
        <w:t>fremgår</w:t>
      </w:r>
      <w:r w:rsidRPr="009E665C">
        <w:rPr>
          <w:spacing w:val="40"/>
          <w:lang w:val="da-DK"/>
        </w:rPr>
        <w:t xml:space="preserve"> </w:t>
      </w:r>
      <w:r w:rsidRPr="009E665C">
        <w:rPr>
          <w:lang w:val="da-DK"/>
        </w:rPr>
        <w:t>af</w:t>
      </w:r>
      <w:r w:rsidRPr="009E665C">
        <w:rPr>
          <w:spacing w:val="40"/>
          <w:lang w:val="da-DK"/>
        </w:rPr>
        <w:t xml:space="preserve"> </w:t>
      </w:r>
      <w:r w:rsidRPr="009E665C">
        <w:rPr>
          <w:lang w:val="da-DK"/>
        </w:rPr>
        <w:t>tabel</w:t>
      </w:r>
      <w:r w:rsidRPr="009E665C">
        <w:rPr>
          <w:spacing w:val="40"/>
          <w:lang w:val="da-DK"/>
        </w:rPr>
        <w:t xml:space="preserve"> </w:t>
      </w:r>
      <w:r w:rsidRPr="009E665C">
        <w:rPr>
          <w:lang w:val="da-DK"/>
        </w:rPr>
        <w:t>2</w:t>
      </w:r>
      <w:r w:rsidRPr="009E665C">
        <w:rPr>
          <w:spacing w:val="40"/>
          <w:lang w:val="da-DK"/>
        </w:rPr>
        <w:t xml:space="preserve"> </w:t>
      </w:r>
      <w:r w:rsidRPr="009E665C">
        <w:rPr>
          <w:lang w:val="da-DK"/>
        </w:rPr>
        <w:t>i</w:t>
      </w:r>
      <w:r w:rsidRPr="009E665C">
        <w:rPr>
          <w:spacing w:val="40"/>
          <w:lang w:val="da-DK"/>
        </w:rPr>
        <w:t xml:space="preserve"> </w:t>
      </w:r>
      <w:r w:rsidRPr="009E665C">
        <w:rPr>
          <w:lang w:val="da-DK"/>
        </w:rPr>
        <w:t>bilag</w:t>
      </w:r>
      <w:r w:rsidRPr="009E665C">
        <w:rPr>
          <w:spacing w:val="40"/>
          <w:lang w:val="da-DK"/>
        </w:rPr>
        <w:t xml:space="preserve"> </w:t>
      </w:r>
      <w:r w:rsidRPr="009E665C">
        <w:rPr>
          <w:lang w:val="da-DK"/>
        </w:rPr>
        <w:t>8 for affaldsfraktioner, indsamlet via kommunale henteordninger, der indsamles via kombineret indsam- ling. Producenten skal anvende disse fordelingsnøgler ved opgørelsen af omkostningerne.</w:t>
      </w:r>
    </w:p>
    <w:p w14:paraId="3BEB1797" w14:textId="77777777" w:rsidR="00635043" w:rsidRPr="009E665C" w:rsidRDefault="00644EC4">
      <w:pPr>
        <w:pStyle w:val="Brdtekst"/>
        <w:spacing w:before="183"/>
        <w:rPr>
          <w:lang w:val="da-DK"/>
        </w:rPr>
      </w:pPr>
      <w:r w:rsidRPr="009E665C">
        <w:rPr>
          <w:i/>
          <w:lang w:val="da-DK"/>
        </w:rPr>
        <w:t>Antal</w:t>
      </w:r>
      <w:r w:rsidRPr="009E665C">
        <w:rPr>
          <w:i/>
          <w:spacing w:val="-2"/>
          <w:lang w:val="da-DK"/>
        </w:rPr>
        <w:t xml:space="preserve"> </w:t>
      </w:r>
      <w:r w:rsidRPr="009E665C">
        <w:rPr>
          <w:i/>
          <w:lang w:val="da-DK"/>
        </w:rPr>
        <w:t>ton</w:t>
      </w:r>
      <w:r w:rsidRPr="009E665C">
        <w:rPr>
          <w:i/>
          <w:spacing w:val="-3"/>
          <w:lang w:val="da-DK"/>
        </w:rPr>
        <w:t xml:space="preserve"> </w:t>
      </w:r>
      <w:r w:rsidRPr="009E665C">
        <w:rPr>
          <w:lang w:val="da-DK"/>
        </w:rPr>
        <w:t>er</w:t>
      </w:r>
      <w:r w:rsidRPr="009E665C">
        <w:rPr>
          <w:spacing w:val="-1"/>
          <w:lang w:val="da-DK"/>
        </w:rPr>
        <w:t xml:space="preserve"> </w:t>
      </w:r>
      <w:r w:rsidRPr="009E665C">
        <w:rPr>
          <w:lang w:val="da-DK"/>
        </w:rPr>
        <w:t>den</w:t>
      </w:r>
      <w:r w:rsidRPr="009E665C">
        <w:rPr>
          <w:spacing w:val="-2"/>
          <w:lang w:val="da-DK"/>
        </w:rPr>
        <w:t xml:space="preserve"> </w:t>
      </w:r>
      <w:r w:rsidRPr="009E665C">
        <w:rPr>
          <w:lang w:val="da-DK"/>
        </w:rPr>
        <w:t>mængde</w:t>
      </w:r>
      <w:r w:rsidRPr="009E665C">
        <w:rPr>
          <w:spacing w:val="-1"/>
          <w:lang w:val="da-DK"/>
        </w:rPr>
        <w:t xml:space="preserve"> </w:t>
      </w:r>
      <w:r w:rsidRPr="009E665C">
        <w:rPr>
          <w:lang w:val="da-DK"/>
        </w:rPr>
        <w:t>affald,</w:t>
      </w:r>
      <w:r w:rsidRPr="009E665C">
        <w:rPr>
          <w:spacing w:val="-2"/>
          <w:lang w:val="da-DK"/>
        </w:rPr>
        <w:t xml:space="preserve"> </w:t>
      </w:r>
      <w:r w:rsidRPr="009E665C">
        <w:rPr>
          <w:lang w:val="da-DK"/>
        </w:rPr>
        <w:t>der</w:t>
      </w:r>
      <w:r w:rsidRPr="009E665C">
        <w:rPr>
          <w:spacing w:val="-1"/>
          <w:lang w:val="da-DK"/>
        </w:rPr>
        <w:t xml:space="preserve"> </w:t>
      </w:r>
      <w:r w:rsidRPr="009E665C">
        <w:rPr>
          <w:lang w:val="da-DK"/>
        </w:rPr>
        <w:t>overdrages</w:t>
      </w:r>
      <w:r w:rsidRPr="009E665C">
        <w:rPr>
          <w:spacing w:val="-3"/>
          <w:lang w:val="da-DK"/>
        </w:rPr>
        <w:t xml:space="preserve"> </w:t>
      </w:r>
      <w:r w:rsidRPr="009E665C">
        <w:rPr>
          <w:lang w:val="da-DK"/>
        </w:rPr>
        <w:t>fra</w:t>
      </w:r>
      <w:r w:rsidRPr="009E665C">
        <w:rPr>
          <w:spacing w:val="-1"/>
          <w:lang w:val="da-DK"/>
        </w:rPr>
        <w:t xml:space="preserve"> </w:t>
      </w:r>
      <w:r w:rsidRPr="009E665C">
        <w:rPr>
          <w:spacing w:val="-2"/>
          <w:lang w:val="da-DK"/>
        </w:rPr>
        <w:t>kommunalbestyrelsen.</w:t>
      </w:r>
    </w:p>
    <w:p w14:paraId="44F4C330" w14:textId="56E4D4B2" w:rsidR="00635043" w:rsidRPr="009E665C" w:rsidRDefault="00644EC4">
      <w:pPr>
        <w:pStyle w:val="Brdtekst"/>
        <w:spacing w:before="192" w:line="249" w:lineRule="auto"/>
        <w:ind w:right="106"/>
        <w:rPr>
          <w:lang w:val="da-DK"/>
        </w:rPr>
      </w:pPr>
      <w:r w:rsidRPr="009E665C">
        <w:rPr>
          <w:i/>
          <w:lang w:val="da-DK"/>
        </w:rPr>
        <w:t xml:space="preserve">Antal </w:t>
      </w:r>
      <w:del w:id="707" w:author="Kåre Groes" w:date="2025-09-11T13:29:00Z">
        <w:r w:rsidRPr="009E665C" w:rsidDel="004A2260">
          <w:rPr>
            <w:i/>
            <w:lang w:val="da-DK"/>
          </w:rPr>
          <w:delText xml:space="preserve">samlede </w:delText>
        </w:r>
      </w:del>
      <w:r w:rsidRPr="009E665C">
        <w:rPr>
          <w:i/>
          <w:lang w:val="da-DK"/>
        </w:rPr>
        <w:t>kilometer</w:t>
      </w:r>
      <w:ins w:id="708" w:author="Kåre Groes" w:date="2025-09-11T13:29:00Z">
        <w:r w:rsidR="004A2260">
          <w:rPr>
            <w:i/>
            <w:lang w:val="da-DK"/>
          </w:rPr>
          <w:t xml:space="preserve"> til første behandlings- eller sorteringssted</w:t>
        </w:r>
      </w:ins>
      <w:r w:rsidRPr="009E665C">
        <w:rPr>
          <w:i/>
          <w:lang w:val="da-DK"/>
        </w:rPr>
        <w:t xml:space="preserve"> </w:t>
      </w:r>
      <w:r w:rsidRPr="009E665C">
        <w:rPr>
          <w:lang w:val="da-DK"/>
        </w:rPr>
        <w:t xml:space="preserve">er </w:t>
      </w:r>
      <w:del w:id="709" w:author="Kåre Groes" w:date="2025-09-11T13:29:00Z">
        <w:r w:rsidRPr="009E665C" w:rsidDel="004A2260">
          <w:rPr>
            <w:lang w:val="da-DK"/>
          </w:rPr>
          <w:delText xml:space="preserve">den samlede </w:delText>
        </w:r>
      </w:del>
      <w:r w:rsidRPr="009E665C">
        <w:rPr>
          <w:lang w:val="da-DK"/>
        </w:rPr>
        <w:t>transportlængde</w:t>
      </w:r>
      <w:ins w:id="710" w:author="Kåre Groes" w:date="2025-09-11T13:29:00Z">
        <w:r w:rsidR="004A2260">
          <w:rPr>
            <w:lang w:val="da-DK"/>
          </w:rPr>
          <w:t>n</w:t>
        </w:r>
      </w:ins>
      <w:r w:rsidRPr="009E665C">
        <w:rPr>
          <w:lang w:val="da-DK"/>
        </w:rPr>
        <w:t xml:space="preserve"> for en affaldsfraktion</w:t>
      </w:r>
      <w:ins w:id="711" w:author="Kåre Groes" w:date="2025-09-11T13:30:00Z">
        <w:r w:rsidR="004A2260">
          <w:rPr>
            <w:lang w:val="da-DK"/>
          </w:rPr>
          <w:t xml:space="preserve"> eller en kombineret affaldsfraktion fra overdragelsespladsen og ud til første behandlings- eller sorteringsled</w:t>
        </w:r>
      </w:ins>
      <w:del w:id="712" w:author="Kåre Groes" w:date="2025-09-11T13:30:00Z">
        <w:r w:rsidRPr="009E665C" w:rsidDel="004A2260">
          <w:rPr>
            <w:lang w:val="da-DK"/>
          </w:rPr>
          <w:delText>, herunder også, hvis transporten foregår ad flere omgange</w:delText>
        </w:r>
      </w:del>
      <w:r w:rsidRPr="009E665C">
        <w:rPr>
          <w:lang w:val="da-DK"/>
        </w:rPr>
        <w:t>. Producenten beregner antal kilometer pr. læs via et ruteberegnings- værktøj efter hurtigste rute. Hvis producenten har udbudt affaldsbehandling inklusive transport, skal producenten indhente nødvendige data om affaldstransport fra sin leverandør.</w:t>
      </w:r>
    </w:p>
    <w:p w14:paraId="7CF0DF47" w14:textId="5B56B832" w:rsidR="00635043" w:rsidRPr="009E665C" w:rsidDel="00C47480" w:rsidRDefault="00644EC4">
      <w:pPr>
        <w:pStyle w:val="Brdtekst"/>
        <w:spacing w:before="184" w:line="249" w:lineRule="auto"/>
        <w:ind w:right="107"/>
        <w:rPr>
          <w:del w:id="713" w:author="Kåre Groes" w:date="2025-09-11T13:31:00Z"/>
          <w:lang w:val="da-DK"/>
        </w:rPr>
      </w:pPr>
      <w:del w:id="714" w:author="Kåre Groes" w:date="2025-09-11T13:31:00Z">
        <w:r w:rsidRPr="009E665C" w:rsidDel="00C47480">
          <w:rPr>
            <w:i/>
            <w:lang w:val="da-DK"/>
          </w:rPr>
          <w:delText xml:space="preserve">Antal kilometer fra omlastning til sortering </w:delText>
        </w:r>
        <w:r w:rsidRPr="009E665C" w:rsidDel="00C47480">
          <w:rPr>
            <w:lang w:val="da-DK"/>
          </w:rPr>
          <w:delText>er transportlængden for de kombineret indsamlede affalds- fraktioner fra omlastning til sortering i særskilte affaldsfraktioner. Producenten beregner antal kilometer pr. læs via et ruteberegningsværktøj efter hurtigste rute. Hvis producenten har udbudt affaldsbehandling inklusive transport, skal producenten indhente nødvendige data om affaldstransport fra sin leverandør.</w:delText>
        </w:r>
      </w:del>
    </w:p>
    <w:p w14:paraId="3FB294A3" w14:textId="39620A55" w:rsidR="00635043" w:rsidRPr="009E665C" w:rsidDel="00C47480" w:rsidRDefault="00644EC4">
      <w:pPr>
        <w:pStyle w:val="Brdtekst"/>
        <w:spacing w:before="184" w:line="249" w:lineRule="auto"/>
        <w:ind w:right="106"/>
        <w:rPr>
          <w:del w:id="715" w:author="Kåre Groes" w:date="2025-09-11T13:31:00Z"/>
          <w:lang w:val="da-DK"/>
        </w:rPr>
      </w:pPr>
      <w:del w:id="716" w:author="Kåre Groes" w:date="2025-09-11T13:31:00Z">
        <w:r w:rsidRPr="009E665C" w:rsidDel="00C47480">
          <w:rPr>
            <w:i/>
            <w:lang w:val="da-DK"/>
          </w:rPr>
          <w:delText xml:space="preserve">Antal kilometer fra sortering til videre behandling </w:delText>
        </w:r>
        <w:r w:rsidRPr="009E665C" w:rsidDel="00C47480">
          <w:rPr>
            <w:lang w:val="da-DK"/>
          </w:rPr>
          <w:delText>er transportlængden for affaldsfraktioner fra sortering</w:delText>
        </w:r>
        <w:r w:rsidRPr="009E665C" w:rsidDel="00C47480">
          <w:rPr>
            <w:spacing w:val="80"/>
            <w:w w:val="150"/>
            <w:lang w:val="da-DK"/>
          </w:rPr>
          <w:delText xml:space="preserve"> </w:delText>
        </w:r>
        <w:r w:rsidRPr="009E665C" w:rsidDel="00C47480">
          <w:rPr>
            <w:lang w:val="da-DK"/>
          </w:rPr>
          <w:delText>i særskilte affaldsfraktioner til videre behandling, herunder finsortering og oparbejdning. Producenten beregner antal kilometer pr. læs via et ruteberegningsværktøj efter hurtigste rute. Hvis producenten har udbudt</w:delText>
        </w:r>
        <w:r w:rsidRPr="009E665C" w:rsidDel="00C47480">
          <w:rPr>
            <w:spacing w:val="-3"/>
            <w:lang w:val="da-DK"/>
          </w:rPr>
          <w:delText xml:space="preserve"> </w:delText>
        </w:r>
        <w:r w:rsidRPr="009E665C" w:rsidDel="00C47480">
          <w:rPr>
            <w:lang w:val="da-DK"/>
          </w:rPr>
          <w:delText>affaldsbehandling</w:delText>
        </w:r>
        <w:r w:rsidRPr="009E665C" w:rsidDel="00C47480">
          <w:rPr>
            <w:spacing w:val="-4"/>
            <w:lang w:val="da-DK"/>
          </w:rPr>
          <w:delText xml:space="preserve"> </w:delText>
        </w:r>
        <w:r w:rsidRPr="009E665C" w:rsidDel="00C47480">
          <w:rPr>
            <w:lang w:val="da-DK"/>
          </w:rPr>
          <w:delText>inklusive</w:delText>
        </w:r>
        <w:r w:rsidRPr="009E665C" w:rsidDel="00C47480">
          <w:rPr>
            <w:spacing w:val="-3"/>
            <w:lang w:val="da-DK"/>
          </w:rPr>
          <w:delText xml:space="preserve"> </w:delText>
        </w:r>
        <w:r w:rsidRPr="009E665C" w:rsidDel="00C47480">
          <w:rPr>
            <w:lang w:val="da-DK"/>
          </w:rPr>
          <w:delText>transport,</w:delText>
        </w:r>
        <w:r w:rsidRPr="009E665C" w:rsidDel="00C47480">
          <w:rPr>
            <w:spacing w:val="-4"/>
            <w:lang w:val="da-DK"/>
          </w:rPr>
          <w:delText xml:space="preserve"> </w:delText>
        </w:r>
        <w:r w:rsidRPr="009E665C" w:rsidDel="00C47480">
          <w:rPr>
            <w:lang w:val="da-DK"/>
          </w:rPr>
          <w:delText>skal</w:delText>
        </w:r>
        <w:r w:rsidRPr="009E665C" w:rsidDel="00C47480">
          <w:rPr>
            <w:spacing w:val="-3"/>
            <w:lang w:val="da-DK"/>
          </w:rPr>
          <w:delText xml:space="preserve"> </w:delText>
        </w:r>
        <w:r w:rsidRPr="009E665C" w:rsidDel="00C47480">
          <w:rPr>
            <w:lang w:val="da-DK"/>
          </w:rPr>
          <w:delText>producenten</w:delText>
        </w:r>
        <w:r w:rsidRPr="009E665C" w:rsidDel="00C47480">
          <w:rPr>
            <w:spacing w:val="-4"/>
            <w:lang w:val="da-DK"/>
          </w:rPr>
          <w:delText xml:space="preserve"> </w:delText>
        </w:r>
        <w:r w:rsidRPr="009E665C" w:rsidDel="00C47480">
          <w:rPr>
            <w:lang w:val="da-DK"/>
          </w:rPr>
          <w:delText>indhente</w:delText>
        </w:r>
        <w:r w:rsidRPr="009E665C" w:rsidDel="00C47480">
          <w:rPr>
            <w:spacing w:val="-3"/>
            <w:lang w:val="da-DK"/>
          </w:rPr>
          <w:delText xml:space="preserve"> </w:delText>
        </w:r>
        <w:r w:rsidRPr="009E665C" w:rsidDel="00C47480">
          <w:rPr>
            <w:lang w:val="da-DK"/>
          </w:rPr>
          <w:delText>nødvendige</w:delText>
        </w:r>
        <w:r w:rsidRPr="009E665C" w:rsidDel="00C47480">
          <w:rPr>
            <w:spacing w:val="-3"/>
            <w:lang w:val="da-DK"/>
          </w:rPr>
          <w:delText xml:space="preserve"> </w:delText>
        </w:r>
        <w:r w:rsidRPr="009E665C" w:rsidDel="00C47480">
          <w:rPr>
            <w:lang w:val="da-DK"/>
          </w:rPr>
          <w:delText>data</w:delText>
        </w:r>
        <w:r w:rsidRPr="009E665C" w:rsidDel="00C47480">
          <w:rPr>
            <w:spacing w:val="-3"/>
            <w:lang w:val="da-DK"/>
          </w:rPr>
          <w:delText xml:space="preserve"> </w:delText>
        </w:r>
        <w:r w:rsidRPr="009E665C" w:rsidDel="00C47480">
          <w:rPr>
            <w:lang w:val="da-DK"/>
          </w:rPr>
          <w:delText>om</w:delText>
        </w:r>
        <w:r w:rsidRPr="009E665C" w:rsidDel="00C47480">
          <w:rPr>
            <w:spacing w:val="-3"/>
            <w:lang w:val="da-DK"/>
          </w:rPr>
          <w:delText xml:space="preserve"> </w:delText>
        </w:r>
        <w:r w:rsidRPr="009E665C" w:rsidDel="00C47480">
          <w:rPr>
            <w:lang w:val="da-DK"/>
          </w:rPr>
          <w:delText>affaldstrans- port fra sin leverandør.</w:delText>
        </w:r>
      </w:del>
    </w:p>
    <w:p w14:paraId="40FD1625" w14:textId="77777777" w:rsidR="00635043" w:rsidRPr="009E665C" w:rsidRDefault="00644EC4">
      <w:pPr>
        <w:pStyle w:val="Brdtekst"/>
        <w:spacing w:before="185" w:line="249" w:lineRule="auto"/>
        <w:ind w:right="107"/>
        <w:rPr>
          <w:lang w:val="da-DK"/>
        </w:rPr>
      </w:pPr>
      <w:r w:rsidRPr="009E665C">
        <w:rPr>
          <w:i/>
          <w:lang w:val="da-DK"/>
        </w:rPr>
        <w:t xml:space="preserve">Antal timers administration </w:t>
      </w:r>
      <w:r w:rsidRPr="009E665C">
        <w:rPr>
          <w:lang w:val="da-DK"/>
        </w:rPr>
        <w:t>er de timer, der er brugt på producentens opgørelse og opkrævning af</w:t>
      </w:r>
      <w:r w:rsidRPr="009E665C">
        <w:rPr>
          <w:spacing w:val="80"/>
          <w:lang w:val="da-DK"/>
        </w:rPr>
        <w:t xml:space="preserve"> </w:t>
      </w:r>
      <w:r w:rsidRPr="009E665C">
        <w:rPr>
          <w:lang w:val="da-DK"/>
        </w:rPr>
        <w:t>betaling for den videre håndtering af kommunalt indsamlet ikkeemballageaffald for hver affaldsfrakti-</w:t>
      </w:r>
      <w:r w:rsidRPr="009E665C">
        <w:rPr>
          <w:spacing w:val="80"/>
          <w:lang w:val="da-DK"/>
        </w:rPr>
        <w:t xml:space="preserve"> </w:t>
      </w:r>
      <w:r w:rsidRPr="009E665C">
        <w:rPr>
          <w:lang w:val="da-DK"/>
        </w:rPr>
        <w:t>on.</w:t>
      </w:r>
      <w:r w:rsidRPr="009E665C">
        <w:rPr>
          <w:spacing w:val="32"/>
          <w:lang w:val="da-DK"/>
        </w:rPr>
        <w:t xml:space="preserve"> </w:t>
      </w:r>
      <w:r w:rsidRPr="009E665C">
        <w:rPr>
          <w:lang w:val="da-DK"/>
        </w:rPr>
        <w:t>Producenten</w:t>
      </w:r>
      <w:r w:rsidRPr="009E665C">
        <w:rPr>
          <w:spacing w:val="32"/>
          <w:lang w:val="da-DK"/>
        </w:rPr>
        <w:t xml:space="preserve"> </w:t>
      </w:r>
      <w:r w:rsidRPr="009E665C">
        <w:rPr>
          <w:lang w:val="da-DK"/>
        </w:rPr>
        <w:t>skal</w:t>
      </w:r>
      <w:r w:rsidRPr="009E665C">
        <w:rPr>
          <w:spacing w:val="32"/>
          <w:lang w:val="da-DK"/>
        </w:rPr>
        <w:t xml:space="preserve"> </w:t>
      </w:r>
      <w:r w:rsidRPr="009E665C">
        <w:rPr>
          <w:lang w:val="da-DK"/>
        </w:rPr>
        <w:t>benytte</w:t>
      </w:r>
      <w:r w:rsidRPr="009E665C">
        <w:rPr>
          <w:spacing w:val="32"/>
          <w:lang w:val="da-DK"/>
        </w:rPr>
        <w:t xml:space="preserve"> </w:t>
      </w:r>
      <w:r w:rsidRPr="009E665C">
        <w:rPr>
          <w:lang w:val="da-DK"/>
        </w:rPr>
        <w:t>den</w:t>
      </w:r>
      <w:r w:rsidRPr="009E665C">
        <w:rPr>
          <w:spacing w:val="32"/>
          <w:lang w:val="da-DK"/>
        </w:rPr>
        <w:t xml:space="preserve"> </w:t>
      </w:r>
      <w:r w:rsidRPr="009E665C">
        <w:rPr>
          <w:lang w:val="da-DK"/>
        </w:rPr>
        <w:t>til</w:t>
      </w:r>
      <w:r w:rsidRPr="009E665C">
        <w:rPr>
          <w:spacing w:val="32"/>
          <w:lang w:val="da-DK"/>
        </w:rPr>
        <w:t xml:space="preserve"> </w:t>
      </w:r>
      <w:r w:rsidRPr="009E665C">
        <w:rPr>
          <w:lang w:val="da-DK"/>
        </w:rPr>
        <w:t>enhver</w:t>
      </w:r>
      <w:r w:rsidRPr="009E665C">
        <w:rPr>
          <w:spacing w:val="32"/>
          <w:lang w:val="da-DK"/>
        </w:rPr>
        <w:t xml:space="preserve"> </w:t>
      </w:r>
      <w:r w:rsidRPr="009E665C">
        <w:rPr>
          <w:lang w:val="da-DK"/>
        </w:rPr>
        <w:t>tid</w:t>
      </w:r>
      <w:r w:rsidRPr="009E665C">
        <w:rPr>
          <w:spacing w:val="32"/>
          <w:lang w:val="da-DK"/>
        </w:rPr>
        <w:t xml:space="preserve"> </w:t>
      </w:r>
      <w:r w:rsidRPr="009E665C">
        <w:rPr>
          <w:lang w:val="da-DK"/>
        </w:rPr>
        <w:t>gældende</w:t>
      </w:r>
      <w:r w:rsidRPr="009E665C">
        <w:rPr>
          <w:spacing w:val="32"/>
          <w:lang w:val="da-DK"/>
        </w:rPr>
        <w:t xml:space="preserve"> </w:t>
      </w:r>
      <w:r w:rsidRPr="009E665C">
        <w:rPr>
          <w:lang w:val="da-DK"/>
        </w:rPr>
        <w:t>timepris</w:t>
      </w:r>
      <w:r w:rsidRPr="009E665C">
        <w:rPr>
          <w:spacing w:val="32"/>
          <w:lang w:val="da-DK"/>
        </w:rPr>
        <w:t xml:space="preserve"> </w:t>
      </w:r>
      <w:r w:rsidRPr="009E665C">
        <w:rPr>
          <w:lang w:val="da-DK"/>
        </w:rPr>
        <w:t>på</w:t>
      </w:r>
      <w:r w:rsidRPr="009E665C">
        <w:rPr>
          <w:spacing w:val="32"/>
          <w:lang w:val="da-DK"/>
        </w:rPr>
        <w:t xml:space="preserve"> </w:t>
      </w:r>
      <w:r w:rsidRPr="009E665C">
        <w:rPr>
          <w:lang w:val="da-DK"/>
        </w:rPr>
        <w:t>tidspunktet</w:t>
      </w:r>
      <w:r w:rsidRPr="009E665C">
        <w:rPr>
          <w:spacing w:val="32"/>
          <w:lang w:val="da-DK"/>
        </w:rPr>
        <w:t xml:space="preserve"> </w:t>
      </w:r>
      <w:r w:rsidRPr="009E665C">
        <w:rPr>
          <w:lang w:val="da-DK"/>
        </w:rPr>
        <w:t>for</w:t>
      </w:r>
      <w:r w:rsidRPr="009E665C">
        <w:rPr>
          <w:spacing w:val="32"/>
          <w:lang w:val="da-DK"/>
        </w:rPr>
        <w:t xml:space="preserve"> </w:t>
      </w:r>
      <w:r w:rsidRPr="009E665C">
        <w:rPr>
          <w:lang w:val="da-DK"/>
        </w:rPr>
        <w:t>beregningen,</w:t>
      </w:r>
      <w:r w:rsidRPr="009E665C">
        <w:rPr>
          <w:spacing w:val="32"/>
          <w:lang w:val="da-DK"/>
        </w:rPr>
        <w:t xml:space="preserve"> </w:t>
      </w:r>
      <w:r w:rsidRPr="009E665C">
        <w:rPr>
          <w:lang w:val="da-DK"/>
        </w:rPr>
        <w:t xml:space="preserve">der vil fremgå af Miljøstyrelsens hjemmeside, </w:t>
      </w:r>
      <w:r w:rsidR="00622D4A">
        <w:fldChar w:fldCharType="begin"/>
      </w:r>
      <w:r w:rsidR="00622D4A" w:rsidRPr="00EA5542">
        <w:rPr>
          <w:lang w:val="da-DK"/>
          <w:rPrChange w:id="717" w:author="Djellza Fetahi" w:date="2025-09-12T12:03:00Z">
            <w:rPr/>
          </w:rPrChange>
        </w:rPr>
        <w:instrText xml:space="preserve"> HYPERLINK "http://www.mst.dk/" \h </w:instrText>
      </w:r>
      <w:r w:rsidR="00622D4A">
        <w:fldChar w:fldCharType="separate"/>
      </w:r>
      <w:r w:rsidRPr="009E665C">
        <w:rPr>
          <w:lang w:val="da-DK"/>
        </w:rPr>
        <w:t>www.mst.dk.</w:t>
      </w:r>
      <w:r w:rsidR="00622D4A">
        <w:rPr>
          <w:lang w:val="da-DK"/>
        </w:rPr>
        <w:fldChar w:fldCharType="end"/>
      </w:r>
      <w:r w:rsidRPr="009E665C">
        <w:rPr>
          <w:lang w:val="da-DK"/>
        </w:rPr>
        <w:t xml:space="preserve"> Timeprisen for administrationstimerne fastsættes med udgangspunkt i de aktuelle timepriser for lønomkostninger fra Danmarks Statistik.</w:t>
      </w:r>
    </w:p>
    <w:p w14:paraId="4847569E" w14:textId="77777777" w:rsidR="00635043" w:rsidRPr="009E665C" w:rsidRDefault="00644EC4">
      <w:pPr>
        <w:pStyle w:val="Brdtekst"/>
        <w:spacing w:before="185" w:line="249" w:lineRule="auto"/>
        <w:ind w:right="106"/>
        <w:rPr>
          <w:lang w:val="da-DK"/>
        </w:rPr>
      </w:pPr>
      <w:r w:rsidRPr="009E665C">
        <w:rPr>
          <w:i/>
          <w:lang w:val="da-DK"/>
        </w:rPr>
        <w:t>Nøgletal</w:t>
      </w:r>
      <w:r w:rsidRPr="009E665C">
        <w:rPr>
          <w:i/>
          <w:spacing w:val="40"/>
          <w:lang w:val="da-DK"/>
        </w:rPr>
        <w:t xml:space="preserve"> </w:t>
      </w:r>
      <w:r w:rsidRPr="009E665C">
        <w:rPr>
          <w:i/>
          <w:lang w:val="da-DK"/>
        </w:rPr>
        <w:t>for</w:t>
      </w:r>
      <w:r w:rsidRPr="009E665C">
        <w:rPr>
          <w:i/>
          <w:spacing w:val="40"/>
          <w:lang w:val="da-DK"/>
        </w:rPr>
        <w:t xml:space="preserve"> </w:t>
      </w:r>
      <w:r w:rsidRPr="009E665C">
        <w:rPr>
          <w:i/>
          <w:lang w:val="da-DK"/>
        </w:rPr>
        <w:t>affaldsbehandling</w:t>
      </w:r>
      <w:r w:rsidRPr="009E665C">
        <w:rPr>
          <w:i/>
          <w:spacing w:val="40"/>
          <w:lang w:val="da-DK"/>
        </w:rPr>
        <w:t xml:space="preserve"> </w:t>
      </w:r>
      <w:r w:rsidRPr="009E665C">
        <w:rPr>
          <w:lang w:val="da-DK"/>
        </w:rPr>
        <w:t>er</w:t>
      </w:r>
      <w:r w:rsidRPr="009E665C">
        <w:rPr>
          <w:spacing w:val="40"/>
          <w:lang w:val="da-DK"/>
        </w:rPr>
        <w:t xml:space="preserve"> </w:t>
      </w:r>
      <w:r w:rsidRPr="009E665C">
        <w:rPr>
          <w:lang w:val="da-DK"/>
        </w:rPr>
        <w:t>samlet</w:t>
      </w:r>
      <w:r w:rsidRPr="009E665C">
        <w:rPr>
          <w:spacing w:val="40"/>
          <w:lang w:val="da-DK"/>
        </w:rPr>
        <w:t xml:space="preserve"> </w:t>
      </w:r>
      <w:r w:rsidRPr="009E665C">
        <w:rPr>
          <w:lang w:val="da-DK"/>
        </w:rPr>
        <w:t>en</w:t>
      </w:r>
      <w:r w:rsidRPr="009E665C">
        <w:rPr>
          <w:spacing w:val="40"/>
          <w:lang w:val="da-DK"/>
        </w:rPr>
        <w:t xml:space="preserve"> </w:t>
      </w:r>
      <w:r w:rsidRPr="009E665C">
        <w:rPr>
          <w:lang w:val="da-DK"/>
        </w:rPr>
        <w:t>markedspris</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alle</w:t>
      </w:r>
      <w:r w:rsidRPr="009E665C">
        <w:rPr>
          <w:spacing w:val="40"/>
          <w:lang w:val="da-DK"/>
        </w:rPr>
        <w:t xml:space="preserve"> </w:t>
      </w:r>
      <w:r w:rsidRPr="009E665C">
        <w:rPr>
          <w:lang w:val="da-DK"/>
        </w:rPr>
        <w:t>led</w:t>
      </w:r>
      <w:r w:rsidRPr="009E665C">
        <w:rPr>
          <w:spacing w:val="40"/>
          <w:lang w:val="da-DK"/>
        </w:rPr>
        <w:t xml:space="preserve"> </w:t>
      </w:r>
      <w:r w:rsidRPr="009E665C">
        <w:rPr>
          <w:lang w:val="da-DK"/>
        </w:rPr>
        <w:t>i</w:t>
      </w:r>
      <w:r w:rsidRPr="009E665C">
        <w:rPr>
          <w:spacing w:val="40"/>
          <w:lang w:val="da-DK"/>
        </w:rPr>
        <w:t xml:space="preserve"> </w:t>
      </w:r>
      <w:r w:rsidRPr="009E665C">
        <w:rPr>
          <w:lang w:val="da-DK"/>
        </w:rPr>
        <w:t>affaldsbehandlingen,</w:t>
      </w:r>
      <w:r w:rsidRPr="009E665C">
        <w:rPr>
          <w:spacing w:val="40"/>
          <w:lang w:val="da-DK"/>
        </w:rPr>
        <w:t xml:space="preserve"> </w:t>
      </w:r>
      <w:r w:rsidRPr="009E665C">
        <w:rPr>
          <w:lang w:val="da-DK"/>
        </w:rPr>
        <w:t xml:space="preserve">herunder også forbehandling og afsætning af affaldsmaterialer, men eksklusive affaldstransport. Producenten skal benytte de til enhver tid gældende nøgletal for behandling, der på tidspunktet for beregningen fremgår af Miljøstyrelsens hjemmeside, </w:t>
      </w:r>
      <w:r w:rsidR="00622D4A">
        <w:fldChar w:fldCharType="begin"/>
      </w:r>
      <w:r w:rsidR="00622D4A" w:rsidRPr="00EA5542">
        <w:rPr>
          <w:lang w:val="da-DK"/>
          <w:rPrChange w:id="718" w:author="Djellza Fetahi" w:date="2025-09-12T12:03:00Z">
            <w:rPr/>
          </w:rPrChange>
        </w:rPr>
        <w:instrText xml:space="preserve"> HYPERLINK "http://www.mst.dk/" \h </w:instrText>
      </w:r>
      <w:r w:rsidR="00622D4A">
        <w:fldChar w:fldCharType="separate"/>
      </w:r>
      <w:r w:rsidRPr="009E665C">
        <w:rPr>
          <w:lang w:val="da-DK"/>
        </w:rPr>
        <w:t>www.mst.dk.</w:t>
      </w:r>
      <w:r w:rsidR="00622D4A">
        <w:rPr>
          <w:lang w:val="da-DK"/>
        </w:rPr>
        <w:fldChar w:fldCharType="end"/>
      </w:r>
    </w:p>
    <w:p w14:paraId="73D2C8AE" w14:textId="77777777" w:rsidR="00635043" w:rsidRPr="009E665C" w:rsidRDefault="00644EC4">
      <w:pPr>
        <w:pStyle w:val="Brdtekst"/>
        <w:spacing w:before="184" w:line="249" w:lineRule="auto"/>
        <w:ind w:right="105"/>
        <w:rPr>
          <w:lang w:val="da-DK"/>
        </w:rPr>
      </w:pPr>
      <w:r w:rsidRPr="009E665C">
        <w:rPr>
          <w:i/>
          <w:lang w:val="da-DK"/>
        </w:rPr>
        <w:t xml:space="preserve">Nøgletal for transport </w:t>
      </w:r>
      <w:r w:rsidRPr="009E665C">
        <w:rPr>
          <w:lang w:val="da-DK"/>
        </w:rPr>
        <w:t xml:space="preserve">er samlet en kilometerpris pr. kørte kilometer for affaldstransporten. Producenten skal benytte de til enhver tid gældende nøgletal for transport, der på tidspunktet for beregningen fremgår af Miljøstyrelsens hjemmeside, </w:t>
      </w:r>
      <w:r w:rsidR="00622D4A">
        <w:fldChar w:fldCharType="begin"/>
      </w:r>
      <w:r w:rsidR="00622D4A" w:rsidRPr="00EA5542">
        <w:rPr>
          <w:lang w:val="da-DK"/>
          <w:rPrChange w:id="719" w:author="Djellza Fetahi" w:date="2025-09-12T12:03:00Z">
            <w:rPr/>
          </w:rPrChange>
        </w:rPr>
        <w:instrText xml:space="preserve"> HYPERLINK "http://www.mst.dk/" \h </w:instrText>
      </w:r>
      <w:r w:rsidR="00622D4A">
        <w:fldChar w:fldCharType="separate"/>
      </w:r>
      <w:r w:rsidRPr="009E665C">
        <w:rPr>
          <w:lang w:val="da-DK"/>
        </w:rPr>
        <w:t>www.mst.dk.</w:t>
      </w:r>
      <w:r w:rsidR="00622D4A">
        <w:rPr>
          <w:lang w:val="da-DK"/>
        </w:rPr>
        <w:fldChar w:fldCharType="end"/>
      </w:r>
    </w:p>
    <w:p w14:paraId="7869C0E1" w14:textId="77777777" w:rsidR="00635043" w:rsidRPr="009E665C" w:rsidRDefault="00644EC4">
      <w:pPr>
        <w:pStyle w:val="Brdtekst"/>
        <w:spacing w:before="183" w:line="249" w:lineRule="auto"/>
        <w:ind w:right="108"/>
        <w:rPr>
          <w:lang w:val="da-DK"/>
        </w:rPr>
      </w:pPr>
      <w:r w:rsidRPr="009E665C">
        <w:rPr>
          <w:lang w:val="da-DK"/>
        </w:rPr>
        <w:t>Miljøstyrelsen fastsætter nøgletal for behandling og transport på baggrund af grundtal for aktuelle mar- kedspriser, der løbende opdateres, blandt andet ved brug af relevante indeks for afsætningspriser.</w:t>
      </w:r>
    </w:p>
    <w:p w14:paraId="0C1979BE" w14:textId="77777777" w:rsidR="00635043" w:rsidRPr="009E665C" w:rsidRDefault="00644EC4">
      <w:pPr>
        <w:pStyle w:val="Listeafsnit"/>
        <w:numPr>
          <w:ilvl w:val="0"/>
          <w:numId w:val="78"/>
        </w:numPr>
        <w:tabs>
          <w:tab w:val="left" w:pos="2262"/>
        </w:tabs>
        <w:spacing w:before="182"/>
        <w:ind w:left="2262"/>
        <w:jc w:val="left"/>
        <w:rPr>
          <w:i/>
          <w:sz w:val="24"/>
          <w:lang w:val="da-DK"/>
        </w:rPr>
      </w:pPr>
      <w:r w:rsidRPr="009E665C">
        <w:rPr>
          <w:i/>
          <w:sz w:val="24"/>
          <w:lang w:val="da-DK"/>
        </w:rPr>
        <w:t>Producentens</w:t>
      </w:r>
      <w:r w:rsidRPr="009E665C">
        <w:rPr>
          <w:i/>
          <w:spacing w:val="-9"/>
          <w:sz w:val="24"/>
          <w:lang w:val="da-DK"/>
        </w:rPr>
        <w:t xml:space="preserve"> </w:t>
      </w:r>
      <w:r w:rsidRPr="009E665C">
        <w:rPr>
          <w:i/>
          <w:sz w:val="24"/>
          <w:lang w:val="da-DK"/>
        </w:rPr>
        <w:t>årlige</w:t>
      </w:r>
      <w:r w:rsidRPr="009E665C">
        <w:rPr>
          <w:i/>
          <w:spacing w:val="-7"/>
          <w:sz w:val="24"/>
          <w:lang w:val="da-DK"/>
        </w:rPr>
        <w:t xml:space="preserve"> </w:t>
      </w:r>
      <w:r w:rsidRPr="009E665C">
        <w:rPr>
          <w:i/>
          <w:sz w:val="24"/>
          <w:lang w:val="da-DK"/>
        </w:rPr>
        <w:t>opgørelse</w:t>
      </w:r>
      <w:r w:rsidRPr="009E665C">
        <w:rPr>
          <w:i/>
          <w:spacing w:val="-8"/>
          <w:sz w:val="24"/>
          <w:lang w:val="da-DK"/>
        </w:rPr>
        <w:t xml:space="preserve"> </w:t>
      </w:r>
      <w:r w:rsidRPr="009E665C">
        <w:rPr>
          <w:i/>
          <w:sz w:val="24"/>
          <w:lang w:val="da-DK"/>
        </w:rPr>
        <w:t>over</w:t>
      </w:r>
      <w:r w:rsidRPr="009E665C">
        <w:rPr>
          <w:i/>
          <w:spacing w:val="-8"/>
          <w:sz w:val="24"/>
          <w:lang w:val="da-DK"/>
        </w:rPr>
        <w:t xml:space="preserve"> </w:t>
      </w:r>
      <w:r w:rsidRPr="009E665C">
        <w:rPr>
          <w:i/>
          <w:sz w:val="24"/>
          <w:lang w:val="da-DK"/>
        </w:rPr>
        <w:t>betalinger</w:t>
      </w:r>
      <w:r w:rsidRPr="009E665C">
        <w:rPr>
          <w:i/>
          <w:spacing w:val="-8"/>
          <w:sz w:val="24"/>
          <w:lang w:val="da-DK"/>
        </w:rPr>
        <w:t xml:space="preserve"> </w:t>
      </w:r>
      <w:r w:rsidRPr="009E665C">
        <w:rPr>
          <w:i/>
          <w:sz w:val="24"/>
          <w:lang w:val="da-DK"/>
        </w:rPr>
        <w:t>og</w:t>
      </w:r>
      <w:r w:rsidRPr="009E665C">
        <w:rPr>
          <w:i/>
          <w:spacing w:val="-7"/>
          <w:sz w:val="24"/>
          <w:lang w:val="da-DK"/>
        </w:rPr>
        <w:t xml:space="preserve"> </w:t>
      </w:r>
      <w:r w:rsidRPr="009E665C">
        <w:rPr>
          <w:i/>
          <w:spacing w:val="-2"/>
          <w:sz w:val="24"/>
          <w:lang w:val="da-DK"/>
        </w:rPr>
        <w:t>omkostninger</w:t>
      </w:r>
    </w:p>
    <w:p w14:paraId="48602732" w14:textId="77777777" w:rsidR="00635043" w:rsidRPr="009E665C" w:rsidRDefault="00644EC4">
      <w:pPr>
        <w:pStyle w:val="Brdtekst"/>
        <w:spacing w:before="192" w:line="249" w:lineRule="auto"/>
        <w:ind w:right="106" w:hanging="1"/>
        <w:rPr>
          <w:lang w:val="da-DK"/>
        </w:rPr>
      </w:pPr>
      <w:r w:rsidRPr="009E665C">
        <w:rPr>
          <w:lang w:val="da-DK"/>
        </w:rPr>
        <w:t>Den årlige opgørelse over opkrævning af eller betaling til kommunalbestyrelsen for den videre transport og affaldsbehandling af ikkeemballageaffaldet, herunder opgørelse af omkostninger for afholdte udgifter eller opnåede indtægter, der fremsendes til Miljøstyrelsen årligt, jf. § 59, udarbejdes separat for hver kommune, som producenten har fået overdraget affald fra.</w:t>
      </w:r>
    </w:p>
    <w:p w14:paraId="2BCC7358" w14:textId="77777777" w:rsidR="00635043" w:rsidRPr="009E665C" w:rsidRDefault="00644EC4">
      <w:pPr>
        <w:pStyle w:val="Brdtekst"/>
        <w:spacing w:before="184" w:line="249" w:lineRule="auto"/>
        <w:ind w:right="107" w:hanging="1"/>
        <w:rPr>
          <w:lang w:val="da-DK"/>
        </w:rPr>
      </w:pPr>
      <w:r w:rsidRPr="009E665C">
        <w:rPr>
          <w:lang w:val="da-DK"/>
        </w:rPr>
        <w:t>For hver affaldsfraktion noteres samlet årligt antal ton emballageaffald og ikkeemballageaffald henholds- vis</w:t>
      </w:r>
      <w:r w:rsidRPr="009E665C">
        <w:rPr>
          <w:spacing w:val="23"/>
          <w:lang w:val="da-DK"/>
        </w:rPr>
        <w:t xml:space="preserve"> </w:t>
      </w:r>
      <w:r w:rsidRPr="009E665C">
        <w:rPr>
          <w:lang w:val="da-DK"/>
        </w:rPr>
        <w:t>antal</w:t>
      </w:r>
      <w:r w:rsidRPr="009E665C">
        <w:rPr>
          <w:spacing w:val="24"/>
          <w:lang w:val="da-DK"/>
        </w:rPr>
        <w:t xml:space="preserve"> </w:t>
      </w:r>
      <w:r w:rsidRPr="009E665C">
        <w:rPr>
          <w:lang w:val="da-DK"/>
        </w:rPr>
        <w:t>ton</w:t>
      </w:r>
      <w:r w:rsidRPr="009E665C">
        <w:rPr>
          <w:spacing w:val="23"/>
          <w:lang w:val="da-DK"/>
        </w:rPr>
        <w:t xml:space="preserve"> </w:t>
      </w:r>
      <w:r w:rsidRPr="009E665C">
        <w:rPr>
          <w:lang w:val="da-DK"/>
        </w:rPr>
        <w:t>ikkeemballageaffald.</w:t>
      </w:r>
      <w:r w:rsidRPr="009E665C">
        <w:rPr>
          <w:spacing w:val="24"/>
          <w:lang w:val="da-DK"/>
        </w:rPr>
        <w:t xml:space="preserve"> </w:t>
      </w:r>
      <w:r w:rsidRPr="009E665C">
        <w:rPr>
          <w:lang w:val="da-DK"/>
        </w:rPr>
        <w:t>Mængden</w:t>
      </w:r>
      <w:r w:rsidRPr="009E665C">
        <w:rPr>
          <w:spacing w:val="23"/>
          <w:lang w:val="da-DK"/>
        </w:rPr>
        <w:t xml:space="preserve"> </w:t>
      </w:r>
      <w:r w:rsidRPr="009E665C">
        <w:rPr>
          <w:lang w:val="da-DK"/>
        </w:rPr>
        <w:t>af</w:t>
      </w:r>
      <w:r w:rsidRPr="009E665C">
        <w:rPr>
          <w:spacing w:val="24"/>
          <w:lang w:val="da-DK"/>
        </w:rPr>
        <w:t xml:space="preserve"> </w:t>
      </w:r>
      <w:r w:rsidRPr="009E665C">
        <w:rPr>
          <w:lang w:val="da-DK"/>
        </w:rPr>
        <w:t>ikkeemballageaffald</w:t>
      </w:r>
      <w:r w:rsidRPr="009E665C">
        <w:rPr>
          <w:spacing w:val="23"/>
          <w:lang w:val="da-DK"/>
        </w:rPr>
        <w:t xml:space="preserve"> </w:t>
      </w:r>
      <w:r w:rsidRPr="009E665C">
        <w:rPr>
          <w:lang w:val="da-DK"/>
        </w:rPr>
        <w:t>opgøres</w:t>
      </w:r>
      <w:r w:rsidRPr="009E665C">
        <w:rPr>
          <w:spacing w:val="24"/>
          <w:lang w:val="da-DK"/>
        </w:rPr>
        <w:t xml:space="preserve"> </w:t>
      </w:r>
      <w:r w:rsidRPr="009E665C">
        <w:rPr>
          <w:lang w:val="da-DK"/>
        </w:rPr>
        <w:t>ved</w:t>
      </w:r>
      <w:r w:rsidRPr="009E665C">
        <w:rPr>
          <w:spacing w:val="23"/>
          <w:lang w:val="da-DK"/>
        </w:rPr>
        <w:t xml:space="preserve"> </w:t>
      </w:r>
      <w:r w:rsidRPr="009E665C">
        <w:rPr>
          <w:lang w:val="da-DK"/>
        </w:rPr>
        <w:t>brug</w:t>
      </w:r>
      <w:r w:rsidRPr="009E665C">
        <w:rPr>
          <w:spacing w:val="24"/>
          <w:lang w:val="da-DK"/>
        </w:rPr>
        <w:t xml:space="preserve"> </w:t>
      </w:r>
      <w:r w:rsidRPr="009E665C">
        <w:rPr>
          <w:lang w:val="da-DK"/>
        </w:rPr>
        <w:t>af</w:t>
      </w:r>
      <w:r w:rsidRPr="009E665C">
        <w:rPr>
          <w:spacing w:val="23"/>
          <w:lang w:val="da-DK"/>
        </w:rPr>
        <w:t xml:space="preserve"> </w:t>
      </w:r>
      <w:r w:rsidRPr="009E665C">
        <w:rPr>
          <w:lang w:val="da-DK"/>
        </w:rPr>
        <w:t>de</w:t>
      </w:r>
      <w:r w:rsidRPr="009E665C">
        <w:rPr>
          <w:spacing w:val="24"/>
          <w:lang w:val="da-DK"/>
        </w:rPr>
        <w:t xml:space="preserve"> </w:t>
      </w:r>
      <w:r w:rsidRPr="009E665C">
        <w:rPr>
          <w:spacing w:val="-2"/>
          <w:lang w:val="da-DK"/>
        </w:rPr>
        <w:t>fordelings-</w:t>
      </w:r>
    </w:p>
    <w:p w14:paraId="5D71CA10"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7161B282" w14:textId="77777777" w:rsidR="00635043" w:rsidRPr="009E665C" w:rsidRDefault="00644EC4">
      <w:pPr>
        <w:pStyle w:val="Brdtekst"/>
        <w:spacing w:before="67" w:line="249" w:lineRule="auto"/>
        <w:ind w:right="106" w:hanging="1"/>
        <w:rPr>
          <w:lang w:val="da-DK"/>
        </w:rPr>
      </w:pPr>
      <w:r w:rsidRPr="009E665C">
        <w:rPr>
          <w:lang w:val="da-DK"/>
        </w:rPr>
        <w:lastRenderedPageBreak/>
        <w:t xml:space="preserve">nøgler, der fremgår af bilag 8. Desuden noteres samlet årlig transportdistance og samlet antal årlige </w:t>
      </w:r>
      <w:r w:rsidRPr="009E665C">
        <w:rPr>
          <w:spacing w:val="-2"/>
          <w:lang w:val="da-DK"/>
        </w:rPr>
        <w:t>administrationstimer.</w:t>
      </w:r>
    </w:p>
    <w:p w14:paraId="4C0A183E" w14:textId="77777777" w:rsidR="00635043" w:rsidRPr="009E665C" w:rsidRDefault="00644EC4">
      <w:pPr>
        <w:pStyle w:val="Brdtekst"/>
        <w:spacing w:before="182" w:line="249" w:lineRule="auto"/>
        <w:ind w:right="106"/>
        <w:rPr>
          <w:lang w:val="da-DK"/>
        </w:rPr>
      </w:pPr>
      <w:r w:rsidRPr="009E665C">
        <w:rPr>
          <w:lang w:val="da-DK"/>
        </w:rPr>
        <w:t>Derudover opgøres de faktiske transport-, behandlings- og administrationsomkostninger, som producen- ten har afholdt eller indtjent i det forudgående år, både samlet og for den andel, som udgøres af ikkeemballageaffald. Ved opgørelsen af omkostninger fratrækkes eventuelle indtægter fra f.eks. salg af genanvendelige materialer. Opgørelsen af den andel af omkostningerne, der vedrører ikkeemballageaf- fald, udarbejdes ved brug af de fordelingsnøgler, der fremgår af bilag 8.</w:t>
      </w:r>
    </w:p>
    <w:p w14:paraId="3A50D578" w14:textId="77777777" w:rsidR="00635043" w:rsidRPr="009E665C" w:rsidRDefault="00644EC4">
      <w:pPr>
        <w:pStyle w:val="Brdtekst"/>
        <w:spacing w:before="185" w:line="249" w:lineRule="auto"/>
        <w:ind w:right="107"/>
        <w:rPr>
          <w:lang w:val="da-DK"/>
        </w:rPr>
      </w:pPr>
      <w:r w:rsidRPr="009E665C">
        <w:rPr>
          <w:lang w:val="da-DK"/>
        </w:rPr>
        <w:t>Endelig opgøres den samlede årlige betaling for transport henholdsvis behandling, som producenten har opkrævet kommunalbestyrelsen eller som kommunalbestyrelsen har opkrævet. Opgørelsen skal følge nedenstående format i tabel 1.</w:t>
      </w:r>
    </w:p>
    <w:p w14:paraId="4A1A395B" w14:textId="77777777" w:rsidR="00635043" w:rsidRPr="009E665C" w:rsidRDefault="00644EC4">
      <w:pPr>
        <w:pStyle w:val="Brdtekst"/>
        <w:spacing w:before="183"/>
        <w:rPr>
          <w:lang w:val="da-DK"/>
        </w:rPr>
      </w:pPr>
      <w:r w:rsidRPr="009E665C">
        <w:rPr>
          <w:lang w:val="da-DK"/>
        </w:rPr>
        <w:t>For</w:t>
      </w:r>
      <w:r w:rsidRPr="009E665C">
        <w:rPr>
          <w:spacing w:val="-1"/>
          <w:lang w:val="da-DK"/>
        </w:rPr>
        <w:t xml:space="preserve"> </w:t>
      </w:r>
      <w:r w:rsidRPr="009E665C">
        <w:rPr>
          <w:lang w:val="da-DK"/>
        </w:rPr>
        <w:t>ordforklaringer</w:t>
      </w:r>
      <w:r w:rsidRPr="009E665C">
        <w:rPr>
          <w:spacing w:val="-1"/>
          <w:lang w:val="da-DK"/>
        </w:rPr>
        <w:t xml:space="preserve"> </w:t>
      </w:r>
      <w:r w:rsidRPr="009E665C">
        <w:rPr>
          <w:lang w:val="da-DK"/>
        </w:rPr>
        <w:t>til</w:t>
      </w:r>
      <w:r w:rsidRPr="009E665C">
        <w:rPr>
          <w:spacing w:val="-1"/>
          <w:lang w:val="da-DK"/>
        </w:rPr>
        <w:t xml:space="preserve"> </w:t>
      </w:r>
      <w:r w:rsidRPr="009E665C">
        <w:rPr>
          <w:lang w:val="da-DK"/>
        </w:rPr>
        <w:t>opgørelsen</w:t>
      </w:r>
      <w:r w:rsidRPr="009E665C">
        <w:rPr>
          <w:spacing w:val="-1"/>
          <w:lang w:val="da-DK"/>
        </w:rPr>
        <w:t xml:space="preserve"> </w:t>
      </w:r>
      <w:r w:rsidRPr="009E665C">
        <w:rPr>
          <w:lang w:val="da-DK"/>
        </w:rPr>
        <w:t>henvises</w:t>
      </w:r>
      <w:r w:rsidRPr="009E665C">
        <w:rPr>
          <w:spacing w:val="-2"/>
          <w:lang w:val="da-DK"/>
        </w:rPr>
        <w:t xml:space="preserve"> </w:t>
      </w:r>
      <w:r w:rsidRPr="009E665C">
        <w:rPr>
          <w:lang w:val="da-DK"/>
        </w:rPr>
        <w:t>til</w:t>
      </w:r>
      <w:r w:rsidRPr="009E665C">
        <w:rPr>
          <w:spacing w:val="-1"/>
          <w:lang w:val="da-DK"/>
        </w:rPr>
        <w:t xml:space="preserve"> </w:t>
      </w:r>
      <w:r w:rsidRPr="009E665C">
        <w:rPr>
          <w:lang w:val="da-DK"/>
        </w:rPr>
        <w:t>afsnit</w:t>
      </w:r>
      <w:r w:rsidRPr="009E665C">
        <w:rPr>
          <w:spacing w:val="-1"/>
          <w:lang w:val="da-DK"/>
        </w:rPr>
        <w:t xml:space="preserve"> </w:t>
      </w:r>
      <w:r w:rsidRPr="009E665C">
        <w:rPr>
          <w:spacing w:val="-2"/>
          <w:lang w:val="da-DK"/>
        </w:rPr>
        <w:t>1.1.3.</w:t>
      </w:r>
    </w:p>
    <w:p w14:paraId="6B172CF3" w14:textId="77777777" w:rsidR="00635043" w:rsidRPr="009E665C" w:rsidRDefault="00635043">
      <w:pPr>
        <w:pStyle w:val="Brdtekst"/>
        <w:spacing w:before="96"/>
        <w:ind w:left="0"/>
        <w:jc w:val="left"/>
        <w:rPr>
          <w:lang w:val="da-DK"/>
        </w:rPr>
      </w:pPr>
    </w:p>
    <w:p w14:paraId="73245EC2" w14:textId="77777777" w:rsidR="00635043" w:rsidRPr="009E665C" w:rsidRDefault="00644EC4">
      <w:pPr>
        <w:ind w:left="110"/>
        <w:jc w:val="both"/>
        <w:rPr>
          <w:i/>
          <w:sz w:val="24"/>
          <w:lang w:val="da-DK"/>
        </w:rPr>
      </w:pPr>
      <w:r w:rsidRPr="009E665C">
        <w:rPr>
          <w:i/>
          <w:sz w:val="24"/>
          <w:lang w:val="da-DK"/>
        </w:rPr>
        <w:t>Tabel</w:t>
      </w:r>
      <w:r w:rsidRPr="009E665C">
        <w:rPr>
          <w:i/>
          <w:spacing w:val="-6"/>
          <w:sz w:val="24"/>
          <w:lang w:val="da-DK"/>
        </w:rPr>
        <w:t xml:space="preserve"> </w:t>
      </w:r>
      <w:r w:rsidRPr="009E665C">
        <w:rPr>
          <w:i/>
          <w:sz w:val="24"/>
          <w:lang w:val="da-DK"/>
        </w:rPr>
        <w:t>1:</w:t>
      </w:r>
      <w:r w:rsidRPr="009E665C">
        <w:rPr>
          <w:i/>
          <w:spacing w:val="-5"/>
          <w:sz w:val="24"/>
          <w:lang w:val="da-DK"/>
        </w:rPr>
        <w:t xml:space="preserve"> </w:t>
      </w:r>
      <w:r w:rsidRPr="009E665C">
        <w:rPr>
          <w:i/>
          <w:sz w:val="24"/>
          <w:lang w:val="da-DK"/>
        </w:rPr>
        <w:t>Skema</w:t>
      </w:r>
      <w:r w:rsidRPr="009E665C">
        <w:rPr>
          <w:i/>
          <w:spacing w:val="-5"/>
          <w:sz w:val="24"/>
          <w:lang w:val="da-DK"/>
        </w:rPr>
        <w:t xml:space="preserve"> </w:t>
      </w:r>
      <w:r w:rsidRPr="009E665C">
        <w:rPr>
          <w:i/>
          <w:sz w:val="24"/>
          <w:lang w:val="da-DK"/>
        </w:rPr>
        <w:t>til</w:t>
      </w:r>
      <w:r w:rsidRPr="009E665C">
        <w:rPr>
          <w:i/>
          <w:spacing w:val="-5"/>
          <w:sz w:val="24"/>
          <w:lang w:val="da-DK"/>
        </w:rPr>
        <w:t xml:space="preserve"> </w:t>
      </w:r>
      <w:r w:rsidRPr="009E665C">
        <w:rPr>
          <w:i/>
          <w:sz w:val="24"/>
          <w:lang w:val="da-DK"/>
        </w:rPr>
        <w:t>årlig</w:t>
      </w:r>
      <w:r w:rsidRPr="009E665C">
        <w:rPr>
          <w:i/>
          <w:spacing w:val="-6"/>
          <w:sz w:val="24"/>
          <w:lang w:val="da-DK"/>
        </w:rPr>
        <w:t xml:space="preserve"> </w:t>
      </w:r>
      <w:r w:rsidRPr="009E665C">
        <w:rPr>
          <w:i/>
          <w:sz w:val="24"/>
          <w:lang w:val="da-DK"/>
        </w:rPr>
        <w:t>opgørelse</w:t>
      </w:r>
      <w:r w:rsidRPr="009E665C">
        <w:rPr>
          <w:i/>
          <w:spacing w:val="-5"/>
          <w:sz w:val="24"/>
          <w:lang w:val="da-DK"/>
        </w:rPr>
        <w:t xml:space="preserve"> </w:t>
      </w:r>
      <w:r w:rsidRPr="009E665C">
        <w:rPr>
          <w:i/>
          <w:sz w:val="24"/>
          <w:lang w:val="da-DK"/>
        </w:rPr>
        <w:t>af</w:t>
      </w:r>
      <w:r w:rsidRPr="009E665C">
        <w:rPr>
          <w:i/>
          <w:spacing w:val="-5"/>
          <w:sz w:val="24"/>
          <w:lang w:val="da-DK"/>
        </w:rPr>
        <w:t xml:space="preserve"> </w:t>
      </w:r>
      <w:r w:rsidRPr="009E665C">
        <w:rPr>
          <w:i/>
          <w:sz w:val="24"/>
          <w:lang w:val="da-DK"/>
        </w:rPr>
        <w:t>omkostninger</w:t>
      </w:r>
      <w:r w:rsidRPr="009E665C">
        <w:rPr>
          <w:i/>
          <w:spacing w:val="-6"/>
          <w:sz w:val="24"/>
          <w:lang w:val="da-DK"/>
        </w:rPr>
        <w:t xml:space="preserve"> </w:t>
      </w:r>
      <w:r w:rsidRPr="009E665C">
        <w:rPr>
          <w:i/>
          <w:sz w:val="24"/>
          <w:lang w:val="da-DK"/>
        </w:rPr>
        <w:t>og</w:t>
      </w:r>
      <w:r w:rsidRPr="009E665C">
        <w:rPr>
          <w:i/>
          <w:spacing w:val="-5"/>
          <w:sz w:val="24"/>
          <w:lang w:val="da-DK"/>
        </w:rPr>
        <w:t xml:space="preserve"> </w:t>
      </w:r>
      <w:r w:rsidRPr="009E665C">
        <w:rPr>
          <w:i/>
          <w:spacing w:val="-2"/>
          <w:sz w:val="24"/>
          <w:lang w:val="da-DK"/>
        </w:rPr>
        <w:t>betalinger</w:t>
      </w:r>
    </w:p>
    <w:p w14:paraId="55543BAD" w14:textId="77777777" w:rsidR="00635043" w:rsidRPr="009E665C" w:rsidRDefault="00635043">
      <w:pPr>
        <w:pStyle w:val="Brdtekst"/>
        <w:spacing w:before="67" w:after="1"/>
        <w:ind w:left="0"/>
        <w:jc w:val="left"/>
        <w:rPr>
          <w:i/>
          <w:sz w:val="20"/>
          <w:lang w:val="da-DK"/>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20"/>
        <w:gridCol w:w="2840"/>
        <w:gridCol w:w="2840"/>
      </w:tblGrid>
      <w:tr w:rsidR="00635043" w14:paraId="76128DC9" w14:textId="77777777">
        <w:trPr>
          <w:trHeight w:val="310"/>
        </w:trPr>
        <w:tc>
          <w:tcPr>
            <w:tcW w:w="4120" w:type="dxa"/>
            <w:shd w:val="clear" w:color="auto" w:fill="E6E5E5"/>
          </w:tcPr>
          <w:p w14:paraId="1B8237CA" w14:textId="77777777" w:rsidR="00635043" w:rsidRDefault="00644EC4">
            <w:pPr>
              <w:pStyle w:val="TableParagraph"/>
              <w:spacing w:line="275" w:lineRule="exact"/>
              <w:ind w:left="10"/>
              <w:rPr>
                <w:b/>
                <w:sz w:val="24"/>
              </w:rPr>
            </w:pPr>
            <w:r>
              <w:rPr>
                <w:b/>
                <w:sz w:val="24"/>
              </w:rPr>
              <w:t xml:space="preserve">[Indsæt </w:t>
            </w:r>
            <w:r>
              <w:rPr>
                <w:b/>
                <w:spacing w:val="-2"/>
                <w:sz w:val="24"/>
              </w:rPr>
              <w:t>kommunenavn]</w:t>
            </w:r>
          </w:p>
        </w:tc>
        <w:tc>
          <w:tcPr>
            <w:tcW w:w="2840" w:type="dxa"/>
            <w:shd w:val="clear" w:color="auto" w:fill="E6E5E5"/>
          </w:tcPr>
          <w:p w14:paraId="6DA2EEFC" w14:textId="77777777" w:rsidR="00635043" w:rsidRDefault="00644EC4">
            <w:pPr>
              <w:pStyle w:val="TableParagraph"/>
              <w:spacing w:line="275" w:lineRule="exact"/>
              <w:ind w:left="10"/>
              <w:rPr>
                <w:b/>
                <w:sz w:val="24"/>
              </w:rPr>
            </w:pPr>
            <w:r>
              <w:rPr>
                <w:b/>
                <w:sz w:val="24"/>
              </w:rPr>
              <w:t>[Indsæt</w:t>
            </w:r>
            <w:r>
              <w:rPr>
                <w:b/>
                <w:spacing w:val="-8"/>
                <w:sz w:val="24"/>
              </w:rPr>
              <w:t xml:space="preserve"> </w:t>
            </w:r>
            <w:r>
              <w:rPr>
                <w:b/>
                <w:sz w:val="24"/>
              </w:rPr>
              <w:t>affaldsfraktion</w:t>
            </w:r>
            <w:r>
              <w:rPr>
                <w:b/>
                <w:spacing w:val="-7"/>
                <w:sz w:val="24"/>
              </w:rPr>
              <w:t xml:space="preserve"> </w:t>
            </w:r>
            <w:r>
              <w:rPr>
                <w:b/>
                <w:spacing w:val="-5"/>
                <w:sz w:val="24"/>
              </w:rPr>
              <w:t>1]</w:t>
            </w:r>
          </w:p>
        </w:tc>
        <w:tc>
          <w:tcPr>
            <w:tcW w:w="2840" w:type="dxa"/>
            <w:shd w:val="clear" w:color="auto" w:fill="E6E5E5"/>
          </w:tcPr>
          <w:p w14:paraId="1EB73901" w14:textId="77777777" w:rsidR="00635043" w:rsidRDefault="00644EC4">
            <w:pPr>
              <w:pStyle w:val="TableParagraph"/>
              <w:spacing w:line="275" w:lineRule="exact"/>
              <w:ind w:left="10"/>
              <w:rPr>
                <w:b/>
                <w:sz w:val="24"/>
              </w:rPr>
            </w:pPr>
            <w:r>
              <w:rPr>
                <w:b/>
                <w:sz w:val="24"/>
              </w:rPr>
              <w:t>[Indsæt</w:t>
            </w:r>
            <w:r>
              <w:rPr>
                <w:b/>
                <w:spacing w:val="-8"/>
                <w:sz w:val="24"/>
              </w:rPr>
              <w:t xml:space="preserve"> </w:t>
            </w:r>
            <w:r>
              <w:rPr>
                <w:b/>
                <w:sz w:val="24"/>
              </w:rPr>
              <w:t>affaldsfraktion</w:t>
            </w:r>
            <w:r>
              <w:rPr>
                <w:b/>
                <w:spacing w:val="-7"/>
                <w:sz w:val="24"/>
              </w:rPr>
              <w:t xml:space="preserve"> </w:t>
            </w:r>
            <w:r>
              <w:rPr>
                <w:b/>
                <w:spacing w:val="-5"/>
                <w:sz w:val="24"/>
              </w:rPr>
              <w:t>2]</w:t>
            </w:r>
          </w:p>
        </w:tc>
      </w:tr>
      <w:tr w:rsidR="00635043" w14:paraId="05002D1A" w14:textId="77777777">
        <w:trPr>
          <w:trHeight w:val="576"/>
        </w:trPr>
        <w:tc>
          <w:tcPr>
            <w:tcW w:w="4120" w:type="dxa"/>
            <w:shd w:val="clear" w:color="auto" w:fill="E6E5E5"/>
          </w:tcPr>
          <w:p w14:paraId="40D66197" w14:textId="77777777" w:rsidR="00635043" w:rsidRPr="009E665C" w:rsidRDefault="00644EC4">
            <w:pPr>
              <w:pStyle w:val="TableParagraph"/>
              <w:spacing w:line="264" w:lineRule="exact"/>
              <w:ind w:left="10"/>
              <w:rPr>
                <w:sz w:val="24"/>
                <w:lang w:val="da-DK"/>
              </w:rPr>
            </w:pPr>
            <w:r w:rsidRPr="009E665C">
              <w:rPr>
                <w:sz w:val="24"/>
                <w:lang w:val="da-DK"/>
              </w:rPr>
              <w:t>Antal</w:t>
            </w:r>
            <w:r w:rsidRPr="009E665C">
              <w:rPr>
                <w:spacing w:val="-2"/>
                <w:sz w:val="24"/>
                <w:lang w:val="da-DK"/>
              </w:rPr>
              <w:t xml:space="preserve"> </w:t>
            </w:r>
            <w:r w:rsidRPr="009E665C">
              <w:rPr>
                <w:sz w:val="24"/>
                <w:lang w:val="da-DK"/>
              </w:rPr>
              <w:t>ton</w:t>
            </w:r>
            <w:r w:rsidRPr="009E665C">
              <w:rPr>
                <w:spacing w:val="-1"/>
                <w:sz w:val="24"/>
                <w:lang w:val="da-DK"/>
              </w:rPr>
              <w:t xml:space="preserve"> </w:t>
            </w:r>
            <w:r w:rsidRPr="009E665C">
              <w:rPr>
                <w:sz w:val="24"/>
                <w:lang w:val="da-DK"/>
              </w:rPr>
              <w:t>emballageaffald</w:t>
            </w:r>
            <w:r w:rsidRPr="009E665C">
              <w:rPr>
                <w:spacing w:val="-1"/>
                <w:sz w:val="24"/>
                <w:lang w:val="da-DK"/>
              </w:rPr>
              <w:t xml:space="preserve"> </w:t>
            </w:r>
            <w:r w:rsidRPr="009E665C">
              <w:rPr>
                <w:sz w:val="24"/>
                <w:lang w:val="da-DK"/>
              </w:rPr>
              <w:t>og</w:t>
            </w:r>
            <w:r w:rsidRPr="009E665C">
              <w:rPr>
                <w:spacing w:val="-1"/>
                <w:sz w:val="24"/>
                <w:lang w:val="da-DK"/>
              </w:rPr>
              <w:t xml:space="preserve"> </w:t>
            </w:r>
            <w:r w:rsidRPr="009E665C">
              <w:rPr>
                <w:spacing w:val="-2"/>
                <w:sz w:val="24"/>
                <w:lang w:val="da-DK"/>
              </w:rPr>
              <w:t>ikkeembal-</w:t>
            </w:r>
          </w:p>
          <w:p w14:paraId="7B6AA436" w14:textId="77777777" w:rsidR="00635043" w:rsidRDefault="00644EC4">
            <w:pPr>
              <w:pStyle w:val="TableParagraph"/>
              <w:spacing w:before="12"/>
              <w:ind w:left="10"/>
              <w:rPr>
                <w:sz w:val="24"/>
              </w:rPr>
            </w:pPr>
            <w:r>
              <w:rPr>
                <w:spacing w:val="-2"/>
                <w:sz w:val="24"/>
              </w:rPr>
              <w:t>lageaffald</w:t>
            </w:r>
          </w:p>
        </w:tc>
        <w:tc>
          <w:tcPr>
            <w:tcW w:w="2840" w:type="dxa"/>
          </w:tcPr>
          <w:p w14:paraId="452A9AF6" w14:textId="77777777" w:rsidR="00635043" w:rsidRDefault="00635043">
            <w:pPr>
              <w:pStyle w:val="TableParagraph"/>
            </w:pPr>
          </w:p>
        </w:tc>
        <w:tc>
          <w:tcPr>
            <w:tcW w:w="2840" w:type="dxa"/>
          </w:tcPr>
          <w:p w14:paraId="0E87A636" w14:textId="77777777" w:rsidR="00635043" w:rsidRDefault="00635043">
            <w:pPr>
              <w:pStyle w:val="TableParagraph"/>
            </w:pPr>
          </w:p>
        </w:tc>
      </w:tr>
      <w:tr w:rsidR="00635043" w14:paraId="184212D1" w14:textId="77777777">
        <w:trPr>
          <w:trHeight w:val="550"/>
        </w:trPr>
        <w:tc>
          <w:tcPr>
            <w:tcW w:w="4120" w:type="dxa"/>
            <w:shd w:val="clear" w:color="auto" w:fill="E6E5E5"/>
          </w:tcPr>
          <w:p w14:paraId="72CEFCDC" w14:textId="77777777" w:rsidR="00635043" w:rsidRDefault="00644EC4">
            <w:pPr>
              <w:pStyle w:val="TableParagraph"/>
              <w:spacing w:before="119"/>
              <w:ind w:left="10"/>
              <w:rPr>
                <w:i/>
                <w:sz w:val="24"/>
              </w:rPr>
            </w:pPr>
            <w:r>
              <w:rPr>
                <w:sz w:val="24"/>
              </w:rPr>
              <w:t>–</w:t>
            </w:r>
            <w:r>
              <w:rPr>
                <w:spacing w:val="30"/>
                <w:sz w:val="24"/>
              </w:rPr>
              <w:t xml:space="preserve">  </w:t>
            </w:r>
            <w:r>
              <w:rPr>
                <w:i/>
                <w:sz w:val="24"/>
              </w:rPr>
              <w:t xml:space="preserve">Heraf antal ton </w:t>
            </w:r>
            <w:r>
              <w:rPr>
                <w:i/>
                <w:spacing w:val="-2"/>
                <w:sz w:val="24"/>
              </w:rPr>
              <w:t>ikkeemballageaffald</w:t>
            </w:r>
          </w:p>
        </w:tc>
        <w:tc>
          <w:tcPr>
            <w:tcW w:w="2840" w:type="dxa"/>
          </w:tcPr>
          <w:p w14:paraId="09C76987" w14:textId="77777777" w:rsidR="00635043" w:rsidRDefault="00635043">
            <w:pPr>
              <w:pStyle w:val="TableParagraph"/>
            </w:pPr>
          </w:p>
        </w:tc>
        <w:tc>
          <w:tcPr>
            <w:tcW w:w="2840" w:type="dxa"/>
          </w:tcPr>
          <w:p w14:paraId="42281F35" w14:textId="77777777" w:rsidR="00635043" w:rsidRDefault="00635043">
            <w:pPr>
              <w:pStyle w:val="TableParagraph"/>
            </w:pPr>
          </w:p>
        </w:tc>
      </w:tr>
      <w:tr w:rsidR="00635043" w:rsidRPr="00EA5542" w14:paraId="5257187A" w14:textId="77777777">
        <w:trPr>
          <w:trHeight w:val="576"/>
        </w:trPr>
        <w:tc>
          <w:tcPr>
            <w:tcW w:w="4120" w:type="dxa"/>
            <w:shd w:val="clear" w:color="auto" w:fill="E6E5E5"/>
          </w:tcPr>
          <w:p w14:paraId="39D8983E" w14:textId="77777777" w:rsidR="00635043" w:rsidRPr="009E665C" w:rsidRDefault="00644EC4">
            <w:pPr>
              <w:pStyle w:val="TableParagraph"/>
              <w:spacing w:line="264" w:lineRule="exact"/>
              <w:ind w:left="10"/>
              <w:rPr>
                <w:sz w:val="24"/>
                <w:lang w:val="da-DK"/>
              </w:rPr>
            </w:pPr>
            <w:r w:rsidRPr="009E665C">
              <w:rPr>
                <w:sz w:val="24"/>
                <w:lang w:val="da-DK"/>
              </w:rPr>
              <w:t xml:space="preserve">Antal administrationstimer til </w:t>
            </w:r>
            <w:r w:rsidRPr="009E665C">
              <w:rPr>
                <w:spacing w:val="-2"/>
                <w:sz w:val="24"/>
                <w:lang w:val="da-DK"/>
              </w:rPr>
              <w:t>ikkeembal-</w:t>
            </w:r>
          </w:p>
          <w:p w14:paraId="455564D4" w14:textId="77777777" w:rsidR="00635043" w:rsidRPr="009E665C" w:rsidRDefault="00644EC4">
            <w:pPr>
              <w:pStyle w:val="TableParagraph"/>
              <w:spacing w:before="12"/>
              <w:ind w:left="10"/>
              <w:rPr>
                <w:sz w:val="24"/>
                <w:lang w:val="da-DK"/>
              </w:rPr>
            </w:pPr>
            <w:r w:rsidRPr="009E665C">
              <w:rPr>
                <w:spacing w:val="-2"/>
                <w:sz w:val="24"/>
                <w:lang w:val="da-DK"/>
              </w:rPr>
              <w:t>lageaffald</w:t>
            </w:r>
          </w:p>
        </w:tc>
        <w:tc>
          <w:tcPr>
            <w:tcW w:w="2840" w:type="dxa"/>
          </w:tcPr>
          <w:p w14:paraId="7809FED7" w14:textId="77777777" w:rsidR="00635043" w:rsidRPr="009E665C" w:rsidRDefault="00635043">
            <w:pPr>
              <w:pStyle w:val="TableParagraph"/>
              <w:rPr>
                <w:lang w:val="da-DK"/>
              </w:rPr>
            </w:pPr>
          </w:p>
        </w:tc>
        <w:tc>
          <w:tcPr>
            <w:tcW w:w="2840" w:type="dxa"/>
          </w:tcPr>
          <w:p w14:paraId="3282788A" w14:textId="77777777" w:rsidR="00635043" w:rsidRPr="009E665C" w:rsidRDefault="00635043">
            <w:pPr>
              <w:pStyle w:val="TableParagraph"/>
              <w:rPr>
                <w:lang w:val="da-DK"/>
              </w:rPr>
            </w:pPr>
          </w:p>
        </w:tc>
      </w:tr>
      <w:tr w:rsidR="00635043" w14:paraId="24215708" w14:textId="77777777">
        <w:trPr>
          <w:trHeight w:val="550"/>
        </w:trPr>
        <w:tc>
          <w:tcPr>
            <w:tcW w:w="4120" w:type="dxa"/>
            <w:shd w:val="clear" w:color="auto" w:fill="E6E5E5"/>
          </w:tcPr>
          <w:p w14:paraId="7252F20F" w14:textId="77777777" w:rsidR="00635043" w:rsidRDefault="00644EC4">
            <w:pPr>
              <w:pStyle w:val="TableParagraph"/>
              <w:spacing w:before="119"/>
              <w:ind w:left="10"/>
              <w:rPr>
                <w:sz w:val="24"/>
              </w:rPr>
            </w:pPr>
            <w:r>
              <w:rPr>
                <w:sz w:val="24"/>
              </w:rPr>
              <w:t xml:space="preserve">Antal </w:t>
            </w:r>
            <w:r>
              <w:rPr>
                <w:spacing w:val="-2"/>
                <w:sz w:val="24"/>
              </w:rPr>
              <w:t>kilometer</w:t>
            </w:r>
          </w:p>
        </w:tc>
        <w:tc>
          <w:tcPr>
            <w:tcW w:w="2840" w:type="dxa"/>
          </w:tcPr>
          <w:p w14:paraId="731D1F4F" w14:textId="77777777" w:rsidR="00635043" w:rsidRDefault="00635043">
            <w:pPr>
              <w:pStyle w:val="TableParagraph"/>
            </w:pPr>
          </w:p>
        </w:tc>
        <w:tc>
          <w:tcPr>
            <w:tcW w:w="2840" w:type="dxa"/>
          </w:tcPr>
          <w:p w14:paraId="3F470F43" w14:textId="77777777" w:rsidR="00635043" w:rsidRDefault="00635043">
            <w:pPr>
              <w:pStyle w:val="TableParagraph"/>
            </w:pPr>
          </w:p>
        </w:tc>
      </w:tr>
      <w:tr w:rsidR="00635043" w14:paraId="2AB6ECC8" w14:textId="77777777">
        <w:trPr>
          <w:trHeight w:val="863"/>
        </w:trPr>
        <w:tc>
          <w:tcPr>
            <w:tcW w:w="4120" w:type="dxa"/>
            <w:shd w:val="clear" w:color="auto" w:fill="E6E5E5"/>
          </w:tcPr>
          <w:p w14:paraId="2E1491A5" w14:textId="77777777" w:rsidR="00635043" w:rsidRPr="009E665C" w:rsidRDefault="00644EC4">
            <w:pPr>
              <w:pStyle w:val="TableParagraph"/>
              <w:spacing w:line="249" w:lineRule="auto"/>
              <w:ind w:left="10"/>
              <w:rPr>
                <w:sz w:val="24"/>
                <w:lang w:val="da-DK"/>
              </w:rPr>
            </w:pPr>
            <w:r w:rsidRPr="009E665C">
              <w:rPr>
                <w:sz w:val="24"/>
                <w:lang w:val="da-DK"/>
              </w:rPr>
              <w:t>Årlige omkostninger for behandling af emballageaffald</w:t>
            </w:r>
            <w:r w:rsidRPr="009E665C">
              <w:rPr>
                <w:spacing w:val="-15"/>
                <w:sz w:val="24"/>
                <w:lang w:val="da-DK"/>
              </w:rPr>
              <w:t xml:space="preserve"> </w:t>
            </w:r>
            <w:r w:rsidRPr="009E665C">
              <w:rPr>
                <w:sz w:val="24"/>
                <w:lang w:val="da-DK"/>
              </w:rPr>
              <w:t>og</w:t>
            </w:r>
            <w:r w:rsidRPr="009E665C">
              <w:rPr>
                <w:spacing w:val="-15"/>
                <w:sz w:val="24"/>
                <w:lang w:val="da-DK"/>
              </w:rPr>
              <w:t xml:space="preserve"> </w:t>
            </w:r>
            <w:r w:rsidRPr="009E665C">
              <w:rPr>
                <w:sz w:val="24"/>
                <w:lang w:val="da-DK"/>
              </w:rPr>
              <w:t>ikkeemballageaffald</w:t>
            </w:r>
          </w:p>
          <w:p w14:paraId="66242235" w14:textId="77777777" w:rsidR="00635043" w:rsidRDefault="00644EC4">
            <w:pPr>
              <w:pStyle w:val="TableParagraph"/>
              <w:ind w:left="10"/>
              <w:rPr>
                <w:sz w:val="24"/>
              </w:rPr>
            </w:pPr>
            <w:r>
              <w:rPr>
                <w:spacing w:val="-2"/>
                <w:sz w:val="24"/>
              </w:rPr>
              <w:t>(kr.)</w:t>
            </w:r>
          </w:p>
        </w:tc>
        <w:tc>
          <w:tcPr>
            <w:tcW w:w="2840" w:type="dxa"/>
          </w:tcPr>
          <w:p w14:paraId="13413F19" w14:textId="77777777" w:rsidR="00635043" w:rsidRDefault="00635043">
            <w:pPr>
              <w:pStyle w:val="TableParagraph"/>
            </w:pPr>
          </w:p>
        </w:tc>
        <w:tc>
          <w:tcPr>
            <w:tcW w:w="2840" w:type="dxa"/>
          </w:tcPr>
          <w:p w14:paraId="491E4E84" w14:textId="77777777" w:rsidR="00635043" w:rsidRDefault="00635043">
            <w:pPr>
              <w:pStyle w:val="TableParagraph"/>
            </w:pPr>
          </w:p>
        </w:tc>
      </w:tr>
      <w:tr w:rsidR="00635043" w14:paraId="35EB9D43" w14:textId="77777777">
        <w:trPr>
          <w:trHeight w:val="550"/>
        </w:trPr>
        <w:tc>
          <w:tcPr>
            <w:tcW w:w="4120" w:type="dxa"/>
            <w:shd w:val="clear" w:color="auto" w:fill="E6E5E5"/>
          </w:tcPr>
          <w:p w14:paraId="46A66B6E" w14:textId="77777777" w:rsidR="00635043" w:rsidRDefault="00644EC4">
            <w:pPr>
              <w:pStyle w:val="TableParagraph"/>
              <w:spacing w:before="119"/>
              <w:ind w:left="10"/>
              <w:rPr>
                <w:i/>
                <w:sz w:val="24"/>
              </w:rPr>
            </w:pPr>
            <w:r>
              <w:rPr>
                <w:sz w:val="24"/>
              </w:rPr>
              <w:t>–</w:t>
            </w:r>
            <w:r>
              <w:rPr>
                <w:spacing w:val="27"/>
                <w:sz w:val="24"/>
              </w:rPr>
              <w:t xml:space="preserve">  </w:t>
            </w:r>
            <w:r>
              <w:rPr>
                <w:i/>
                <w:sz w:val="24"/>
              </w:rPr>
              <w:t>Herunder</w:t>
            </w:r>
            <w:r>
              <w:rPr>
                <w:i/>
                <w:spacing w:val="-1"/>
                <w:sz w:val="24"/>
              </w:rPr>
              <w:t xml:space="preserve"> </w:t>
            </w:r>
            <w:r>
              <w:rPr>
                <w:i/>
                <w:sz w:val="24"/>
              </w:rPr>
              <w:t>for</w:t>
            </w:r>
            <w:r>
              <w:rPr>
                <w:i/>
                <w:spacing w:val="-3"/>
                <w:sz w:val="24"/>
              </w:rPr>
              <w:t xml:space="preserve"> </w:t>
            </w:r>
            <w:r>
              <w:rPr>
                <w:i/>
                <w:sz w:val="24"/>
              </w:rPr>
              <w:t>ikkeemballageaffald</w:t>
            </w:r>
            <w:r>
              <w:rPr>
                <w:i/>
                <w:spacing w:val="-1"/>
                <w:sz w:val="24"/>
              </w:rPr>
              <w:t xml:space="preserve"> </w:t>
            </w:r>
            <w:r>
              <w:rPr>
                <w:i/>
                <w:spacing w:val="-4"/>
                <w:sz w:val="24"/>
              </w:rPr>
              <w:t>(kr.)</w:t>
            </w:r>
          </w:p>
        </w:tc>
        <w:tc>
          <w:tcPr>
            <w:tcW w:w="2840" w:type="dxa"/>
          </w:tcPr>
          <w:p w14:paraId="79742C54" w14:textId="77777777" w:rsidR="00635043" w:rsidRDefault="00635043">
            <w:pPr>
              <w:pStyle w:val="TableParagraph"/>
            </w:pPr>
          </w:p>
        </w:tc>
        <w:tc>
          <w:tcPr>
            <w:tcW w:w="2840" w:type="dxa"/>
          </w:tcPr>
          <w:p w14:paraId="78D59CC1" w14:textId="77777777" w:rsidR="00635043" w:rsidRDefault="00635043">
            <w:pPr>
              <w:pStyle w:val="TableParagraph"/>
            </w:pPr>
          </w:p>
        </w:tc>
      </w:tr>
      <w:tr w:rsidR="00635043" w14:paraId="155F8B31" w14:textId="77777777">
        <w:trPr>
          <w:trHeight w:val="576"/>
        </w:trPr>
        <w:tc>
          <w:tcPr>
            <w:tcW w:w="4120" w:type="dxa"/>
            <w:shd w:val="clear" w:color="auto" w:fill="E6E5E5"/>
          </w:tcPr>
          <w:p w14:paraId="2AFCE4A3" w14:textId="77777777" w:rsidR="00635043" w:rsidRPr="009E665C" w:rsidRDefault="00644EC4">
            <w:pPr>
              <w:pStyle w:val="TableParagraph"/>
              <w:spacing w:line="264" w:lineRule="exact"/>
              <w:ind w:left="10"/>
              <w:rPr>
                <w:sz w:val="24"/>
                <w:lang w:val="da-DK"/>
              </w:rPr>
            </w:pPr>
            <w:r w:rsidRPr="009E665C">
              <w:rPr>
                <w:sz w:val="24"/>
                <w:lang w:val="da-DK"/>
              </w:rPr>
              <w:t xml:space="preserve">Årlige omkostninger for transport af </w:t>
            </w:r>
            <w:r w:rsidRPr="009E665C">
              <w:rPr>
                <w:spacing w:val="-5"/>
                <w:sz w:val="24"/>
                <w:lang w:val="da-DK"/>
              </w:rPr>
              <w:t>em-</w:t>
            </w:r>
          </w:p>
          <w:p w14:paraId="42DC1E20" w14:textId="77777777" w:rsidR="00635043" w:rsidRDefault="00644EC4">
            <w:pPr>
              <w:pStyle w:val="TableParagraph"/>
              <w:spacing w:before="12"/>
              <w:ind w:left="10"/>
              <w:rPr>
                <w:sz w:val="24"/>
              </w:rPr>
            </w:pPr>
            <w:r>
              <w:rPr>
                <w:sz w:val="24"/>
              </w:rPr>
              <w:t>ballageaffald</w:t>
            </w:r>
            <w:r>
              <w:rPr>
                <w:spacing w:val="-4"/>
                <w:sz w:val="24"/>
              </w:rPr>
              <w:t xml:space="preserve"> </w:t>
            </w:r>
            <w:r>
              <w:rPr>
                <w:sz w:val="24"/>
              </w:rPr>
              <w:t>og</w:t>
            </w:r>
            <w:r>
              <w:rPr>
                <w:spacing w:val="-3"/>
                <w:sz w:val="24"/>
              </w:rPr>
              <w:t xml:space="preserve"> </w:t>
            </w:r>
            <w:r>
              <w:rPr>
                <w:sz w:val="24"/>
              </w:rPr>
              <w:t>ikkeemballageaffald</w:t>
            </w:r>
            <w:r>
              <w:rPr>
                <w:spacing w:val="-3"/>
                <w:sz w:val="24"/>
              </w:rPr>
              <w:t xml:space="preserve"> </w:t>
            </w:r>
            <w:r>
              <w:rPr>
                <w:spacing w:val="-4"/>
                <w:sz w:val="24"/>
              </w:rPr>
              <w:t>(kr.)</w:t>
            </w:r>
          </w:p>
        </w:tc>
        <w:tc>
          <w:tcPr>
            <w:tcW w:w="2840" w:type="dxa"/>
          </w:tcPr>
          <w:p w14:paraId="117C9475" w14:textId="77777777" w:rsidR="00635043" w:rsidRDefault="00635043">
            <w:pPr>
              <w:pStyle w:val="TableParagraph"/>
            </w:pPr>
          </w:p>
        </w:tc>
        <w:tc>
          <w:tcPr>
            <w:tcW w:w="2840" w:type="dxa"/>
          </w:tcPr>
          <w:p w14:paraId="73581661" w14:textId="77777777" w:rsidR="00635043" w:rsidRDefault="00635043">
            <w:pPr>
              <w:pStyle w:val="TableParagraph"/>
            </w:pPr>
          </w:p>
        </w:tc>
      </w:tr>
      <w:tr w:rsidR="00635043" w14:paraId="1026B9AF" w14:textId="77777777">
        <w:trPr>
          <w:trHeight w:val="549"/>
        </w:trPr>
        <w:tc>
          <w:tcPr>
            <w:tcW w:w="4120" w:type="dxa"/>
            <w:shd w:val="clear" w:color="auto" w:fill="E6E5E5"/>
          </w:tcPr>
          <w:p w14:paraId="0D6B8556" w14:textId="77777777" w:rsidR="00635043" w:rsidRDefault="00644EC4">
            <w:pPr>
              <w:pStyle w:val="TableParagraph"/>
              <w:spacing w:before="119"/>
              <w:ind w:left="10"/>
              <w:rPr>
                <w:i/>
                <w:sz w:val="24"/>
              </w:rPr>
            </w:pPr>
            <w:r>
              <w:rPr>
                <w:sz w:val="24"/>
              </w:rPr>
              <w:t>–</w:t>
            </w:r>
            <w:r>
              <w:rPr>
                <w:spacing w:val="27"/>
                <w:sz w:val="24"/>
              </w:rPr>
              <w:t xml:space="preserve">  </w:t>
            </w:r>
            <w:r>
              <w:rPr>
                <w:i/>
                <w:sz w:val="24"/>
              </w:rPr>
              <w:t>Herunder</w:t>
            </w:r>
            <w:r>
              <w:rPr>
                <w:i/>
                <w:spacing w:val="-1"/>
                <w:sz w:val="24"/>
              </w:rPr>
              <w:t xml:space="preserve"> </w:t>
            </w:r>
            <w:r>
              <w:rPr>
                <w:i/>
                <w:sz w:val="24"/>
              </w:rPr>
              <w:t>for</w:t>
            </w:r>
            <w:r>
              <w:rPr>
                <w:i/>
                <w:spacing w:val="-3"/>
                <w:sz w:val="24"/>
              </w:rPr>
              <w:t xml:space="preserve"> </w:t>
            </w:r>
            <w:r>
              <w:rPr>
                <w:i/>
                <w:sz w:val="24"/>
              </w:rPr>
              <w:t>ikkeemballageaffald</w:t>
            </w:r>
            <w:r>
              <w:rPr>
                <w:i/>
                <w:spacing w:val="-1"/>
                <w:sz w:val="24"/>
              </w:rPr>
              <w:t xml:space="preserve"> </w:t>
            </w:r>
            <w:r>
              <w:rPr>
                <w:i/>
                <w:spacing w:val="-4"/>
                <w:sz w:val="24"/>
              </w:rPr>
              <w:t>(kr.)</w:t>
            </w:r>
          </w:p>
        </w:tc>
        <w:tc>
          <w:tcPr>
            <w:tcW w:w="2840" w:type="dxa"/>
          </w:tcPr>
          <w:p w14:paraId="70E6DFFF" w14:textId="77777777" w:rsidR="00635043" w:rsidRDefault="00635043">
            <w:pPr>
              <w:pStyle w:val="TableParagraph"/>
            </w:pPr>
          </w:p>
        </w:tc>
        <w:tc>
          <w:tcPr>
            <w:tcW w:w="2840" w:type="dxa"/>
          </w:tcPr>
          <w:p w14:paraId="642C3CD6" w14:textId="77777777" w:rsidR="00635043" w:rsidRDefault="00635043">
            <w:pPr>
              <w:pStyle w:val="TableParagraph"/>
            </w:pPr>
          </w:p>
        </w:tc>
      </w:tr>
      <w:tr w:rsidR="00635043" w:rsidRPr="00EA5542" w14:paraId="477AA754" w14:textId="77777777">
        <w:trPr>
          <w:trHeight w:val="576"/>
        </w:trPr>
        <w:tc>
          <w:tcPr>
            <w:tcW w:w="4120" w:type="dxa"/>
            <w:shd w:val="clear" w:color="auto" w:fill="E6E5E5"/>
          </w:tcPr>
          <w:p w14:paraId="38AE1D2E" w14:textId="77777777" w:rsidR="00635043" w:rsidRPr="009E665C" w:rsidRDefault="00644EC4">
            <w:pPr>
              <w:pStyle w:val="TableParagraph"/>
              <w:spacing w:line="264" w:lineRule="exact"/>
              <w:ind w:left="10"/>
              <w:rPr>
                <w:sz w:val="24"/>
                <w:lang w:val="da-DK"/>
              </w:rPr>
            </w:pPr>
            <w:r w:rsidRPr="009E665C">
              <w:rPr>
                <w:sz w:val="24"/>
                <w:lang w:val="da-DK"/>
              </w:rPr>
              <w:t xml:space="preserve">Årlige omkostninger til administration </w:t>
            </w:r>
            <w:r w:rsidRPr="009E665C">
              <w:rPr>
                <w:spacing w:val="-5"/>
                <w:sz w:val="24"/>
                <w:lang w:val="da-DK"/>
              </w:rPr>
              <w:t>af</w:t>
            </w:r>
          </w:p>
          <w:p w14:paraId="0AA246CE" w14:textId="77777777" w:rsidR="00635043" w:rsidRPr="009E665C" w:rsidRDefault="00644EC4">
            <w:pPr>
              <w:pStyle w:val="TableParagraph"/>
              <w:spacing w:before="12"/>
              <w:ind w:left="10"/>
              <w:rPr>
                <w:sz w:val="24"/>
                <w:lang w:val="da-DK"/>
              </w:rPr>
            </w:pPr>
            <w:r w:rsidRPr="009E665C">
              <w:rPr>
                <w:sz w:val="24"/>
                <w:lang w:val="da-DK"/>
              </w:rPr>
              <w:t>ikkeemballageaffald</w:t>
            </w:r>
            <w:r w:rsidRPr="009E665C">
              <w:rPr>
                <w:spacing w:val="-5"/>
                <w:sz w:val="24"/>
                <w:lang w:val="da-DK"/>
              </w:rPr>
              <w:t xml:space="preserve"> </w:t>
            </w:r>
            <w:r w:rsidRPr="009E665C">
              <w:rPr>
                <w:spacing w:val="-2"/>
                <w:sz w:val="24"/>
                <w:lang w:val="da-DK"/>
              </w:rPr>
              <w:t>(kr.)</w:t>
            </w:r>
          </w:p>
        </w:tc>
        <w:tc>
          <w:tcPr>
            <w:tcW w:w="2840" w:type="dxa"/>
          </w:tcPr>
          <w:p w14:paraId="0E82FF31" w14:textId="77777777" w:rsidR="00635043" w:rsidRPr="009E665C" w:rsidRDefault="00635043">
            <w:pPr>
              <w:pStyle w:val="TableParagraph"/>
              <w:rPr>
                <w:lang w:val="da-DK"/>
              </w:rPr>
            </w:pPr>
          </w:p>
        </w:tc>
        <w:tc>
          <w:tcPr>
            <w:tcW w:w="2840" w:type="dxa"/>
          </w:tcPr>
          <w:p w14:paraId="5284B0AC" w14:textId="77777777" w:rsidR="00635043" w:rsidRPr="009E665C" w:rsidRDefault="00635043">
            <w:pPr>
              <w:pStyle w:val="TableParagraph"/>
              <w:rPr>
                <w:lang w:val="da-DK"/>
              </w:rPr>
            </w:pPr>
          </w:p>
        </w:tc>
      </w:tr>
      <w:tr w:rsidR="00635043" w14:paraId="09DFA1FF" w14:textId="77777777">
        <w:trPr>
          <w:trHeight w:val="575"/>
        </w:trPr>
        <w:tc>
          <w:tcPr>
            <w:tcW w:w="4120" w:type="dxa"/>
            <w:shd w:val="clear" w:color="auto" w:fill="E6E5E5"/>
          </w:tcPr>
          <w:p w14:paraId="47720A1F" w14:textId="77777777" w:rsidR="00635043" w:rsidRPr="009E665C" w:rsidRDefault="00644EC4">
            <w:pPr>
              <w:pStyle w:val="TableParagraph"/>
              <w:spacing w:line="264" w:lineRule="exact"/>
              <w:ind w:left="10"/>
              <w:rPr>
                <w:sz w:val="24"/>
                <w:lang w:val="da-DK"/>
              </w:rPr>
            </w:pPr>
            <w:r w:rsidRPr="009E665C">
              <w:rPr>
                <w:sz w:val="24"/>
                <w:lang w:val="da-DK"/>
              </w:rPr>
              <w:t xml:space="preserve">Årlige betalinger for behandling af </w:t>
            </w:r>
            <w:r w:rsidRPr="009E665C">
              <w:rPr>
                <w:spacing w:val="-2"/>
                <w:sz w:val="24"/>
                <w:lang w:val="da-DK"/>
              </w:rPr>
              <w:t>ikke-</w:t>
            </w:r>
          </w:p>
          <w:p w14:paraId="7CFB2179" w14:textId="77777777" w:rsidR="00635043" w:rsidRDefault="00644EC4">
            <w:pPr>
              <w:pStyle w:val="TableParagraph"/>
              <w:spacing w:before="12"/>
              <w:ind w:left="10"/>
              <w:rPr>
                <w:sz w:val="24"/>
              </w:rPr>
            </w:pPr>
            <w:r>
              <w:rPr>
                <w:sz w:val="24"/>
              </w:rPr>
              <w:t>emballageaffald</w:t>
            </w:r>
            <w:r>
              <w:rPr>
                <w:spacing w:val="-5"/>
                <w:sz w:val="24"/>
              </w:rPr>
              <w:t xml:space="preserve"> </w:t>
            </w:r>
            <w:r>
              <w:rPr>
                <w:spacing w:val="-2"/>
                <w:sz w:val="24"/>
              </w:rPr>
              <w:t>(kr.)</w:t>
            </w:r>
          </w:p>
        </w:tc>
        <w:tc>
          <w:tcPr>
            <w:tcW w:w="2840" w:type="dxa"/>
          </w:tcPr>
          <w:p w14:paraId="49401378" w14:textId="77777777" w:rsidR="00635043" w:rsidRDefault="00635043">
            <w:pPr>
              <w:pStyle w:val="TableParagraph"/>
            </w:pPr>
          </w:p>
        </w:tc>
        <w:tc>
          <w:tcPr>
            <w:tcW w:w="2840" w:type="dxa"/>
          </w:tcPr>
          <w:p w14:paraId="3A37CDD1" w14:textId="77777777" w:rsidR="00635043" w:rsidRDefault="00635043">
            <w:pPr>
              <w:pStyle w:val="TableParagraph"/>
            </w:pPr>
          </w:p>
        </w:tc>
      </w:tr>
      <w:tr w:rsidR="00635043" w14:paraId="08D7C2EC" w14:textId="77777777">
        <w:trPr>
          <w:trHeight w:val="575"/>
        </w:trPr>
        <w:tc>
          <w:tcPr>
            <w:tcW w:w="4120" w:type="dxa"/>
            <w:shd w:val="clear" w:color="auto" w:fill="E6E5E5"/>
          </w:tcPr>
          <w:p w14:paraId="635669A8" w14:textId="77777777" w:rsidR="00635043" w:rsidRDefault="00644EC4">
            <w:pPr>
              <w:pStyle w:val="TableParagraph"/>
              <w:spacing w:line="264" w:lineRule="exact"/>
              <w:ind w:left="10"/>
              <w:rPr>
                <w:i/>
                <w:sz w:val="24"/>
              </w:rPr>
            </w:pPr>
            <w:r>
              <w:rPr>
                <w:sz w:val="24"/>
              </w:rPr>
              <w:t>–</w:t>
            </w:r>
            <w:r>
              <w:rPr>
                <w:spacing w:val="27"/>
                <w:sz w:val="24"/>
              </w:rPr>
              <w:t xml:space="preserve">  </w:t>
            </w:r>
            <w:r>
              <w:rPr>
                <w:i/>
                <w:sz w:val="24"/>
              </w:rPr>
              <w:t>Betalinger</w:t>
            </w:r>
            <w:r>
              <w:rPr>
                <w:i/>
                <w:spacing w:val="-2"/>
                <w:sz w:val="24"/>
              </w:rPr>
              <w:t xml:space="preserve"> </w:t>
            </w:r>
            <w:r>
              <w:rPr>
                <w:i/>
                <w:sz w:val="24"/>
                <w:u w:val="single"/>
              </w:rPr>
              <w:t>fra</w:t>
            </w:r>
            <w:r>
              <w:rPr>
                <w:i/>
                <w:spacing w:val="-1"/>
                <w:sz w:val="24"/>
              </w:rPr>
              <w:t xml:space="preserve"> </w:t>
            </w:r>
            <w:r>
              <w:rPr>
                <w:i/>
                <w:spacing w:val="-2"/>
                <w:sz w:val="24"/>
              </w:rPr>
              <w:t>kommunalbestyrelsen</w:t>
            </w:r>
          </w:p>
          <w:p w14:paraId="052050D0" w14:textId="77777777" w:rsidR="00635043" w:rsidRDefault="00644EC4">
            <w:pPr>
              <w:pStyle w:val="TableParagraph"/>
              <w:spacing w:before="12"/>
              <w:ind w:left="310"/>
              <w:rPr>
                <w:i/>
                <w:sz w:val="24"/>
              </w:rPr>
            </w:pPr>
            <w:r>
              <w:rPr>
                <w:i/>
                <w:spacing w:val="-2"/>
                <w:sz w:val="24"/>
              </w:rPr>
              <w:t>(kr.)</w:t>
            </w:r>
          </w:p>
        </w:tc>
        <w:tc>
          <w:tcPr>
            <w:tcW w:w="2840" w:type="dxa"/>
          </w:tcPr>
          <w:p w14:paraId="43C8FBED" w14:textId="77777777" w:rsidR="00635043" w:rsidRDefault="00635043">
            <w:pPr>
              <w:pStyle w:val="TableParagraph"/>
            </w:pPr>
          </w:p>
        </w:tc>
        <w:tc>
          <w:tcPr>
            <w:tcW w:w="2840" w:type="dxa"/>
          </w:tcPr>
          <w:p w14:paraId="10758E10" w14:textId="77777777" w:rsidR="00635043" w:rsidRDefault="00635043">
            <w:pPr>
              <w:pStyle w:val="TableParagraph"/>
            </w:pPr>
          </w:p>
        </w:tc>
      </w:tr>
      <w:tr w:rsidR="00635043" w14:paraId="78B80DFF" w14:textId="77777777">
        <w:trPr>
          <w:trHeight w:val="575"/>
        </w:trPr>
        <w:tc>
          <w:tcPr>
            <w:tcW w:w="4120" w:type="dxa"/>
            <w:shd w:val="clear" w:color="auto" w:fill="E6E5E5"/>
          </w:tcPr>
          <w:p w14:paraId="585D99AC" w14:textId="77777777" w:rsidR="00635043" w:rsidRDefault="00644EC4">
            <w:pPr>
              <w:pStyle w:val="TableParagraph"/>
              <w:spacing w:line="264" w:lineRule="exact"/>
              <w:ind w:left="10"/>
              <w:rPr>
                <w:i/>
                <w:sz w:val="24"/>
              </w:rPr>
            </w:pPr>
            <w:r>
              <w:rPr>
                <w:sz w:val="24"/>
              </w:rPr>
              <w:t>–</w:t>
            </w:r>
            <w:r>
              <w:rPr>
                <w:spacing w:val="27"/>
                <w:sz w:val="24"/>
              </w:rPr>
              <w:t xml:space="preserve">  </w:t>
            </w:r>
            <w:r>
              <w:rPr>
                <w:i/>
                <w:sz w:val="24"/>
              </w:rPr>
              <w:t>Betalinger</w:t>
            </w:r>
            <w:r>
              <w:rPr>
                <w:i/>
                <w:spacing w:val="-2"/>
                <w:sz w:val="24"/>
              </w:rPr>
              <w:t xml:space="preserve"> </w:t>
            </w:r>
            <w:r>
              <w:rPr>
                <w:i/>
                <w:sz w:val="24"/>
                <w:u w:val="single"/>
              </w:rPr>
              <w:t>til</w:t>
            </w:r>
            <w:r>
              <w:rPr>
                <w:i/>
                <w:spacing w:val="-1"/>
                <w:sz w:val="24"/>
              </w:rPr>
              <w:t xml:space="preserve"> </w:t>
            </w:r>
            <w:r>
              <w:rPr>
                <w:i/>
                <w:spacing w:val="-2"/>
                <w:sz w:val="24"/>
              </w:rPr>
              <w:t>kommunalbestyrelsen</w:t>
            </w:r>
          </w:p>
          <w:p w14:paraId="19DD2F55" w14:textId="77777777" w:rsidR="00635043" w:rsidRDefault="00644EC4">
            <w:pPr>
              <w:pStyle w:val="TableParagraph"/>
              <w:spacing w:before="12"/>
              <w:ind w:left="310"/>
              <w:rPr>
                <w:i/>
                <w:sz w:val="24"/>
              </w:rPr>
            </w:pPr>
            <w:r>
              <w:rPr>
                <w:i/>
                <w:spacing w:val="-2"/>
                <w:sz w:val="24"/>
              </w:rPr>
              <w:t>(kr.)</w:t>
            </w:r>
          </w:p>
        </w:tc>
        <w:tc>
          <w:tcPr>
            <w:tcW w:w="2840" w:type="dxa"/>
          </w:tcPr>
          <w:p w14:paraId="556D8D2B" w14:textId="77777777" w:rsidR="00635043" w:rsidRDefault="00635043">
            <w:pPr>
              <w:pStyle w:val="TableParagraph"/>
            </w:pPr>
          </w:p>
        </w:tc>
        <w:tc>
          <w:tcPr>
            <w:tcW w:w="2840" w:type="dxa"/>
          </w:tcPr>
          <w:p w14:paraId="66CD9AC9" w14:textId="77777777" w:rsidR="00635043" w:rsidRDefault="00635043">
            <w:pPr>
              <w:pStyle w:val="TableParagraph"/>
            </w:pPr>
          </w:p>
        </w:tc>
      </w:tr>
      <w:tr w:rsidR="00635043" w14:paraId="544C95BE" w14:textId="77777777">
        <w:trPr>
          <w:trHeight w:val="575"/>
        </w:trPr>
        <w:tc>
          <w:tcPr>
            <w:tcW w:w="4120" w:type="dxa"/>
            <w:shd w:val="clear" w:color="auto" w:fill="E6E5E5"/>
          </w:tcPr>
          <w:p w14:paraId="47FDEEF1" w14:textId="77777777" w:rsidR="00635043" w:rsidRPr="009E665C" w:rsidRDefault="00644EC4">
            <w:pPr>
              <w:pStyle w:val="TableParagraph"/>
              <w:spacing w:line="264" w:lineRule="exact"/>
              <w:ind w:left="10"/>
              <w:rPr>
                <w:sz w:val="24"/>
                <w:lang w:val="da-DK"/>
              </w:rPr>
            </w:pPr>
            <w:r w:rsidRPr="009E665C">
              <w:rPr>
                <w:sz w:val="24"/>
                <w:lang w:val="da-DK"/>
              </w:rPr>
              <w:t xml:space="preserve">Årlige betalinger for transport af </w:t>
            </w:r>
            <w:r w:rsidRPr="009E665C">
              <w:rPr>
                <w:spacing w:val="-2"/>
                <w:sz w:val="24"/>
                <w:lang w:val="da-DK"/>
              </w:rPr>
              <w:t>ikkeem-</w:t>
            </w:r>
          </w:p>
          <w:p w14:paraId="73C45E67" w14:textId="77777777" w:rsidR="00635043" w:rsidRDefault="00644EC4">
            <w:pPr>
              <w:pStyle w:val="TableParagraph"/>
              <w:spacing w:before="12"/>
              <w:ind w:left="10"/>
              <w:rPr>
                <w:sz w:val="24"/>
              </w:rPr>
            </w:pPr>
            <w:r>
              <w:rPr>
                <w:sz w:val="24"/>
              </w:rPr>
              <w:t>ballageaffald</w:t>
            </w:r>
            <w:r>
              <w:rPr>
                <w:spacing w:val="-5"/>
                <w:sz w:val="24"/>
              </w:rPr>
              <w:t xml:space="preserve"> </w:t>
            </w:r>
            <w:r>
              <w:rPr>
                <w:spacing w:val="-2"/>
                <w:sz w:val="24"/>
              </w:rPr>
              <w:t>(kr.)</w:t>
            </w:r>
          </w:p>
        </w:tc>
        <w:tc>
          <w:tcPr>
            <w:tcW w:w="2840" w:type="dxa"/>
          </w:tcPr>
          <w:p w14:paraId="4F6680DD" w14:textId="77777777" w:rsidR="00635043" w:rsidRDefault="00635043">
            <w:pPr>
              <w:pStyle w:val="TableParagraph"/>
            </w:pPr>
          </w:p>
        </w:tc>
        <w:tc>
          <w:tcPr>
            <w:tcW w:w="2840" w:type="dxa"/>
          </w:tcPr>
          <w:p w14:paraId="2A6A8A69" w14:textId="77777777" w:rsidR="00635043" w:rsidRDefault="00635043">
            <w:pPr>
              <w:pStyle w:val="TableParagraph"/>
            </w:pPr>
          </w:p>
        </w:tc>
      </w:tr>
      <w:tr w:rsidR="00635043" w14:paraId="0A3CC902" w14:textId="77777777">
        <w:trPr>
          <w:trHeight w:val="575"/>
        </w:trPr>
        <w:tc>
          <w:tcPr>
            <w:tcW w:w="4120" w:type="dxa"/>
            <w:shd w:val="clear" w:color="auto" w:fill="E6E5E5"/>
          </w:tcPr>
          <w:p w14:paraId="19196B53" w14:textId="77777777" w:rsidR="00635043" w:rsidRDefault="00644EC4">
            <w:pPr>
              <w:pStyle w:val="TableParagraph"/>
              <w:spacing w:line="264" w:lineRule="exact"/>
              <w:ind w:left="10"/>
              <w:rPr>
                <w:i/>
                <w:sz w:val="24"/>
              </w:rPr>
            </w:pPr>
            <w:r>
              <w:rPr>
                <w:sz w:val="24"/>
              </w:rPr>
              <w:t>–</w:t>
            </w:r>
            <w:r>
              <w:rPr>
                <w:spacing w:val="27"/>
                <w:sz w:val="24"/>
              </w:rPr>
              <w:t xml:space="preserve">  </w:t>
            </w:r>
            <w:r>
              <w:rPr>
                <w:i/>
                <w:sz w:val="24"/>
              </w:rPr>
              <w:t>Betalinger</w:t>
            </w:r>
            <w:r>
              <w:rPr>
                <w:i/>
                <w:spacing w:val="-2"/>
                <w:sz w:val="24"/>
              </w:rPr>
              <w:t xml:space="preserve"> </w:t>
            </w:r>
            <w:r>
              <w:rPr>
                <w:i/>
                <w:sz w:val="24"/>
                <w:u w:val="single"/>
              </w:rPr>
              <w:t>fra</w:t>
            </w:r>
            <w:r>
              <w:rPr>
                <w:i/>
                <w:spacing w:val="-1"/>
                <w:sz w:val="24"/>
              </w:rPr>
              <w:t xml:space="preserve"> </w:t>
            </w:r>
            <w:r>
              <w:rPr>
                <w:i/>
                <w:spacing w:val="-2"/>
                <w:sz w:val="24"/>
              </w:rPr>
              <w:t>kommunalbestyrelsen</w:t>
            </w:r>
          </w:p>
          <w:p w14:paraId="7F3705B2" w14:textId="77777777" w:rsidR="00635043" w:rsidRDefault="00644EC4">
            <w:pPr>
              <w:pStyle w:val="TableParagraph"/>
              <w:spacing w:before="12"/>
              <w:ind w:left="310"/>
              <w:rPr>
                <w:i/>
                <w:sz w:val="24"/>
              </w:rPr>
            </w:pPr>
            <w:r>
              <w:rPr>
                <w:i/>
                <w:spacing w:val="-2"/>
                <w:sz w:val="24"/>
              </w:rPr>
              <w:t>(kr.)</w:t>
            </w:r>
          </w:p>
        </w:tc>
        <w:tc>
          <w:tcPr>
            <w:tcW w:w="2840" w:type="dxa"/>
          </w:tcPr>
          <w:p w14:paraId="7CE286DB" w14:textId="77777777" w:rsidR="00635043" w:rsidRDefault="00635043">
            <w:pPr>
              <w:pStyle w:val="TableParagraph"/>
            </w:pPr>
          </w:p>
        </w:tc>
        <w:tc>
          <w:tcPr>
            <w:tcW w:w="2840" w:type="dxa"/>
          </w:tcPr>
          <w:p w14:paraId="195C6FE1" w14:textId="77777777" w:rsidR="00635043" w:rsidRDefault="00635043">
            <w:pPr>
              <w:pStyle w:val="TableParagraph"/>
            </w:pPr>
          </w:p>
        </w:tc>
      </w:tr>
    </w:tbl>
    <w:p w14:paraId="58F80307" w14:textId="77777777" w:rsidR="00635043" w:rsidRDefault="00635043">
      <w:pPr>
        <w:sectPr w:rsidR="00635043">
          <w:pgSz w:w="11910" w:h="16840"/>
          <w:pgMar w:top="1320" w:right="740" w:bottom="1652"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20"/>
        <w:gridCol w:w="2840"/>
        <w:gridCol w:w="2840"/>
      </w:tblGrid>
      <w:tr w:rsidR="00635043" w14:paraId="688D61DB" w14:textId="77777777">
        <w:trPr>
          <w:trHeight w:val="575"/>
        </w:trPr>
        <w:tc>
          <w:tcPr>
            <w:tcW w:w="4120" w:type="dxa"/>
            <w:shd w:val="clear" w:color="auto" w:fill="E6E5E5"/>
          </w:tcPr>
          <w:p w14:paraId="3D991150" w14:textId="77777777" w:rsidR="00635043" w:rsidRDefault="00644EC4">
            <w:pPr>
              <w:pStyle w:val="TableParagraph"/>
              <w:spacing w:line="264" w:lineRule="exact"/>
              <w:ind w:left="10"/>
              <w:rPr>
                <w:i/>
                <w:sz w:val="24"/>
              </w:rPr>
            </w:pPr>
            <w:r>
              <w:rPr>
                <w:sz w:val="24"/>
              </w:rPr>
              <w:lastRenderedPageBreak/>
              <w:t>–</w:t>
            </w:r>
            <w:r>
              <w:rPr>
                <w:spacing w:val="27"/>
                <w:sz w:val="24"/>
              </w:rPr>
              <w:t xml:space="preserve">  </w:t>
            </w:r>
            <w:r>
              <w:rPr>
                <w:i/>
                <w:sz w:val="24"/>
              </w:rPr>
              <w:t>Betalinger</w:t>
            </w:r>
            <w:r>
              <w:rPr>
                <w:i/>
                <w:spacing w:val="-2"/>
                <w:sz w:val="24"/>
              </w:rPr>
              <w:t xml:space="preserve"> </w:t>
            </w:r>
            <w:r>
              <w:rPr>
                <w:i/>
                <w:sz w:val="24"/>
                <w:u w:val="single"/>
              </w:rPr>
              <w:t>til</w:t>
            </w:r>
            <w:r>
              <w:rPr>
                <w:i/>
                <w:spacing w:val="-1"/>
                <w:sz w:val="24"/>
              </w:rPr>
              <w:t xml:space="preserve"> </w:t>
            </w:r>
            <w:r>
              <w:rPr>
                <w:i/>
                <w:spacing w:val="-2"/>
                <w:sz w:val="24"/>
              </w:rPr>
              <w:t>kommunalbestyrelsen</w:t>
            </w:r>
          </w:p>
          <w:p w14:paraId="343A07E0" w14:textId="77777777" w:rsidR="00635043" w:rsidRDefault="00644EC4">
            <w:pPr>
              <w:pStyle w:val="TableParagraph"/>
              <w:spacing w:before="12"/>
              <w:ind w:left="310"/>
              <w:rPr>
                <w:i/>
                <w:sz w:val="24"/>
              </w:rPr>
            </w:pPr>
            <w:r>
              <w:rPr>
                <w:i/>
                <w:spacing w:val="-2"/>
                <w:sz w:val="24"/>
              </w:rPr>
              <w:t>(kr.)</w:t>
            </w:r>
          </w:p>
        </w:tc>
        <w:tc>
          <w:tcPr>
            <w:tcW w:w="2840" w:type="dxa"/>
          </w:tcPr>
          <w:p w14:paraId="314CDFBD" w14:textId="77777777" w:rsidR="00635043" w:rsidRDefault="00635043">
            <w:pPr>
              <w:pStyle w:val="TableParagraph"/>
            </w:pPr>
          </w:p>
        </w:tc>
        <w:tc>
          <w:tcPr>
            <w:tcW w:w="2840" w:type="dxa"/>
          </w:tcPr>
          <w:p w14:paraId="6D301473" w14:textId="77777777" w:rsidR="00635043" w:rsidRDefault="00635043">
            <w:pPr>
              <w:pStyle w:val="TableParagraph"/>
            </w:pPr>
          </w:p>
        </w:tc>
      </w:tr>
      <w:tr w:rsidR="00635043" w:rsidRPr="00EA5542" w14:paraId="09F1E57C" w14:textId="77777777">
        <w:trPr>
          <w:trHeight w:val="550"/>
        </w:trPr>
        <w:tc>
          <w:tcPr>
            <w:tcW w:w="4120" w:type="dxa"/>
            <w:shd w:val="clear" w:color="auto" w:fill="E6E5E5"/>
          </w:tcPr>
          <w:p w14:paraId="12F005EC" w14:textId="77777777" w:rsidR="00635043" w:rsidRPr="009E665C" w:rsidRDefault="00644EC4">
            <w:pPr>
              <w:pStyle w:val="TableParagraph"/>
              <w:spacing w:before="119"/>
              <w:ind w:left="10"/>
              <w:rPr>
                <w:sz w:val="24"/>
                <w:lang w:val="da-DK"/>
              </w:rPr>
            </w:pPr>
            <w:r w:rsidRPr="009E665C">
              <w:rPr>
                <w:sz w:val="24"/>
                <w:lang w:val="da-DK"/>
              </w:rPr>
              <w:t xml:space="preserve">Årlige betalinger for administration </w:t>
            </w:r>
            <w:r w:rsidRPr="009E665C">
              <w:rPr>
                <w:spacing w:val="-4"/>
                <w:sz w:val="24"/>
                <w:lang w:val="da-DK"/>
              </w:rPr>
              <w:t>(kr.)</w:t>
            </w:r>
          </w:p>
        </w:tc>
        <w:tc>
          <w:tcPr>
            <w:tcW w:w="2840" w:type="dxa"/>
          </w:tcPr>
          <w:p w14:paraId="1D1FEFC6" w14:textId="77777777" w:rsidR="00635043" w:rsidRPr="009E665C" w:rsidRDefault="00635043">
            <w:pPr>
              <w:pStyle w:val="TableParagraph"/>
              <w:rPr>
                <w:lang w:val="da-DK"/>
              </w:rPr>
            </w:pPr>
          </w:p>
        </w:tc>
        <w:tc>
          <w:tcPr>
            <w:tcW w:w="2840" w:type="dxa"/>
          </w:tcPr>
          <w:p w14:paraId="6D3E4BE1" w14:textId="77777777" w:rsidR="00635043" w:rsidRPr="009E665C" w:rsidRDefault="00635043">
            <w:pPr>
              <w:pStyle w:val="TableParagraph"/>
              <w:rPr>
                <w:lang w:val="da-DK"/>
              </w:rPr>
            </w:pPr>
          </w:p>
        </w:tc>
      </w:tr>
      <w:tr w:rsidR="00635043" w14:paraId="74B357A7" w14:textId="77777777">
        <w:trPr>
          <w:trHeight w:val="575"/>
        </w:trPr>
        <w:tc>
          <w:tcPr>
            <w:tcW w:w="4120" w:type="dxa"/>
            <w:shd w:val="clear" w:color="auto" w:fill="E6E5E5"/>
          </w:tcPr>
          <w:p w14:paraId="1FFD8B82" w14:textId="77777777" w:rsidR="00635043" w:rsidRDefault="00644EC4">
            <w:pPr>
              <w:pStyle w:val="TableParagraph"/>
              <w:spacing w:line="264" w:lineRule="exact"/>
              <w:ind w:left="10"/>
              <w:rPr>
                <w:i/>
                <w:sz w:val="24"/>
              </w:rPr>
            </w:pPr>
            <w:r>
              <w:rPr>
                <w:sz w:val="24"/>
              </w:rPr>
              <w:t>–</w:t>
            </w:r>
            <w:r>
              <w:rPr>
                <w:spacing w:val="27"/>
                <w:sz w:val="24"/>
              </w:rPr>
              <w:t xml:space="preserve">  </w:t>
            </w:r>
            <w:r>
              <w:rPr>
                <w:i/>
                <w:sz w:val="24"/>
              </w:rPr>
              <w:t>Betalinger</w:t>
            </w:r>
            <w:r>
              <w:rPr>
                <w:i/>
                <w:spacing w:val="-2"/>
                <w:sz w:val="24"/>
              </w:rPr>
              <w:t xml:space="preserve"> </w:t>
            </w:r>
            <w:r>
              <w:rPr>
                <w:i/>
                <w:sz w:val="24"/>
                <w:u w:val="single"/>
              </w:rPr>
              <w:t>fra</w:t>
            </w:r>
            <w:r>
              <w:rPr>
                <w:i/>
                <w:spacing w:val="-1"/>
                <w:sz w:val="24"/>
              </w:rPr>
              <w:t xml:space="preserve"> </w:t>
            </w:r>
            <w:r>
              <w:rPr>
                <w:i/>
                <w:spacing w:val="-2"/>
                <w:sz w:val="24"/>
              </w:rPr>
              <w:t>kommunalbestyrelsen</w:t>
            </w:r>
          </w:p>
          <w:p w14:paraId="5CDDBC50" w14:textId="77777777" w:rsidR="00635043" w:rsidRDefault="00644EC4">
            <w:pPr>
              <w:pStyle w:val="TableParagraph"/>
              <w:spacing w:before="12"/>
              <w:ind w:left="310"/>
              <w:rPr>
                <w:i/>
                <w:sz w:val="24"/>
              </w:rPr>
            </w:pPr>
            <w:r>
              <w:rPr>
                <w:i/>
                <w:spacing w:val="-2"/>
                <w:sz w:val="24"/>
              </w:rPr>
              <w:t>(kr.)</w:t>
            </w:r>
          </w:p>
        </w:tc>
        <w:tc>
          <w:tcPr>
            <w:tcW w:w="2840" w:type="dxa"/>
          </w:tcPr>
          <w:p w14:paraId="418E2AD8" w14:textId="77777777" w:rsidR="00635043" w:rsidRDefault="00635043">
            <w:pPr>
              <w:pStyle w:val="TableParagraph"/>
            </w:pPr>
          </w:p>
        </w:tc>
        <w:tc>
          <w:tcPr>
            <w:tcW w:w="2840" w:type="dxa"/>
          </w:tcPr>
          <w:p w14:paraId="060E7BE3" w14:textId="77777777" w:rsidR="00635043" w:rsidRDefault="00635043">
            <w:pPr>
              <w:pStyle w:val="TableParagraph"/>
            </w:pPr>
          </w:p>
        </w:tc>
      </w:tr>
      <w:tr w:rsidR="00635043" w14:paraId="24F48D9D" w14:textId="77777777">
        <w:trPr>
          <w:trHeight w:val="575"/>
        </w:trPr>
        <w:tc>
          <w:tcPr>
            <w:tcW w:w="4120" w:type="dxa"/>
            <w:shd w:val="clear" w:color="auto" w:fill="E6E5E5"/>
          </w:tcPr>
          <w:p w14:paraId="1F36979C" w14:textId="77777777" w:rsidR="00635043" w:rsidRDefault="00644EC4">
            <w:pPr>
              <w:pStyle w:val="TableParagraph"/>
              <w:spacing w:line="264" w:lineRule="exact"/>
              <w:ind w:left="10"/>
              <w:rPr>
                <w:i/>
                <w:sz w:val="24"/>
              </w:rPr>
            </w:pPr>
            <w:r>
              <w:rPr>
                <w:sz w:val="24"/>
              </w:rPr>
              <w:t>–</w:t>
            </w:r>
            <w:r>
              <w:rPr>
                <w:spacing w:val="27"/>
                <w:sz w:val="24"/>
              </w:rPr>
              <w:t xml:space="preserve">  </w:t>
            </w:r>
            <w:r>
              <w:rPr>
                <w:i/>
                <w:sz w:val="24"/>
              </w:rPr>
              <w:t>Betalinger</w:t>
            </w:r>
            <w:r>
              <w:rPr>
                <w:i/>
                <w:spacing w:val="-2"/>
                <w:sz w:val="24"/>
              </w:rPr>
              <w:t xml:space="preserve"> </w:t>
            </w:r>
            <w:r>
              <w:rPr>
                <w:i/>
                <w:sz w:val="24"/>
                <w:u w:val="single"/>
              </w:rPr>
              <w:t>til</w:t>
            </w:r>
            <w:r>
              <w:rPr>
                <w:i/>
                <w:spacing w:val="-1"/>
                <w:sz w:val="24"/>
              </w:rPr>
              <w:t xml:space="preserve"> </w:t>
            </w:r>
            <w:r>
              <w:rPr>
                <w:i/>
                <w:spacing w:val="-2"/>
                <w:sz w:val="24"/>
              </w:rPr>
              <w:t>kommunalbestyrelsen</w:t>
            </w:r>
          </w:p>
          <w:p w14:paraId="0C62EB8E" w14:textId="77777777" w:rsidR="00635043" w:rsidRDefault="00644EC4">
            <w:pPr>
              <w:pStyle w:val="TableParagraph"/>
              <w:spacing w:before="12"/>
              <w:ind w:left="310"/>
              <w:rPr>
                <w:i/>
                <w:sz w:val="24"/>
              </w:rPr>
            </w:pPr>
            <w:r>
              <w:rPr>
                <w:i/>
                <w:spacing w:val="-2"/>
                <w:sz w:val="24"/>
              </w:rPr>
              <w:t>(kr.)</w:t>
            </w:r>
          </w:p>
        </w:tc>
        <w:tc>
          <w:tcPr>
            <w:tcW w:w="2840" w:type="dxa"/>
          </w:tcPr>
          <w:p w14:paraId="49F35CAF" w14:textId="77777777" w:rsidR="00635043" w:rsidRDefault="00635043">
            <w:pPr>
              <w:pStyle w:val="TableParagraph"/>
            </w:pPr>
          </w:p>
        </w:tc>
        <w:tc>
          <w:tcPr>
            <w:tcW w:w="2840" w:type="dxa"/>
          </w:tcPr>
          <w:p w14:paraId="183784F6" w14:textId="77777777" w:rsidR="00635043" w:rsidRDefault="00635043">
            <w:pPr>
              <w:pStyle w:val="TableParagraph"/>
            </w:pPr>
          </w:p>
        </w:tc>
      </w:tr>
    </w:tbl>
    <w:p w14:paraId="54E97502" w14:textId="77777777" w:rsidR="00635043" w:rsidRDefault="00635043">
      <w:pPr>
        <w:sectPr w:rsidR="00635043">
          <w:type w:val="continuous"/>
          <w:pgSz w:w="11910" w:h="16840"/>
          <w:pgMar w:top="1660" w:right="740" w:bottom="840" w:left="740" w:header="0" w:footer="652" w:gutter="0"/>
          <w:cols w:space="708"/>
        </w:sectPr>
      </w:pPr>
    </w:p>
    <w:p w14:paraId="1B3AB7AE" w14:textId="77777777" w:rsidR="00635043" w:rsidRDefault="00644EC4">
      <w:pPr>
        <w:pStyle w:val="Overskrift1"/>
        <w:ind w:left="9342"/>
      </w:pPr>
      <w:bookmarkStart w:id="720" w:name="Bilag_12_-_Retningslinjer_for_opgørelse_"/>
      <w:bookmarkEnd w:id="720"/>
      <w:r>
        <w:lastRenderedPageBreak/>
        <w:t xml:space="preserve">Bilag </w:t>
      </w:r>
      <w:r>
        <w:rPr>
          <w:spacing w:val="-5"/>
        </w:rPr>
        <w:t>12</w:t>
      </w:r>
    </w:p>
    <w:p w14:paraId="36A53B8B" w14:textId="58F94346" w:rsidR="00635043" w:rsidRPr="002C75E4" w:rsidRDefault="00644EC4">
      <w:pPr>
        <w:pStyle w:val="Overskrift2"/>
        <w:spacing w:before="136" w:line="249" w:lineRule="auto"/>
        <w:ind w:left="19" w:right="16"/>
        <w:jc w:val="center"/>
        <w:rPr>
          <w:lang w:val="da-DK"/>
        </w:rPr>
      </w:pPr>
      <w:del w:id="721" w:author="Kåre Groes" w:date="2025-09-11T13:45:00Z">
        <w:r w:rsidRPr="009E665C" w:rsidDel="00EB73AF">
          <w:rPr>
            <w:lang w:val="da-DK"/>
          </w:rPr>
          <w:delText>Retningslinjer</w:delText>
        </w:r>
        <w:r w:rsidRPr="009E665C" w:rsidDel="00EB73AF">
          <w:rPr>
            <w:spacing w:val="-4"/>
            <w:lang w:val="da-DK"/>
          </w:rPr>
          <w:delText xml:space="preserve"> </w:delText>
        </w:r>
        <w:r w:rsidRPr="009E665C" w:rsidDel="00EB73AF">
          <w:rPr>
            <w:lang w:val="da-DK"/>
          </w:rPr>
          <w:delText>for</w:delText>
        </w:r>
        <w:r w:rsidRPr="009E665C" w:rsidDel="00EB73AF">
          <w:rPr>
            <w:spacing w:val="-4"/>
            <w:lang w:val="da-DK"/>
          </w:rPr>
          <w:delText xml:space="preserve"> </w:delText>
        </w:r>
        <w:r w:rsidRPr="009E665C" w:rsidDel="00EB73AF">
          <w:rPr>
            <w:lang w:val="da-DK"/>
          </w:rPr>
          <w:delText>o</w:delText>
        </w:r>
      </w:del>
      <w:ins w:id="722" w:author="Kåre Groes" w:date="2025-09-11T13:45:00Z">
        <w:r w:rsidR="00EB73AF">
          <w:rPr>
            <w:lang w:val="da-DK"/>
          </w:rPr>
          <w:t>O</w:t>
        </w:r>
      </w:ins>
      <w:r w:rsidRPr="009E665C">
        <w:rPr>
          <w:lang w:val="da-DK"/>
        </w:rPr>
        <w:t>pgørelse</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beløb</w:t>
      </w:r>
      <w:r w:rsidRPr="009E665C">
        <w:rPr>
          <w:spacing w:val="-5"/>
          <w:lang w:val="da-DK"/>
        </w:rPr>
        <w:t xml:space="preserve"> </w:t>
      </w:r>
      <w:r w:rsidRPr="009E665C">
        <w:rPr>
          <w:lang w:val="da-DK"/>
        </w:rPr>
        <w:t>til</w:t>
      </w:r>
      <w:r w:rsidRPr="009E665C">
        <w:rPr>
          <w:spacing w:val="-4"/>
          <w:lang w:val="da-DK"/>
        </w:rPr>
        <w:t xml:space="preserve"> </w:t>
      </w:r>
      <w:r w:rsidRPr="009E665C">
        <w:rPr>
          <w:lang w:val="da-DK"/>
        </w:rPr>
        <w:t>betaling</w:t>
      </w:r>
      <w:r w:rsidRPr="009E665C">
        <w:rPr>
          <w:spacing w:val="-4"/>
          <w:lang w:val="da-DK"/>
        </w:rPr>
        <w:t xml:space="preserve"> </w:t>
      </w:r>
      <w:r w:rsidRPr="009E665C">
        <w:rPr>
          <w:lang w:val="da-DK"/>
        </w:rPr>
        <w:t>for</w:t>
      </w:r>
      <w:r w:rsidRPr="009E665C">
        <w:rPr>
          <w:spacing w:val="-4"/>
          <w:lang w:val="da-DK"/>
        </w:rPr>
        <w:t xml:space="preserve"> </w:t>
      </w:r>
      <w:r w:rsidRPr="009E665C">
        <w:rPr>
          <w:lang w:val="da-DK"/>
        </w:rPr>
        <w:t>håndtering</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erhvervsemballageaffald,</w:t>
      </w:r>
      <w:r w:rsidRPr="009E665C">
        <w:rPr>
          <w:spacing w:val="-4"/>
          <w:lang w:val="da-DK"/>
        </w:rPr>
        <w:t xml:space="preserve"> </w:t>
      </w:r>
      <w:r w:rsidRPr="009E665C">
        <w:rPr>
          <w:lang w:val="da-DK"/>
        </w:rPr>
        <w:t xml:space="preserve">herun­ der nøgletal, jf. </w:t>
      </w:r>
      <w:r w:rsidRPr="002C75E4">
        <w:rPr>
          <w:lang w:val="da-DK"/>
        </w:rPr>
        <w:t>§ 67, stk. 1</w:t>
      </w:r>
    </w:p>
    <w:p w14:paraId="7BEA1936" w14:textId="77777777" w:rsidR="00635043" w:rsidRPr="009E665C" w:rsidRDefault="00644EC4">
      <w:pPr>
        <w:pStyle w:val="Listeafsnit"/>
        <w:numPr>
          <w:ilvl w:val="0"/>
          <w:numId w:val="77"/>
        </w:numPr>
        <w:tabs>
          <w:tab w:val="left" w:pos="439"/>
          <w:tab w:val="left" w:pos="4819"/>
        </w:tabs>
        <w:spacing w:before="182" w:line="249" w:lineRule="auto"/>
        <w:ind w:right="198" w:hanging="4620"/>
        <w:jc w:val="left"/>
        <w:rPr>
          <w:i/>
          <w:sz w:val="24"/>
          <w:lang w:val="da-DK"/>
        </w:rPr>
      </w:pPr>
      <w:r w:rsidRPr="009E665C">
        <w:rPr>
          <w:i/>
          <w:sz w:val="24"/>
          <w:lang w:val="da-DK"/>
        </w:rPr>
        <w:t>Retningslinjer</w:t>
      </w:r>
      <w:r w:rsidRPr="009E665C">
        <w:rPr>
          <w:i/>
          <w:spacing w:val="-5"/>
          <w:sz w:val="24"/>
          <w:lang w:val="da-DK"/>
        </w:rPr>
        <w:t xml:space="preserve"> </w:t>
      </w:r>
      <w:r w:rsidRPr="009E665C">
        <w:rPr>
          <w:i/>
          <w:sz w:val="24"/>
          <w:lang w:val="da-DK"/>
        </w:rPr>
        <w:t>for</w:t>
      </w:r>
      <w:r w:rsidRPr="009E665C">
        <w:rPr>
          <w:i/>
          <w:spacing w:val="-5"/>
          <w:sz w:val="24"/>
          <w:lang w:val="da-DK"/>
        </w:rPr>
        <w:t xml:space="preserve"> </w:t>
      </w:r>
      <w:r w:rsidRPr="009E665C">
        <w:rPr>
          <w:i/>
          <w:sz w:val="24"/>
          <w:lang w:val="da-DK"/>
        </w:rPr>
        <w:t>opgørelse</w:t>
      </w:r>
      <w:r w:rsidRPr="009E665C">
        <w:rPr>
          <w:i/>
          <w:spacing w:val="-4"/>
          <w:sz w:val="24"/>
          <w:lang w:val="da-DK"/>
        </w:rPr>
        <w:t xml:space="preserve"> </w:t>
      </w:r>
      <w:r w:rsidRPr="009E665C">
        <w:rPr>
          <w:i/>
          <w:sz w:val="24"/>
          <w:lang w:val="da-DK"/>
        </w:rPr>
        <w:t>af</w:t>
      </w:r>
      <w:r w:rsidRPr="009E665C">
        <w:rPr>
          <w:i/>
          <w:spacing w:val="-4"/>
          <w:sz w:val="24"/>
          <w:lang w:val="da-DK"/>
        </w:rPr>
        <w:t xml:space="preserve"> </w:t>
      </w:r>
      <w:r w:rsidRPr="009E665C">
        <w:rPr>
          <w:i/>
          <w:sz w:val="24"/>
          <w:lang w:val="da-DK"/>
        </w:rPr>
        <w:t>beløb</w:t>
      </w:r>
      <w:r w:rsidRPr="009E665C">
        <w:rPr>
          <w:i/>
          <w:spacing w:val="-4"/>
          <w:sz w:val="24"/>
          <w:lang w:val="da-DK"/>
        </w:rPr>
        <w:t xml:space="preserve"> </w:t>
      </w:r>
      <w:r w:rsidRPr="009E665C">
        <w:rPr>
          <w:i/>
          <w:sz w:val="24"/>
          <w:lang w:val="da-DK"/>
        </w:rPr>
        <w:t>til</w:t>
      </w:r>
      <w:r w:rsidRPr="009E665C">
        <w:rPr>
          <w:i/>
          <w:spacing w:val="-4"/>
          <w:sz w:val="24"/>
          <w:lang w:val="da-DK"/>
        </w:rPr>
        <w:t xml:space="preserve"> </w:t>
      </w:r>
      <w:r w:rsidRPr="009E665C">
        <w:rPr>
          <w:i/>
          <w:sz w:val="24"/>
          <w:lang w:val="da-DK"/>
        </w:rPr>
        <w:t>betaling</w:t>
      </w:r>
      <w:r w:rsidRPr="009E665C">
        <w:rPr>
          <w:i/>
          <w:spacing w:val="-4"/>
          <w:sz w:val="24"/>
          <w:lang w:val="da-DK"/>
        </w:rPr>
        <w:t xml:space="preserve"> </w:t>
      </w:r>
      <w:r w:rsidRPr="009E665C">
        <w:rPr>
          <w:i/>
          <w:sz w:val="24"/>
          <w:lang w:val="da-DK"/>
        </w:rPr>
        <w:t>for</w:t>
      </w:r>
      <w:r w:rsidRPr="009E665C">
        <w:rPr>
          <w:i/>
          <w:spacing w:val="-5"/>
          <w:sz w:val="24"/>
          <w:lang w:val="da-DK"/>
        </w:rPr>
        <w:t xml:space="preserve"> </w:t>
      </w:r>
      <w:r w:rsidRPr="009E665C">
        <w:rPr>
          <w:i/>
          <w:sz w:val="24"/>
          <w:lang w:val="da-DK"/>
        </w:rPr>
        <w:t>håndtering</w:t>
      </w:r>
      <w:r w:rsidRPr="009E665C">
        <w:rPr>
          <w:i/>
          <w:spacing w:val="-4"/>
          <w:sz w:val="24"/>
          <w:lang w:val="da-DK"/>
        </w:rPr>
        <w:t xml:space="preserve"> </w:t>
      </w:r>
      <w:r w:rsidRPr="009E665C">
        <w:rPr>
          <w:i/>
          <w:sz w:val="24"/>
          <w:lang w:val="da-DK"/>
        </w:rPr>
        <w:t>af</w:t>
      </w:r>
      <w:r w:rsidRPr="009E665C">
        <w:rPr>
          <w:i/>
          <w:spacing w:val="-4"/>
          <w:sz w:val="24"/>
          <w:lang w:val="da-DK"/>
        </w:rPr>
        <w:t xml:space="preserve"> </w:t>
      </w:r>
      <w:r w:rsidRPr="009E665C">
        <w:rPr>
          <w:i/>
          <w:sz w:val="24"/>
          <w:lang w:val="da-DK"/>
        </w:rPr>
        <w:t>erhvervsemballageaffald,</w:t>
      </w:r>
      <w:r w:rsidRPr="009E665C">
        <w:rPr>
          <w:i/>
          <w:spacing w:val="-4"/>
          <w:sz w:val="24"/>
          <w:lang w:val="da-DK"/>
        </w:rPr>
        <w:t xml:space="preserve"> </w:t>
      </w:r>
      <w:r w:rsidRPr="009E665C">
        <w:rPr>
          <w:i/>
          <w:sz w:val="24"/>
          <w:lang w:val="da-DK"/>
        </w:rPr>
        <w:t xml:space="preserve">herunder </w:t>
      </w:r>
      <w:r w:rsidRPr="009E665C">
        <w:rPr>
          <w:i/>
          <w:spacing w:val="-2"/>
          <w:sz w:val="24"/>
          <w:lang w:val="da-DK"/>
        </w:rPr>
        <w:t>nøgletal</w:t>
      </w:r>
    </w:p>
    <w:p w14:paraId="5ED62507" w14:textId="77777777" w:rsidR="00635043" w:rsidRPr="009E665C" w:rsidRDefault="00644EC4">
      <w:pPr>
        <w:pStyle w:val="Brdtekst"/>
        <w:spacing w:before="182" w:line="249" w:lineRule="auto"/>
        <w:jc w:val="left"/>
        <w:rPr>
          <w:lang w:val="da-DK"/>
        </w:rPr>
      </w:pPr>
      <w:r w:rsidRPr="009E665C">
        <w:rPr>
          <w:lang w:val="da-DK"/>
        </w:rPr>
        <w:t>Producenten</w:t>
      </w:r>
      <w:r w:rsidRPr="009E665C">
        <w:rPr>
          <w:spacing w:val="40"/>
          <w:lang w:val="da-DK"/>
        </w:rPr>
        <w:t xml:space="preserve"> </w:t>
      </w:r>
      <w:r w:rsidRPr="009E665C">
        <w:rPr>
          <w:lang w:val="da-DK"/>
        </w:rPr>
        <w:t>opgør</w:t>
      </w:r>
      <w:r w:rsidRPr="009E665C">
        <w:rPr>
          <w:spacing w:val="40"/>
          <w:lang w:val="da-DK"/>
        </w:rPr>
        <w:t xml:space="preserve"> </w:t>
      </w:r>
      <w:r w:rsidRPr="009E665C">
        <w:rPr>
          <w:lang w:val="da-DK"/>
        </w:rPr>
        <w:t>betalingen</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indsamling,</w:t>
      </w:r>
      <w:r w:rsidRPr="009E665C">
        <w:rPr>
          <w:spacing w:val="40"/>
          <w:lang w:val="da-DK"/>
        </w:rPr>
        <w:t xml:space="preserve"> </w:t>
      </w:r>
      <w:r w:rsidRPr="009E665C">
        <w:rPr>
          <w:lang w:val="da-DK"/>
        </w:rPr>
        <w:t>transport</w:t>
      </w:r>
      <w:r w:rsidRPr="009E665C">
        <w:rPr>
          <w:spacing w:val="40"/>
          <w:lang w:val="da-DK"/>
        </w:rPr>
        <w:t xml:space="preserve"> </w:t>
      </w:r>
      <w:r w:rsidRPr="009E665C">
        <w:rPr>
          <w:lang w:val="da-DK"/>
        </w:rPr>
        <w:t>og</w:t>
      </w:r>
      <w:r w:rsidRPr="009E665C">
        <w:rPr>
          <w:spacing w:val="40"/>
          <w:lang w:val="da-DK"/>
        </w:rPr>
        <w:t xml:space="preserve"> </w:t>
      </w:r>
      <w:r w:rsidRPr="009E665C">
        <w:rPr>
          <w:lang w:val="da-DK"/>
        </w:rPr>
        <w:t>behandling</w:t>
      </w:r>
      <w:r w:rsidRPr="009E665C">
        <w:rPr>
          <w:spacing w:val="40"/>
          <w:lang w:val="da-DK"/>
        </w:rPr>
        <w:t xml:space="preserve"> </w:t>
      </w:r>
      <w:r w:rsidRPr="009E665C">
        <w:rPr>
          <w:lang w:val="da-DK"/>
        </w:rPr>
        <w:t>af</w:t>
      </w:r>
      <w:r w:rsidRPr="009E665C">
        <w:rPr>
          <w:spacing w:val="40"/>
          <w:lang w:val="da-DK"/>
        </w:rPr>
        <w:t xml:space="preserve"> </w:t>
      </w:r>
      <w:r w:rsidRPr="009E665C">
        <w:rPr>
          <w:lang w:val="da-DK"/>
        </w:rPr>
        <w:t>erhvervsemballageaffald</w:t>
      </w:r>
      <w:r w:rsidRPr="009E665C">
        <w:rPr>
          <w:spacing w:val="40"/>
          <w:lang w:val="da-DK"/>
        </w:rPr>
        <w:t xml:space="preserve"> </w:t>
      </w:r>
      <w:r w:rsidRPr="009E665C">
        <w:rPr>
          <w:lang w:val="da-DK"/>
        </w:rPr>
        <w:t>fra affaldsproducenter med nedenstående formler.</w:t>
      </w:r>
    </w:p>
    <w:p w14:paraId="5857537C" w14:textId="77777777" w:rsidR="00635043" w:rsidRPr="009E665C" w:rsidRDefault="00644EC4">
      <w:pPr>
        <w:pStyle w:val="Listeafsnit"/>
        <w:numPr>
          <w:ilvl w:val="1"/>
          <w:numId w:val="77"/>
        </w:numPr>
        <w:tabs>
          <w:tab w:val="left" w:pos="1603"/>
        </w:tabs>
        <w:spacing w:before="182"/>
        <w:ind w:left="1603"/>
        <w:rPr>
          <w:i/>
          <w:sz w:val="24"/>
          <w:lang w:val="da-DK"/>
        </w:rPr>
      </w:pPr>
      <w:r w:rsidRPr="009E665C">
        <w:rPr>
          <w:i/>
          <w:sz w:val="24"/>
          <w:lang w:val="da-DK"/>
        </w:rPr>
        <w:t>Formler</w:t>
      </w:r>
      <w:r w:rsidRPr="009E665C">
        <w:rPr>
          <w:i/>
          <w:spacing w:val="-8"/>
          <w:sz w:val="24"/>
          <w:lang w:val="da-DK"/>
        </w:rPr>
        <w:t xml:space="preserve"> </w:t>
      </w:r>
      <w:r w:rsidRPr="009E665C">
        <w:rPr>
          <w:i/>
          <w:sz w:val="24"/>
          <w:lang w:val="da-DK"/>
        </w:rPr>
        <w:t>for</w:t>
      </w:r>
      <w:r w:rsidRPr="009E665C">
        <w:rPr>
          <w:i/>
          <w:spacing w:val="-5"/>
          <w:sz w:val="24"/>
          <w:lang w:val="da-DK"/>
        </w:rPr>
        <w:t xml:space="preserve"> </w:t>
      </w:r>
      <w:r w:rsidRPr="009E665C">
        <w:rPr>
          <w:i/>
          <w:sz w:val="24"/>
          <w:lang w:val="da-DK"/>
        </w:rPr>
        <w:t>opgørelse</w:t>
      </w:r>
      <w:r w:rsidRPr="009E665C">
        <w:rPr>
          <w:i/>
          <w:spacing w:val="-4"/>
          <w:sz w:val="24"/>
          <w:lang w:val="da-DK"/>
        </w:rPr>
        <w:t xml:space="preserve"> </w:t>
      </w:r>
      <w:r w:rsidRPr="009E665C">
        <w:rPr>
          <w:i/>
          <w:sz w:val="24"/>
          <w:lang w:val="da-DK"/>
        </w:rPr>
        <w:t>af</w:t>
      </w:r>
      <w:r w:rsidRPr="009E665C">
        <w:rPr>
          <w:i/>
          <w:spacing w:val="-4"/>
          <w:sz w:val="24"/>
          <w:lang w:val="da-DK"/>
        </w:rPr>
        <w:t xml:space="preserve"> </w:t>
      </w:r>
      <w:r w:rsidRPr="009E665C">
        <w:rPr>
          <w:i/>
          <w:sz w:val="24"/>
          <w:lang w:val="da-DK"/>
        </w:rPr>
        <w:t>omkostninger</w:t>
      </w:r>
      <w:r w:rsidRPr="009E665C">
        <w:rPr>
          <w:i/>
          <w:spacing w:val="-6"/>
          <w:sz w:val="24"/>
          <w:lang w:val="da-DK"/>
        </w:rPr>
        <w:t xml:space="preserve"> </w:t>
      </w:r>
      <w:r w:rsidRPr="009E665C">
        <w:rPr>
          <w:i/>
          <w:sz w:val="24"/>
          <w:lang w:val="da-DK"/>
        </w:rPr>
        <w:t>til</w:t>
      </w:r>
      <w:r w:rsidRPr="009E665C">
        <w:rPr>
          <w:i/>
          <w:spacing w:val="-4"/>
          <w:sz w:val="24"/>
          <w:lang w:val="da-DK"/>
        </w:rPr>
        <w:t xml:space="preserve"> </w:t>
      </w:r>
      <w:r w:rsidRPr="009E665C">
        <w:rPr>
          <w:i/>
          <w:sz w:val="24"/>
          <w:lang w:val="da-DK"/>
        </w:rPr>
        <w:t>betaling</w:t>
      </w:r>
      <w:r w:rsidRPr="009E665C">
        <w:rPr>
          <w:i/>
          <w:spacing w:val="-4"/>
          <w:sz w:val="24"/>
          <w:lang w:val="da-DK"/>
        </w:rPr>
        <w:t xml:space="preserve"> </w:t>
      </w:r>
      <w:r w:rsidRPr="009E665C">
        <w:rPr>
          <w:i/>
          <w:sz w:val="24"/>
          <w:lang w:val="da-DK"/>
        </w:rPr>
        <w:t>for</w:t>
      </w:r>
      <w:r w:rsidRPr="009E665C">
        <w:rPr>
          <w:i/>
          <w:spacing w:val="-5"/>
          <w:sz w:val="24"/>
          <w:lang w:val="da-DK"/>
        </w:rPr>
        <w:t xml:space="preserve"> </w:t>
      </w:r>
      <w:r w:rsidRPr="009E665C">
        <w:rPr>
          <w:i/>
          <w:spacing w:val="-2"/>
          <w:sz w:val="24"/>
          <w:lang w:val="da-DK"/>
        </w:rPr>
        <w:t>erhvervsemballageaffald</w:t>
      </w:r>
    </w:p>
    <w:p w14:paraId="292AA300" w14:textId="77777777" w:rsidR="00635043" w:rsidRPr="009E665C" w:rsidRDefault="00644EC4">
      <w:pPr>
        <w:pStyle w:val="Listeafsnit"/>
        <w:numPr>
          <w:ilvl w:val="2"/>
          <w:numId w:val="77"/>
        </w:numPr>
        <w:tabs>
          <w:tab w:val="left" w:pos="1667"/>
        </w:tabs>
        <w:spacing w:before="192"/>
        <w:ind w:hanging="600"/>
        <w:jc w:val="left"/>
        <w:rPr>
          <w:i/>
          <w:sz w:val="24"/>
          <w:lang w:val="da-DK"/>
        </w:rPr>
      </w:pPr>
      <w:r w:rsidRPr="009E665C">
        <w:rPr>
          <w:i/>
          <w:sz w:val="24"/>
          <w:lang w:val="da-DK"/>
        </w:rPr>
        <w:t>Formel</w:t>
      </w:r>
      <w:r w:rsidRPr="009E665C">
        <w:rPr>
          <w:i/>
          <w:spacing w:val="-7"/>
          <w:sz w:val="24"/>
          <w:lang w:val="da-DK"/>
        </w:rPr>
        <w:t xml:space="preserve"> </w:t>
      </w:r>
      <w:r w:rsidRPr="009E665C">
        <w:rPr>
          <w:i/>
          <w:sz w:val="24"/>
          <w:lang w:val="da-DK"/>
        </w:rPr>
        <w:t>for</w:t>
      </w:r>
      <w:r w:rsidRPr="009E665C">
        <w:rPr>
          <w:i/>
          <w:spacing w:val="-8"/>
          <w:sz w:val="24"/>
          <w:lang w:val="da-DK"/>
        </w:rPr>
        <w:t xml:space="preserve"> </w:t>
      </w:r>
      <w:r w:rsidRPr="009E665C">
        <w:rPr>
          <w:i/>
          <w:sz w:val="24"/>
          <w:lang w:val="da-DK"/>
        </w:rPr>
        <w:t>særskilt</w:t>
      </w:r>
      <w:r w:rsidRPr="009E665C">
        <w:rPr>
          <w:i/>
          <w:spacing w:val="-7"/>
          <w:sz w:val="24"/>
          <w:lang w:val="da-DK"/>
        </w:rPr>
        <w:t xml:space="preserve"> </w:t>
      </w:r>
      <w:r w:rsidRPr="009E665C">
        <w:rPr>
          <w:i/>
          <w:sz w:val="24"/>
          <w:lang w:val="da-DK"/>
        </w:rPr>
        <w:t>indsamlede</w:t>
      </w:r>
      <w:r w:rsidRPr="009E665C">
        <w:rPr>
          <w:i/>
          <w:spacing w:val="-7"/>
          <w:sz w:val="24"/>
          <w:lang w:val="da-DK"/>
        </w:rPr>
        <w:t xml:space="preserve"> </w:t>
      </w:r>
      <w:r w:rsidRPr="009E665C">
        <w:rPr>
          <w:i/>
          <w:sz w:val="24"/>
          <w:lang w:val="da-DK"/>
        </w:rPr>
        <w:t>affaldsfraktioner,</w:t>
      </w:r>
      <w:r w:rsidRPr="009E665C">
        <w:rPr>
          <w:i/>
          <w:spacing w:val="-7"/>
          <w:sz w:val="24"/>
          <w:lang w:val="da-DK"/>
        </w:rPr>
        <w:t xml:space="preserve"> </w:t>
      </w:r>
      <w:r w:rsidRPr="009E665C">
        <w:rPr>
          <w:i/>
          <w:sz w:val="24"/>
          <w:lang w:val="da-DK"/>
        </w:rPr>
        <w:t>der</w:t>
      </w:r>
      <w:r w:rsidRPr="009E665C">
        <w:rPr>
          <w:i/>
          <w:spacing w:val="-8"/>
          <w:sz w:val="24"/>
          <w:lang w:val="da-DK"/>
        </w:rPr>
        <w:t xml:space="preserve"> </w:t>
      </w:r>
      <w:r w:rsidRPr="009E665C">
        <w:rPr>
          <w:i/>
          <w:sz w:val="24"/>
          <w:lang w:val="da-DK"/>
        </w:rPr>
        <w:t>ikke</w:t>
      </w:r>
      <w:r w:rsidRPr="009E665C">
        <w:rPr>
          <w:i/>
          <w:spacing w:val="-7"/>
          <w:sz w:val="24"/>
          <w:lang w:val="da-DK"/>
        </w:rPr>
        <w:t xml:space="preserve"> </w:t>
      </w:r>
      <w:r w:rsidRPr="009E665C">
        <w:rPr>
          <w:i/>
          <w:sz w:val="24"/>
          <w:lang w:val="da-DK"/>
        </w:rPr>
        <w:t>indsamles</w:t>
      </w:r>
      <w:r w:rsidRPr="009E665C">
        <w:rPr>
          <w:i/>
          <w:spacing w:val="-7"/>
          <w:sz w:val="24"/>
          <w:lang w:val="da-DK"/>
        </w:rPr>
        <w:t xml:space="preserve"> </w:t>
      </w:r>
      <w:r w:rsidRPr="009E665C">
        <w:rPr>
          <w:i/>
          <w:spacing w:val="-2"/>
          <w:sz w:val="24"/>
          <w:lang w:val="da-DK"/>
        </w:rPr>
        <w:t>kombineret</w:t>
      </w:r>
    </w:p>
    <w:p w14:paraId="63BC0081" w14:textId="77777777" w:rsidR="00635043" w:rsidRPr="009E665C" w:rsidRDefault="00644EC4">
      <w:pPr>
        <w:pStyle w:val="Brdtekst"/>
        <w:spacing w:before="192" w:line="249" w:lineRule="auto"/>
        <w:jc w:val="left"/>
        <w:rPr>
          <w:lang w:val="da-DK"/>
        </w:rPr>
      </w:pPr>
      <w:r w:rsidRPr="009E665C">
        <w:rPr>
          <w:lang w:val="da-DK"/>
        </w:rPr>
        <w:t>Producenten</w:t>
      </w:r>
      <w:r w:rsidRPr="009E665C">
        <w:rPr>
          <w:spacing w:val="-1"/>
          <w:lang w:val="da-DK"/>
        </w:rPr>
        <w:t xml:space="preserve"> </w:t>
      </w:r>
      <w:r w:rsidRPr="009E665C">
        <w:rPr>
          <w:lang w:val="da-DK"/>
        </w:rPr>
        <w:t>opgør</w:t>
      </w:r>
      <w:r w:rsidRPr="009E665C">
        <w:rPr>
          <w:spacing w:val="-1"/>
          <w:lang w:val="da-DK"/>
        </w:rPr>
        <w:t xml:space="preserve"> </w:t>
      </w:r>
      <w:r w:rsidRPr="009E665C">
        <w:rPr>
          <w:lang w:val="da-DK"/>
        </w:rPr>
        <w:t>betaling</w:t>
      </w:r>
      <w:r w:rsidRPr="009E665C">
        <w:rPr>
          <w:spacing w:val="-1"/>
          <w:lang w:val="da-DK"/>
        </w:rPr>
        <w:t xml:space="preserve"> </w:t>
      </w:r>
      <w:r w:rsidRPr="009E665C">
        <w:rPr>
          <w:lang w:val="da-DK"/>
        </w:rPr>
        <w:t>for</w:t>
      </w:r>
      <w:r w:rsidRPr="009E665C">
        <w:rPr>
          <w:spacing w:val="-1"/>
          <w:lang w:val="da-DK"/>
        </w:rPr>
        <w:t xml:space="preserve"> </w:t>
      </w:r>
      <w:r w:rsidRPr="009E665C">
        <w:rPr>
          <w:lang w:val="da-DK"/>
        </w:rPr>
        <w:t>hver</w:t>
      </w:r>
      <w:r w:rsidRPr="009E665C">
        <w:rPr>
          <w:spacing w:val="-1"/>
          <w:lang w:val="da-DK"/>
        </w:rPr>
        <w:t xml:space="preserve"> </w:t>
      </w:r>
      <w:r w:rsidRPr="009E665C">
        <w:rPr>
          <w:lang w:val="da-DK"/>
        </w:rPr>
        <w:t>særskilt</w:t>
      </w:r>
      <w:r w:rsidRPr="009E665C">
        <w:rPr>
          <w:spacing w:val="-1"/>
          <w:lang w:val="da-DK"/>
        </w:rPr>
        <w:t xml:space="preserve"> </w:t>
      </w:r>
      <w:r w:rsidRPr="009E665C">
        <w:rPr>
          <w:lang w:val="da-DK"/>
        </w:rPr>
        <w:t>indsamlet</w:t>
      </w:r>
      <w:r w:rsidRPr="009E665C">
        <w:rPr>
          <w:spacing w:val="-1"/>
          <w:lang w:val="da-DK"/>
        </w:rPr>
        <w:t xml:space="preserve"> </w:t>
      </w:r>
      <w:r w:rsidRPr="009E665C">
        <w:rPr>
          <w:lang w:val="da-DK"/>
        </w:rPr>
        <w:t>affaldsfraktion,</w:t>
      </w:r>
      <w:r w:rsidRPr="009E665C">
        <w:rPr>
          <w:spacing w:val="-1"/>
          <w:lang w:val="da-DK"/>
        </w:rPr>
        <w:t xml:space="preserve"> </w:t>
      </w:r>
      <w:r w:rsidRPr="009E665C">
        <w:rPr>
          <w:lang w:val="da-DK"/>
        </w:rPr>
        <w:t>der</w:t>
      </w:r>
      <w:r w:rsidRPr="009E665C">
        <w:rPr>
          <w:spacing w:val="-1"/>
          <w:lang w:val="da-DK"/>
        </w:rPr>
        <w:t xml:space="preserve"> </w:t>
      </w:r>
      <w:r w:rsidRPr="009E665C">
        <w:rPr>
          <w:lang w:val="da-DK"/>
        </w:rPr>
        <w:t>ikke</w:t>
      </w:r>
      <w:r w:rsidRPr="009E665C">
        <w:rPr>
          <w:spacing w:val="-1"/>
          <w:lang w:val="da-DK"/>
        </w:rPr>
        <w:t xml:space="preserve"> </w:t>
      </w:r>
      <w:r w:rsidRPr="009E665C">
        <w:rPr>
          <w:lang w:val="da-DK"/>
        </w:rPr>
        <w:t>indsamles</w:t>
      </w:r>
      <w:r w:rsidRPr="009E665C">
        <w:rPr>
          <w:spacing w:val="-1"/>
          <w:lang w:val="da-DK"/>
        </w:rPr>
        <w:t xml:space="preserve"> </w:t>
      </w:r>
      <w:r w:rsidRPr="009E665C">
        <w:rPr>
          <w:lang w:val="da-DK"/>
        </w:rPr>
        <w:t>kombineret,</w:t>
      </w:r>
      <w:r w:rsidRPr="009E665C">
        <w:rPr>
          <w:spacing w:val="-1"/>
          <w:lang w:val="da-DK"/>
        </w:rPr>
        <w:t xml:space="preserve"> </w:t>
      </w:r>
      <w:r w:rsidRPr="009E665C">
        <w:rPr>
          <w:lang w:val="da-DK"/>
        </w:rPr>
        <w:t>ud fra følgende formel:</w:t>
      </w:r>
    </w:p>
    <w:p w14:paraId="3E6C35F9" w14:textId="77777777" w:rsidR="00635043" w:rsidRPr="009E665C" w:rsidRDefault="00635043">
      <w:pPr>
        <w:pStyle w:val="Brdtekst"/>
        <w:spacing w:before="86"/>
        <w:ind w:left="0"/>
        <w:jc w:val="left"/>
        <w:rPr>
          <w:lang w:val="da-DK"/>
        </w:rPr>
      </w:pPr>
    </w:p>
    <w:p w14:paraId="585F5484" w14:textId="77777777" w:rsidR="00635043" w:rsidRPr="009E665C" w:rsidRDefault="00644EC4">
      <w:pPr>
        <w:pStyle w:val="Brdtekst"/>
        <w:spacing w:before="0"/>
        <w:ind w:left="0"/>
        <w:jc w:val="center"/>
        <w:rPr>
          <w:lang w:val="da-DK"/>
        </w:rPr>
      </w:pPr>
      <w:r w:rsidRPr="009E665C">
        <w:rPr>
          <w:lang w:val="da-DK"/>
        </w:rPr>
        <w:t xml:space="preserve">Beløb til </w:t>
      </w:r>
      <w:r w:rsidRPr="009E665C">
        <w:rPr>
          <w:spacing w:val="-2"/>
          <w:lang w:val="da-DK"/>
        </w:rPr>
        <w:t>betaling=</w:t>
      </w:r>
    </w:p>
    <w:p w14:paraId="5C3A3B98" w14:textId="77777777" w:rsidR="00635043" w:rsidRPr="009E665C" w:rsidRDefault="00644EC4">
      <w:pPr>
        <w:pStyle w:val="Brdtekst"/>
        <w:spacing w:before="192"/>
        <w:ind w:left="1"/>
        <w:jc w:val="center"/>
        <w:rPr>
          <w:lang w:val="da-DK"/>
        </w:rPr>
      </w:pPr>
      <w:r w:rsidRPr="009E665C">
        <w:rPr>
          <w:lang w:val="da-DK"/>
        </w:rPr>
        <w:t xml:space="preserve">antal ton * fordelingsnøgle for </w:t>
      </w:r>
      <w:r w:rsidRPr="009E665C">
        <w:rPr>
          <w:spacing w:val="-2"/>
          <w:lang w:val="da-DK"/>
        </w:rPr>
        <w:t>emballageandel</w:t>
      </w:r>
    </w:p>
    <w:p w14:paraId="410D28C9" w14:textId="77777777" w:rsidR="00635043" w:rsidRPr="009E665C" w:rsidRDefault="00644EC4">
      <w:pPr>
        <w:pStyle w:val="Brdtekst"/>
        <w:spacing w:before="192"/>
        <w:ind w:left="0"/>
        <w:jc w:val="center"/>
        <w:rPr>
          <w:lang w:val="da-DK"/>
        </w:rPr>
      </w:pPr>
      <w:r w:rsidRPr="009E665C">
        <w:rPr>
          <w:lang w:val="da-DK"/>
        </w:rPr>
        <w:t xml:space="preserve">* (nøgletal for indsamling + nøgletal for </w:t>
      </w:r>
      <w:r w:rsidRPr="009E665C">
        <w:rPr>
          <w:spacing w:val="-2"/>
          <w:lang w:val="da-DK"/>
        </w:rPr>
        <w:t>behandling)</w:t>
      </w:r>
    </w:p>
    <w:p w14:paraId="30E27672" w14:textId="77777777" w:rsidR="00635043" w:rsidRPr="009E665C" w:rsidRDefault="00635043">
      <w:pPr>
        <w:pStyle w:val="Brdtekst"/>
        <w:spacing w:before="96"/>
        <w:ind w:left="0"/>
        <w:jc w:val="left"/>
        <w:rPr>
          <w:lang w:val="da-DK"/>
        </w:rPr>
      </w:pPr>
    </w:p>
    <w:p w14:paraId="7AE6BB91" w14:textId="77777777" w:rsidR="00635043" w:rsidRPr="009E665C" w:rsidRDefault="00644EC4">
      <w:pPr>
        <w:pStyle w:val="Listeafsnit"/>
        <w:numPr>
          <w:ilvl w:val="2"/>
          <w:numId w:val="77"/>
        </w:numPr>
        <w:tabs>
          <w:tab w:val="left" w:pos="2350"/>
        </w:tabs>
        <w:spacing w:before="0"/>
        <w:ind w:left="2350" w:hanging="600"/>
        <w:jc w:val="left"/>
        <w:rPr>
          <w:i/>
          <w:sz w:val="24"/>
          <w:lang w:val="da-DK"/>
        </w:rPr>
      </w:pPr>
      <w:r w:rsidRPr="009E665C">
        <w:rPr>
          <w:i/>
          <w:sz w:val="24"/>
          <w:lang w:val="da-DK"/>
        </w:rPr>
        <w:t>Formel</w:t>
      </w:r>
      <w:r w:rsidRPr="009E665C">
        <w:rPr>
          <w:i/>
          <w:spacing w:val="-6"/>
          <w:sz w:val="24"/>
          <w:lang w:val="da-DK"/>
        </w:rPr>
        <w:t xml:space="preserve"> </w:t>
      </w:r>
      <w:r w:rsidRPr="009E665C">
        <w:rPr>
          <w:i/>
          <w:sz w:val="24"/>
          <w:lang w:val="da-DK"/>
        </w:rPr>
        <w:t>for</w:t>
      </w:r>
      <w:r w:rsidRPr="009E665C">
        <w:rPr>
          <w:i/>
          <w:spacing w:val="-7"/>
          <w:sz w:val="24"/>
          <w:lang w:val="da-DK"/>
        </w:rPr>
        <w:t xml:space="preserve"> </w:t>
      </w:r>
      <w:r w:rsidRPr="009E665C">
        <w:rPr>
          <w:i/>
          <w:sz w:val="24"/>
          <w:lang w:val="da-DK"/>
        </w:rPr>
        <w:t>affaldsfraktioner</w:t>
      </w:r>
      <w:r w:rsidRPr="009E665C">
        <w:rPr>
          <w:i/>
          <w:spacing w:val="-6"/>
          <w:sz w:val="24"/>
          <w:lang w:val="da-DK"/>
        </w:rPr>
        <w:t xml:space="preserve"> </w:t>
      </w:r>
      <w:r w:rsidRPr="009E665C">
        <w:rPr>
          <w:i/>
          <w:sz w:val="24"/>
          <w:lang w:val="da-DK"/>
        </w:rPr>
        <w:t>indsamlet</w:t>
      </w:r>
      <w:r w:rsidRPr="009E665C">
        <w:rPr>
          <w:i/>
          <w:spacing w:val="-6"/>
          <w:sz w:val="24"/>
          <w:lang w:val="da-DK"/>
        </w:rPr>
        <w:t xml:space="preserve"> </w:t>
      </w:r>
      <w:r w:rsidRPr="009E665C">
        <w:rPr>
          <w:i/>
          <w:sz w:val="24"/>
          <w:lang w:val="da-DK"/>
        </w:rPr>
        <w:t>via</w:t>
      </w:r>
      <w:r w:rsidRPr="009E665C">
        <w:rPr>
          <w:i/>
          <w:spacing w:val="-6"/>
          <w:sz w:val="24"/>
          <w:lang w:val="da-DK"/>
        </w:rPr>
        <w:t xml:space="preserve"> </w:t>
      </w:r>
      <w:r w:rsidRPr="009E665C">
        <w:rPr>
          <w:i/>
          <w:sz w:val="24"/>
          <w:lang w:val="da-DK"/>
        </w:rPr>
        <w:t>kombineret</w:t>
      </w:r>
      <w:r w:rsidRPr="009E665C">
        <w:rPr>
          <w:i/>
          <w:spacing w:val="-5"/>
          <w:sz w:val="24"/>
          <w:lang w:val="da-DK"/>
        </w:rPr>
        <w:t xml:space="preserve"> </w:t>
      </w:r>
      <w:r w:rsidRPr="009E665C">
        <w:rPr>
          <w:i/>
          <w:spacing w:val="-2"/>
          <w:sz w:val="24"/>
          <w:lang w:val="da-DK"/>
        </w:rPr>
        <w:t>indsamling</w:t>
      </w:r>
    </w:p>
    <w:p w14:paraId="00B6A6CF" w14:textId="77777777" w:rsidR="00635043" w:rsidRPr="009E665C" w:rsidRDefault="00644EC4">
      <w:pPr>
        <w:pStyle w:val="Brdtekst"/>
        <w:spacing w:before="192" w:line="249" w:lineRule="auto"/>
        <w:ind w:hanging="1"/>
        <w:jc w:val="left"/>
        <w:rPr>
          <w:lang w:val="da-DK"/>
        </w:rPr>
      </w:pPr>
      <w:r w:rsidRPr="009E665C">
        <w:rPr>
          <w:lang w:val="da-DK"/>
        </w:rPr>
        <w:t xml:space="preserve">Producenten opgør betaling for hver affaldsfraktion indsamlet via kombineret indsamling ud fra følgende </w:t>
      </w:r>
      <w:r w:rsidRPr="009E665C">
        <w:rPr>
          <w:spacing w:val="-2"/>
          <w:lang w:val="da-DK"/>
        </w:rPr>
        <w:t>formel:</w:t>
      </w:r>
    </w:p>
    <w:p w14:paraId="7A2A13DC" w14:textId="77777777" w:rsidR="00635043" w:rsidRPr="009E665C" w:rsidRDefault="00644EC4">
      <w:pPr>
        <w:pStyle w:val="Brdtekst"/>
        <w:spacing w:before="182"/>
        <w:ind w:left="0"/>
        <w:jc w:val="center"/>
        <w:rPr>
          <w:lang w:val="da-DK"/>
        </w:rPr>
      </w:pPr>
      <w:r w:rsidRPr="009E665C">
        <w:rPr>
          <w:lang w:val="da-DK"/>
        </w:rPr>
        <w:t xml:space="preserve">Beløb til </w:t>
      </w:r>
      <w:r w:rsidRPr="009E665C">
        <w:rPr>
          <w:spacing w:val="-2"/>
          <w:lang w:val="da-DK"/>
        </w:rPr>
        <w:t>betaling=</w:t>
      </w:r>
    </w:p>
    <w:p w14:paraId="3B48D5C3" w14:textId="77777777" w:rsidR="00635043" w:rsidRPr="009E665C" w:rsidRDefault="00644EC4">
      <w:pPr>
        <w:pStyle w:val="Brdtekst"/>
        <w:spacing w:before="192"/>
        <w:ind w:left="2"/>
        <w:jc w:val="center"/>
        <w:rPr>
          <w:lang w:val="da-DK"/>
        </w:rPr>
      </w:pPr>
      <w:r w:rsidRPr="009E665C">
        <w:rPr>
          <w:lang w:val="da-DK"/>
        </w:rPr>
        <w:t xml:space="preserve">antal ton * fordelingsnøgle for kombineret indsamling * fordelingsnøgle for </w:t>
      </w:r>
      <w:r w:rsidRPr="009E665C">
        <w:rPr>
          <w:spacing w:val="-2"/>
          <w:lang w:val="da-DK"/>
        </w:rPr>
        <w:t>emballageandel</w:t>
      </w:r>
    </w:p>
    <w:p w14:paraId="743D5C00" w14:textId="77777777" w:rsidR="00635043" w:rsidRPr="009E665C" w:rsidRDefault="00644EC4">
      <w:pPr>
        <w:pStyle w:val="Brdtekst"/>
        <w:spacing w:before="192"/>
        <w:ind w:left="0"/>
        <w:jc w:val="center"/>
        <w:rPr>
          <w:lang w:val="da-DK"/>
        </w:rPr>
      </w:pPr>
      <w:r w:rsidRPr="009E665C">
        <w:rPr>
          <w:lang w:val="da-DK"/>
        </w:rPr>
        <w:t xml:space="preserve">* (nøgletal for indsamling + nøgletal for </w:t>
      </w:r>
      <w:r w:rsidRPr="009E665C">
        <w:rPr>
          <w:spacing w:val="-2"/>
          <w:lang w:val="da-DK"/>
        </w:rPr>
        <w:t>behandling)</w:t>
      </w:r>
    </w:p>
    <w:p w14:paraId="70FF54BF" w14:textId="77777777" w:rsidR="00635043" w:rsidRPr="009E665C" w:rsidRDefault="00635043">
      <w:pPr>
        <w:pStyle w:val="Brdtekst"/>
        <w:spacing w:before="96"/>
        <w:ind w:left="0"/>
        <w:jc w:val="left"/>
        <w:rPr>
          <w:lang w:val="da-DK"/>
        </w:rPr>
      </w:pPr>
    </w:p>
    <w:p w14:paraId="0E632132" w14:textId="77777777" w:rsidR="00635043" w:rsidRDefault="00644EC4">
      <w:pPr>
        <w:pStyle w:val="Listeafsnit"/>
        <w:numPr>
          <w:ilvl w:val="2"/>
          <w:numId w:val="77"/>
        </w:numPr>
        <w:tabs>
          <w:tab w:val="left" w:pos="3535"/>
        </w:tabs>
        <w:spacing w:before="0"/>
        <w:ind w:left="3535" w:hanging="600"/>
        <w:jc w:val="left"/>
        <w:rPr>
          <w:i/>
          <w:sz w:val="24"/>
        </w:rPr>
      </w:pPr>
      <w:r>
        <w:rPr>
          <w:i/>
          <w:sz w:val="24"/>
        </w:rPr>
        <w:t>Ordforklaringer</w:t>
      </w:r>
      <w:r>
        <w:rPr>
          <w:i/>
          <w:spacing w:val="-9"/>
          <w:sz w:val="24"/>
        </w:rPr>
        <w:t xml:space="preserve"> </w:t>
      </w:r>
      <w:r>
        <w:rPr>
          <w:i/>
          <w:sz w:val="24"/>
        </w:rPr>
        <w:t>til</w:t>
      </w:r>
      <w:r>
        <w:rPr>
          <w:i/>
          <w:spacing w:val="-8"/>
          <w:sz w:val="24"/>
        </w:rPr>
        <w:t xml:space="preserve"> </w:t>
      </w:r>
      <w:r>
        <w:rPr>
          <w:i/>
          <w:sz w:val="24"/>
        </w:rPr>
        <w:t>formler</w:t>
      </w:r>
      <w:r>
        <w:rPr>
          <w:i/>
          <w:spacing w:val="-8"/>
          <w:sz w:val="24"/>
        </w:rPr>
        <w:t xml:space="preserve"> </w:t>
      </w:r>
      <w:r>
        <w:rPr>
          <w:i/>
          <w:sz w:val="24"/>
        </w:rPr>
        <w:t>for</w:t>
      </w:r>
      <w:r>
        <w:rPr>
          <w:i/>
          <w:spacing w:val="-8"/>
          <w:sz w:val="24"/>
        </w:rPr>
        <w:t xml:space="preserve"> </w:t>
      </w:r>
      <w:r>
        <w:rPr>
          <w:i/>
          <w:spacing w:val="-2"/>
          <w:sz w:val="24"/>
        </w:rPr>
        <w:t>beregning</w:t>
      </w:r>
    </w:p>
    <w:p w14:paraId="0BFD2DBF" w14:textId="77777777" w:rsidR="00635043" w:rsidRPr="009E665C" w:rsidRDefault="00644EC4">
      <w:pPr>
        <w:pStyle w:val="Brdtekst"/>
        <w:spacing w:before="192" w:line="249" w:lineRule="auto"/>
        <w:ind w:right="105"/>
        <w:rPr>
          <w:lang w:val="da-DK"/>
        </w:rPr>
      </w:pPr>
      <w:r w:rsidRPr="009E665C">
        <w:rPr>
          <w:i/>
          <w:lang w:val="da-DK"/>
        </w:rPr>
        <w:t xml:space="preserve">Antal ton </w:t>
      </w:r>
      <w:r w:rsidRPr="009E665C">
        <w:rPr>
          <w:lang w:val="da-DK"/>
        </w:rPr>
        <w:t>er den mængde affald, som affaldsproducenten har produceret og anmodet om betaling for</w:t>
      </w:r>
      <w:r w:rsidRPr="009E665C">
        <w:rPr>
          <w:spacing w:val="40"/>
          <w:lang w:val="da-DK"/>
        </w:rPr>
        <w:t xml:space="preserve"> </w:t>
      </w:r>
      <w:r w:rsidRPr="009E665C">
        <w:rPr>
          <w:lang w:val="da-DK"/>
        </w:rPr>
        <w:t>inden for den givne betalingsperiode.</w:t>
      </w:r>
    </w:p>
    <w:p w14:paraId="0AD09CCE" w14:textId="77777777" w:rsidR="00635043" w:rsidRPr="009E665C" w:rsidRDefault="00644EC4">
      <w:pPr>
        <w:spacing w:before="182" w:line="249" w:lineRule="auto"/>
        <w:ind w:left="110" w:right="107" w:hanging="1"/>
        <w:jc w:val="both"/>
        <w:rPr>
          <w:sz w:val="24"/>
          <w:lang w:val="da-DK"/>
        </w:rPr>
      </w:pPr>
      <w:r w:rsidRPr="009E665C">
        <w:rPr>
          <w:i/>
          <w:sz w:val="24"/>
          <w:lang w:val="da-DK"/>
        </w:rPr>
        <w:t xml:space="preserve">Fordelingsnøglen for emballageandel </w:t>
      </w:r>
      <w:r w:rsidRPr="009E665C">
        <w:rPr>
          <w:sz w:val="24"/>
          <w:lang w:val="da-DK"/>
        </w:rPr>
        <w:t>er de fordelingsnøgler, der fremgår af tabel 4-7 i bilag 8. Producen- ten skal anvende disse fordelingsnøgler ved opgørelsen af omkostningerne.</w:t>
      </w:r>
    </w:p>
    <w:p w14:paraId="001C48F5" w14:textId="77777777" w:rsidR="00635043" w:rsidRPr="009E665C" w:rsidRDefault="00644EC4">
      <w:pPr>
        <w:pStyle w:val="Brdtekst"/>
        <w:spacing w:before="182" w:line="249" w:lineRule="auto"/>
        <w:ind w:right="107"/>
        <w:rPr>
          <w:lang w:val="da-DK"/>
        </w:rPr>
      </w:pPr>
      <w:r w:rsidRPr="009E665C">
        <w:rPr>
          <w:i/>
          <w:lang w:val="da-DK"/>
        </w:rPr>
        <w:t>Fordelingsnøgle</w:t>
      </w:r>
      <w:r w:rsidRPr="009E665C">
        <w:rPr>
          <w:i/>
          <w:spacing w:val="40"/>
          <w:lang w:val="da-DK"/>
        </w:rPr>
        <w:t xml:space="preserve"> </w:t>
      </w:r>
      <w:r w:rsidRPr="009E665C">
        <w:rPr>
          <w:i/>
          <w:lang w:val="da-DK"/>
        </w:rPr>
        <w:t>for</w:t>
      </w:r>
      <w:r w:rsidRPr="009E665C">
        <w:rPr>
          <w:i/>
          <w:spacing w:val="40"/>
          <w:lang w:val="da-DK"/>
        </w:rPr>
        <w:t xml:space="preserve"> </w:t>
      </w:r>
      <w:r w:rsidRPr="009E665C">
        <w:rPr>
          <w:i/>
          <w:lang w:val="da-DK"/>
        </w:rPr>
        <w:t>kombineret</w:t>
      </w:r>
      <w:r w:rsidRPr="009E665C">
        <w:rPr>
          <w:i/>
          <w:spacing w:val="40"/>
          <w:lang w:val="da-DK"/>
        </w:rPr>
        <w:t xml:space="preserve"> </w:t>
      </w:r>
      <w:r w:rsidRPr="009E665C">
        <w:rPr>
          <w:i/>
          <w:lang w:val="da-DK"/>
        </w:rPr>
        <w:t>indsamling</w:t>
      </w:r>
      <w:r w:rsidRPr="009E665C">
        <w:rPr>
          <w:i/>
          <w:spacing w:val="40"/>
          <w:lang w:val="da-DK"/>
        </w:rPr>
        <w:t xml:space="preserve"> </w:t>
      </w:r>
      <w:r w:rsidRPr="009E665C">
        <w:rPr>
          <w:lang w:val="da-DK"/>
        </w:rPr>
        <w:t>er</w:t>
      </w:r>
      <w:r w:rsidRPr="009E665C">
        <w:rPr>
          <w:spacing w:val="40"/>
          <w:lang w:val="da-DK"/>
        </w:rPr>
        <w:t xml:space="preserve"> </w:t>
      </w:r>
      <w:r w:rsidRPr="009E665C">
        <w:rPr>
          <w:lang w:val="da-DK"/>
        </w:rPr>
        <w:t>de</w:t>
      </w:r>
      <w:r w:rsidRPr="009E665C">
        <w:rPr>
          <w:spacing w:val="40"/>
          <w:lang w:val="da-DK"/>
        </w:rPr>
        <w:t xml:space="preserve"> </w:t>
      </w:r>
      <w:r w:rsidRPr="009E665C">
        <w:rPr>
          <w:lang w:val="da-DK"/>
        </w:rPr>
        <w:t>fordelingsnøgler,</w:t>
      </w:r>
      <w:r w:rsidRPr="009E665C">
        <w:rPr>
          <w:spacing w:val="40"/>
          <w:lang w:val="da-DK"/>
        </w:rPr>
        <w:t xml:space="preserve"> </w:t>
      </w:r>
      <w:r w:rsidRPr="009E665C">
        <w:rPr>
          <w:lang w:val="da-DK"/>
        </w:rPr>
        <w:t>der</w:t>
      </w:r>
      <w:r w:rsidRPr="009E665C">
        <w:rPr>
          <w:spacing w:val="40"/>
          <w:lang w:val="da-DK"/>
        </w:rPr>
        <w:t xml:space="preserve"> </w:t>
      </w:r>
      <w:r w:rsidRPr="009E665C">
        <w:rPr>
          <w:lang w:val="da-DK"/>
        </w:rPr>
        <w:t>fremgår</w:t>
      </w:r>
      <w:r w:rsidRPr="009E665C">
        <w:rPr>
          <w:spacing w:val="40"/>
          <w:lang w:val="da-DK"/>
        </w:rPr>
        <w:t xml:space="preserve"> </w:t>
      </w:r>
      <w:r w:rsidRPr="009E665C">
        <w:rPr>
          <w:lang w:val="da-DK"/>
        </w:rPr>
        <w:t>af</w:t>
      </w:r>
      <w:r w:rsidRPr="009E665C">
        <w:rPr>
          <w:spacing w:val="40"/>
          <w:lang w:val="da-DK"/>
        </w:rPr>
        <w:t xml:space="preserve"> </w:t>
      </w:r>
      <w:r w:rsidRPr="009E665C">
        <w:rPr>
          <w:lang w:val="da-DK"/>
        </w:rPr>
        <w:t>tabel</w:t>
      </w:r>
      <w:r w:rsidRPr="009E665C">
        <w:rPr>
          <w:spacing w:val="40"/>
          <w:lang w:val="da-DK"/>
        </w:rPr>
        <w:t xml:space="preserve"> </w:t>
      </w:r>
      <w:r w:rsidRPr="009E665C">
        <w:rPr>
          <w:lang w:val="da-DK"/>
        </w:rPr>
        <w:t>2</w:t>
      </w:r>
      <w:r w:rsidRPr="009E665C">
        <w:rPr>
          <w:spacing w:val="40"/>
          <w:lang w:val="da-DK"/>
        </w:rPr>
        <w:t xml:space="preserve"> </w:t>
      </w:r>
      <w:r w:rsidRPr="009E665C">
        <w:rPr>
          <w:lang w:val="da-DK"/>
        </w:rPr>
        <w:t>i</w:t>
      </w:r>
      <w:r w:rsidRPr="009E665C">
        <w:rPr>
          <w:spacing w:val="40"/>
          <w:lang w:val="da-DK"/>
        </w:rPr>
        <w:t xml:space="preserve"> </w:t>
      </w:r>
      <w:r w:rsidRPr="009E665C">
        <w:rPr>
          <w:lang w:val="da-DK"/>
        </w:rPr>
        <w:t>bilag</w:t>
      </w:r>
      <w:r w:rsidRPr="009E665C">
        <w:rPr>
          <w:spacing w:val="40"/>
          <w:lang w:val="da-DK"/>
        </w:rPr>
        <w:t xml:space="preserve"> </w:t>
      </w:r>
      <w:r w:rsidRPr="009E665C">
        <w:rPr>
          <w:lang w:val="da-DK"/>
        </w:rPr>
        <w:t>8 for affaldsfraktioner, indsamlet via kommunale henteordninger, der indsamles via kombineret indsam- ling. Producenten skal anvende disse fordelingsnøgler ved opgørelsen af omkostningerne</w:t>
      </w:r>
    </w:p>
    <w:p w14:paraId="5827825E" w14:textId="77777777" w:rsidR="00635043" w:rsidRPr="009E665C" w:rsidRDefault="00644EC4">
      <w:pPr>
        <w:pStyle w:val="Brdtekst"/>
        <w:spacing w:before="183" w:line="249" w:lineRule="auto"/>
        <w:ind w:right="106"/>
        <w:rPr>
          <w:lang w:val="da-DK"/>
        </w:rPr>
      </w:pPr>
      <w:r w:rsidRPr="009E665C">
        <w:rPr>
          <w:i/>
          <w:lang w:val="da-DK"/>
        </w:rPr>
        <w:t xml:space="preserve">Nøgletal for indsamling og nøgletal for behandling </w:t>
      </w:r>
      <w:r w:rsidRPr="009E665C">
        <w:rPr>
          <w:lang w:val="da-DK"/>
        </w:rPr>
        <w:t>udgør en samlet markedspris for indsamling, trans- port og behandling, herunder også forbehandling og afsætning af affaldsmaterialer. Ved beregning af betalingen</w:t>
      </w:r>
      <w:r w:rsidRPr="009E665C">
        <w:rPr>
          <w:spacing w:val="40"/>
          <w:lang w:val="da-DK"/>
        </w:rPr>
        <w:t xml:space="preserve"> </w:t>
      </w:r>
      <w:r w:rsidRPr="009E665C">
        <w:rPr>
          <w:lang w:val="da-DK"/>
        </w:rPr>
        <w:t>skal</w:t>
      </w:r>
      <w:r w:rsidRPr="009E665C">
        <w:rPr>
          <w:spacing w:val="40"/>
          <w:lang w:val="da-DK"/>
        </w:rPr>
        <w:t xml:space="preserve"> </w:t>
      </w:r>
      <w:r w:rsidRPr="009E665C">
        <w:rPr>
          <w:lang w:val="da-DK"/>
        </w:rPr>
        <w:t>producenten</w:t>
      </w:r>
      <w:r w:rsidRPr="009E665C">
        <w:rPr>
          <w:spacing w:val="40"/>
          <w:lang w:val="da-DK"/>
        </w:rPr>
        <w:t xml:space="preserve"> </w:t>
      </w:r>
      <w:r w:rsidRPr="009E665C">
        <w:rPr>
          <w:lang w:val="da-DK"/>
        </w:rPr>
        <w:t>benytte</w:t>
      </w:r>
      <w:r w:rsidRPr="009E665C">
        <w:rPr>
          <w:spacing w:val="40"/>
          <w:lang w:val="da-DK"/>
        </w:rPr>
        <w:t xml:space="preserve"> </w:t>
      </w:r>
      <w:r w:rsidRPr="009E665C">
        <w:rPr>
          <w:lang w:val="da-DK"/>
        </w:rPr>
        <w:t>nøgletal</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omkostninger</w:t>
      </w:r>
      <w:r w:rsidRPr="009E665C">
        <w:rPr>
          <w:spacing w:val="40"/>
          <w:lang w:val="da-DK"/>
        </w:rPr>
        <w:t xml:space="preserve"> </w:t>
      </w:r>
      <w:r w:rsidRPr="009E665C">
        <w:rPr>
          <w:lang w:val="da-DK"/>
        </w:rPr>
        <w:t>til</w:t>
      </w:r>
      <w:r w:rsidRPr="009E665C">
        <w:rPr>
          <w:spacing w:val="40"/>
          <w:lang w:val="da-DK"/>
        </w:rPr>
        <w:t xml:space="preserve"> </w:t>
      </w:r>
      <w:r w:rsidRPr="009E665C">
        <w:rPr>
          <w:lang w:val="da-DK"/>
        </w:rPr>
        <w:t>hhv.</w:t>
      </w:r>
      <w:r w:rsidRPr="009E665C">
        <w:rPr>
          <w:spacing w:val="40"/>
          <w:lang w:val="da-DK"/>
        </w:rPr>
        <w:t xml:space="preserve"> </w:t>
      </w:r>
      <w:r w:rsidRPr="009E665C">
        <w:rPr>
          <w:lang w:val="da-DK"/>
        </w:rPr>
        <w:t>indsamling</w:t>
      </w:r>
      <w:r w:rsidRPr="009E665C">
        <w:rPr>
          <w:spacing w:val="40"/>
          <w:lang w:val="da-DK"/>
        </w:rPr>
        <w:t xml:space="preserve"> </w:t>
      </w:r>
      <w:r w:rsidRPr="009E665C">
        <w:rPr>
          <w:lang w:val="da-DK"/>
        </w:rPr>
        <w:t>samt</w:t>
      </w:r>
      <w:r w:rsidRPr="009E665C">
        <w:rPr>
          <w:spacing w:val="40"/>
          <w:lang w:val="da-DK"/>
        </w:rPr>
        <w:t xml:space="preserve"> </w:t>
      </w:r>
      <w:r w:rsidRPr="009E665C">
        <w:rPr>
          <w:lang w:val="da-DK"/>
        </w:rPr>
        <w:t xml:space="preserve">behandling, der fastsættes af Miljøstyrelsen. Producenten skal benytte de til en hver tid gældende nøgletal, der på tidspunktet for opgørelsen fremgår af Miljøstyrelsens hjemmeside, </w:t>
      </w:r>
      <w:r w:rsidR="00622D4A">
        <w:fldChar w:fldCharType="begin"/>
      </w:r>
      <w:r w:rsidR="00622D4A" w:rsidRPr="00EA5542">
        <w:rPr>
          <w:lang w:val="da-DK"/>
          <w:rPrChange w:id="723" w:author="Djellza Fetahi" w:date="2025-09-12T12:03:00Z">
            <w:rPr/>
          </w:rPrChange>
        </w:rPr>
        <w:instrText xml:space="preserve"> HYPERLINK "http://www.mst.dk/" \h </w:instrText>
      </w:r>
      <w:r w:rsidR="00622D4A">
        <w:fldChar w:fldCharType="separate"/>
      </w:r>
      <w:r w:rsidRPr="009E665C">
        <w:rPr>
          <w:lang w:val="da-DK"/>
        </w:rPr>
        <w:t>www.mst.dk,</w:t>
      </w:r>
      <w:r w:rsidR="00622D4A">
        <w:rPr>
          <w:lang w:val="da-DK"/>
        </w:rPr>
        <w:fldChar w:fldCharType="end"/>
      </w:r>
      <w:r w:rsidRPr="009E665C">
        <w:rPr>
          <w:lang w:val="da-DK"/>
        </w:rPr>
        <w:t xml:space="preserve"> jf. § 68.</w:t>
      </w:r>
    </w:p>
    <w:p w14:paraId="7EC14629"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57AD7E57" w14:textId="77777777" w:rsidR="00635043" w:rsidRPr="009E665C" w:rsidRDefault="00644EC4">
      <w:pPr>
        <w:pStyle w:val="Brdtekst"/>
        <w:spacing w:before="67" w:line="249" w:lineRule="auto"/>
        <w:ind w:right="107"/>
        <w:rPr>
          <w:lang w:val="da-DK"/>
        </w:rPr>
      </w:pPr>
      <w:r w:rsidRPr="009E665C">
        <w:rPr>
          <w:lang w:val="da-DK"/>
        </w:rPr>
        <w:lastRenderedPageBreak/>
        <w:t>Miljøstyrelsen fastsætter nøgletal for indsamling og behandling af erhvervsaffald med udgangspunkt i et grundtal for en aktuel markedspris for henholdsvis behandling og transport. Grundtallene prisreguleres løbende, bl.a. ved brug af indekser for afsætningspriser, og ganges med priseffektivitetsfaktorer for at nedjustere nøgletal, så de afspejler en effektiv indsamling og afsætning.</w:t>
      </w:r>
    </w:p>
    <w:p w14:paraId="35D4BBBA"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3D32AC88" w14:textId="77777777" w:rsidR="00635043" w:rsidRPr="009E665C" w:rsidRDefault="00644EC4">
      <w:pPr>
        <w:pStyle w:val="Overskrift1"/>
        <w:ind w:left="9248" w:right="16"/>
        <w:jc w:val="center"/>
        <w:rPr>
          <w:lang w:val="da-DK"/>
        </w:rPr>
      </w:pPr>
      <w:bookmarkStart w:id="724" w:name="Bilag_13_-_Retningslinjer_for_overdragel"/>
      <w:bookmarkEnd w:id="724"/>
      <w:r w:rsidRPr="009E665C">
        <w:rPr>
          <w:lang w:val="da-DK"/>
        </w:rPr>
        <w:lastRenderedPageBreak/>
        <w:t xml:space="preserve">Bilag </w:t>
      </w:r>
      <w:r w:rsidRPr="009E665C">
        <w:rPr>
          <w:spacing w:val="-5"/>
          <w:lang w:val="da-DK"/>
        </w:rPr>
        <w:t>13</w:t>
      </w:r>
    </w:p>
    <w:p w14:paraId="5C11AEB4" w14:textId="2569295E" w:rsidR="00635043" w:rsidRPr="009E665C" w:rsidRDefault="00644EC4">
      <w:pPr>
        <w:pStyle w:val="Overskrift2"/>
        <w:spacing w:before="136"/>
        <w:ind w:left="1"/>
        <w:jc w:val="center"/>
        <w:rPr>
          <w:lang w:val="da-DK"/>
        </w:rPr>
      </w:pPr>
      <w:del w:id="725" w:author="Kåre Groes" w:date="2025-09-11T13:45:00Z">
        <w:r w:rsidRPr="009E665C" w:rsidDel="00EB73AF">
          <w:rPr>
            <w:lang w:val="da-DK"/>
          </w:rPr>
          <w:delText>Retningslinjer for o</w:delText>
        </w:r>
      </w:del>
      <w:ins w:id="726" w:author="Kåre Groes" w:date="2025-09-11T13:45:00Z">
        <w:r w:rsidR="00EB73AF">
          <w:rPr>
            <w:lang w:val="da-DK"/>
          </w:rPr>
          <w:t>O</w:t>
        </w:r>
      </w:ins>
      <w:r w:rsidRPr="009E665C">
        <w:rPr>
          <w:lang w:val="da-DK"/>
        </w:rPr>
        <w:t xml:space="preserve">verdragelse af kommunalt indsamlet affald, jf. §§ 43 og </w:t>
      </w:r>
      <w:r w:rsidRPr="009E665C">
        <w:rPr>
          <w:spacing w:val="-5"/>
          <w:lang w:val="da-DK"/>
        </w:rPr>
        <w:t>44</w:t>
      </w:r>
    </w:p>
    <w:p w14:paraId="2D680C4E" w14:textId="77777777" w:rsidR="00635043" w:rsidRPr="009E665C" w:rsidRDefault="00644EC4">
      <w:pPr>
        <w:spacing w:before="192"/>
        <w:ind w:left="4137"/>
        <w:rPr>
          <w:i/>
          <w:sz w:val="24"/>
          <w:lang w:val="da-DK"/>
        </w:rPr>
      </w:pPr>
      <w:r w:rsidRPr="009E665C">
        <w:rPr>
          <w:i/>
          <w:sz w:val="24"/>
          <w:lang w:val="da-DK"/>
        </w:rPr>
        <w:t xml:space="preserve">1. </w:t>
      </w:r>
      <w:r w:rsidRPr="009E665C">
        <w:rPr>
          <w:i/>
          <w:spacing w:val="-2"/>
          <w:sz w:val="24"/>
          <w:lang w:val="da-DK"/>
        </w:rPr>
        <w:t>Overdragelsesplads</w:t>
      </w:r>
    </w:p>
    <w:p w14:paraId="0BACC8CE" w14:textId="77777777" w:rsidR="00635043" w:rsidRPr="009E665C" w:rsidRDefault="00644EC4">
      <w:pPr>
        <w:pStyle w:val="Brdtekst"/>
        <w:spacing w:before="192" w:line="249" w:lineRule="auto"/>
        <w:ind w:right="106"/>
        <w:rPr>
          <w:lang w:val="da-DK"/>
        </w:rPr>
      </w:pPr>
      <w:r w:rsidRPr="009E665C">
        <w:rPr>
          <w:lang w:val="da-DK"/>
        </w:rPr>
        <w:t xml:space="preserve">Kommunalbestyrelsen overdrager som udgangspunkt det, efter § 43, omfattede affald på en kommunalt udpeget plads, jf. § 44. Kommunalbestyrelsen oplyser som minimum følgende til producenten om over- </w:t>
      </w:r>
      <w:r w:rsidRPr="009E665C">
        <w:rPr>
          <w:spacing w:val="-2"/>
          <w:lang w:val="da-DK"/>
        </w:rPr>
        <w:t>dragelsespladsen:</w:t>
      </w:r>
    </w:p>
    <w:p w14:paraId="7EA050B6" w14:textId="77777777" w:rsidR="00635043" w:rsidRDefault="00644EC4">
      <w:pPr>
        <w:pStyle w:val="Listeafsnit"/>
        <w:numPr>
          <w:ilvl w:val="0"/>
          <w:numId w:val="76"/>
        </w:numPr>
        <w:tabs>
          <w:tab w:val="left" w:pos="508"/>
        </w:tabs>
        <w:spacing w:before="3"/>
        <w:ind w:left="508" w:hanging="398"/>
        <w:rPr>
          <w:sz w:val="24"/>
        </w:rPr>
      </w:pPr>
      <w:r>
        <w:rPr>
          <w:spacing w:val="-2"/>
          <w:sz w:val="24"/>
        </w:rPr>
        <w:t>Overdragelsespladsens</w:t>
      </w:r>
      <w:r>
        <w:rPr>
          <w:spacing w:val="21"/>
          <w:sz w:val="24"/>
        </w:rPr>
        <w:t xml:space="preserve"> </w:t>
      </w:r>
      <w:r>
        <w:rPr>
          <w:spacing w:val="-2"/>
          <w:sz w:val="24"/>
        </w:rPr>
        <w:t>adresse.</w:t>
      </w:r>
    </w:p>
    <w:p w14:paraId="67455A10" w14:textId="77777777" w:rsidR="00635043" w:rsidRPr="009E665C" w:rsidRDefault="00644EC4">
      <w:pPr>
        <w:pStyle w:val="Listeafsnit"/>
        <w:numPr>
          <w:ilvl w:val="0"/>
          <w:numId w:val="76"/>
        </w:numPr>
        <w:tabs>
          <w:tab w:val="left" w:pos="508"/>
        </w:tabs>
        <w:ind w:left="508" w:hanging="398"/>
        <w:rPr>
          <w:sz w:val="24"/>
          <w:lang w:val="da-DK"/>
        </w:rPr>
      </w:pPr>
      <w:r w:rsidRPr="009E665C">
        <w:rPr>
          <w:sz w:val="24"/>
          <w:lang w:val="da-DK"/>
        </w:rPr>
        <w:t>Kontaktinformation</w:t>
      </w:r>
      <w:r w:rsidRPr="009E665C">
        <w:rPr>
          <w:spacing w:val="-3"/>
          <w:sz w:val="24"/>
          <w:lang w:val="da-DK"/>
        </w:rPr>
        <w:t xml:space="preserve"> </w:t>
      </w:r>
      <w:r w:rsidRPr="009E665C">
        <w:rPr>
          <w:sz w:val="24"/>
          <w:lang w:val="da-DK"/>
        </w:rPr>
        <w:t>(kontaktperson,</w:t>
      </w:r>
      <w:r w:rsidRPr="009E665C">
        <w:rPr>
          <w:spacing w:val="-3"/>
          <w:sz w:val="24"/>
          <w:lang w:val="da-DK"/>
        </w:rPr>
        <w:t xml:space="preserve"> </w:t>
      </w:r>
      <w:r w:rsidRPr="009E665C">
        <w:rPr>
          <w:sz w:val="24"/>
          <w:lang w:val="da-DK"/>
        </w:rPr>
        <w:t>tlf.</w:t>
      </w:r>
      <w:r w:rsidRPr="009E665C">
        <w:rPr>
          <w:spacing w:val="-3"/>
          <w:sz w:val="24"/>
          <w:lang w:val="da-DK"/>
        </w:rPr>
        <w:t xml:space="preserve"> </w:t>
      </w:r>
      <w:r w:rsidRPr="009E665C">
        <w:rPr>
          <w:sz w:val="24"/>
          <w:lang w:val="da-DK"/>
        </w:rPr>
        <w:t>nr.</w:t>
      </w:r>
      <w:r w:rsidRPr="009E665C">
        <w:rPr>
          <w:spacing w:val="-3"/>
          <w:sz w:val="24"/>
          <w:lang w:val="da-DK"/>
        </w:rPr>
        <w:t xml:space="preserve"> </w:t>
      </w:r>
      <w:r w:rsidRPr="009E665C">
        <w:rPr>
          <w:sz w:val="24"/>
          <w:lang w:val="da-DK"/>
        </w:rPr>
        <w:t>og</w:t>
      </w:r>
      <w:r w:rsidRPr="009E665C">
        <w:rPr>
          <w:spacing w:val="-2"/>
          <w:sz w:val="24"/>
          <w:lang w:val="da-DK"/>
        </w:rPr>
        <w:t xml:space="preserve"> </w:t>
      </w:r>
      <w:r w:rsidRPr="009E665C">
        <w:rPr>
          <w:sz w:val="24"/>
          <w:lang w:val="da-DK"/>
        </w:rPr>
        <w:t>e-</w:t>
      </w:r>
      <w:r w:rsidRPr="009E665C">
        <w:rPr>
          <w:spacing w:val="-2"/>
          <w:sz w:val="24"/>
          <w:lang w:val="da-DK"/>
        </w:rPr>
        <w:t>mailadresse).</w:t>
      </w:r>
    </w:p>
    <w:p w14:paraId="6A9D1311" w14:textId="77777777" w:rsidR="00635043" w:rsidRPr="009E665C" w:rsidRDefault="00644EC4">
      <w:pPr>
        <w:pStyle w:val="Listeafsnit"/>
        <w:numPr>
          <w:ilvl w:val="0"/>
          <w:numId w:val="76"/>
        </w:numPr>
        <w:tabs>
          <w:tab w:val="left" w:pos="508"/>
        </w:tabs>
        <w:ind w:left="508" w:hanging="398"/>
        <w:rPr>
          <w:sz w:val="24"/>
          <w:lang w:val="da-DK"/>
        </w:rPr>
      </w:pPr>
      <w:r w:rsidRPr="009E665C">
        <w:rPr>
          <w:sz w:val="24"/>
          <w:lang w:val="da-DK"/>
        </w:rPr>
        <w:t>Tidsrum,</w:t>
      </w:r>
      <w:r w:rsidRPr="009E665C">
        <w:rPr>
          <w:spacing w:val="-2"/>
          <w:sz w:val="24"/>
          <w:lang w:val="da-DK"/>
        </w:rPr>
        <w:t xml:space="preserve"> </w:t>
      </w:r>
      <w:r w:rsidRPr="009E665C">
        <w:rPr>
          <w:sz w:val="24"/>
          <w:lang w:val="da-DK"/>
        </w:rPr>
        <w:t>hvor</w:t>
      </w:r>
      <w:r w:rsidRPr="009E665C">
        <w:rPr>
          <w:spacing w:val="-1"/>
          <w:sz w:val="24"/>
          <w:lang w:val="da-DK"/>
        </w:rPr>
        <w:t xml:space="preserve"> </w:t>
      </w:r>
      <w:r w:rsidRPr="009E665C">
        <w:rPr>
          <w:sz w:val="24"/>
          <w:lang w:val="da-DK"/>
        </w:rPr>
        <w:t>der</w:t>
      </w:r>
      <w:r w:rsidRPr="009E665C">
        <w:rPr>
          <w:spacing w:val="-1"/>
          <w:sz w:val="24"/>
          <w:lang w:val="da-DK"/>
        </w:rPr>
        <w:t xml:space="preserve"> </w:t>
      </w:r>
      <w:r w:rsidRPr="009E665C">
        <w:rPr>
          <w:sz w:val="24"/>
          <w:lang w:val="da-DK"/>
        </w:rPr>
        <w:t>kan</w:t>
      </w:r>
      <w:r w:rsidRPr="009E665C">
        <w:rPr>
          <w:spacing w:val="-2"/>
          <w:sz w:val="24"/>
          <w:lang w:val="da-DK"/>
        </w:rPr>
        <w:t xml:space="preserve"> </w:t>
      </w:r>
      <w:r w:rsidRPr="009E665C">
        <w:rPr>
          <w:sz w:val="24"/>
          <w:lang w:val="da-DK"/>
        </w:rPr>
        <w:t>ske</w:t>
      </w:r>
      <w:r w:rsidRPr="009E665C">
        <w:rPr>
          <w:spacing w:val="-1"/>
          <w:sz w:val="24"/>
          <w:lang w:val="da-DK"/>
        </w:rPr>
        <w:t xml:space="preserve"> </w:t>
      </w:r>
      <w:r w:rsidRPr="009E665C">
        <w:rPr>
          <w:sz w:val="24"/>
          <w:lang w:val="da-DK"/>
        </w:rPr>
        <w:t>afhentning</w:t>
      </w:r>
      <w:r w:rsidRPr="009E665C">
        <w:rPr>
          <w:spacing w:val="-1"/>
          <w:sz w:val="24"/>
          <w:lang w:val="da-DK"/>
        </w:rPr>
        <w:t xml:space="preserve"> </w:t>
      </w:r>
      <w:r w:rsidRPr="009E665C">
        <w:rPr>
          <w:sz w:val="24"/>
          <w:lang w:val="da-DK"/>
        </w:rPr>
        <w:t>af</w:t>
      </w:r>
      <w:r w:rsidRPr="009E665C">
        <w:rPr>
          <w:spacing w:val="-1"/>
          <w:sz w:val="24"/>
          <w:lang w:val="da-DK"/>
        </w:rPr>
        <w:t xml:space="preserve"> </w:t>
      </w:r>
      <w:r w:rsidRPr="009E665C">
        <w:rPr>
          <w:sz w:val="24"/>
          <w:lang w:val="da-DK"/>
        </w:rPr>
        <w:t>kommunalt</w:t>
      </w:r>
      <w:r w:rsidRPr="009E665C">
        <w:rPr>
          <w:spacing w:val="-2"/>
          <w:sz w:val="24"/>
          <w:lang w:val="da-DK"/>
        </w:rPr>
        <w:t xml:space="preserve"> </w:t>
      </w:r>
      <w:r w:rsidRPr="009E665C">
        <w:rPr>
          <w:sz w:val="24"/>
          <w:lang w:val="da-DK"/>
        </w:rPr>
        <w:t>indsamlet</w:t>
      </w:r>
      <w:r w:rsidRPr="009E665C">
        <w:rPr>
          <w:spacing w:val="-1"/>
          <w:sz w:val="24"/>
          <w:lang w:val="da-DK"/>
        </w:rPr>
        <w:t xml:space="preserve"> </w:t>
      </w:r>
      <w:r w:rsidRPr="009E665C">
        <w:rPr>
          <w:sz w:val="24"/>
          <w:lang w:val="da-DK"/>
        </w:rPr>
        <w:t>affald</w:t>
      </w:r>
      <w:r w:rsidRPr="009E665C">
        <w:rPr>
          <w:spacing w:val="-1"/>
          <w:sz w:val="24"/>
          <w:lang w:val="da-DK"/>
        </w:rPr>
        <w:t xml:space="preserve"> </w:t>
      </w:r>
      <w:r w:rsidRPr="009E665C">
        <w:rPr>
          <w:sz w:val="24"/>
          <w:lang w:val="da-DK"/>
        </w:rPr>
        <w:t>på</w:t>
      </w:r>
      <w:r w:rsidRPr="009E665C">
        <w:rPr>
          <w:spacing w:val="-1"/>
          <w:sz w:val="24"/>
          <w:lang w:val="da-DK"/>
        </w:rPr>
        <w:t xml:space="preserve"> </w:t>
      </w:r>
      <w:r w:rsidRPr="009E665C">
        <w:rPr>
          <w:spacing w:val="-2"/>
          <w:sz w:val="24"/>
          <w:lang w:val="da-DK"/>
        </w:rPr>
        <w:t>overdragelsespladsen</w:t>
      </w:r>
    </w:p>
    <w:p w14:paraId="26F16BAA" w14:textId="77777777" w:rsidR="00635043" w:rsidRDefault="00644EC4">
      <w:pPr>
        <w:pStyle w:val="Listeafsnit"/>
        <w:numPr>
          <w:ilvl w:val="0"/>
          <w:numId w:val="76"/>
        </w:numPr>
        <w:tabs>
          <w:tab w:val="left" w:pos="508"/>
        </w:tabs>
        <w:spacing w:line="408" w:lineRule="auto"/>
        <w:ind w:left="110" w:right="2210" w:firstLine="0"/>
        <w:rPr>
          <w:sz w:val="24"/>
        </w:rPr>
      </w:pPr>
      <w:r w:rsidRPr="009E665C">
        <w:rPr>
          <w:sz w:val="24"/>
          <w:lang w:val="da-DK"/>
        </w:rPr>
        <w:t>Evt.</w:t>
      </w:r>
      <w:r w:rsidRPr="009E665C">
        <w:rPr>
          <w:spacing w:val="-6"/>
          <w:sz w:val="24"/>
          <w:lang w:val="da-DK"/>
        </w:rPr>
        <w:t xml:space="preserve"> </w:t>
      </w:r>
      <w:r w:rsidRPr="009E665C">
        <w:rPr>
          <w:sz w:val="24"/>
          <w:lang w:val="da-DK"/>
        </w:rPr>
        <w:t>særlige</w:t>
      </w:r>
      <w:r w:rsidRPr="009E665C">
        <w:rPr>
          <w:spacing w:val="-6"/>
          <w:sz w:val="24"/>
          <w:lang w:val="da-DK"/>
        </w:rPr>
        <w:t xml:space="preserve"> </w:t>
      </w:r>
      <w:r w:rsidRPr="009E665C">
        <w:rPr>
          <w:sz w:val="24"/>
          <w:lang w:val="da-DK"/>
        </w:rPr>
        <w:t>forhold</w:t>
      </w:r>
      <w:r w:rsidRPr="009E665C">
        <w:rPr>
          <w:spacing w:val="-6"/>
          <w:sz w:val="24"/>
          <w:lang w:val="da-DK"/>
        </w:rPr>
        <w:t xml:space="preserve"> </w:t>
      </w:r>
      <w:r w:rsidRPr="009E665C">
        <w:rPr>
          <w:sz w:val="24"/>
          <w:lang w:val="da-DK"/>
        </w:rPr>
        <w:t>vedr.</w:t>
      </w:r>
      <w:r w:rsidRPr="009E665C">
        <w:rPr>
          <w:spacing w:val="-6"/>
          <w:sz w:val="24"/>
          <w:lang w:val="da-DK"/>
        </w:rPr>
        <w:t xml:space="preserve"> </w:t>
      </w:r>
      <w:r w:rsidRPr="009E665C">
        <w:rPr>
          <w:sz w:val="24"/>
          <w:lang w:val="da-DK"/>
        </w:rPr>
        <w:t>adgang</w:t>
      </w:r>
      <w:r w:rsidRPr="009E665C">
        <w:rPr>
          <w:spacing w:val="-6"/>
          <w:sz w:val="24"/>
          <w:lang w:val="da-DK"/>
        </w:rPr>
        <w:t xml:space="preserve"> </w:t>
      </w:r>
      <w:r w:rsidRPr="009E665C">
        <w:rPr>
          <w:sz w:val="24"/>
          <w:lang w:val="da-DK"/>
        </w:rPr>
        <w:t>til</w:t>
      </w:r>
      <w:r w:rsidRPr="009E665C">
        <w:rPr>
          <w:spacing w:val="-6"/>
          <w:sz w:val="24"/>
          <w:lang w:val="da-DK"/>
        </w:rPr>
        <w:t xml:space="preserve"> </w:t>
      </w:r>
      <w:r w:rsidRPr="009E665C">
        <w:rPr>
          <w:sz w:val="24"/>
          <w:lang w:val="da-DK"/>
        </w:rPr>
        <w:t>pladsen,</w:t>
      </w:r>
      <w:r w:rsidRPr="009E665C">
        <w:rPr>
          <w:spacing w:val="-6"/>
          <w:sz w:val="24"/>
          <w:lang w:val="da-DK"/>
        </w:rPr>
        <w:t xml:space="preserve"> </w:t>
      </w:r>
      <w:r w:rsidRPr="009E665C">
        <w:rPr>
          <w:sz w:val="24"/>
          <w:lang w:val="da-DK"/>
        </w:rPr>
        <w:t>herunder</w:t>
      </w:r>
      <w:r w:rsidRPr="009E665C">
        <w:rPr>
          <w:spacing w:val="-6"/>
          <w:sz w:val="24"/>
          <w:lang w:val="da-DK"/>
        </w:rPr>
        <w:t xml:space="preserve"> </w:t>
      </w:r>
      <w:r w:rsidRPr="009E665C">
        <w:rPr>
          <w:sz w:val="24"/>
          <w:lang w:val="da-DK"/>
        </w:rPr>
        <w:t>udlevering</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nøgler</w:t>
      </w:r>
      <w:r w:rsidRPr="009E665C">
        <w:rPr>
          <w:spacing w:val="-6"/>
          <w:sz w:val="24"/>
          <w:lang w:val="da-DK"/>
        </w:rPr>
        <w:t xml:space="preserve"> </w:t>
      </w:r>
      <w:r w:rsidRPr="009E665C">
        <w:rPr>
          <w:sz w:val="24"/>
          <w:lang w:val="da-DK"/>
        </w:rPr>
        <w:t xml:space="preserve">m.v. Oplysningerne opdateres hurtigst muligt, såfremt der er ændringer til det oplyste. </w:t>
      </w:r>
      <w:r>
        <w:rPr>
          <w:sz w:val="24"/>
        </w:rPr>
        <w:t>Oplysningerne gives i forbindelse med tildeling, efter § 35.</w:t>
      </w:r>
    </w:p>
    <w:p w14:paraId="16BC0F3C" w14:textId="77777777" w:rsidR="00635043" w:rsidRDefault="00644EC4">
      <w:pPr>
        <w:pStyle w:val="Listeafsnit"/>
        <w:numPr>
          <w:ilvl w:val="0"/>
          <w:numId w:val="77"/>
        </w:numPr>
        <w:tabs>
          <w:tab w:val="left" w:pos="4479"/>
        </w:tabs>
        <w:spacing w:before="0" w:line="272" w:lineRule="exact"/>
        <w:ind w:left="4479"/>
        <w:jc w:val="left"/>
        <w:rPr>
          <w:i/>
          <w:sz w:val="24"/>
        </w:rPr>
      </w:pPr>
      <w:r>
        <w:rPr>
          <w:i/>
          <w:spacing w:val="-2"/>
          <w:sz w:val="24"/>
        </w:rPr>
        <w:t>Afhentningsvilkår</w:t>
      </w:r>
    </w:p>
    <w:p w14:paraId="47A1264C" w14:textId="77777777" w:rsidR="00635043" w:rsidRPr="009E665C" w:rsidRDefault="00644EC4">
      <w:pPr>
        <w:pStyle w:val="Brdtekst"/>
        <w:spacing w:before="192" w:line="249" w:lineRule="auto"/>
        <w:ind w:right="106"/>
        <w:rPr>
          <w:lang w:val="da-DK"/>
        </w:rPr>
      </w:pPr>
      <w:r w:rsidRPr="009E665C">
        <w:rPr>
          <w:lang w:val="da-DK"/>
        </w:rPr>
        <w:t>Det indsamlede affald kan afhentes løbende efter anmodning eller på en fast hverdag, jf. de nærmere vilkår for afhentning i afsnit 2.1.</w:t>
      </w:r>
    </w:p>
    <w:p w14:paraId="0C46FF9D" w14:textId="77777777" w:rsidR="00635043" w:rsidRDefault="00644EC4">
      <w:pPr>
        <w:pStyle w:val="Listeafsnit"/>
        <w:numPr>
          <w:ilvl w:val="1"/>
          <w:numId w:val="77"/>
        </w:numPr>
        <w:tabs>
          <w:tab w:val="left" w:pos="4056"/>
        </w:tabs>
        <w:spacing w:before="182"/>
        <w:rPr>
          <w:sz w:val="24"/>
        </w:rPr>
      </w:pPr>
      <w:r>
        <w:rPr>
          <w:sz w:val="24"/>
        </w:rPr>
        <w:t xml:space="preserve">Afhentning efter </w:t>
      </w:r>
      <w:r>
        <w:rPr>
          <w:spacing w:val="-2"/>
          <w:sz w:val="24"/>
        </w:rPr>
        <w:t>anmodning</w:t>
      </w:r>
    </w:p>
    <w:p w14:paraId="1AC8E0E3" w14:textId="77777777" w:rsidR="00635043" w:rsidRPr="009E665C" w:rsidRDefault="00644EC4">
      <w:pPr>
        <w:pStyle w:val="Brdtekst"/>
        <w:spacing w:before="192"/>
        <w:jc w:val="left"/>
        <w:rPr>
          <w:lang w:val="da-DK"/>
        </w:rPr>
      </w:pPr>
      <w:r w:rsidRPr="009E665C">
        <w:rPr>
          <w:lang w:val="da-DK"/>
        </w:rPr>
        <w:t>En</w:t>
      </w:r>
      <w:r w:rsidRPr="009E665C">
        <w:rPr>
          <w:spacing w:val="-1"/>
          <w:lang w:val="da-DK"/>
        </w:rPr>
        <w:t xml:space="preserve"> </w:t>
      </w:r>
      <w:r w:rsidRPr="009E665C">
        <w:rPr>
          <w:lang w:val="da-DK"/>
        </w:rPr>
        <w:t>anmodning</w:t>
      </w:r>
      <w:r w:rsidRPr="009E665C">
        <w:rPr>
          <w:spacing w:val="-1"/>
          <w:lang w:val="da-DK"/>
        </w:rPr>
        <w:t xml:space="preserve"> </w:t>
      </w:r>
      <w:r w:rsidRPr="009E665C">
        <w:rPr>
          <w:lang w:val="da-DK"/>
        </w:rPr>
        <w:t>om</w:t>
      </w:r>
      <w:r w:rsidRPr="009E665C">
        <w:rPr>
          <w:spacing w:val="-1"/>
          <w:lang w:val="da-DK"/>
        </w:rPr>
        <w:t xml:space="preserve"> </w:t>
      </w:r>
      <w:r w:rsidRPr="009E665C">
        <w:rPr>
          <w:lang w:val="da-DK"/>
        </w:rPr>
        <w:t>afhentning afgives</w:t>
      </w:r>
      <w:r w:rsidRPr="009E665C">
        <w:rPr>
          <w:spacing w:val="-2"/>
          <w:lang w:val="da-DK"/>
        </w:rPr>
        <w:t xml:space="preserve"> </w:t>
      </w:r>
      <w:r w:rsidRPr="009E665C">
        <w:rPr>
          <w:lang w:val="da-DK"/>
        </w:rPr>
        <w:t>senest</w:t>
      </w:r>
      <w:r w:rsidRPr="009E665C">
        <w:rPr>
          <w:spacing w:val="-1"/>
          <w:lang w:val="da-DK"/>
        </w:rPr>
        <w:t xml:space="preserve"> </w:t>
      </w:r>
      <w:r w:rsidRPr="009E665C">
        <w:rPr>
          <w:lang w:val="da-DK"/>
        </w:rPr>
        <w:t>kl.</w:t>
      </w:r>
      <w:r w:rsidRPr="009E665C">
        <w:rPr>
          <w:spacing w:val="-1"/>
          <w:lang w:val="da-DK"/>
        </w:rPr>
        <w:t xml:space="preserve"> </w:t>
      </w:r>
      <w:r w:rsidRPr="009E665C">
        <w:rPr>
          <w:lang w:val="da-DK"/>
        </w:rPr>
        <w:t>8:00 dagen</w:t>
      </w:r>
      <w:r w:rsidRPr="009E665C">
        <w:rPr>
          <w:spacing w:val="-1"/>
          <w:lang w:val="da-DK"/>
        </w:rPr>
        <w:t xml:space="preserve"> </w:t>
      </w:r>
      <w:r w:rsidRPr="009E665C">
        <w:rPr>
          <w:lang w:val="da-DK"/>
        </w:rPr>
        <w:t>før</w:t>
      </w:r>
      <w:r w:rsidRPr="009E665C">
        <w:rPr>
          <w:spacing w:val="-1"/>
          <w:lang w:val="da-DK"/>
        </w:rPr>
        <w:t xml:space="preserve"> </w:t>
      </w:r>
      <w:r w:rsidRPr="009E665C">
        <w:rPr>
          <w:lang w:val="da-DK"/>
        </w:rPr>
        <w:t>den</w:t>
      </w:r>
      <w:r w:rsidRPr="009E665C">
        <w:rPr>
          <w:spacing w:val="-1"/>
          <w:lang w:val="da-DK"/>
        </w:rPr>
        <w:t xml:space="preserve"> </w:t>
      </w:r>
      <w:r w:rsidRPr="009E665C">
        <w:rPr>
          <w:lang w:val="da-DK"/>
        </w:rPr>
        <w:t>hverdag, hvor</w:t>
      </w:r>
      <w:r w:rsidRPr="009E665C">
        <w:rPr>
          <w:spacing w:val="-1"/>
          <w:lang w:val="da-DK"/>
        </w:rPr>
        <w:t xml:space="preserve"> </w:t>
      </w:r>
      <w:r w:rsidRPr="009E665C">
        <w:rPr>
          <w:lang w:val="da-DK"/>
        </w:rPr>
        <w:t>der</w:t>
      </w:r>
      <w:r w:rsidRPr="009E665C">
        <w:rPr>
          <w:spacing w:val="-1"/>
          <w:lang w:val="da-DK"/>
        </w:rPr>
        <w:t xml:space="preserve"> </w:t>
      </w:r>
      <w:r w:rsidRPr="009E665C">
        <w:rPr>
          <w:lang w:val="da-DK"/>
        </w:rPr>
        <w:t>ønskes</w:t>
      </w:r>
      <w:r w:rsidRPr="009E665C">
        <w:rPr>
          <w:spacing w:val="-1"/>
          <w:lang w:val="da-DK"/>
        </w:rPr>
        <w:t xml:space="preserve"> </w:t>
      </w:r>
      <w:r w:rsidRPr="009E665C">
        <w:rPr>
          <w:spacing w:val="-2"/>
          <w:lang w:val="da-DK"/>
        </w:rPr>
        <w:t>afhentning.</w:t>
      </w:r>
    </w:p>
    <w:p w14:paraId="27681672" w14:textId="77777777" w:rsidR="00635043" w:rsidRPr="009E665C" w:rsidRDefault="00644EC4">
      <w:pPr>
        <w:pStyle w:val="Brdtekst"/>
        <w:spacing w:before="192" w:line="249" w:lineRule="auto"/>
        <w:ind w:right="109"/>
        <w:rPr>
          <w:lang w:val="da-DK"/>
        </w:rPr>
      </w:pPr>
      <w:r w:rsidRPr="009E665C">
        <w:rPr>
          <w:lang w:val="da-DK"/>
        </w:rPr>
        <w:t>Afhentning på pladsen sker inden for det tidsrum, som kommunalbestyrelsen har oplyst, jf. afsnit 1, pkt.</w:t>
      </w:r>
      <w:r w:rsidRPr="009E665C">
        <w:rPr>
          <w:spacing w:val="40"/>
          <w:lang w:val="da-DK"/>
        </w:rPr>
        <w:t xml:space="preserve"> </w:t>
      </w:r>
      <w:r w:rsidRPr="009E665C">
        <w:rPr>
          <w:spacing w:val="-6"/>
          <w:lang w:val="da-DK"/>
        </w:rPr>
        <w:t>3.</w:t>
      </w:r>
    </w:p>
    <w:p w14:paraId="5F31CCCF" w14:textId="77777777" w:rsidR="00635043" w:rsidRPr="009E665C" w:rsidRDefault="00644EC4">
      <w:pPr>
        <w:pStyle w:val="Brdtekst"/>
        <w:spacing w:before="182"/>
        <w:jc w:val="left"/>
        <w:rPr>
          <w:lang w:val="da-DK"/>
        </w:rPr>
      </w:pPr>
      <w:r w:rsidRPr="009E665C">
        <w:rPr>
          <w:lang w:val="da-DK"/>
        </w:rPr>
        <w:t>Helligdage,</w:t>
      </w:r>
      <w:r w:rsidRPr="009E665C">
        <w:rPr>
          <w:spacing w:val="-1"/>
          <w:lang w:val="da-DK"/>
        </w:rPr>
        <w:t xml:space="preserve"> </w:t>
      </w:r>
      <w:r w:rsidRPr="009E665C">
        <w:rPr>
          <w:lang w:val="da-DK"/>
        </w:rPr>
        <w:t>der</w:t>
      </w:r>
      <w:r w:rsidRPr="009E665C">
        <w:rPr>
          <w:spacing w:val="-1"/>
          <w:lang w:val="da-DK"/>
        </w:rPr>
        <w:t xml:space="preserve"> </w:t>
      </w:r>
      <w:r w:rsidRPr="009E665C">
        <w:rPr>
          <w:lang w:val="da-DK"/>
        </w:rPr>
        <w:t>falder</w:t>
      </w:r>
      <w:r w:rsidRPr="009E665C">
        <w:rPr>
          <w:spacing w:val="-1"/>
          <w:lang w:val="da-DK"/>
        </w:rPr>
        <w:t xml:space="preserve"> </w:t>
      </w:r>
      <w:r w:rsidRPr="009E665C">
        <w:rPr>
          <w:lang w:val="da-DK"/>
        </w:rPr>
        <w:t>på hverdage,</w:t>
      </w:r>
      <w:r w:rsidRPr="009E665C">
        <w:rPr>
          <w:spacing w:val="-1"/>
          <w:lang w:val="da-DK"/>
        </w:rPr>
        <w:t xml:space="preserve"> </w:t>
      </w:r>
      <w:r w:rsidRPr="009E665C">
        <w:rPr>
          <w:lang w:val="da-DK"/>
        </w:rPr>
        <w:t>regnes</w:t>
      </w:r>
      <w:r w:rsidRPr="009E665C">
        <w:rPr>
          <w:spacing w:val="-2"/>
          <w:lang w:val="da-DK"/>
        </w:rPr>
        <w:t xml:space="preserve"> </w:t>
      </w:r>
      <w:r w:rsidRPr="009E665C">
        <w:rPr>
          <w:lang w:val="da-DK"/>
        </w:rPr>
        <w:t xml:space="preserve">som </w:t>
      </w:r>
      <w:r w:rsidRPr="009E665C">
        <w:rPr>
          <w:spacing w:val="-2"/>
          <w:lang w:val="da-DK"/>
        </w:rPr>
        <w:t>hverdage.</w:t>
      </w:r>
    </w:p>
    <w:p w14:paraId="148B0049" w14:textId="77777777" w:rsidR="00635043" w:rsidRPr="009E665C" w:rsidRDefault="00644EC4">
      <w:pPr>
        <w:pStyle w:val="Brdtekst"/>
        <w:spacing w:before="192" w:line="249" w:lineRule="auto"/>
        <w:ind w:right="107"/>
        <w:rPr>
          <w:lang w:val="da-DK"/>
        </w:rPr>
      </w:pPr>
      <w:r w:rsidRPr="009E665C">
        <w:rPr>
          <w:lang w:val="da-DK"/>
        </w:rPr>
        <w:t>Kommunalbestyrelsen skal ved anmodning om afhentning i videst muligt omfang sikre, at producenten altid kan afhente fyldte læs.</w:t>
      </w:r>
    </w:p>
    <w:p w14:paraId="3396B741" w14:textId="77777777" w:rsidR="00635043" w:rsidRPr="009E665C" w:rsidRDefault="00644EC4">
      <w:pPr>
        <w:pStyle w:val="Brdtekst"/>
        <w:spacing w:before="182"/>
        <w:jc w:val="left"/>
        <w:rPr>
          <w:lang w:val="da-DK"/>
        </w:rPr>
      </w:pPr>
      <w:r w:rsidRPr="009E665C">
        <w:rPr>
          <w:lang w:val="da-DK"/>
        </w:rPr>
        <w:t xml:space="preserve">Eventuel afbestilling af en aftalt afhentning skal ske senest kl. 12 dagen før den ønskede </w:t>
      </w:r>
      <w:r w:rsidRPr="009E665C">
        <w:rPr>
          <w:spacing w:val="-2"/>
          <w:lang w:val="da-DK"/>
        </w:rPr>
        <w:t>afhentning.</w:t>
      </w:r>
    </w:p>
    <w:p w14:paraId="3800FE13" w14:textId="77777777" w:rsidR="00635043" w:rsidRPr="009E665C" w:rsidRDefault="00644EC4">
      <w:pPr>
        <w:pStyle w:val="Brdtekst"/>
        <w:spacing w:before="192" w:line="249" w:lineRule="auto"/>
        <w:ind w:right="107"/>
        <w:rPr>
          <w:lang w:val="da-DK"/>
        </w:rPr>
      </w:pPr>
      <w:r w:rsidRPr="009E665C">
        <w:rPr>
          <w:lang w:val="da-DK"/>
        </w:rPr>
        <w:t>Hvis kommunalbestyrelsen har anmodet om afhentning, vil kommunalbestyrelsen have ret til at foranstal- te nødafhentning ved manglende afhentning fra producenten, jf. betingelserne og proceduren herfor i afsnit 2.2.</w:t>
      </w:r>
    </w:p>
    <w:p w14:paraId="191FE0FE" w14:textId="77777777" w:rsidR="00635043" w:rsidRPr="009E665C" w:rsidRDefault="00644EC4">
      <w:pPr>
        <w:spacing w:before="183"/>
        <w:ind w:left="3919"/>
        <w:rPr>
          <w:i/>
          <w:sz w:val="24"/>
          <w:lang w:val="da-DK"/>
        </w:rPr>
      </w:pPr>
      <w:r w:rsidRPr="009E665C">
        <w:rPr>
          <w:i/>
          <w:sz w:val="24"/>
          <w:lang w:val="da-DK"/>
        </w:rPr>
        <w:t xml:space="preserve">2.2. Manglende </w:t>
      </w:r>
      <w:r w:rsidRPr="009E665C">
        <w:rPr>
          <w:i/>
          <w:spacing w:val="-2"/>
          <w:sz w:val="24"/>
          <w:lang w:val="da-DK"/>
        </w:rPr>
        <w:t>afhentning</w:t>
      </w:r>
    </w:p>
    <w:p w14:paraId="77072BB0" w14:textId="77777777" w:rsidR="00635043" w:rsidRPr="009E665C" w:rsidRDefault="00644EC4">
      <w:pPr>
        <w:pStyle w:val="Brdtekst"/>
        <w:spacing w:before="192" w:line="249" w:lineRule="auto"/>
        <w:ind w:right="108"/>
        <w:rPr>
          <w:lang w:val="da-DK"/>
        </w:rPr>
      </w:pPr>
      <w:r w:rsidRPr="009E665C">
        <w:rPr>
          <w:lang w:val="da-DK"/>
        </w:rPr>
        <w:t>Ved forsinkelse af afhentning orienterer producenten kommunalbestyrelsen hurtigst muligt, og senest når afhentningen skulle have fundet sted.</w:t>
      </w:r>
    </w:p>
    <w:p w14:paraId="692400B6" w14:textId="77777777" w:rsidR="00635043" w:rsidRPr="009E665C" w:rsidRDefault="00644EC4">
      <w:pPr>
        <w:pStyle w:val="Brdtekst"/>
        <w:spacing w:before="182" w:line="249" w:lineRule="auto"/>
        <w:ind w:right="108" w:hanging="1"/>
        <w:rPr>
          <w:lang w:val="da-DK"/>
        </w:rPr>
      </w:pPr>
      <w:r w:rsidRPr="009E665C">
        <w:rPr>
          <w:lang w:val="da-DK"/>
        </w:rPr>
        <w:t>Hvis producenten ikke afhenter affaldet i henhold til den fastsatte frist eller det aftalte faste afhentnings- tidspunkt, skal kommunalbestyrelsen hurtigst muligt orientere producenten herom.</w:t>
      </w:r>
    </w:p>
    <w:p w14:paraId="253C3709" w14:textId="77777777" w:rsidR="00635043" w:rsidRPr="009E665C" w:rsidRDefault="00644EC4">
      <w:pPr>
        <w:pStyle w:val="Brdtekst"/>
        <w:spacing w:before="182" w:line="249" w:lineRule="auto"/>
        <w:ind w:right="105"/>
        <w:rPr>
          <w:lang w:val="da-DK"/>
        </w:rPr>
      </w:pPr>
      <w:r w:rsidRPr="009E665C">
        <w:rPr>
          <w:lang w:val="da-DK"/>
        </w:rPr>
        <w:t>Producenten skal have foranstaltet afhentning af affaldet senest fem timer efter, at kommunalbestyrelsen har orienteret om den manglende afhentning.</w:t>
      </w:r>
    </w:p>
    <w:p w14:paraId="121823D9" w14:textId="77777777" w:rsidR="00635043" w:rsidRPr="009E665C" w:rsidRDefault="00644EC4">
      <w:pPr>
        <w:pStyle w:val="Brdtekst"/>
        <w:spacing w:before="182" w:line="249" w:lineRule="auto"/>
        <w:ind w:right="107"/>
        <w:rPr>
          <w:lang w:val="da-DK"/>
        </w:rPr>
      </w:pPr>
      <w:r w:rsidRPr="009E665C">
        <w:rPr>
          <w:lang w:val="da-DK"/>
        </w:rPr>
        <w:t>Hvis producenten ikke har hentet affaldet inden for fristen på fem timer, kan kommunalbestyrelsen lade nødafhentning</w:t>
      </w:r>
      <w:r w:rsidRPr="009E665C">
        <w:rPr>
          <w:spacing w:val="-4"/>
          <w:lang w:val="da-DK"/>
        </w:rPr>
        <w:t xml:space="preserve"> </w:t>
      </w:r>
      <w:r w:rsidRPr="009E665C">
        <w:rPr>
          <w:lang w:val="da-DK"/>
        </w:rPr>
        <w:t>udføre</w:t>
      </w:r>
      <w:r w:rsidRPr="009E665C">
        <w:rPr>
          <w:spacing w:val="-4"/>
          <w:lang w:val="da-DK"/>
        </w:rPr>
        <w:t xml:space="preserve"> </w:t>
      </w:r>
      <w:r w:rsidRPr="009E665C">
        <w:rPr>
          <w:lang w:val="da-DK"/>
        </w:rPr>
        <w:t>af</w:t>
      </w:r>
      <w:r w:rsidRPr="009E665C">
        <w:rPr>
          <w:spacing w:val="-4"/>
          <w:lang w:val="da-DK"/>
        </w:rPr>
        <w:t xml:space="preserve"> </w:t>
      </w:r>
      <w:r w:rsidRPr="009E665C">
        <w:rPr>
          <w:lang w:val="da-DK"/>
        </w:rPr>
        <w:t>tredjemand.</w:t>
      </w:r>
      <w:r w:rsidRPr="009E665C">
        <w:rPr>
          <w:spacing w:val="-4"/>
          <w:lang w:val="da-DK"/>
        </w:rPr>
        <w:t xml:space="preserve"> </w:t>
      </w:r>
      <w:r w:rsidRPr="009E665C">
        <w:rPr>
          <w:lang w:val="da-DK"/>
        </w:rPr>
        <w:t>Kommunalbestyrelsen</w:t>
      </w:r>
      <w:r w:rsidRPr="009E665C">
        <w:rPr>
          <w:spacing w:val="-4"/>
          <w:lang w:val="da-DK"/>
        </w:rPr>
        <w:t xml:space="preserve"> </w:t>
      </w:r>
      <w:r w:rsidRPr="009E665C">
        <w:rPr>
          <w:lang w:val="da-DK"/>
        </w:rPr>
        <w:t>skal</w:t>
      </w:r>
      <w:r w:rsidRPr="009E665C">
        <w:rPr>
          <w:spacing w:val="-4"/>
          <w:lang w:val="da-DK"/>
        </w:rPr>
        <w:t xml:space="preserve"> </w:t>
      </w:r>
      <w:r w:rsidRPr="009E665C">
        <w:rPr>
          <w:lang w:val="da-DK"/>
        </w:rPr>
        <w:t>orientere</w:t>
      </w:r>
      <w:r w:rsidRPr="009E665C">
        <w:rPr>
          <w:spacing w:val="-4"/>
          <w:lang w:val="da-DK"/>
        </w:rPr>
        <w:t xml:space="preserve"> </w:t>
      </w:r>
      <w:r w:rsidRPr="009E665C">
        <w:rPr>
          <w:lang w:val="da-DK"/>
        </w:rPr>
        <w:t>Dansk</w:t>
      </w:r>
      <w:r w:rsidRPr="009E665C">
        <w:rPr>
          <w:spacing w:val="-4"/>
          <w:lang w:val="da-DK"/>
        </w:rPr>
        <w:t xml:space="preserve"> </w:t>
      </w:r>
      <w:r w:rsidRPr="009E665C">
        <w:rPr>
          <w:lang w:val="da-DK"/>
        </w:rPr>
        <w:t>Producentansvar</w:t>
      </w:r>
      <w:r w:rsidRPr="009E665C">
        <w:rPr>
          <w:spacing w:val="-4"/>
          <w:lang w:val="da-DK"/>
        </w:rPr>
        <w:t xml:space="preserve"> </w:t>
      </w:r>
      <w:r w:rsidRPr="009E665C">
        <w:rPr>
          <w:lang w:val="da-DK"/>
        </w:rPr>
        <w:t>om</w:t>
      </w:r>
      <w:r w:rsidRPr="009E665C">
        <w:rPr>
          <w:spacing w:val="-4"/>
          <w:lang w:val="da-DK"/>
        </w:rPr>
        <w:t xml:space="preserve"> </w:t>
      </w:r>
      <w:r w:rsidRPr="009E665C">
        <w:rPr>
          <w:lang w:val="da-DK"/>
        </w:rPr>
        <w:t>den manglende afhentning efter Dansk Producentansvars anvisninger.</w:t>
      </w:r>
    </w:p>
    <w:p w14:paraId="4323EB90"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5410C1D6" w14:textId="77777777" w:rsidR="00635043" w:rsidRPr="009E665C" w:rsidRDefault="00644EC4">
      <w:pPr>
        <w:pStyle w:val="Brdtekst"/>
        <w:spacing w:before="67" w:line="249" w:lineRule="auto"/>
        <w:ind w:right="107"/>
        <w:rPr>
          <w:lang w:val="da-DK"/>
        </w:rPr>
      </w:pPr>
      <w:r w:rsidRPr="009E665C">
        <w:rPr>
          <w:lang w:val="da-DK"/>
        </w:rPr>
        <w:lastRenderedPageBreak/>
        <w:t>Hvis ikke det på forhånd er oplyst, hvor affaldet skal afleveres efter omlastning, skal producenten inden for fristen på fem timer have mulighed for at anvise et affaldsbehandlingsanlæg eller en plads, hvor kommunalbestyrelsen kan lade tredjemand aflevere det nødafhentede affald.</w:t>
      </w:r>
    </w:p>
    <w:p w14:paraId="21E9165F" w14:textId="77777777" w:rsidR="00635043" w:rsidRPr="009E665C" w:rsidRDefault="00635043">
      <w:pPr>
        <w:pStyle w:val="Brdtekst"/>
        <w:spacing w:before="87"/>
        <w:ind w:left="0"/>
        <w:jc w:val="left"/>
        <w:rPr>
          <w:lang w:val="da-DK"/>
        </w:rPr>
      </w:pPr>
    </w:p>
    <w:p w14:paraId="060BF602" w14:textId="77777777" w:rsidR="00635043" w:rsidRPr="009E665C" w:rsidRDefault="00644EC4">
      <w:pPr>
        <w:pStyle w:val="Listeafsnit"/>
        <w:numPr>
          <w:ilvl w:val="0"/>
          <w:numId w:val="77"/>
        </w:numPr>
        <w:tabs>
          <w:tab w:val="left" w:pos="1198"/>
        </w:tabs>
        <w:spacing w:before="0"/>
        <w:ind w:left="1198"/>
        <w:jc w:val="left"/>
        <w:rPr>
          <w:i/>
          <w:sz w:val="24"/>
          <w:lang w:val="da-DK"/>
        </w:rPr>
      </w:pPr>
      <w:r w:rsidRPr="009E665C">
        <w:rPr>
          <w:i/>
          <w:sz w:val="24"/>
          <w:lang w:val="da-DK"/>
        </w:rPr>
        <w:t>Producentens</w:t>
      </w:r>
      <w:r w:rsidRPr="009E665C">
        <w:rPr>
          <w:i/>
          <w:spacing w:val="-6"/>
          <w:sz w:val="24"/>
          <w:lang w:val="da-DK"/>
        </w:rPr>
        <w:t xml:space="preserve"> </w:t>
      </w:r>
      <w:r w:rsidRPr="009E665C">
        <w:rPr>
          <w:i/>
          <w:sz w:val="24"/>
          <w:lang w:val="da-DK"/>
        </w:rPr>
        <w:t>udpegning</w:t>
      </w:r>
      <w:r w:rsidRPr="009E665C">
        <w:rPr>
          <w:i/>
          <w:spacing w:val="-3"/>
          <w:sz w:val="24"/>
          <w:lang w:val="da-DK"/>
        </w:rPr>
        <w:t xml:space="preserve"> </w:t>
      </w:r>
      <w:r w:rsidRPr="009E665C">
        <w:rPr>
          <w:i/>
          <w:sz w:val="24"/>
          <w:lang w:val="da-DK"/>
        </w:rPr>
        <w:t>af</w:t>
      </w:r>
      <w:r w:rsidRPr="009E665C">
        <w:rPr>
          <w:i/>
          <w:spacing w:val="-3"/>
          <w:sz w:val="24"/>
          <w:lang w:val="da-DK"/>
        </w:rPr>
        <w:t xml:space="preserve"> </w:t>
      </w:r>
      <w:r w:rsidRPr="009E665C">
        <w:rPr>
          <w:i/>
          <w:sz w:val="24"/>
          <w:lang w:val="da-DK"/>
        </w:rPr>
        <w:t>et</w:t>
      </w:r>
      <w:r w:rsidRPr="009E665C">
        <w:rPr>
          <w:i/>
          <w:spacing w:val="-4"/>
          <w:sz w:val="24"/>
          <w:lang w:val="da-DK"/>
        </w:rPr>
        <w:t xml:space="preserve"> </w:t>
      </w:r>
      <w:r w:rsidRPr="009E665C">
        <w:rPr>
          <w:i/>
          <w:sz w:val="24"/>
          <w:lang w:val="da-DK"/>
        </w:rPr>
        <w:t>affaldsbehandlingsanlæg</w:t>
      </w:r>
      <w:r w:rsidRPr="009E665C">
        <w:rPr>
          <w:i/>
          <w:spacing w:val="-3"/>
          <w:sz w:val="24"/>
          <w:lang w:val="da-DK"/>
        </w:rPr>
        <w:t xml:space="preserve"> </w:t>
      </w:r>
      <w:r w:rsidRPr="009E665C">
        <w:rPr>
          <w:i/>
          <w:sz w:val="24"/>
          <w:lang w:val="da-DK"/>
        </w:rPr>
        <w:t>eller</w:t>
      </w:r>
      <w:r w:rsidRPr="009E665C">
        <w:rPr>
          <w:i/>
          <w:spacing w:val="-3"/>
          <w:sz w:val="24"/>
          <w:lang w:val="da-DK"/>
        </w:rPr>
        <w:t xml:space="preserve"> </w:t>
      </w:r>
      <w:r w:rsidRPr="009E665C">
        <w:rPr>
          <w:i/>
          <w:sz w:val="24"/>
          <w:lang w:val="da-DK"/>
        </w:rPr>
        <w:t>en</w:t>
      </w:r>
      <w:r w:rsidRPr="009E665C">
        <w:rPr>
          <w:i/>
          <w:spacing w:val="-4"/>
          <w:sz w:val="24"/>
          <w:lang w:val="da-DK"/>
        </w:rPr>
        <w:t xml:space="preserve"> </w:t>
      </w:r>
      <w:r w:rsidRPr="009E665C">
        <w:rPr>
          <w:i/>
          <w:sz w:val="24"/>
          <w:lang w:val="da-DK"/>
        </w:rPr>
        <w:t>plads</w:t>
      </w:r>
      <w:r w:rsidRPr="009E665C">
        <w:rPr>
          <w:i/>
          <w:spacing w:val="-3"/>
          <w:sz w:val="24"/>
          <w:lang w:val="da-DK"/>
        </w:rPr>
        <w:t xml:space="preserve"> </w:t>
      </w:r>
      <w:r w:rsidRPr="009E665C">
        <w:rPr>
          <w:i/>
          <w:sz w:val="24"/>
          <w:lang w:val="da-DK"/>
        </w:rPr>
        <w:t>til</w:t>
      </w:r>
      <w:r w:rsidRPr="009E665C">
        <w:rPr>
          <w:i/>
          <w:spacing w:val="-3"/>
          <w:sz w:val="24"/>
          <w:lang w:val="da-DK"/>
        </w:rPr>
        <w:t xml:space="preserve"> </w:t>
      </w:r>
      <w:r w:rsidRPr="009E665C">
        <w:rPr>
          <w:i/>
          <w:spacing w:val="-2"/>
          <w:sz w:val="24"/>
          <w:lang w:val="da-DK"/>
        </w:rPr>
        <w:t>overdragelse</w:t>
      </w:r>
    </w:p>
    <w:p w14:paraId="13E966BF" w14:textId="77777777" w:rsidR="00635043" w:rsidRPr="009E665C" w:rsidRDefault="00644EC4">
      <w:pPr>
        <w:pStyle w:val="Brdtekst"/>
        <w:spacing w:before="192" w:line="249" w:lineRule="auto"/>
        <w:ind w:right="107"/>
        <w:rPr>
          <w:lang w:val="da-DK"/>
        </w:rPr>
      </w:pPr>
      <w:r w:rsidRPr="009E665C">
        <w:rPr>
          <w:lang w:val="da-DK"/>
        </w:rPr>
        <w:t>I tilfælde, hvor kommunalbestyrelsen ikke omlaster en affaldsfraktion i forbindelse med indsamlingen, overdrages affaldet på et affaldsbehandlingsanlæg eller en plads, som producenten, der har pligt til at overtage affaldet, har udpeget.</w:t>
      </w:r>
    </w:p>
    <w:p w14:paraId="7C1773D1" w14:textId="77777777" w:rsidR="00635043" w:rsidRPr="009E665C" w:rsidRDefault="00644EC4">
      <w:pPr>
        <w:pStyle w:val="Brdtekst"/>
        <w:spacing w:before="183" w:line="249" w:lineRule="auto"/>
        <w:ind w:right="107" w:hanging="1"/>
        <w:rPr>
          <w:lang w:val="da-DK"/>
        </w:rPr>
      </w:pPr>
      <w:r w:rsidRPr="009E665C">
        <w:rPr>
          <w:lang w:val="da-DK"/>
        </w:rPr>
        <w:t>Kommunalbestyrelsen oplyser producenten om hvilke affaldsfraktioner, som kommunalbestyrelsen ikke foretager omlastning af.</w:t>
      </w:r>
    </w:p>
    <w:p w14:paraId="2AC30F3D" w14:textId="77777777" w:rsidR="00635043" w:rsidRPr="009E665C" w:rsidRDefault="00644EC4">
      <w:pPr>
        <w:pStyle w:val="Brdtekst"/>
        <w:spacing w:before="182" w:line="249" w:lineRule="auto"/>
        <w:ind w:right="106"/>
        <w:rPr>
          <w:lang w:val="da-DK"/>
        </w:rPr>
      </w:pPr>
      <w:r w:rsidRPr="009E665C">
        <w:rPr>
          <w:lang w:val="da-DK"/>
        </w:rPr>
        <w:t>For disse fraktioner skal producenten anvise et affaldsbehandlingsanlæg eller en plads til kommunalbe- styrelsen, hvor affaldet kan afleveres, senest to måneder inden en tildelingsperiode begynder. I den forbindelse skal producenten som minimum oplyse følgende til kommunalbestyrelsen:</w:t>
      </w:r>
    </w:p>
    <w:p w14:paraId="182C69CF" w14:textId="77777777" w:rsidR="00635043" w:rsidRDefault="00644EC4">
      <w:pPr>
        <w:pStyle w:val="Listeafsnit"/>
        <w:numPr>
          <w:ilvl w:val="0"/>
          <w:numId w:val="75"/>
        </w:numPr>
        <w:tabs>
          <w:tab w:val="left" w:pos="509"/>
        </w:tabs>
        <w:spacing w:before="3"/>
        <w:ind w:left="509" w:hanging="399"/>
        <w:jc w:val="both"/>
        <w:rPr>
          <w:sz w:val="24"/>
        </w:rPr>
      </w:pPr>
      <w:r>
        <w:rPr>
          <w:spacing w:val="-2"/>
          <w:sz w:val="24"/>
        </w:rPr>
        <w:t>Behandlingsanlæggets</w:t>
      </w:r>
      <w:r>
        <w:rPr>
          <w:spacing w:val="20"/>
          <w:sz w:val="24"/>
        </w:rPr>
        <w:t xml:space="preserve"> </w:t>
      </w:r>
      <w:r>
        <w:rPr>
          <w:spacing w:val="-2"/>
          <w:sz w:val="24"/>
        </w:rPr>
        <w:t>adresse.</w:t>
      </w:r>
    </w:p>
    <w:p w14:paraId="7AE3EB15" w14:textId="77777777" w:rsidR="00635043" w:rsidRPr="009E665C" w:rsidRDefault="00644EC4">
      <w:pPr>
        <w:pStyle w:val="Listeafsnit"/>
        <w:numPr>
          <w:ilvl w:val="0"/>
          <w:numId w:val="75"/>
        </w:numPr>
        <w:tabs>
          <w:tab w:val="left" w:pos="509"/>
        </w:tabs>
        <w:ind w:left="509" w:hanging="399"/>
        <w:jc w:val="both"/>
        <w:rPr>
          <w:sz w:val="24"/>
          <w:lang w:val="da-DK"/>
        </w:rPr>
      </w:pPr>
      <w:r w:rsidRPr="009E665C">
        <w:rPr>
          <w:sz w:val="24"/>
          <w:lang w:val="da-DK"/>
        </w:rPr>
        <w:t>Kontaktinformation</w:t>
      </w:r>
      <w:r w:rsidRPr="009E665C">
        <w:rPr>
          <w:spacing w:val="-3"/>
          <w:sz w:val="24"/>
          <w:lang w:val="da-DK"/>
        </w:rPr>
        <w:t xml:space="preserve"> </w:t>
      </w:r>
      <w:r w:rsidRPr="009E665C">
        <w:rPr>
          <w:sz w:val="24"/>
          <w:lang w:val="da-DK"/>
        </w:rPr>
        <w:t>(person,</w:t>
      </w:r>
      <w:r w:rsidRPr="009E665C">
        <w:rPr>
          <w:spacing w:val="-3"/>
          <w:sz w:val="24"/>
          <w:lang w:val="da-DK"/>
        </w:rPr>
        <w:t xml:space="preserve"> </w:t>
      </w:r>
      <w:r w:rsidRPr="009E665C">
        <w:rPr>
          <w:sz w:val="24"/>
          <w:lang w:val="da-DK"/>
        </w:rPr>
        <w:t>tlf.</w:t>
      </w:r>
      <w:r w:rsidRPr="009E665C">
        <w:rPr>
          <w:spacing w:val="-3"/>
          <w:sz w:val="24"/>
          <w:lang w:val="da-DK"/>
        </w:rPr>
        <w:t xml:space="preserve"> </w:t>
      </w:r>
      <w:r w:rsidRPr="009E665C">
        <w:rPr>
          <w:sz w:val="24"/>
          <w:lang w:val="da-DK"/>
        </w:rPr>
        <w:t>nr.</w:t>
      </w:r>
      <w:r w:rsidRPr="009E665C">
        <w:rPr>
          <w:spacing w:val="-3"/>
          <w:sz w:val="24"/>
          <w:lang w:val="da-DK"/>
        </w:rPr>
        <w:t xml:space="preserve"> </w:t>
      </w:r>
      <w:r w:rsidRPr="009E665C">
        <w:rPr>
          <w:sz w:val="24"/>
          <w:lang w:val="da-DK"/>
        </w:rPr>
        <w:t>og</w:t>
      </w:r>
      <w:r w:rsidRPr="009E665C">
        <w:rPr>
          <w:spacing w:val="-2"/>
          <w:sz w:val="24"/>
          <w:lang w:val="da-DK"/>
        </w:rPr>
        <w:t xml:space="preserve"> </w:t>
      </w:r>
      <w:r w:rsidRPr="009E665C">
        <w:rPr>
          <w:sz w:val="24"/>
          <w:lang w:val="da-DK"/>
        </w:rPr>
        <w:t>e-</w:t>
      </w:r>
      <w:r w:rsidRPr="009E665C">
        <w:rPr>
          <w:spacing w:val="-2"/>
          <w:sz w:val="24"/>
          <w:lang w:val="da-DK"/>
        </w:rPr>
        <w:t>mailadresse).</w:t>
      </w:r>
    </w:p>
    <w:p w14:paraId="14BE9060" w14:textId="77777777" w:rsidR="00635043" w:rsidRPr="009E665C" w:rsidRDefault="00644EC4">
      <w:pPr>
        <w:pStyle w:val="Listeafsnit"/>
        <w:numPr>
          <w:ilvl w:val="0"/>
          <w:numId w:val="75"/>
        </w:numPr>
        <w:tabs>
          <w:tab w:val="left" w:pos="510"/>
        </w:tabs>
        <w:spacing w:line="249" w:lineRule="auto"/>
        <w:ind w:right="107" w:hanging="400"/>
        <w:jc w:val="both"/>
        <w:rPr>
          <w:sz w:val="24"/>
          <w:lang w:val="da-DK"/>
        </w:rPr>
      </w:pPr>
      <w:r w:rsidRPr="009E665C">
        <w:rPr>
          <w:sz w:val="24"/>
          <w:lang w:val="da-DK"/>
        </w:rPr>
        <w:t xml:space="preserve">Tidsrum, hvor der kan ske aflevering af kommunalt indsamlet affald til affaldsbehandlingsanlæg eller </w:t>
      </w:r>
      <w:r w:rsidRPr="009E665C">
        <w:rPr>
          <w:spacing w:val="-2"/>
          <w:sz w:val="24"/>
          <w:lang w:val="da-DK"/>
        </w:rPr>
        <w:t>plads.</w:t>
      </w:r>
    </w:p>
    <w:p w14:paraId="6DB55D35" w14:textId="77777777" w:rsidR="00635043" w:rsidRPr="009E665C" w:rsidRDefault="00644EC4">
      <w:pPr>
        <w:pStyle w:val="Listeafsnit"/>
        <w:numPr>
          <w:ilvl w:val="0"/>
          <w:numId w:val="75"/>
        </w:numPr>
        <w:tabs>
          <w:tab w:val="left" w:pos="508"/>
        </w:tabs>
        <w:spacing w:before="2"/>
        <w:ind w:left="508" w:hanging="398"/>
        <w:jc w:val="both"/>
        <w:rPr>
          <w:sz w:val="24"/>
          <w:lang w:val="da-DK"/>
        </w:rPr>
      </w:pPr>
      <w:r w:rsidRPr="009E665C">
        <w:rPr>
          <w:sz w:val="24"/>
          <w:lang w:val="da-DK"/>
        </w:rPr>
        <w:t>Evt.</w:t>
      </w:r>
      <w:r w:rsidRPr="009E665C">
        <w:rPr>
          <w:spacing w:val="-2"/>
          <w:sz w:val="24"/>
          <w:lang w:val="da-DK"/>
        </w:rPr>
        <w:t xml:space="preserve"> </w:t>
      </w:r>
      <w:r w:rsidRPr="009E665C">
        <w:rPr>
          <w:sz w:val="24"/>
          <w:lang w:val="da-DK"/>
        </w:rPr>
        <w:t>særlige</w:t>
      </w:r>
      <w:r w:rsidRPr="009E665C">
        <w:rPr>
          <w:spacing w:val="-1"/>
          <w:sz w:val="24"/>
          <w:lang w:val="da-DK"/>
        </w:rPr>
        <w:t xml:space="preserve"> </w:t>
      </w:r>
      <w:r w:rsidRPr="009E665C">
        <w:rPr>
          <w:sz w:val="24"/>
          <w:lang w:val="da-DK"/>
        </w:rPr>
        <w:t>forhold</w:t>
      </w:r>
      <w:r w:rsidRPr="009E665C">
        <w:rPr>
          <w:spacing w:val="-1"/>
          <w:sz w:val="24"/>
          <w:lang w:val="da-DK"/>
        </w:rPr>
        <w:t xml:space="preserve"> </w:t>
      </w:r>
      <w:r w:rsidRPr="009E665C">
        <w:rPr>
          <w:sz w:val="24"/>
          <w:lang w:val="da-DK"/>
        </w:rPr>
        <w:t>vedr.</w:t>
      </w:r>
      <w:r w:rsidRPr="009E665C">
        <w:rPr>
          <w:spacing w:val="-2"/>
          <w:sz w:val="24"/>
          <w:lang w:val="da-DK"/>
        </w:rPr>
        <w:t xml:space="preserve"> </w:t>
      </w:r>
      <w:r w:rsidRPr="009E665C">
        <w:rPr>
          <w:sz w:val="24"/>
          <w:lang w:val="da-DK"/>
        </w:rPr>
        <w:t>adgang</w:t>
      </w:r>
      <w:r w:rsidRPr="009E665C">
        <w:rPr>
          <w:spacing w:val="-1"/>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behandlingsanlæg,</w:t>
      </w:r>
      <w:r w:rsidRPr="009E665C">
        <w:rPr>
          <w:spacing w:val="-1"/>
          <w:sz w:val="24"/>
          <w:lang w:val="da-DK"/>
        </w:rPr>
        <w:t xml:space="preserve"> </w:t>
      </w:r>
      <w:r w:rsidRPr="009E665C">
        <w:rPr>
          <w:sz w:val="24"/>
          <w:lang w:val="da-DK"/>
        </w:rPr>
        <w:t>herunder</w:t>
      </w:r>
      <w:r w:rsidRPr="009E665C">
        <w:rPr>
          <w:spacing w:val="-2"/>
          <w:sz w:val="24"/>
          <w:lang w:val="da-DK"/>
        </w:rPr>
        <w:t xml:space="preserve"> </w:t>
      </w:r>
      <w:r w:rsidRPr="009E665C">
        <w:rPr>
          <w:sz w:val="24"/>
          <w:lang w:val="da-DK"/>
        </w:rPr>
        <w:t>udlevering</w:t>
      </w:r>
      <w:r w:rsidRPr="009E665C">
        <w:rPr>
          <w:spacing w:val="-1"/>
          <w:sz w:val="24"/>
          <w:lang w:val="da-DK"/>
        </w:rPr>
        <w:t xml:space="preserve"> </w:t>
      </w:r>
      <w:r w:rsidRPr="009E665C">
        <w:rPr>
          <w:sz w:val="24"/>
          <w:lang w:val="da-DK"/>
        </w:rPr>
        <w:t>af</w:t>
      </w:r>
      <w:r w:rsidRPr="009E665C">
        <w:rPr>
          <w:spacing w:val="-1"/>
          <w:sz w:val="24"/>
          <w:lang w:val="da-DK"/>
        </w:rPr>
        <w:t xml:space="preserve"> </w:t>
      </w:r>
      <w:r w:rsidRPr="009E665C">
        <w:rPr>
          <w:sz w:val="24"/>
          <w:lang w:val="da-DK"/>
        </w:rPr>
        <w:t>nøgler</w:t>
      </w:r>
      <w:r w:rsidRPr="009E665C">
        <w:rPr>
          <w:spacing w:val="-1"/>
          <w:sz w:val="24"/>
          <w:lang w:val="da-DK"/>
        </w:rPr>
        <w:t xml:space="preserve"> </w:t>
      </w:r>
      <w:r w:rsidRPr="009E665C">
        <w:rPr>
          <w:spacing w:val="-4"/>
          <w:sz w:val="24"/>
          <w:lang w:val="da-DK"/>
        </w:rPr>
        <w:t>m.v.</w:t>
      </w:r>
    </w:p>
    <w:p w14:paraId="61C5AC25" w14:textId="77777777" w:rsidR="00635043" w:rsidRPr="009E665C" w:rsidRDefault="00635043">
      <w:pPr>
        <w:pStyle w:val="Brdtekst"/>
        <w:spacing w:before="96"/>
        <w:ind w:left="0"/>
        <w:jc w:val="left"/>
        <w:rPr>
          <w:lang w:val="da-DK"/>
        </w:rPr>
      </w:pPr>
    </w:p>
    <w:p w14:paraId="7769E4E0" w14:textId="77777777" w:rsidR="00635043" w:rsidRPr="009E665C" w:rsidRDefault="00644EC4">
      <w:pPr>
        <w:pStyle w:val="Listeafsnit"/>
        <w:numPr>
          <w:ilvl w:val="2"/>
          <w:numId w:val="80"/>
        </w:numPr>
        <w:tabs>
          <w:tab w:val="left" w:pos="685"/>
          <w:tab w:val="left" w:pos="4399"/>
        </w:tabs>
        <w:spacing w:before="0" w:line="249" w:lineRule="auto"/>
        <w:ind w:left="4399" w:right="444" w:hanging="3954"/>
        <w:jc w:val="left"/>
        <w:rPr>
          <w:i/>
          <w:sz w:val="24"/>
          <w:lang w:val="da-DK"/>
        </w:rPr>
      </w:pPr>
      <w:r w:rsidRPr="009E665C">
        <w:rPr>
          <w:i/>
          <w:sz w:val="24"/>
          <w:lang w:val="da-DK"/>
        </w:rPr>
        <w:t>Kommunalbestyrelsens</w:t>
      </w:r>
      <w:r w:rsidRPr="009E665C">
        <w:rPr>
          <w:i/>
          <w:spacing w:val="-6"/>
          <w:sz w:val="24"/>
          <w:lang w:val="da-DK"/>
        </w:rPr>
        <w:t xml:space="preserve"> </w:t>
      </w:r>
      <w:r w:rsidRPr="009E665C">
        <w:rPr>
          <w:i/>
          <w:sz w:val="24"/>
          <w:lang w:val="da-DK"/>
        </w:rPr>
        <w:t>transport</w:t>
      </w:r>
      <w:r w:rsidRPr="009E665C">
        <w:rPr>
          <w:i/>
          <w:spacing w:val="-5"/>
          <w:sz w:val="24"/>
          <w:lang w:val="da-DK"/>
        </w:rPr>
        <w:t xml:space="preserve"> </w:t>
      </w:r>
      <w:r w:rsidRPr="009E665C">
        <w:rPr>
          <w:i/>
          <w:sz w:val="24"/>
          <w:lang w:val="da-DK"/>
        </w:rPr>
        <w:t>eller</w:t>
      </w:r>
      <w:r w:rsidRPr="009E665C">
        <w:rPr>
          <w:i/>
          <w:spacing w:val="-6"/>
          <w:sz w:val="24"/>
          <w:lang w:val="da-DK"/>
        </w:rPr>
        <w:t xml:space="preserve"> </w:t>
      </w:r>
      <w:r w:rsidRPr="009E665C">
        <w:rPr>
          <w:i/>
          <w:sz w:val="24"/>
          <w:lang w:val="da-DK"/>
        </w:rPr>
        <w:t>behandling</w:t>
      </w:r>
      <w:r w:rsidRPr="009E665C">
        <w:rPr>
          <w:i/>
          <w:spacing w:val="-5"/>
          <w:sz w:val="24"/>
          <w:lang w:val="da-DK"/>
        </w:rPr>
        <w:t xml:space="preserve"> </w:t>
      </w:r>
      <w:r w:rsidRPr="009E665C">
        <w:rPr>
          <w:i/>
          <w:sz w:val="24"/>
          <w:lang w:val="da-DK"/>
        </w:rPr>
        <w:t>ved</w:t>
      </w:r>
      <w:r w:rsidRPr="009E665C">
        <w:rPr>
          <w:i/>
          <w:spacing w:val="-5"/>
          <w:sz w:val="24"/>
          <w:lang w:val="da-DK"/>
        </w:rPr>
        <w:t xml:space="preserve"> </w:t>
      </w:r>
      <w:r w:rsidRPr="009E665C">
        <w:rPr>
          <w:i/>
          <w:sz w:val="24"/>
          <w:lang w:val="da-DK"/>
        </w:rPr>
        <w:t>en</w:t>
      </w:r>
      <w:r w:rsidRPr="009E665C">
        <w:rPr>
          <w:i/>
          <w:spacing w:val="-5"/>
          <w:sz w:val="24"/>
          <w:lang w:val="da-DK"/>
        </w:rPr>
        <w:t xml:space="preserve"> </w:t>
      </w:r>
      <w:r w:rsidRPr="009E665C">
        <w:rPr>
          <w:i/>
          <w:sz w:val="24"/>
          <w:lang w:val="da-DK"/>
        </w:rPr>
        <w:t>kollektiv</w:t>
      </w:r>
      <w:r w:rsidRPr="009E665C">
        <w:rPr>
          <w:i/>
          <w:spacing w:val="-5"/>
          <w:sz w:val="24"/>
          <w:lang w:val="da-DK"/>
        </w:rPr>
        <w:t xml:space="preserve"> </w:t>
      </w:r>
      <w:r w:rsidRPr="009E665C">
        <w:rPr>
          <w:i/>
          <w:sz w:val="24"/>
          <w:lang w:val="da-DK"/>
        </w:rPr>
        <w:t>ordnings</w:t>
      </w:r>
      <w:r w:rsidRPr="009E665C">
        <w:rPr>
          <w:i/>
          <w:spacing w:val="-6"/>
          <w:sz w:val="24"/>
          <w:lang w:val="da-DK"/>
        </w:rPr>
        <w:t xml:space="preserve"> </w:t>
      </w:r>
      <w:r w:rsidRPr="009E665C">
        <w:rPr>
          <w:i/>
          <w:sz w:val="24"/>
          <w:lang w:val="da-DK"/>
        </w:rPr>
        <w:t>ophør</w:t>
      </w:r>
      <w:r w:rsidRPr="009E665C">
        <w:rPr>
          <w:i/>
          <w:spacing w:val="-6"/>
          <w:sz w:val="24"/>
          <w:lang w:val="da-DK"/>
        </w:rPr>
        <w:t xml:space="preserve"> </w:t>
      </w:r>
      <w:r w:rsidRPr="009E665C">
        <w:rPr>
          <w:i/>
          <w:sz w:val="24"/>
          <w:lang w:val="da-DK"/>
        </w:rPr>
        <w:t>i</w:t>
      </w:r>
      <w:r w:rsidRPr="009E665C">
        <w:rPr>
          <w:i/>
          <w:spacing w:val="-5"/>
          <w:sz w:val="24"/>
          <w:lang w:val="da-DK"/>
        </w:rPr>
        <w:t xml:space="preserve"> </w:t>
      </w:r>
      <w:r w:rsidRPr="009E665C">
        <w:rPr>
          <w:i/>
          <w:sz w:val="24"/>
          <w:lang w:val="da-DK"/>
        </w:rPr>
        <w:t>en</w:t>
      </w:r>
      <w:r w:rsidRPr="009E665C">
        <w:rPr>
          <w:i/>
          <w:spacing w:val="-5"/>
          <w:sz w:val="24"/>
          <w:lang w:val="da-DK"/>
        </w:rPr>
        <w:t xml:space="preserve"> </w:t>
      </w:r>
      <w:r w:rsidRPr="009E665C">
        <w:rPr>
          <w:i/>
          <w:sz w:val="24"/>
          <w:lang w:val="da-DK"/>
        </w:rPr>
        <w:t xml:space="preserve">gældende </w:t>
      </w:r>
      <w:r w:rsidRPr="009E665C">
        <w:rPr>
          <w:i/>
          <w:spacing w:val="-2"/>
          <w:sz w:val="24"/>
          <w:lang w:val="da-DK"/>
        </w:rPr>
        <w:t>tildelingsperiode</w:t>
      </w:r>
    </w:p>
    <w:p w14:paraId="347E529F" w14:textId="77777777" w:rsidR="00635043" w:rsidRPr="009E665C" w:rsidRDefault="00644EC4">
      <w:pPr>
        <w:pStyle w:val="Brdtekst"/>
        <w:spacing w:before="182" w:line="249" w:lineRule="auto"/>
        <w:ind w:right="107"/>
        <w:rPr>
          <w:lang w:val="da-DK"/>
        </w:rPr>
      </w:pPr>
      <w:r w:rsidRPr="009E665C">
        <w:rPr>
          <w:lang w:val="da-DK"/>
        </w:rPr>
        <w:t>Hvis en kollektiv ordning, der har fået tildelt kommunalt indsamlet affald, ophører i en gældende tilde- lingsperiode, vil kommunalbestyrelsen have ret til at foranstalte nødafhentning ved manglende afhentning fra producenten, jf. betingelserne og proceduren herfor i afsnit 2.2, hvis muligt.</w:t>
      </w:r>
    </w:p>
    <w:p w14:paraId="6D34714E" w14:textId="77777777" w:rsidR="00635043" w:rsidRPr="009E665C" w:rsidRDefault="00644EC4">
      <w:pPr>
        <w:pStyle w:val="Brdtekst"/>
        <w:spacing w:before="183" w:line="249" w:lineRule="auto"/>
        <w:ind w:right="106"/>
        <w:rPr>
          <w:lang w:val="da-DK"/>
        </w:rPr>
      </w:pPr>
      <w:r w:rsidRPr="009E665C">
        <w:rPr>
          <w:lang w:val="da-DK"/>
        </w:rPr>
        <w:t xml:space="preserve">I tilfælde af, at betingelserne og proceduren for nødafhentning efter afsnit 2.2 ikke kan lade sig gøre på grund af den kollektive ordnings ophør, kan kommunalbestyrelsen foranstalte nødafhentning og evt. be- </w:t>
      </w:r>
      <w:r w:rsidRPr="009E665C">
        <w:rPr>
          <w:spacing w:val="-2"/>
          <w:lang w:val="da-DK"/>
        </w:rPr>
        <w:t>handling.</w:t>
      </w:r>
    </w:p>
    <w:p w14:paraId="0FEBAB7C"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5F1E681F" w14:textId="77777777" w:rsidR="00635043" w:rsidRPr="009E665C" w:rsidRDefault="00644EC4">
      <w:pPr>
        <w:pStyle w:val="Overskrift1"/>
        <w:ind w:left="9342"/>
        <w:rPr>
          <w:lang w:val="da-DK"/>
        </w:rPr>
      </w:pPr>
      <w:bookmarkStart w:id="727" w:name="Bilag_14_-_Kriterier,_metode_og_størrels"/>
      <w:bookmarkEnd w:id="727"/>
      <w:r w:rsidRPr="009E665C">
        <w:rPr>
          <w:lang w:val="da-DK"/>
        </w:rPr>
        <w:lastRenderedPageBreak/>
        <w:t xml:space="preserve">Bilag </w:t>
      </w:r>
      <w:r w:rsidRPr="009E665C">
        <w:rPr>
          <w:spacing w:val="-5"/>
          <w:lang w:val="da-DK"/>
        </w:rPr>
        <w:t>14</w:t>
      </w:r>
    </w:p>
    <w:p w14:paraId="2C8D5052" w14:textId="77777777" w:rsidR="00635043" w:rsidRPr="009E665C" w:rsidRDefault="00644EC4">
      <w:pPr>
        <w:pStyle w:val="Overskrift2"/>
        <w:spacing w:before="136" w:line="249" w:lineRule="auto"/>
        <w:ind w:left="3672" w:hanging="3438"/>
        <w:rPr>
          <w:lang w:val="da-DK"/>
        </w:rPr>
      </w:pPr>
      <w:r w:rsidRPr="009E665C">
        <w:rPr>
          <w:lang w:val="da-DK"/>
        </w:rPr>
        <w:t>Kriterier,</w:t>
      </w:r>
      <w:r w:rsidRPr="009E665C">
        <w:rPr>
          <w:spacing w:val="-6"/>
          <w:lang w:val="da-DK"/>
        </w:rPr>
        <w:t xml:space="preserve"> </w:t>
      </w:r>
      <w:r w:rsidRPr="009E665C">
        <w:rPr>
          <w:lang w:val="da-DK"/>
        </w:rPr>
        <w:t>metode</w:t>
      </w:r>
      <w:r w:rsidRPr="009E665C">
        <w:rPr>
          <w:spacing w:val="-6"/>
          <w:lang w:val="da-DK"/>
        </w:rPr>
        <w:t xml:space="preserve"> </w:t>
      </w:r>
      <w:r w:rsidRPr="009E665C">
        <w:rPr>
          <w:lang w:val="da-DK"/>
        </w:rPr>
        <w:t>og</w:t>
      </w:r>
      <w:r w:rsidRPr="009E665C">
        <w:rPr>
          <w:spacing w:val="-6"/>
          <w:lang w:val="da-DK"/>
        </w:rPr>
        <w:t xml:space="preserve"> </w:t>
      </w:r>
      <w:r w:rsidRPr="009E665C">
        <w:rPr>
          <w:lang w:val="da-DK"/>
        </w:rPr>
        <w:t>størrelsesforhold</w:t>
      </w:r>
      <w:r w:rsidRPr="009E665C">
        <w:rPr>
          <w:spacing w:val="-7"/>
          <w:lang w:val="da-DK"/>
        </w:rPr>
        <w:t xml:space="preserve"> </w:t>
      </w:r>
      <w:r w:rsidRPr="009E665C">
        <w:rPr>
          <w:lang w:val="da-DK"/>
        </w:rPr>
        <w:t>for</w:t>
      </w:r>
      <w:r w:rsidRPr="009E665C">
        <w:rPr>
          <w:spacing w:val="-6"/>
          <w:lang w:val="da-DK"/>
        </w:rPr>
        <w:t xml:space="preserve"> </w:t>
      </w:r>
      <w:r w:rsidRPr="009E665C">
        <w:rPr>
          <w:lang w:val="da-DK"/>
        </w:rPr>
        <w:t>kollektive</w:t>
      </w:r>
      <w:r w:rsidRPr="009E665C">
        <w:rPr>
          <w:spacing w:val="-6"/>
          <w:lang w:val="da-DK"/>
        </w:rPr>
        <w:t xml:space="preserve"> </w:t>
      </w:r>
      <w:r w:rsidRPr="009E665C">
        <w:rPr>
          <w:lang w:val="da-DK"/>
        </w:rPr>
        <w:t>ordningers</w:t>
      </w:r>
      <w:r w:rsidRPr="009E665C">
        <w:rPr>
          <w:spacing w:val="-7"/>
          <w:lang w:val="da-DK"/>
        </w:rPr>
        <w:t xml:space="preserve"> </w:t>
      </w:r>
      <w:r w:rsidRPr="009E665C">
        <w:rPr>
          <w:lang w:val="da-DK"/>
        </w:rPr>
        <w:t>graduering</w:t>
      </w:r>
      <w:r w:rsidRPr="009E665C">
        <w:rPr>
          <w:spacing w:val="-6"/>
          <w:lang w:val="da-DK"/>
        </w:rPr>
        <w:t xml:space="preserve"> </w:t>
      </w:r>
      <w:r w:rsidRPr="009E665C">
        <w:rPr>
          <w:lang w:val="da-DK"/>
        </w:rPr>
        <w:t>af</w:t>
      </w:r>
      <w:r w:rsidRPr="009E665C">
        <w:rPr>
          <w:spacing w:val="-6"/>
          <w:lang w:val="da-DK"/>
        </w:rPr>
        <w:t xml:space="preserve"> </w:t>
      </w:r>
      <w:r w:rsidRPr="009E665C">
        <w:rPr>
          <w:lang w:val="da-DK"/>
        </w:rPr>
        <w:t>en</w:t>
      </w:r>
      <w:r w:rsidRPr="009E665C">
        <w:rPr>
          <w:spacing w:val="-7"/>
          <w:lang w:val="da-DK"/>
        </w:rPr>
        <w:t xml:space="preserve"> </w:t>
      </w:r>
      <w:r w:rsidRPr="009E665C">
        <w:rPr>
          <w:lang w:val="da-DK"/>
        </w:rPr>
        <w:t>producents</w:t>
      </w:r>
      <w:r w:rsidRPr="009E665C">
        <w:rPr>
          <w:spacing w:val="-7"/>
          <w:lang w:val="da-DK"/>
        </w:rPr>
        <w:t xml:space="preserve"> </w:t>
      </w:r>
      <w:r w:rsidRPr="009E665C">
        <w:rPr>
          <w:lang w:val="da-DK"/>
        </w:rPr>
        <w:t>øko­ nomiske bidrag, jf. § 8</w:t>
      </w:r>
      <w:ins w:id="728" w:author="Sofie Dam" w:date="2025-06-06T13:58:00Z">
        <w:r w:rsidR="000327FE">
          <w:rPr>
            <w:lang w:val="da-DK"/>
          </w:rPr>
          <w:t>7</w:t>
        </w:r>
      </w:ins>
      <w:del w:id="729" w:author="Sofie Dam" w:date="2025-06-06T13:58:00Z">
        <w:r w:rsidRPr="009E665C" w:rsidDel="000327FE">
          <w:rPr>
            <w:lang w:val="da-DK"/>
          </w:rPr>
          <w:delText>6</w:delText>
        </w:r>
      </w:del>
      <w:r w:rsidRPr="009E665C">
        <w:rPr>
          <w:lang w:val="da-DK"/>
        </w:rPr>
        <w:t>, stk. 1</w:t>
      </w:r>
    </w:p>
    <w:p w14:paraId="444F1236" w14:textId="77777777" w:rsidR="00635043" w:rsidRPr="009E665C" w:rsidRDefault="00644EC4">
      <w:pPr>
        <w:spacing w:before="182"/>
        <w:ind w:left="1306"/>
        <w:rPr>
          <w:i/>
          <w:sz w:val="24"/>
          <w:lang w:val="da-DK"/>
        </w:rPr>
      </w:pPr>
      <w:r w:rsidRPr="009E665C">
        <w:rPr>
          <w:i/>
          <w:sz w:val="24"/>
          <w:lang w:val="da-DK"/>
        </w:rPr>
        <w:t>1.</w:t>
      </w:r>
      <w:r w:rsidRPr="009E665C">
        <w:rPr>
          <w:i/>
          <w:spacing w:val="-3"/>
          <w:sz w:val="24"/>
          <w:lang w:val="da-DK"/>
        </w:rPr>
        <w:t xml:space="preserve"> </w:t>
      </w:r>
      <w:r w:rsidRPr="009E665C">
        <w:rPr>
          <w:i/>
          <w:sz w:val="24"/>
          <w:lang w:val="da-DK"/>
        </w:rPr>
        <w:t>Metode</w:t>
      </w:r>
      <w:r w:rsidRPr="009E665C">
        <w:rPr>
          <w:i/>
          <w:spacing w:val="-3"/>
          <w:sz w:val="24"/>
          <w:lang w:val="da-DK"/>
        </w:rPr>
        <w:t xml:space="preserve"> </w:t>
      </w:r>
      <w:r w:rsidRPr="009E665C">
        <w:rPr>
          <w:i/>
          <w:sz w:val="24"/>
          <w:lang w:val="da-DK"/>
        </w:rPr>
        <w:t>til</w:t>
      </w:r>
      <w:r w:rsidRPr="009E665C">
        <w:rPr>
          <w:i/>
          <w:spacing w:val="-2"/>
          <w:sz w:val="24"/>
          <w:lang w:val="da-DK"/>
        </w:rPr>
        <w:t xml:space="preserve"> </w:t>
      </w:r>
      <w:r w:rsidRPr="009E665C">
        <w:rPr>
          <w:i/>
          <w:sz w:val="24"/>
          <w:lang w:val="da-DK"/>
        </w:rPr>
        <w:t>kategorisering</w:t>
      </w:r>
      <w:r w:rsidRPr="009E665C">
        <w:rPr>
          <w:i/>
          <w:spacing w:val="-3"/>
          <w:sz w:val="24"/>
          <w:lang w:val="da-DK"/>
        </w:rPr>
        <w:t xml:space="preserve"> </w:t>
      </w:r>
      <w:r w:rsidRPr="009E665C">
        <w:rPr>
          <w:i/>
          <w:sz w:val="24"/>
          <w:lang w:val="da-DK"/>
        </w:rPr>
        <w:t>af</w:t>
      </w:r>
      <w:r w:rsidRPr="009E665C">
        <w:rPr>
          <w:i/>
          <w:spacing w:val="-2"/>
          <w:sz w:val="24"/>
          <w:lang w:val="da-DK"/>
        </w:rPr>
        <w:t xml:space="preserve"> </w:t>
      </w:r>
      <w:r w:rsidRPr="009E665C">
        <w:rPr>
          <w:i/>
          <w:sz w:val="24"/>
          <w:lang w:val="da-DK"/>
        </w:rPr>
        <w:t>materialeunderkategorier</w:t>
      </w:r>
      <w:r w:rsidRPr="009E665C">
        <w:rPr>
          <w:i/>
          <w:spacing w:val="-4"/>
          <w:sz w:val="24"/>
          <w:lang w:val="da-DK"/>
        </w:rPr>
        <w:t xml:space="preserve"> </w:t>
      </w:r>
      <w:r w:rsidRPr="009E665C">
        <w:rPr>
          <w:i/>
          <w:sz w:val="24"/>
          <w:lang w:val="da-DK"/>
        </w:rPr>
        <w:t>til</w:t>
      </w:r>
      <w:r w:rsidRPr="009E665C">
        <w:rPr>
          <w:i/>
          <w:spacing w:val="-2"/>
          <w:sz w:val="24"/>
          <w:lang w:val="da-DK"/>
        </w:rPr>
        <w:t xml:space="preserve"> </w:t>
      </w:r>
      <w:r w:rsidRPr="009E665C">
        <w:rPr>
          <w:i/>
          <w:sz w:val="24"/>
          <w:lang w:val="da-DK"/>
        </w:rPr>
        <w:t>graduering</w:t>
      </w:r>
      <w:r w:rsidRPr="009E665C">
        <w:rPr>
          <w:i/>
          <w:spacing w:val="-3"/>
          <w:sz w:val="24"/>
          <w:lang w:val="da-DK"/>
        </w:rPr>
        <w:t xml:space="preserve"> </w:t>
      </w:r>
      <w:r w:rsidRPr="009E665C">
        <w:rPr>
          <w:i/>
          <w:sz w:val="24"/>
          <w:lang w:val="da-DK"/>
        </w:rPr>
        <w:t>af</w:t>
      </w:r>
      <w:r w:rsidRPr="009E665C">
        <w:rPr>
          <w:i/>
          <w:spacing w:val="-2"/>
          <w:sz w:val="24"/>
          <w:lang w:val="da-DK"/>
        </w:rPr>
        <w:t xml:space="preserve"> bidrag</w:t>
      </w:r>
    </w:p>
    <w:p w14:paraId="287A72D7" w14:textId="77777777" w:rsidR="00635043" w:rsidRPr="009E665C" w:rsidRDefault="00644EC4">
      <w:pPr>
        <w:pStyle w:val="Brdtekst"/>
        <w:spacing w:before="192" w:line="249" w:lineRule="auto"/>
        <w:ind w:right="106" w:hanging="1"/>
        <w:rPr>
          <w:lang w:val="da-DK"/>
        </w:rPr>
      </w:pPr>
      <w:r w:rsidRPr="009E665C">
        <w:rPr>
          <w:lang w:val="da-DK"/>
        </w:rPr>
        <w:t>En emballage består af en hovedkomponent og eventuelle særskilte komponenter. Hovedkomponenten og særskilte komponenter kan have integrerede komponenter.</w:t>
      </w:r>
    </w:p>
    <w:p w14:paraId="7C94780B" w14:textId="77777777" w:rsidR="00635043" w:rsidRPr="009E665C" w:rsidRDefault="00644EC4">
      <w:pPr>
        <w:pStyle w:val="Brdtekst"/>
        <w:spacing w:before="182" w:line="249" w:lineRule="auto"/>
        <w:ind w:right="107"/>
        <w:rPr>
          <w:lang w:val="da-DK"/>
        </w:rPr>
      </w:pPr>
      <w:r w:rsidRPr="009E665C">
        <w:rPr>
          <w:lang w:val="da-DK"/>
        </w:rPr>
        <w:t>Hovedkomponenten, dokumenterede særskilte komponenter og integrerede komponenter der dokumente- ret kan adskilles fra komponenten den er sammensat med, kategoriseres uafhængigt af hinanden og efter komponentens dominerende materiale baseret på vægt.</w:t>
      </w:r>
    </w:p>
    <w:p w14:paraId="66CE4B4F" w14:textId="77777777" w:rsidR="00635043" w:rsidRPr="009E665C" w:rsidRDefault="00644EC4">
      <w:pPr>
        <w:pStyle w:val="Brdtekst"/>
        <w:spacing w:before="183" w:line="249" w:lineRule="auto"/>
        <w:ind w:right="106"/>
        <w:rPr>
          <w:lang w:val="da-DK"/>
        </w:rPr>
      </w:pPr>
      <w:r w:rsidRPr="009E665C">
        <w:rPr>
          <w:lang w:val="da-DK"/>
        </w:rPr>
        <w:t>Komponenter, der ikke er dokumenteret som særskilte komponenter, tilhører samme materialeunderkate- gori som hovedkomponenten og indgår i dens vægtberegning.</w:t>
      </w:r>
    </w:p>
    <w:p w14:paraId="132C05B8" w14:textId="77777777" w:rsidR="00635043" w:rsidRPr="009E665C" w:rsidRDefault="00644EC4">
      <w:pPr>
        <w:pStyle w:val="Brdtekst"/>
        <w:spacing w:before="182" w:line="249" w:lineRule="auto"/>
        <w:ind w:right="106" w:hanging="1"/>
        <w:rPr>
          <w:lang w:val="da-DK"/>
        </w:rPr>
      </w:pPr>
      <w:r w:rsidRPr="009E665C">
        <w:rPr>
          <w:lang w:val="da-DK"/>
        </w:rPr>
        <w:t>En integreret komponent dokumenteres som adskillelig ved, at den ved enkel mekanisk påvirkning under transport eller sortering adskilles fra komponenten, som den er sammensat med.</w:t>
      </w:r>
    </w:p>
    <w:p w14:paraId="1AE42C87" w14:textId="77777777" w:rsidR="00635043" w:rsidRPr="009E665C" w:rsidRDefault="00644EC4">
      <w:pPr>
        <w:pStyle w:val="Brdtekst"/>
        <w:spacing w:before="182" w:line="249" w:lineRule="auto"/>
        <w:ind w:right="106"/>
        <w:rPr>
          <w:lang w:val="da-DK"/>
        </w:rPr>
      </w:pPr>
      <w:r w:rsidRPr="009E665C">
        <w:rPr>
          <w:lang w:val="da-DK"/>
        </w:rPr>
        <w:t>Integrerede komponenter, der ikke er dokumenteret som adskillelige fra hovedkomponenten, tilhører samme materialeunderkategori som hovedkomponenten og indgår i dens vægtberegning.</w:t>
      </w:r>
    </w:p>
    <w:p w14:paraId="3E8CF1DD" w14:textId="77777777" w:rsidR="00635043" w:rsidRPr="009E665C" w:rsidRDefault="00644EC4">
      <w:pPr>
        <w:pStyle w:val="Brdtekst"/>
        <w:spacing w:before="182" w:line="249" w:lineRule="auto"/>
        <w:ind w:right="108"/>
        <w:rPr>
          <w:lang w:val="da-DK"/>
        </w:rPr>
      </w:pPr>
      <w:r w:rsidRPr="009E665C">
        <w:rPr>
          <w:lang w:val="da-DK"/>
        </w:rPr>
        <w:t>I det tilfælde, at der ikke findes et dominerende materiale, kategoriseres emballagen ud fra det materiale, der betaler det højeste økonomiske bidrag i den kollektive ordning.</w:t>
      </w:r>
    </w:p>
    <w:p w14:paraId="40277551" w14:textId="77777777" w:rsidR="00635043" w:rsidRPr="009E665C" w:rsidRDefault="00635043">
      <w:pPr>
        <w:pStyle w:val="Brdtekst"/>
        <w:spacing w:before="86"/>
        <w:ind w:left="0"/>
        <w:jc w:val="left"/>
        <w:rPr>
          <w:lang w:val="da-DK"/>
        </w:rPr>
      </w:pPr>
    </w:p>
    <w:p w14:paraId="44CC6996" w14:textId="77777777" w:rsidR="00635043" w:rsidRPr="009E665C" w:rsidRDefault="00644EC4">
      <w:pPr>
        <w:pStyle w:val="Listeafsnit"/>
        <w:numPr>
          <w:ilvl w:val="1"/>
          <w:numId w:val="79"/>
        </w:numPr>
        <w:tabs>
          <w:tab w:val="left" w:pos="627"/>
          <w:tab w:val="left" w:pos="4102"/>
        </w:tabs>
        <w:spacing w:before="0" w:line="249" w:lineRule="auto"/>
        <w:ind w:right="267" w:hanging="3835"/>
        <w:rPr>
          <w:i/>
          <w:sz w:val="24"/>
          <w:lang w:val="da-DK"/>
        </w:rPr>
      </w:pPr>
      <w:r w:rsidRPr="009E665C">
        <w:rPr>
          <w:i/>
          <w:sz w:val="24"/>
          <w:lang w:val="da-DK"/>
        </w:rPr>
        <w:t>Metode</w:t>
      </w:r>
      <w:r w:rsidRPr="009E665C">
        <w:rPr>
          <w:i/>
          <w:spacing w:val="-8"/>
          <w:sz w:val="24"/>
          <w:lang w:val="da-DK"/>
        </w:rPr>
        <w:t xml:space="preserve"> </w:t>
      </w:r>
      <w:r w:rsidRPr="009E665C">
        <w:rPr>
          <w:i/>
          <w:sz w:val="24"/>
          <w:lang w:val="da-DK"/>
        </w:rPr>
        <w:t>og</w:t>
      </w:r>
      <w:r w:rsidRPr="009E665C">
        <w:rPr>
          <w:i/>
          <w:spacing w:val="-8"/>
          <w:sz w:val="24"/>
          <w:lang w:val="da-DK"/>
        </w:rPr>
        <w:t xml:space="preserve"> </w:t>
      </w:r>
      <w:r w:rsidRPr="009E665C">
        <w:rPr>
          <w:i/>
          <w:sz w:val="24"/>
          <w:lang w:val="da-DK"/>
        </w:rPr>
        <w:t>størrelsesforhold</w:t>
      </w:r>
      <w:r w:rsidRPr="009E665C">
        <w:rPr>
          <w:i/>
          <w:spacing w:val="-8"/>
          <w:sz w:val="24"/>
          <w:lang w:val="da-DK"/>
        </w:rPr>
        <w:t xml:space="preserve"> </w:t>
      </w:r>
      <w:r w:rsidRPr="009E665C">
        <w:rPr>
          <w:i/>
          <w:sz w:val="24"/>
          <w:lang w:val="da-DK"/>
        </w:rPr>
        <w:t>for</w:t>
      </w:r>
      <w:r w:rsidRPr="009E665C">
        <w:rPr>
          <w:i/>
          <w:spacing w:val="-9"/>
          <w:sz w:val="24"/>
          <w:lang w:val="da-DK"/>
        </w:rPr>
        <w:t xml:space="preserve"> </w:t>
      </w:r>
      <w:r w:rsidRPr="009E665C">
        <w:rPr>
          <w:i/>
          <w:sz w:val="24"/>
          <w:lang w:val="da-DK"/>
        </w:rPr>
        <w:t>graduering</w:t>
      </w:r>
      <w:r w:rsidRPr="009E665C">
        <w:rPr>
          <w:i/>
          <w:spacing w:val="-8"/>
          <w:sz w:val="24"/>
          <w:lang w:val="da-DK"/>
        </w:rPr>
        <w:t xml:space="preserve"> </w:t>
      </w:r>
      <w:r w:rsidRPr="009E665C">
        <w:rPr>
          <w:i/>
          <w:sz w:val="24"/>
          <w:lang w:val="da-DK"/>
        </w:rPr>
        <w:t>af</w:t>
      </w:r>
      <w:r w:rsidRPr="009E665C">
        <w:rPr>
          <w:i/>
          <w:spacing w:val="-8"/>
          <w:sz w:val="24"/>
          <w:lang w:val="da-DK"/>
        </w:rPr>
        <w:t xml:space="preserve"> </w:t>
      </w:r>
      <w:r w:rsidRPr="009E665C">
        <w:rPr>
          <w:i/>
          <w:sz w:val="24"/>
          <w:lang w:val="da-DK"/>
        </w:rPr>
        <w:t>materialeunderkategorier</w:t>
      </w:r>
      <w:r w:rsidRPr="009E665C">
        <w:rPr>
          <w:i/>
          <w:spacing w:val="-9"/>
          <w:sz w:val="24"/>
          <w:lang w:val="da-DK"/>
        </w:rPr>
        <w:t xml:space="preserve"> </w:t>
      </w:r>
      <w:r w:rsidRPr="009E665C">
        <w:rPr>
          <w:i/>
          <w:sz w:val="24"/>
          <w:lang w:val="da-DK"/>
        </w:rPr>
        <w:t>med</w:t>
      </w:r>
      <w:r w:rsidRPr="009E665C">
        <w:rPr>
          <w:i/>
          <w:spacing w:val="-8"/>
          <w:sz w:val="24"/>
          <w:lang w:val="da-DK"/>
        </w:rPr>
        <w:t xml:space="preserve"> </w:t>
      </w:r>
      <w:r w:rsidRPr="009E665C">
        <w:rPr>
          <w:i/>
          <w:sz w:val="24"/>
          <w:lang w:val="da-DK"/>
        </w:rPr>
        <w:t>tre</w:t>
      </w:r>
      <w:r w:rsidRPr="009E665C">
        <w:rPr>
          <w:i/>
          <w:spacing w:val="-8"/>
          <w:sz w:val="24"/>
          <w:lang w:val="da-DK"/>
        </w:rPr>
        <w:t xml:space="preserve"> </w:t>
      </w:r>
      <w:r w:rsidRPr="009E665C">
        <w:rPr>
          <w:i/>
          <w:sz w:val="24"/>
          <w:lang w:val="da-DK"/>
        </w:rPr>
        <w:t>niveauer,</w:t>
      </w:r>
      <w:r w:rsidRPr="009E665C">
        <w:rPr>
          <w:i/>
          <w:spacing w:val="-8"/>
          <w:sz w:val="24"/>
          <w:lang w:val="da-DK"/>
        </w:rPr>
        <w:t xml:space="preserve"> </w:t>
      </w:r>
      <w:r w:rsidRPr="009E665C">
        <w:rPr>
          <w:i/>
          <w:sz w:val="24"/>
          <w:lang w:val="da-DK"/>
        </w:rPr>
        <w:t>jf.</w:t>
      </w:r>
      <w:r w:rsidRPr="009E665C">
        <w:rPr>
          <w:i/>
          <w:spacing w:val="-8"/>
          <w:sz w:val="24"/>
          <w:lang w:val="da-DK"/>
        </w:rPr>
        <w:t xml:space="preserve"> </w:t>
      </w:r>
      <w:r w:rsidRPr="009E665C">
        <w:rPr>
          <w:i/>
          <w:sz w:val="24"/>
          <w:lang w:val="da-DK"/>
        </w:rPr>
        <w:t>afsnit 3.1, 3.2, 3.3, 3.4 og 3.8</w:t>
      </w:r>
    </w:p>
    <w:p w14:paraId="70FB6C11" w14:textId="77777777" w:rsidR="00635043" w:rsidRPr="009E665C" w:rsidRDefault="00644EC4">
      <w:pPr>
        <w:pStyle w:val="Brdtekst"/>
        <w:spacing w:before="182"/>
        <w:jc w:val="left"/>
        <w:rPr>
          <w:lang w:val="da-DK"/>
        </w:rPr>
      </w:pPr>
      <w:r w:rsidRPr="009E665C">
        <w:rPr>
          <w:lang w:val="da-DK"/>
        </w:rPr>
        <w:t>En</w:t>
      </w:r>
      <w:r w:rsidRPr="009E665C">
        <w:rPr>
          <w:spacing w:val="-1"/>
          <w:lang w:val="da-DK"/>
        </w:rPr>
        <w:t xml:space="preserve"> </w:t>
      </w:r>
      <w:r w:rsidRPr="009E665C">
        <w:rPr>
          <w:lang w:val="da-DK"/>
        </w:rPr>
        <w:t>emballage</w:t>
      </w:r>
      <w:r w:rsidRPr="009E665C">
        <w:rPr>
          <w:spacing w:val="-1"/>
          <w:lang w:val="da-DK"/>
        </w:rPr>
        <w:t xml:space="preserve"> </w:t>
      </w:r>
      <w:r w:rsidRPr="009E665C">
        <w:rPr>
          <w:lang w:val="da-DK"/>
        </w:rPr>
        <w:t>inddeles</w:t>
      </w:r>
      <w:r w:rsidRPr="009E665C">
        <w:rPr>
          <w:spacing w:val="-2"/>
          <w:lang w:val="da-DK"/>
        </w:rPr>
        <w:t xml:space="preserve"> </w:t>
      </w:r>
      <w:r w:rsidRPr="009E665C">
        <w:rPr>
          <w:lang w:val="da-DK"/>
        </w:rPr>
        <w:t>i</w:t>
      </w:r>
      <w:r w:rsidRPr="009E665C">
        <w:rPr>
          <w:spacing w:val="-1"/>
          <w:lang w:val="da-DK"/>
        </w:rPr>
        <w:t xml:space="preserve"> </w:t>
      </w:r>
      <w:r w:rsidRPr="009E665C">
        <w:rPr>
          <w:lang w:val="da-DK"/>
        </w:rPr>
        <w:t>en</w:t>
      </w:r>
      <w:r w:rsidRPr="009E665C">
        <w:rPr>
          <w:spacing w:val="-1"/>
          <w:lang w:val="da-DK"/>
        </w:rPr>
        <w:t xml:space="preserve"> </w:t>
      </w:r>
      <w:r w:rsidRPr="009E665C">
        <w:rPr>
          <w:lang w:val="da-DK"/>
        </w:rPr>
        <w:t>af</w:t>
      </w:r>
      <w:r w:rsidRPr="009E665C">
        <w:rPr>
          <w:spacing w:val="-1"/>
          <w:lang w:val="da-DK"/>
        </w:rPr>
        <w:t xml:space="preserve"> </w:t>
      </w:r>
      <w:r w:rsidRPr="009E665C">
        <w:rPr>
          <w:lang w:val="da-DK"/>
        </w:rPr>
        <w:t>følgende</w:t>
      </w:r>
      <w:r w:rsidRPr="009E665C">
        <w:rPr>
          <w:spacing w:val="-1"/>
          <w:lang w:val="da-DK"/>
        </w:rPr>
        <w:t xml:space="preserve"> </w:t>
      </w:r>
      <w:r w:rsidRPr="009E665C">
        <w:rPr>
          <w:spacing w:val="-2"/>
          <w:lang w:val="da-DK"/>
        </w:rPr>
        <w:t>niveauer:</w:t>
      </w:r>
    </w:p>
    <w:p w14:paraId="786DBA70" w14:textId="77777777" w:rsidR="00635043" w:rsidRPr="009E665C" w:rsidRDefault="00644EC4">
      <w:pPr>
        <w:pStyle w:val="Listeafsnit"/>
        <w:numPr>
          <w:ilvl w:val="0"/>
          <w:numId w:val="74"/>
        </w:numPr>
        <w:tabs>
          <w:tab w:val="left" w:pos="410"/>
        </w:tabs>
        <w:spacing w:line="249" w:lineRule="auto"/>
        <w:ind w:right="105" w:hanging="301"/>
        <w:rPr>
          <w:sz w:val="24"/>
          <w:lang w:val="da-DK"/>
        </w:rPr>
      </w:pPr>
      <w:r w:rsidRPr="009E665C">
        <w:rPr>
          <w:sz w:val="24"/>
          <w:lang w:val="da-DK"/>
        </w:rPr>
        <w:t>Grønt</w:t>
      </w:r>
      <w:r w:rsidRPr="009E665C">
        <w:rPr>
          <w:spacing w:val="40"/>
          <w:sz w:val="24"/>
          <w:lang w:val="da-DK"/>
        </w:rPr>
        <w:t xml:space="preserve"> </w:t>
      </w:r>
      <w:r w:rsidRPr="009E665C">
        <w:rPr>
          <w:sz w:val="24"/>
          <w:lang w:val="da-DK"/>
        </w:rPr>
        <w:t>niveau:</w:t>
      </w:r>
      <w:r w:rsidRPr="009E665C">
        <w:rPr>
          <w:spacing w:val="40"/>
          <w:sz w:val="24"/>
          <w:lang w:val="da-DK"/>
        </w:rPr>
        <w:t xml:space="preserve"> </w:t>
      </w:r>
      <w:r w:rsidRPr="009E665C">
        <w:rPr>
          <w:sz w:val="24"/>
          <w:lang w:val="da-DK"/>
        </w:rPr>
        <w:t>Opfylder</w:t>
      </w:r>
      <w:r w:rsidRPr="009E665C">
        <w:rPr>
          <w:spacing w:val="40"/>
          <w:sz w:val="24"/>
          <w:lang w:val="da-DK"/>
        </w:rPr>
        <w:t xml:space="preserve"> </w:t>
      </w:r>
      <w:r w:rsidRPr="009E665C">
        <w:rPr>
          <w:sz w:val="24"/>
          <w:lang w:val="da-DK"/>
        </w:rPr>
        <w:t>designkriterierne</w:t>
      </w:r>
      <w:r w:rsidRPr="009E665C">
        <w:rPr>
          <w:spacing w:val="40"/>
          <w:sz w:val="24"/>
          <w:lang w:val="da-DK"/>
        </w:rPr>
        <w:t xml:space="preserve"> </w:t>
      </w:r>
      <w:r w:rsidRPr="009E665C">
        <w:rPr>
          <w:sz w:val="24"/>
          <w:lang w:val="da-DK"/>
        </w:rPr>
        <w:t>for</w:t>
      </w:r>
      <w:r w:rsidRPr="009E665C">
        <w:rPr>
          <w:spacing w:val="40"/>
          <w:sz w:val="24"/>
          <w:lang w:val="da-DK"/>
        </w:rPr>
        <w:t xml:space="preserve"> </w:t>
      </w:r>
      <w:r w:rsidRPr="009E665C">
        <w:rPr>
          <w:sz w:val="24"/>
          <w:lang w:val="da-DK"/>
        </w:rPr>
        <w:t>grønt</w:t>
      </w:r>
      <w:r w:rsidRPr="009E665C">
        <w:rPr>
          <w:spacing w:val="40"/>
          <w:sz w:val="24"/>
          <w:lang w:val="da-DK"/>
        </w:rPr>
        <w:t xml:space="preserve"> </w:t>
      </w:r>
      <w:r w:rsidRPr="009E665C">
        <w:rPr>
          <w:sz w:val="24"/>
          <w:lang w:val="da-DK"/>
        </w:rPr>
        <w:t>niveau</w:t>
      </w:r>
      <w:r w:rsidRPr="009E665C">
        <w:rPr>
          <w:spacing w:val="40"/>
          <w:sz w:val="24"/>
          <w:lang w:val="da-DK"/>
        </w:rPr>
        <w:t xml:space="preserve"> </w:t>
      </w:r>
      <w:r w:rsidRPr="009E665C">
        <w:rPr>
          <w:sz w:val="24"/>
          <w:lang w:val="da-DK"/>
        </w:rPr>
        <w:t>og</w:t>
      </w:r>
      <w:r w:rsidRPr="009E665C">
        <w:rPr>
          <w:spacing w:val="40"/>
          <w:sz w:val="24"/>
          <w:lang w:val="da-DK"/>
        </w:rPr>
        <w:t xml:space="preserve"> </w:t>
      </w:r>
      <w:r w:rsidRPr="009E665C">
        <w:rPr>
          <w:sz w:val="24"/>
          <w:lang w:val="da-DK"/>
        </w:rPr>
        <w:t>ingen</w:t>
      </w:r>
      <w:r w:rsidRPr="009E665C">
        <w:rPr>
          <w:spacing w:val="40"/>
          <w:sz w:val="24"/>
          <w:lang w:val="da-DK"/>
        </w:rPr>
        <w:t xml:space="preserve"> </w:t>
      </w:r>
      <w:r w:rsidRPr="009E665C">
        <w:rPr>
          <w:sz w:val="24"/>
          <w:lang w:val="da-DK"/>
        </w:rPr>
        <w:t>af</w:t>
      </w:r>
      <w:r w:rsidRPr="009E665C">
        <w:rPr>
          <w:spacing w:val="40"/>
          <w:sz w:val="24"/>
          <w:lang w:val="da-DK"/>
        </w:rPr>
        <w:t xml:space="preserve"> </w:t>
      </w:r>
      <w:r w:rsidRPr="009E665C">
        <w:rPr>
          <w:sz w:val="24"/>
          <w:lang w:val="da-DK"/>
        </w:rPr>
        <w:t>designkriterierne</w:t>
      </w:r>
      <w:r w:rsidRPr="009E665C">
        <w:rPr>
          <w:spacing w:val="40"/>
          <w:sz w:val="24"/>
          <w:lang w:val="da-DK"/>
        </w:rPr>
        <w:t xml:space="preserve"> </w:t>
      </w:r>
      <w:r w:rsidRPr="009E665C">
        <w:rPr>
          <w:sz w:val="24"/>
          <w:lang w:val="da-DK"/>
        </w:rPr>
        <w:t>for</w:t>
      </w:r>
      <w:r w:rsidRPr="009E665C">
        <w:rPr>
          <w:spacing w:val="40"/>
          <w:sz w:val="24"/>
          <w:lang w:val="da-DK"/>
        </w:rPr>
        <w:t xml:space="preserve"> </w:t>
      </w:r>
      <w:r w:rsidRPr="009E665C">
        <w:rPr>
          <w:sz w:val="24"/>
          <w:lang w:val="da-DK"/>
        </w:rPr>
        <w:t>rødt</w:t>
      </w:r>
      <w:r w:rsidRPr="009E665C">
        <w:rPr>
          <w:spacing w:val="80"/>
          <w:sz w:val="24"/>
          <w:lang w:val="da-DK"/>
        </w:rPr>
        <w:t xml:space="preserve"> </w:t>
      </w:r>
      <w:r w:rsidRPr="009E665C">
        <w:rPr>
          <w:spacing w:val="-2"/>
          <w:sz w:val="24"/>
          <w:lang w:val="da-DK"/>
        </w:rPr>
        <w:t>niveau.</w:t>
      </w:r>
    </w:p>
    <w:p w14:paraId="24965B0B" w14:textId="77777777" w:rsidR="00635043" w:rsidRPr="009E665C" w:rsidRDefault="00644EC4">
      <w:pPr>
        <w:pStyle w:val="Listeafsnit"/>
        <w:numPr>
          <w:ilvl w:val="0"/>
          <w:numId w:val="74"/>
        </w:numPr>
        <w:tabs>
          <w:tab w:val="left" w:pos="410"/>
        </w:tabs>
        <w:spacing w:before="2" w:line="249" w:lineRule="auto"/>
        <w:ind w:right="104"/>
        <w:rPr>
          <w:sz w:val="24"/>
          <w:lang w:val="da-DK"/>
        </w:rPr>
      </w:pPr>
      <w:r w:rsidRPr="009E665C">
        <w:rPr>
          <w:sz w:val="24"/>
          <w:lang w:val="da-DK"/>
        </w:rPr>
        <w:t>Gult</w:t>
      </w:r>
      <w:r w:rsidRPr="009E665C">
        <w:rPr>
          <w:spacing w:val="24"/>
          <w:sz w:val="24"/>
          <w:lang w:val="da-DK"/>
        </w:rPr>
        <w:t xml:space="preserve"> </w:t>
      </w:r>
      <w:r w:rsidRPr="009E665C">
        <w:rPr>
          <w:sz w:val="24"/>
          <w:lang w:val="da-DK"/>
        </w:rPr>
        <w:t>niveau:</w:t>
      </w:r>
      <w:r w:rsidRPr="009E665C">
        <w:rPr>
          <w:spacing w:val="24"/>
          <w:sz w:val="24"/>
          <w:lang w:val="da-DK"/>
        </w:rPr>
        <w:t xml:space="preserve"> </w:t>
      </w:r>
      <w:r w:rsidRPr="009E665C">
        <w:rPr>
          <w:sz w:val="24"/>
          <w:lang w:val="da-DK"/>
        </w:rPr>
        <w:t>Opfylder</w:t>
      </w:r>
      <w:r w:rsidRPr="009E665C">
        <w:rPr>
          <w:spacing w:val="24"/>
          <w:sz w:val="24"/>
          <w:lang w:val="da-DK"/>
        </w:rPr>
        <w:t xml:space="preserve"> </w:t>
      </w:r>
      <w:r w:rsidRPr="009E665C">
        <w:rPr>
          <w:sz w:val="24"/>
          <w:lang w:val="da-DK"/>
        </w:rPr>
        <w:t>designkriterierne</w:t>
      </w:r>
      <w:r w:rsidRPr="009E665C">
        <w:rPr>
          <w:spacing w:val="24"/>
          <w:sz w:val="24"/>
          <w:lang w:val="da-DK"/>
        </w:rPr>
        <w:t xml:space="preserve"> </w:t>
      </w:r>
      <w:r w:rsidRPr="009E665C">
        <w:rPr>
          <w:sz w:val="24"/>
          <w:lang w:val="da-DK"/>
        </w:rPr>
        <w:t>for</w:t>
      </w:r>
      <w:r w:rsidRPr="009E665C">
        <w:rPr>
          <w:spacing w:val="24"/>
          <w:sz w:val="24"/>
          <w:lang w:val="da-DK"/>
        </w:rPr>
        <w:t xml:space="preserve"> </w:t>
      </w:r>
      <w:r w:rsidRPr="009E665C">
        <w:rPr>
          <w:sz w:val="24"/>
          <w:lang w:val="da-DK"/>
        </w:rPr>
        <w:t>gult</w:t>
      </w:r>
      <w:r w:rsidRPr="009E665C">
        <w:rPr>
          <w:spacing w:val="24"/>
          <w:sz w:val="24"/>
          <w:lang w:val="da-DK"/>
        </w:rPr>
        <w:t xml:space="preserve"> </w:t>
      </w:r>
      <w:r w:rsidRPr="009E665C">
        <w:rPr>
          <w:sz w:val="24"/>
          <w:lang w:val="da-DK"/>
        </w:rPr>
        <w:t>eller</w:t>
      </w:r>
      <w:r w:rsidRPr="009E665C">
        <w:rPr>
          <w:spacing w:val="24"/>
          <w:sz w:val="24"/>
          <w:lang w:val="da-DK"/>
        </w:rPr>
        <w:t xml:space="preserve"> </w:t>
      </w:r>
      <w:r w:rsidRPr="009E665C">
        <w:rPr>
          <w:sz w:val="24"/>
          <w:lang w:val="da-DK"/>
        </w:rPr>
        <w:t>grønt</w:t>
      </w:r>
      <w:r w:rsidRPr="009E665C">
        <w:rPr>
          <w:spacing w:val="24"/>
          <w:sz w:val="24"/>
          <w:lang w:val="da-DK"/>
        </w:rPr>
        <w:t xml:space="preserve"> </w:t>
      </w:r>
      <w:r w:rsidRPr="009E665C">
        <w:rPr>
          <w:sz w:val="24"/>
          <w:lang w:val="da-DK"/>
        </w:rPr>
        <w:t>niveau,</w:t>
      </w:r>
      <w:r w:rsidRPr="009E665C">
        <w:rPr>
          <w:spacing w:val="24"/>
          <w:sz w:val="24"/>
          <w:lang w:val="da-DK"/>
        </w:rPr>
        <w:t xml:space="preserve"> </w:t>
      </w:r>
      <w:r w:rsidRPr="009E665C">
        <w:rPr>
          <w:sz w:val="24"/>
          <w:lang w:val="da-DK"/>
        </w:rPr>
        <w:t>og</w:t>
      </w:r>
      <w:r w:rsidRPr="009E665C">
        <w:rPr>
          <w:spacing w:val="24"/>
          <w:sz w:val="24"/>
          <w:lang w:val="da-DK"/>
        </w:rPr>
        <w:t xml:space="preserve"> </w:t>
      </w:r>
      <w:r w:rsidRPr="009E665C">
        <w:rPr>
          <w:sz w:val="24"/>
          <w:lang w:val="da-DK"/>
        </w:rPr>
        <w:t>ingen</w:t>
      </w:r>
      <w:r w:rsidRPr="009E665C">
        <w:rPr>
          <w:spacing w:val="24"/>
          <w:sz w:val="24"/>
          <w:lang w:val="da-DK"/>
        </w:rPr>
        <w:t xml:space="preserve"> </w:t>
      </w:r>
      <w:r w:rsidRPr="009E665C">
        <w:rPr>
          <w:sz w:val="24"/>
          <w:lang w:val="da-DK"/>
        </w:rPr>
        <w:t>af</w:t>
      </w:r>
      <w:r w:rsidRPr="009E665C">
        <w:rPr>
          <w:spacing w:val="24"/>
          <w:sz w:val="24"/>
          <w:lang w:val="da-DK"/>
        </w:rPr>
        <w:t xml:space="preserve"> </w:t>
      </w:r>
      <w:r w:rsidRPr="009E665C">
        <w:rPr>
          <w:sz w:val="24"/>
          <w:lang w:val="da-DK"/>
        </w:rPr>
        <w:t>designkriterierne</w:t>
      </w:r>
      <w:r w:rsidRPr="009E665C">
        <w:rPr>
          <w:spacing w:val="24"/>
          <w:sz w:val="24"/>
          <w:lang w:val="da-DK"/>
        </w:rPr>
        <w:t xml:space="preserve"> </w:t>
      </w:r>
      <w:r w:rsidRPr="009E665C">
        <w:rPr>
          <w:sz w:val="24"/>
          <w:lang w:val="da-DK"/>
        </w:rPr>
        <w:t>for rødt niveau.</w:t>
      </w:r>
    </w:p>
    <w:p w14:paraId="372F6E51" w14:textId="77777777" w:rsidR="00635043" w:rsidRPr="009E665C" w:rsidRDefault="00644EC4">
      <w:pPr>
        <w:pStyle w:val="Listeafsnit"/>
        <w:numPr>
          <w:ilvl w:val="0"/>
          <w:numId w:val="74"/>
        </w:numPr>
        <w:tabs>
          <w:tab w:val="left" w:pos="410"/>
        </w:tabs>
        <w:spacing w:before="2"/>
        <w:rPr>
          <w:sz w:val="24"/>
          <w:lang w:val="da-DK"/>
        </w:rPr>
      </w:pPr>
      <w:r w:rsidRPr="009E665C">
        <w:rPr>
          <w:sz w:val="24"/>
          <w:lang w:val="da-DK"/>
        </w:rPr>
        <w:t xml:space="preserve">Rødt niveau: Opfylder et eller flere af designkriterierene for rødt </w:t>
      </w:r>
      <w:r w:rsidRPr="009E665C">
        <w:rPr>
          <w:spacing w:val="-2"/>
          <w:sz w:val="24"/>
          <w:lang w:val="da-DK"/>
        </w:rPr>
        <w:t>niveau.</w:t>
      </w:r>
    </w:p>
    <w:p w14:paraId="31A7F18B" w14:textId="77777777" w:rsidR="00635043" w:rsidRPr="009E665C" w:rsidRDefault="00635043">
      <w:pPr>
        <w:pStyle w:val="Brdtekst"/>
        <w:spacing w:before="96"/>
        <w:ind w:left="0"/>
        <w:jc w:val="left"/>
        <w:rPr>
          <w:lang w:val="da-DK"/>
        </w:rPr>
      </w:pPr>
    </w:p>
    <w:p w14:paraId="12EA2C5A" w14:textId="77777777" w:rsidR="00635043" w:rsidRPr="009E665C" w:rsidRDefault="00644EC4">
      <w:pPr>
        <w:pStyle w:val="Brdtekst"/>
        <w:spacing w:before="0"/>
        <w:jc w:val="left"/>
        <w:rPr>
          <w:lang w:val="da-DK"/>
        </w:rPr>
      </w:pPr>
      <w:r w:rsidRPr="009E665C">
        <w:rPr>
          <w:lang w:val="da-DK"/>
        </w:rPr>
        <w:t>Kan</w:t>
      </w:r>
      <w:r w:rsidRPr="009E665C">
        <w:rPr>
          <w:spacing w:val="-1"/>
          <w:lang w:val="da-DK"/>
        </w:rPr>
        <w:t xml:space="preserve"> </w:t>
      </w:r>
      <w:r w:rsidRPr="009E665C">
        <w:rPr>
          <w:lang w:val="da-DK"/>
        </w:rPr>
        <w:t>ét</w:t>
      </w:r>
      <w:r w:rsidRPr="009E665C">
        <w:rPr>
          <w:spacing w:val="-1"/>
          <w:lang w:val="da-DK"/>
        </w:rPr>
        <w:t xml:space="preserve"> </w:t>
      </w:r>
      <w:r w:rsidRPr="009E665C">
        <w:rPr>
          <w:lang w:val="da-DK"/>
        </w:rPr>
        <w:t>designkriterium</w:t>
      </w:r>
      <w:r w:rsidRPr="009E665C">
        <w:rPr>
          <w:spacing w:val="-1"/>
          <w:lang w:val="da-DK"/>
        </w:rPr>
        <w:t xml:space="preserve"> </w:t>
      </w:r>
      <w:r w:rsidRPr="009E665C">
        <w:rPr>
          <w:lang w:val="da-DK"/>
        </w:rPr>
        <w:t>ikke</w:t>
      </w:r>
      <w:r w:rsidRPr="009E665C">
        <w:rPr>
          <w:spacing w:val="-1"/>
          <w:lang w:val="da-DK"/>
        </w:rPr>
        <w:t xml:space="preserve"> </w:t>
      </w:r>
      <w:r w:rsidRPr="009E665C">
        <w:rPr>
          <w:lang w:val="da-DK"/>
        </w:rPr>
        <w:t>dokumenteres, placeres</w:t>
      </w:r>
      <w:r w:rsidRPr="009E665C">
        <w:rPr>
          <w:spacing w:val="-2"/>
          <w:lang w:val="da-DK"/>
        </w:rPr>
        <w:t xml:space="preserve"> </w:t>
      </w:r>
      <w:r w:rsidRPr="009E665C">
        <w:rPr>
          <w:lang w:val="da-DK"/>
        </w:rPr>
        <w:t>emballagen</w:t>
      </w:r>
      <w:r w:rsidRPr="009E665C">
        <w:rPr>
          <w:spacing w:val="-1"/>
          <w:lang w:val="da-DK"/>
        </w:rPr>
        <w:t xml:space="preserve"> </w:t>
      </w:r>
      <w:r w:rsidRPr="009E665C">
        <w:rPr>
          <w:lang w:val="da-DK"/>
        </w:rPr>
        <w:t>i</w:t>
      </w:r>
      <w:r w:rsidRPr="009E665C">
        <w:rPr>
          <w:spacing w:val="-1"/>
          <w:lang w:val="da-DK"/>
        </w:rPr>
        <w:t xml:space="preserve"> </w:t>
      </w:r>
      <w:r w:rsidRPr="009E665C">
        <w:rPr>
          <w:lang w:val="da-DK"/>
        </w:rPr>
        <w:t xml:space="preserve">rødt </w:t>
      </w:r>
      <w:r w:rsidRPr="009E665C">
        <w:rPr>
          <w:spacing w:val="-2"/>
          <w:lang w:val="da-DK"/>
        </w:rPr>
        <w:t>niveau.</w:t>
      </w:r>
    </w:p>
    <w:p w14:paraId="3CB43DC8" w14:textId="77777777" w:rsidR="00635043" w:rsidRPr="009E665C" w:rsidRDefault="00644EC4">
      <w:pPr>
        <w:pStyle w:val="Brdtekst"/>
        <w:spacing w:before="192" w:line="249" w:lineRule="auto"/>
        <w:ind w:right="106"/>
        <w:rPr>
          <w:lang w:val="da-DK"/>
        </w:rPr>
      </w:pPr>
      <w:r w:rsidRPr="009E665C">
        <w:rPr>
          <w:lang w:val="da-DK"/>
        </w:rPr>
        <w:t>Den kollektive ordning tillægger hver producent, som tilgængeliggør emballage i rødt niveau en merom- kostning på 35 procent i tillæg til producentens tilgængeliggjorte emballages beregnede operationelle omkostninger i en materialeunderkategori. Den kollektive ordning anvender indtægterne fra de opkræve- de meromkostninger i en materialeunderkategori til at give en bonus til producenter i samme materialeun- derkategori, som tilgængeliggør emballage i grønt niveau. Den kollektive ordning skal dog sikre, at producenter med emballage i grønt niveau i den pågældende materialeunderkategori, minimum betaler 20 procent af producentens beregnede operationelle omkostninger for materialeunderkategorien.</w:t>
      </w:r>
    </w:p>
    <w:p w14:paraId="69B2E743" w14:textId="77777777" w:rsidR="00635043" w:rsidRPr="009E665C" w:rsidRDefault="00644EC4">
      <w:pPr>
        <w:pStyle w:val="Brdtekst"/>
        <w:spacing w:before="187" w:line="249" w:lineRule="auto"/>
        <w:ind w:right="106"/>
        <w:rPr>
          <w:lang w:val="da-DK"/>
        </w:rPr>
      </w:pPr>
      <w:r w:rsidRPr="009E665C">
        <w:rPr>
          <w:lang w:val="da-DK"/>
        </w:rPr>
        <w:t>Eventuelle yderligere indtægter fra opkrævede meromkostninger fordeles først på producenter i samme materialeunderkategori, som tilgængeliggør emballage i gult niveau.</w:t>
      </w:r>
    </w:p>
    <w:p w14:paraId="0F5EEBBB" w14:textId="77777777" w:rsidR="00635043" w:rsidRPr="009E665C" w:rsidRDefault="00644EC4">
      <w:pPr>
        <w:pStyle w:val="Brdtekst"/>
        <w:spacing w:before="182" w:line="249" w:lineRule="auto"/>
        <w:ind w:right="107" w:hanging="1"/>
        <w:rPr>
          <w:lang w:val="da-DK"/>
        </w:rPr>
      </w:pPr>
      <w:r w:rsidRPr="009E665C">
        <w:rPr>
          <w:lang w:val="da-DK"/>
        </w:rPr>
        <w:t>Emballage i gult niveau skal minimum betale 20 procent af producentens beregnede operationelle om- kostninger for materialeunderkategorien.</w:t>
      </w:r>
    </w:p>
    <w:p w14:paraId="4786181C" w14:textId="77777777" w:rsidR="00635043" w:rsidRPr="009E665C" w:rsidRDefault="00635043">
      <w:pPr>
        <w:spacing w:line="249" w:lineRule="auto"/>
        <w:rPr>
          <w:lang w:val="da-DK"/>
        </w:rPr>
        <w:sectPr w:rsidR="00635043" w:rsidRPr="009E665C">
          <w:pgSz w:w="11910" w:h="16840"/>
          <w:pgMar w:top="1320" w:right="740" w:bottom="840" w:left="740" w:header="0" w:footer="652" w:gutter="0"/>
          <w:cols w:space="708"/>
        </w:sectPr>
      </w:pPr>
    </w:p>
    <w:p w14:paraId="7E57C655" w14:textId="77777777" w:rsidR="00635043" w:rsidRPr="009E665C" w:rsidRDefault="00644EC4">
      <w:pPr>
        <w:pStyle w:val="Brdtekst"/>
        <w:spacing w:before="67" w:line="249" w:lineRule="auto"/>
        <w:ind w:right="107" w:hanging="1"/>
        <w:rPr>
          <w:lang w:val="da-DK"/>
        </w:rPr>
      </w:pPr>
      <w:r w:rsidRPr="009E665C">
        <w:rPr>
          <w:lang w:val="da-DK"/>
        </w:rPr>
        <w:lastRenderedPageBreak/>
        <w:t>Eventuelle yderligere indtægter fra opkrævede meromkostninger fordeles dernæst på producenter i</w:t>
      </w:r>
      <w:r w:rsidRPr="009E665C">
        <w:rPr>
          <w:spacing w:val="40"/>
          <w:lang w:val="da-DK"/>
        </w:rPr>
        <w:t xml:space="preserve"> </w:t>
      </w:r>
      <w:r w:rsidRPr="009E665C">
        <w:rPr>
          <w:lang w:val="da-DK"/>
        </w:rPr>
        <w:t>samme materialeunderkategori, som tilgængeliggør emballage i rødt niveau.</w:t>
      </w:r>
    </w:p>
    <w:p w14:paraId="086094C2" w14:textId="77777777" w:rsidR="00635043" w:rsidRPr="009E665C" w:rsidRDefault="00635043">
      <w:pPr>
        <w:pStyle w:val="Brdtekst"/>
        <w:spacing w:before="86"/>
        <w:ind w:left="0"/>
        <w:jc w:val="left"/>
        <w:rPr>
          <w:lang w:val="da-DK"/>
        </w:rPr>
      </w:pPr>
    </w:p>
    <w:p w14:paraId="7C377CE9" w14:textId="77777777" w:rsidR="00635043" w:rsidRPr="009E665C" w:rsidRDefault="00644EC4">
      <w:pPr>
        <w:pStyle w:val="Listeafsnit"/>
        <w:numPr>
          <w:ilvl w:val="1"/>
          <w:numId w:val="79"/>
        </w:numPr>
        <w:tabs>
          <w:tab w:val="left" w:pos="662"/>
          <w:tab w:val="left" w:pos="4042"/>
        </w:tabs>
        <w:spacing w:before="0" w:line="249" w:lineRule="auto"/>
        <w:ind w:left="4042" w:right="302" w:hanging="3740"/>
        <w:rPr>
          <w:i/>
          <w:sz w:val="24"/>
          <w:lang w:val="da-DK"/>
        </w:rPr>
      </w:pPr>
      <w:r w:rsidRPr="009E665C">
        <w:rPr>
          <w:i/>
          <w:sz w:val="24"/>
          <w:lang w:val="da-DK"/>
        </w:rPr>
        <w:t>Metode</w:t>
      </w:r>
      <w:r w:rsidRPr="009E665C">
        <w:rPr>
          <w:i/>
          <w:spacing w:val="-7"/>
          <w:sz w:val="24"/>
          <w:lang w:val="da-DK"/>
        </w:rPr>
        <w:t xml:space="preserve"> </w:t>
      </w:r>
      <w:r w:rsidRPr="009E665C">
        <w:rPr>
          <w:i/>
          <w:sz w:val="24"/>
          <w:lang w:val="da-DK"/>
        </w:rPr>
        <w:t>og</w:t>
      </w:r>
      <w:r w:rsidRPr="009E665C">
        <w:rPr>
          <w:i/>
          <w:spacing w:val="-7"/>
          <w:sz w:val="24"/>
          <w:lang w:val="da-DK"/>
        </w:rPr>
        <w:t xml:space="preserve"> </w:t>
      </w:r>
      <w:r w:rsidRPr="009E665C">
        <w:rPr>
          <w:i/>
          <w:sz w:val="24"/>
          <w:lang w:val="da-DK"/>
        </w:rPr>
        <w:t>størrelsesforhold</w:t>
      </w:r>
      <w:r w:rsidRPr="009E665C">
        <w:rPr>
          <w:i/>
          <w:spacing w:val="-7"/>
          <w:sz w:val="24"/>
          <w:lang w:val="da-DK"/>
        </w:rPr>
        <w:t xml:space="preserve"> </w:t>
      </w:r>
      <w:r w:rsidRPr="009E665C">
        <w:rPr>
          <w:i/>
          <w:sz w:val="24"/>
          <w:lang w:val="da-DK"/>
        </w:rPr>
        <w:t>for</w:t>
      </w:r>
      <w:r w:rsidRPr="009E665C">
        <w:rPr>
          <w:i/>
          <w:spacing w:val="-8"/>
          <w:sz w:val="24"/>
          <w:lang w:val="da-DK"/>
        </w:rPr>
        <w:t xml:space="preserve"> </w:t>
      </w:r>
      <w:r w:rsidRPr="009E665C">
        <w:rPr>
          <w:i/>
          <w:sz w:val="24"/>
          <w:lang w:val="da-DK"/>
        </w:rPr>
        <w:t>graduering</w:t>
      </w:r>
      <w:r w:rsidRPr="009E665C">
        <w:rPr>
          <w:i/>
          <w:spacing w:val="-7"/>
          <w:sz w:val="24"/>
          <w:lang w:val="da-DK"/>
        </w:rPr>
        <w:t xml:space="preserve"> </w:t>
      </w:r>
      <w:r w:rsidRPr="009E665C">
        <w:rPr>
          <w:i/>
          <w:sz w:val="24"/>
          <w:lang w:val="da-DK"/>
        </w:rPr>
        <w:t>af</w:t>
      </w:r>
      <w:r w:rsidRPr="009E665C">
        <w:rPr>
          <w:i/>
          <w:spacing w:val="-7"/>
          <w:sz w:val="24"/>
          <w:lang w:val="da-DK"/>
        </w:rPr>
        <w:t xml:space="preserve"> </w:t>
      </w:r>
      <w:r w:rsidRPr="009E665C">
        <w:rPr>
          <w:i/>
          <w:sz w:val="24"/>
          <w:lang w:val="da-DK"/>
        </w:rPr>
        <w:t>materialeunderkategorier</w:t>
      </w:r>
      <w:r w:rsidRPr="009E665C">
        <w:rPr>
          <w:i/>
          <w:spacing w:val="-8"/>
          <w:sz w:val="24"/>
          <w:lang w:val="da-DK"/>
        </w:rPr>
        <w:t xml:space="preserve"> </w:t>
      </w:r>
      <w:r w:rsidRPr="009E665C">
        <w:rPr>
          <w:i/>
          <w:sz w:val="24"/>
          <w:lang w:val="da-DK"/>
        </w:rPr>
        <w:t>med</w:t>
      </w:r>
      <w:r w:rsidRPr="009E665C">
        <w:rPr>
          <w:i/>
          <w:spacing w:val="-7"/>
          <w:sz w:val="24"/>
          <w:lang w:val="da-DK"/>
        </w:rPr>
        <w:t xml:space="preserve"> </w:t>
      </w:r>
      <w:r w:rsidRPr="009E665C">
        <w:rPr>
          <w:i/>
          <w:sz w:val="24"/>
          <w:lang w:val="da-DK"/>
        </w:rPr>
        <w:t>to</w:t>
      </w:r>
      <w:r w:rsidRPr="009E665C">
        <w:rPr>
          <w:i/>
          <w:spacing w:val="-7"/>
          <w:sz w:val="24"/>
          <w:lang w:val="da-DK"/>
        </w:rPr>
        <w:t xml:space="preserve"> </w:t>
      </w:r>
      <w:r w:rsidRPr="009E665C">
        <w:rPr>
          <w:i/>
          <w:sz w:val="24"/>
          <w:lang w:val="da-DK"/>
        </w:rPr>
        <w:t>niveauer,</w:t>
      </w:r>
      <w:r w:rsidRPr="009E665C">
        <w:rPr>
          <w:i/>
          <w:spacing w:val="-7"/>
          <w:sz w:val="24"/>
          <w:lang w:val="da-DK"/>
        </w:rPr>
        <w:t xml:space="preserve"> </w:t>
      </w:r>
      <w:r w:rsidRPr="009E665C">
        <w:rPr>
          <w:i/>
          <w:sz w:val="24"/>
          <w:lang w:val="da-DK"/>
        </w:rPr>
        <w:t>jf.</w:t>
      </w:r>
      <w:r w:rsidRPr="009E665C">
        <w:rPr>
          <w:i/>
          <w:spacing w:val="-7"/>
          <w:sz w:val="24"/>
          <w:lang w:val="da-DK"/>
        </w:rPr>
        <w:t xml:space="preserve"> </w:t>
      </w:r>
      <w:r w:rsidRPr="009E665C">
        <w:rPr>
          <w:i/>
          <w:sz w:val="24"/>
          <w:lang w:val="da-DK"/>
        </w:rPr>
        <w:t>afsnit 3.5, 3.6, 3.7, 3.9 og 3.10</w:t>
      </w:r>
    </w:p>
    <w:p w14:paraId="77BFFDD0" w14:textId="77777777" w:rsidR="00635043" w:rsidRPr="009E665C" w:rsidRDefault="00644EC4">
      <w:pPr>
        <w:pStyle w:val="Brdtekst"/>
        <w:spacing w:before="182"/>
        <w:jc w:val="left"/>
        <w:rPr>
          <w:lang w:val="da-DK"/>
        </w:rPr>
      </w:pPr>
      <w:r w:rsidRPr="009E665C">
        <w:rPr>
          <w:lang w:val="da-DK"/>
        </w:rPr>
        <w:t>En</w:t>
      </w:r>
      <w:r w:rsidRPr="009E665C">
        <w:rPr>
          <w:spacing w:val="-1"/>
          <w:lang w:val="da-DK"/>
        </w:rPr>
        <w:t xml:space="preserve"> </w:t>
      </w:r>
      <w:r w:rsidRPr="009E665C">
        <w:rPr>
          <w:lang w:val="da-DK"/>
        </w:rPr>
        <w:t>emballage</w:t>
      </w:r>
      <w:r w:rsidRPr="009E665C">
        <w:rPr>
          <w:spacing w:val="-1"/>
          <w:lang w:val="da-DK"/>
        </w:rPr>
        <w:t xml:space="preserve"> </w:t>
      </w:r>
      <w:r w:rsidRPr="009E665C">
        <w:rPr>
          <w:lang w:val="da-DK"/>
        </w:rPr>
        <w:t>inddeles</w:t>
      </w:r>
      <w:r w:rsidRPr="009E665C">
        <w:rPr>
          <w:spacing w:val="-2"/>
          <w:lang w:val="da-DK"/>
        </w:rPr>
        <w:t xml:space="preserve"> </w:t>
      </w:r>
      <w:r w:rsidRPr="009E665C">
        <w:rPr>
          <w:lang w:val="da-DK"/>
        </w:rPr>
        <w:t>i</w:t>
      </w:r>
      <w:r w:rsidRPr="009E665C">
        <w:rPr>
          <w:spacing w:val="-1"/>
          <w:lang w:val="da-DK"/>
        </w:rPr>
        <w:t xml:space="preserve"> </w:t>
      </w:r>
      <w:r w:rsidRPr="009E665C">
        <w:rPr>
          <w:lang w:val="da-DK"/>
        </w:rPr>
        <w:t>en</w:t>
      </w:r>
      <w:r w:rsidRPr="009E665C">
        <w:rPr>
          <w:spacing w:val="-1"/>
          <w:lang w:val="da-DK"/>
        </w:rPr>
        <w:t xml:space="preserve"> </w:t>
      </w:r>
      <w:r w:rsidRPr="009E665C">
        <w:rPr>
          <w:lang w:val="da-DK"/>
        </w:rPr>
        <w:t>af</w:t>
      </w:r>
      <w:r w:rsidRPr="009E665C">
        <w:rPr>
          <w:spacing w:val="-1"/>
          <w:lang w:val="da-DK"/>
        </w:rPr>
        <w:t xml:space="preserve"> </w:t>
      </w:r>
      <w:r w:rsidRPr="009E665C">
        <w:rPr>
          <w:lang w:val="da-DK"/>
        </w:rPr>
        <w:t>følgende</w:t>
      </w:r>
      <w:r w:rsidRPr="009E665C">
        <w:rPr>
          <w:spacing w:val="-1"/>
          <w:lang w:val="da-DK"/>
        </w:rPr>
        <w:t xml:space="preserve"> </w:t>
      </w:r>
      <w:r w:rsidRPr="009E665C">
        <w:rPr>
          <w:spacing w:val="-2"/>
          <w:lang w:val="da-DK"/>
        </w:rPr>
        <w:t>niveauer:</w:t>
      </w:r>
    </w:p>
    <w:p w14:paraId="1B79087B" w14:textId="77777777" w:rsidR="00635043" w:rsidRPr="009E665C" w:rsidRDefault="00644EC4">
      <w:pPr>
        <w:pStyle w:val="Listeafsnit"/>
        <w:numPr>
          <w:ilvl w:val="0"/>
          <w:numId w:val="74"/>
        </w:numPr>
        <w:tabs>
          <w:tab w:val="left" w:pos="410"/>
        </w:tabs>
        <w:spacing w:line="249" w:lineRule="auto"/>
        <w:ind w:right="105"/>
        <w:rPr>
          <w:sz w:val="24"/>
          <w:lang w:val="da-DK"/>
        </w:rPr>
      </w:pPr>
      <w:r w:rsidRPr="009E665C">
        <w:rPr>
          <w:sz w:val="24"/>
          <w:lang w:val="da-DK"/>
        </w:rPr>
        <w:t>Grønt</w:t>
      </w:r>
      <w:r w:rsidRPr="009E665C">
        <w:rPr>
          <w:spacing w:val="40"/>
          <w:sz w:val="24"/>
          <w:lang w:val="da-DK"/>
        </w:rPr>
        <w:t xml:space="preserve"> </w:t>
      </w:r>
      <w:r w:rsidRPr="009E665C">
        <w:rPr>
          <w:sz w:val="24"/>
          <w:lang w:val="da-DK"/>
        </w:rPr>
        <w:t>niveau:</w:t>
      </w:r>
      <w:r w:rsidRPr="009E665C">
        <w:rPr>
          <w:spacing w:val="40"/>
          <w:sz w:val="24"/>
          <w:lang w:val="da-DK"/>
        </w:rPr>
        <w:t xml:space="preserve"> </w:t>
      </w:r>
      <w:r w:rsidRPr="009E665C">
        <w:rPr>
          <w:sz w:val="24"/>
          <w:lang w:val="da-DK"/>
        </w:rPr>
        <w:t>Opfylder</w:t>
      </w:r>
      <w:r w:rsidRPr="009E665C">
        <w:rPr>
          <w:spacing w:val="40"/>
          <w:sz w:val="24"/>
          <w:lang w:val="da-DK"/>
        </w:rPr>
        <w:t xml:space="preserve"> </w:t>
      </w:r>
      <w:r w:rsidRPr="009E665C">
        <w:rPr>
          <w:sz w:val="24"/>
          <w:lang w:val="da-DK"/>
        </w:rPr>
        <w:t>designkriterierne</w:t>
      </w:r>
      <w:r w:rsidRPr="009E665C">
        <w:rPr>
          <w:spacing w:val="40"/>
          <w:sz w:val="24"/>
          <w:lang w:val="da-DK"/>
        </w:rPr>
        <w:t xml:space="preserve"> </w:t>
      </w:r>
      <w:r w:rsidRPr="009E665C">
        <w:rPr>
          <w:sz w:val="24"/>
          <w:lang w:val="da-DK"/>
        </w:rPr>
        <w:t>for</w:t>
      </w:r>
      <w:r w:rsidRPr="009E665C">
        <w:rPr>
          <w:spacing w:val="40"/>
          <w:sz w:val="24"/>
          <w:lang w:val="da-DK"/>
        </w:rPr>
        <w:t xml:space="preserve"> </w:t>
      </w:r>
      <w:r w:rsidRPr="009E665C">
        <w:rPr>
          <w:sz w:val="24"/>
          <w:lang w:val="da-DK"/>
        </w:rPr>
        <w:t>grønt</w:t>
      </w:r>
      <w:r w:rsidRPr="009E665C">
        <w:rPr>
          <w:spacing w:val="40"/>
          <w:sz w:val="24"/>
          <w:lang w:val="da-DK"/>
        </w:rPr>
        <w:t xml:space="preserve"> </w:t>
      </w:r>
      <w:r w:rsidRPr="009E665C">
        <w:rPr>
          <w:sz w:val="24"/>
          <w:lang w:val="da-DK"/>
        </w:rPr>
        <w:t>niveau,</w:t>
      </w:r>
      <w:r w:rsidRPr="009E665C">
        <w:rPr>
          <w:spacing w:val="40"/>
          <w:sz w:val="24"/>
          <w:lang w:val="da-DK"/>
        </w:rPr>
        <w:t xml:space="preserve"> </w:t>
      </w:r>
      <w:r w:rsidRPr="009E665C">
        <w:rPr>
          <w:sz w:val="24"/>
          <w:lang w:val="da-DK"/>
        </w:rPr>
        <w:t>og</w:t>
      </w:r>
      <w:r w:rsidRPr="009E665C">
        <w:rPr>
          <w:spacing w:val="40"/>
          <w:sz w:val="24"/>
          <w:lang w:val="da-DK"/>
        </w:rPr>
        <w:t xml:space="preserve"> </w:t>
      </w:r>
      <w:r w:rsidRPr="009E665C">
        <w:rPr>
          <w:sz w:val="24"/>
          <w:lang w:val="da-DK"/>
        </w:rPr>
        <w:t>ingen</w:t>
      </w:r>
      <w:r w:rsidRPr="009E665C">
        <w:rPr>
          <w:spacing w:val="40"/>
          <w:sz w:val="24"/>
          <w:lang w:val="da-DK"/>
        </w:rPr>
        <w:t xml:space="preserve"> </w:t>
      </w:r>
      <w:r w:rsidRPr="009E665C">
        <w:rPr>
          <w:sz w:val="24"/>
          <w:lang w:val="da-DK"/>
        </w:rPr>
        <w:t>af</w:t>
      </w:r>
      <w:r w:rsidRPr="009E665C">
        <w:rPr>
          <w:spacing w:val="40"/>
          <w:sz w:val="24"/>
          <w:lang w:val="da-DK"/>
        </w:rPr>
        <w:t xml:space="preserve"> </w:t>
      </w:r>
      <w:r w:rsidRPr="009E665C">
        <w:rPr>
          <w:sz w:val="24"/>
          <w:lang w:val="da-DK"/>
        </w:rPr>
        <w:t>designkriterierne</w:t>
      </w:r>
      <w:r w:rsidRPr="009E665C">
        <w:rPr>
          <w:spacing w:val="40"/>
          <w:sz w:val="24"/>
          <w:lang w:val="da-DK"/>
        </w:rPr>
        <w:t xml:space="preserve"> </w:t>
      </w:r>
      <w:r w:rsidRPr="009E665C">
        <w:rPr>
          <w:sz w:val="24"/>
          <w:lang w:val="da-DK"/>
        </w:rPr>
        <w:t>for</w:t>
      </w:r>
      <w:r w:rsidRPr="009E665C">
        <w:rPr>
          <w:spacing w:val="40"/>
          <w:sz w:val="24"/>
          <w:lang w:val="da-DK"/>
        </w:rPr>
        <w:t xml:space="preserve"> </w:t>
      </w:r>
      <w:r w:rsidRPr="009E665C">
        <w:rPr>
          <w:sz w:val="24"/>
          <w:lang w:val="da-DK"/>
        </w:rPr>
        <w:t>rødt niveau, inden for den enkelte materialeunderkategori af emballage.</w:t>
      </w:r>
    </w:p>
    <w:p w14:paraId="0D470A2A" w14:textId="77777777" w:rsidR="00635043" w:rsidRPr="009E665C" w:rsidRDefault="00644EC4">
      <w:pPr>
        <w:pStyle w:val="Listeafsnit"/>
        <w:numPr>
          <w:ilvl w:val="0"/>
          <w:numId w:val="74"/>
        </w:numPr>
        <w:tabs>
          <w:tab w:val="left" w:pos="410"/>
        </w:tabs>
        <w:spacing w:before="2"/>
        <w:rPr>
          <w:sz w:val="24"/>
          <w:lang w:val="da-DK"/>
        </w:rPr>
      </w:pPr>
      <w:r w:rsidRPr="009E665C">
        <w:rPr>
          <w:sz w:val="24"/>
          <w:lang w:val="da-DK"/>
        </w:rPr>
        <w:t xml:space="preserve">Rødt niveau: Opfylder et eller flere af designkriterierne for rødt </w:t>
      </w:r>
      <w:r w:rsidRPr="009E665C">
        <w:rPr>
          <w:spacing w:val="-2"/>
          <w:sz w:val="24"/>
          <w:lang w:val="da-DK"/>
        </w:rPr>
        <w:t>niveau.</w:t>
      </w:r>
    </w:p>
    <w:p w14:paraId="795D9890" w14:textId="77777777" w:rsidR="00635043" w:rsidRPr="009E665C" w:rsidRDefault="00635043">
      <w:pPr>
        <w:pStyle w:val="Brdtekst"/>
        <w:spacing w:before="96"/>
        <w:ind w:left="0"/>
        <w:jc w:val="left"/>
        <w:rPr>
          <w:lang w:val="da-DK"/>
        </w:rPr>
      </w:pPr>
    </w:p>
    <w:p w14:paraId="16B2CC11" w14:textId="77777777" w:rsidR="00635043" w:rsidRPr="009E665C" w:rsidRDefault="00644EC4">
      <w:pPr>
        <w:pStyle w:val="Brdtekst"/>
        <w:spacing w:before="0"/>
        <w:jc w:val="left"/>
        <w:rPr>
          <w:lang w:val="da-DK"/>
        </w:rPr>
      </w:pPr>
      <w:r w:rsidRPr="009E665C">
        <w:rPr>
          <w:lang w:val="da-DK"/>
        </w:rPr>
        <w:t>Kan</w:t>
      </w:r>
      <w:r w:rsidRPr="009E665C">
        <w:rPr>
          <w:spacing w:val="-1"/>
          <w:lang w:val="da-DK"/>
        </w:rPr>
        <w:t xml:space="preserve"> </w:t>
      </w:r>
      <w:r w:rsidRPr="009E665C">
        <w:rPr>
          <w:lang w:val="da-DK"/>
        </w:rPr>
        <w:t>ét</w:t>
      </w:r>
      <w:r w:rsidRPr="009E665C">
        <w:rPr>
          <w:spacing w:val="-1"/>
          <w:lang w:val="da-DK"/>
        </w:rPr>
        <w:t xml:space="preserve"> </w:t>
      </w:r>
      <w:r w:rsidRPr="009E665C">
        <w:rPr>
          <w:lang w:val="da-DK"/>
        </w:rPr>
        <w:t>designkriterium</w:t>
      </w:r>
      <w:r w:rsidRPr="009E665C">
        <w:rPr>
          <w:spacing w:val="-1"/>
          <w:lang w:val="da-DK"/>
        </w:rPr>
        <w:t xml:space="preserve"> </w:t>
      </w:r>
      <w:r w:rsidRPr="009E665C">
        <w:rPr>
          <w:lang w:val="da-DK"/>
        </w:rPr>
        <w:t>ikke</w:t>
      </w:r>
      <w:r w:rsidRPr="009E665C">
        <w:rPr>
          <w:spacing w:val="-1"/>
          <w:lang w:val="da-DK"/>
        </w:rPr>
        <w:t xml:space="preserve"> </w:t>
      </w:r>
      <w:r w:rsidRPr="009E665C">
        <w:rPr>
          <w:lang w:val="da-DK"/>
        </w:rPr>
        <w:t>dokumenteres, placeres</w:t>
      </w:r>
      <w:r w:rsidRPr="009E665C">
        <w:rPr>
          <w:spacing w:val="-2"/>
          <w:lang w:val="da-DK"/>
        </w:rPr>
        <w:t xml:space="preserve"> </w:t>
      </w:r>
      <w:r w:rsidRPr="009E665C">
        <w:rPr>
          <w:lang w:val="da-DK"/>
        </w:rPr>
        <w:t>emballagen</w:t>
      </w:r>
      <w:r w:rsidRPr="009E665C">
        <w:rPr>
          <w:spacing w:val="-1"/>
          <w:lang w:val="da-DK"/>
        </w:rPr>
        <w:t xml:space="preserve"> </w:t>
      </w:r>
      <w:r w:rsidRPr="009E665C">
        <w:rPr>
          <w:lang w:val="da-DK"/>
        </w:rPr>
        <w:t>i</w:t>
      </w:r>
      <w:r w:rsidRPr="009E665C">
        <w:rPr>
          <w:spacing w:val="-1"/>
          <w:lang w:val="da-DK"/>
        </w:rPr>
        <w:t xml:space="preserve"> </w:t>
      </w:r>
      <w:r w:rsidRPr="009E665C">
        <w:rPr>
          <w:lang w:val="da-DK"/>
        </w:rPr>
        <w:t xml:space="preserve">rødt </w:t>
      </w:r>
      <w:r w:rsidRPr="009E665C">
        <w:rPr>
          <w:spacing w:val="-2"/>
          <w:lang w:val="da-DK"/>
        </w:rPr>
        <w:t>niveau.</w:t>
      </w:r>
    </w:p>
    <w:p w14:paraId="644B7679" w14:textId="77777777" w:rsidR="00635043" w:rsidRPr="009E665C" w:rsidRDefault="00644EC4">
      <w:pPr>
        <w:pStyle w:val="Brdtekst"/>
        <w:spacing w:before="192" w:line="249" w:lineRule="auto"/>
        <w:ind w:right="107"/>
        <w:rPr>
          <w:lang w:val="da-DK"/>
        </w:rPr>
      </w:pPr>
      <w:r w:rsidRPr="009E665C">
        <w:rPr>
          <w:lang w:val="da-DK"/>
        </w:rPr>
        <w:t>Den kollektive ordning tillægger hver producent, som tilgængeliggør emballage i rødt niveau en merom- kostning på 35 procent i tillæg til producentens tilgængeliggjorte emballages beregnede operationelle omkostninger for emballagen i materialeunderkategorien.</w:t>
      </w:r>
    </w:p>
    <w:p w14:paraId="3E0CF90B" w14:textId="77777777" w:rsidR="00635043" w:rsidRPr="009E665C" w:rsidRDefault="00644EC4">
      <w:pPr>
        <w:pStyle w:val="Brdtekst"/>
        <w:spacing w:before="183" w:line="249" w:lineRule="auto"/>
        <w:ind w:right="105"/>
        <w:rPr>
          <w:lang w:val="da-DK"/>
        </w:rPr>
      </w:pPr>
      <w:r w:rsidRPr="009E665C">
        <w:rPr>
          <w:lang w:val="da-DK"/>
        </w:rPr>
        <w:t>Den kollektive ordning anvender indtægterne fra de opkrævede meromkostninger i en materialeunderka- tegori</w:t>
      </w:r>
      <w:r w:rsidRPr="009E665C">
        <w:rPr>
          <w:spacing w:val="13"/>
          <w:lang w:val="da-DK"/>
        </w:rPr>
        <w:t xml:space="preserve"> </w:t>
      </w:r>
      <w:r w:rsidRPr="009E665C">
        <w:rPr>
          <w:lang w:val="da-DK"/>
        </w:rPr>
        <w:t>til</w:t>
      </w:r>
      <w:r w:rsidRPr="009E665C">
        <w:rPr>
          <w:spacing w:val="13"/>
          <w:lang w:val="da-DK"/>
        </w:rPr>
        <w:t xml:space="preserve"> </w:t>
      </w:r>
      <w:r w:rsidRPr="009E665C">
        <w:rPr>
          <w:lang w:val="da-DK"/>
        </w:rPr>
        <w:t>at</w:t>
      </w:r>
      <w:r w:rsidRPr="009E665C">
        <w:rPr>
          <w:spacing w:val="13"/>
          <w:lang w:val="da-DK"/>
        </w:rPr>
        <w:t xml:space="preserve"> </w:t>
      </w:r>
      <w:r w:rsidRPr="009E665C">
        <w:rPr>
          <w:lang w:val="da-DK"/>
        </w:rPr>
        <w:t>give</w:t>
      </w:r>
      <w:r w:rsidRPr="009E665C">
        <w:rPr>
          <w:spacing w:val="13"/>
          <w:lang w:val="da-DK"/>
        </w:rPr>
        <w:t xml:space="preserve"> </w:t>
      </w:r>
      <w:r w:rsidRPr="009E665C">
        <w:rPr>
          <w:lang w:val="da-DK"/>
        </w:rPr>
        <w:t>en</w:t>
      </w:r>
      <w:r w:rsidRPr="009E665C">
        <w:rPr>
          <w:spacing w:val="13"/>
          <w:lang w:val="da-DK"/>
        </w:rPr>
        <w:t xml:space="preserve"> </w:t>
      </w:r>
      <w:r w:rsidRPr="009E665C">
        <w:rPr>
          <w:lang w:val="da-DK"/>
        </w:rPr>
        <w:t>rabat</w:t>
      </w:r>
      <w:r w:rsidRPr="009E665C">
        <w:rPr>
          <w:spacing w:val="13"/>
          <w:lang w:val="da-DK"/>
        </w:rPr>
        <w:t xml:space="preserve"> </w:t>
      </w:r>
      <w:r w:rsidRPr="009E665C">
        <w:rPr>
          <w:lang w:val="da-DK"/>
        </w:rPr>
        <w:t>til</w:t>
      </w:r>
      <w:r w:rsidRPr="009E665C">
        <w:rPr>
          <w:spacing w:val="13"/>
          <w:lang w:val="da-DK"/>
        </w:rPr>
        <w:t xml:space="preserve"> </w:t>
      </w:r>
      <w:r w:rsidRPr="009E665C">
        <w:rPr>
          <w:lang w:val="da-DK"/>
        </w:rPr>
        <w:t>producenter</w:t>
      </w:r>
      <w:r w:rsidRPr="009E665C">
        <w:rPr>
          <w:spacing w:val="13"/>
          <w:lang w:val="da-DK"/>
        </w:rPr>
        <w:t xml:space="preserve"> </w:t>
      </w:r>
      <w:r w:rsidRPr="009E665C">
        <w:rPr>
          <w:lang w:val="da-DK"/>
        </w:rPr>
        <w:t>i</w:t>
      </w:r>
      <w:r w:rsidRPr="009E665C">
        <w:rPr>
          <w:spacing w:val="13"/>
          <w:lang w:val="da-DK"/>
        </w:rPr>
        <w:t xml:space="preserve"> </w:t>
      </w:r>
      <w:r w:rsidRPr="009E665C">
        <w:rPr>
          <w:lang w:val="da-DK"/>
        </w:rPr>
        <w:t>samme</w:t>
      </w:r>
      <w:r w:rsidRPr="009E665C">
        <w:rPr>
          <w:spacing w:val="13"/>
          <w:lang w:val="da-DK"/>
        </w:rPr>
        <w:t xml:space="preserve"> </w:t>
      </w:r>
      <w:r w:rsidRPr="009E665C">
        <w:rPr>
          <w:lang w:val="da-DK"/>
        </w:rPr>
        <w:t>materialeunderkategori,</w:t>
      </w:r>
      <w:r w:rsidRPr="009E665C">
        <w:rPr>
          <w:spacing w:val="13"/>
          <w:lang w:val="da-DK"/>
        </w:rPr>
        <w:t xml:space="preserve"> </w:t>
      </w:r>
      <w:r w:rsidRPr="009E665C">
        <w:rPr>
          <w:lang w:val="da-DK"/>
        </w:rPr>
        <w:t>som</w:t>
      </w:r>
      <w:r w:rsidRPr="009E665C">
        <w:rPr>
          <w:spacing w:val="13"/>
          <w:lang w:val="da-DK"/>
        </w:rPr>
        <w:t xml:space="preserve"> </w:t>
      </w:r>
      <w:r w:rsidRPr="009E665C">
        <w:rPr>
          <w:lang w:val="da-DK"/>
        </w:rPr>
        <w:t>tilgængeliggør</w:t>
      </w:r>
      <w:r w:rsidRPr="009E665C">
        <w:rPr>
          <w:spacing w:val="13"/>
          <w:lang w:val="da-DK"/>
        </w:rPr>
        <w:t xml:space="preserve"> </w:t>
      </w:r>
      <w:r w:rsidRPr="009E665C">
        <w:rPr>
          <w:lang w:val="da-DK"/>
        </w:rPr>
        <w:t>emballage i grønt niveau. Den kollektive ordning skal dog sikre, at producenter med emballage i grønt niveau i den pågældende materialeunderkategori, minimum betaler 20 procent af producentens beregnede operationel- le omkostninger for emballagen i materialeunderkategorien.</w:t>
      </w:r>
    </w:p>
    <w:p w14:paraId="12BAE2DB" w14:textId="77777777" w:rsidR="00635043" w:rsidRPr="009E665C" w:rsidRDefault="00644EC4">
      <w:pPr>
        <w:pStyle w:val="Brdtekst"/>
        <w:spacing w:before="185" w:line="249" w:lineRule="auto"/>
        <w:ind w:right="106"/>
        <w:rPr>
          <w:lang w:val="da-DK"/>
        </w:rPr>
      </w:pPr>
      <w:r w:rsidRPr="009E665C">
        <w:rPr>
          <w:lang w:val="da-DK"/>
        </w:rPr>
        <w:t>Eventuelle yderligere indtægter fra opkrævede meromkostninger fordeles på producenter i samme materi- aleunderkategori, som tilgængeliggør emballage i rødt niveau.</w:t>
      </w:r>
    </w:p>
    <w:p w14:paraId="269DA674" w14:textId="77777777" w:rsidR="00635043" w:rsidRPr="009E665C" w:rsidRDefault="00635043">
      <w:pPr>
        <w:pStyle w:val="Brdtekst"/>
        <w:spacing w:before="86"/>
        <w:ind w:left="0"/>
        <w:jc w:val="left"/>
        <w:rPr>
          <w:lang w:val="da-DK"/>
        </w:rPr>
      </w:pPr>
    </w:p>
    <w:p w14:paraId="09078124" w14:textId="77777777" w:rsidR="00635043" w:rsidRDefault="00644EC4">
      <w:pPr>
        <w:pStyle w:val="Listeafsnit"/>
        <w:numPr>
          <w:ilvl w:val="1"/>
          <w:numId w:val="73"/>
        </w:numPr>
        <w:tabs>
          <w:tab w:val="left" w:pos="2693"/>
        </w:tabs>
        <w:spacing w:before="0"/>
        <w:jc w:val="left"/>
        <w:rPr>
          <w:i/>
          <w:sz w:val="24"/>
        </w:rPr>
      </w:pPr>
      <w:r>
        <w:rPr>
          <w:i/>
          <w:sz w:val="24"/>
        </w:rPr>
        <w:t>Designkriterier</w:t>
      </w:r>
      <w:r>
        <w:rPr>
          <w:i/>
          <w:spacing w:val="-5"/>
          <w:sz w:val="24"/>
        </w:rPr>
        <w:t xml:space="preserve"> </w:t>
      </w:r>
      <w:r>
        <w:rPr>
          <w:i/>
          <w:sz w:val="24"/>
        </w:rPr>
        <w:t>for</w:t>
      </w:r>
      <w:r>
        <w:rPr>
          <w:i/>
          <w:spacing w:val="-5"/>
          <w:sz w:val="24"/>
        </w:rPr>
        <w:t xml:space="preserve"> </w:t>
      </w:r>
      <w:r>
        <w:rPr>
          <w:i/>
          <w:sz w:val="24"/>
        </w:rPr>
        <w:t>materialeunderkategorien</w:t>
      </w:r>
      <w:r>
        <w:rPr>
          <w:i/>
          <w:spacing w:val="-4"/>
          <w:sz w:val="24"/>
        </w:rPr>
        <w:t xml:space="preserve"> </w:t>
      </w:r>
      <w:r>
        <w:rPr>
          <w:i/>
          <w:sz w:val="24"/>
        </w:rPr>
        <w:t>blød</w:t>
      </w:r>
      <w:r>
        <w:rPr>
          <w:i/>
          <w:spacing w:val="-4"/>
          <w:sz w:val="24"/>
        </w:rPr>
        <w:t xml:space="preserve"> </w:t>
      </w:r>
      <w:r>
        <w:rPr>
          <w:i/>
          <w:spacing w:val="-2"/>
          <w:sz w:val="24"/>
        </w:rPr>
        <w:t>plast</w:t>
      </w:r>
    </w:p>
    <w:p w14:paraId="7FF2031D" w14:textId="77777777" w:rsidR="00635043" w:rsidRPr="009E665C" w:rsidRDefault="00644EC4">
      <w:pPr>
        <w:pStyle w:val="Brdtekst"/>
        <w:spacing w:before="192" w:line="249" w:lineRule="auto"/>
        <w:ind w:right="105"/>
        <w:rPr>
          <w:lang w:val="da-DK"/>
        </w:rPr>
      </w:pPr>
      <w:r w:rsidRPr="009E665C">
        <w:rPr>
          <w:lang w:val="da-DK"/>
        </w:rPr>
        <w:t>Materialeunderkategorien omfatter emballage med dominerende indhold af plast, fremstillet af blød plast, fleksible folier, laminater, flerlagsmateriale og fleksibel plast. Blød plast kan være fremstillet af en enkel type plast eller sammensat af mange forskellige materialer, f.eks. polyethylen (PE), polypropylen (PP), polyethylenterephthalat (PET), nylon (PA), fiberbaserede materialer og aluminium m.fl.</w:t>
      </w:r>
    </w:p>
    <w:p w14:paraId="026E62DB" w14:textId="77777777" w:rsidR="00635043" w:rsidRPr="009E665C" w:rsidRDefault="00635043">
      <w:pPr>
        <w:pStyle w:val="Brdtekst"/>
        <w:spacing w:before="88"/>
        <w:ind w:left="0"/>
        <w:jc w:val="left"/>
        <w:rPr>
          <w:lang w:val="da-DK"/>
        </w:rPr>
      </w:pPr>
    </w:p>
    <w:p w14:paraId="5FD30DA6" w14:textId="77777777" w:rsidR="00635043" w:rsidRDefault="00644EC4">
      <w:pPr>
        <w:pStyle w:val="Overskrift2"/>
      </w:pPr>
      <w:r>
        <w:rPr>
          <w:spacing w:val="-2"/>
        </w:rPr>
        <w:t>Hovedkomponent</w:t>
      </w:r>
    </w:p>
    <w:p w14:paraId="3EBF8BF3"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0"/>
        <w:gridCol w:w="2780"/>
        <w:gridCol w:w="2760"/>
        <w:gridCol w:w="2000"/>
      </w:tblGrid>
      <w:tr w:rsidR="00635043" w14:paraId="44698292" w14:textId="77777777">
        <w:trPr>
          <w:trHeight w:val="288"/>
        </w:trPr>
        <w:tc>
          <w:tcPr>
            <w:tcW w:w="2140" w:type="dxa"/>
          </w:tcPr>
          <w:p w14:paraId="5568B04F" w14:textId="77777777" w:rsidR="00635043" w:rsidRDefault="00635043">
            <w:pPr>
              <w:pStyle w:val="TableParagraph"/>
              <w:rPr>
                <w:sz w:val="20"/>
              </w:rPr>
            </w:pPr>
          </w:p>
        </w:tc>
        <w:tc>
          <w:tcPr>
            <w:tcW w:w="2780" w:type="dxa"/>
            <w:shd w:val="clear" w:color="auto" w:fill="92D050"/>
          </w:tcPr>
          <w:p w14:paraId="2C40A808"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60" w:type="dxa"/>
            <w:shd w:val="clear" w:color="auto" w:fill="F9F972"/>
          </w:tcPr>
          <w:p w14:paraId="477B12DF"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2000" w:type="dxa"/>
            <w:shd w:val="clear" w:color="auto" w:fill="F99879"/>
          </w:tcPr>
          <w:p w14:paraId="578FD84A"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18493A16" w14:textId="77777777">
        <w:trPr>
          <w:trHeight w:val="3263"/>
        </w:trPr>
        <w:tc>
          <w:tcPr>
            <w:tcW w:w="2140" w:type="dxa"/>
            <w:tcBorders>
              <w:bottom w:val="nil"/>
            </w:tcBorders>
          </w:tcPr>
          <w:p w14:paraId="1EC30644" w14:textId="77777777" w:rsidR="00635043" w:rsidRDefault="00635043">
            <w:pPr>
              <w:pStyle w:val="TableParagraph"/>
              <w:rPr>
                <w:b/>
                <w:sz w:val="24"/>
              </w:rPr>
            </w:pPr>
          </w:p>
          <w:p w14:paraId="3AD40F68" w14:textId="77777777" w:rsidR="00635043" w:rsidRDefault="00635043">
            <w:pPr>
              <w:pStyle w:val="TableParagraph"/>
              <w:rPr>
                <w:b/>
                <w:sz w:val="24"/>
              </w:rPr>
            </w:pPr>
          </w:p>
          <w:p w14:paraId="745FE52A" w14:textId="77777777" w:rsidR="00635043" w:rsidRDefault="00635043">
            <w:pPr>
              <w:pStyle w:val="TableParagraph"/>
              <w:rPr>
                <w:b/>
                <w:sz w:val="24"/>
              </w:rPr>
            </w:pPr>
          </w:p>
          <w:p w14:paraId="1DE77B0A" w14:textId="77777777" w:rsidR="00635043" w:rsidRDefault="00635043">
            <w:pPr>
              <w:pStyle w:val="TableParagraph"/>
              <w:rPr>
                <w:b/>
                <w:sz w:val="24"/>
              </w:rPr>
            </w:pPr>
          </w:p>
          <w:p w14:paraId="5467EEFF" w14:textId="77777777" w:rsidR="00635043" w:rsidRDefault="00635043">
            <w:pPr>
              <w:pStyle w:val="TableParagraph"/>
              <w:spacing w:before="96"/>
              <w:rPr>
                <w:b/>
                <w:sz w:val="24"/>
              </w:rPr>
            </w:pPr>
          </w:p>
          <w:p w14:paraId="3248879A" w14:textId="77777777" w:rsidR="00635043" w:rsidRDefault="00644EC4">
            <w:pPr>
              <w:pStyle w:val="TableParagraph"/>
              <w:ind w:left="10"/>
              <w:rPr>
                <w:sz w:val="24"/>
              </w:rPr>
            </w:pPr>
            <w:r>
              <w:rPr>
                <w:spacing w:val="-2"/>
                <w:sz w:val="24"/>
              </w:rPr>
              <w:t>Materiale</w:t>
            </w:r>
          </w:p>
        </w:tc>
        <w:tc>
          <w:tcPr>
            <w:tcW w:w="2780" w:type="dxa"/>
            <w:tcBorders>
              <w:bottom w:val="nil"/>
            </w:tcBorders>
            <w:shd w:val="clear" w:color="auto" w:fill="92D050"/>
          </w:tcPr>
          <w:p w14:paraId="2386E60E" w14:textId="77777777" w:rsidR="00635043" w:rsidRPr="009E665C" w:rsidRDefault="00644EC4">
            <w:pPr>
              <w:pStyle w:val="TableParagraph"/>
              <w:numPr>
                <w:ilvl w:val="0"/>
                <w:numId w:val="72"/>
              </w:numPr>
              <w:tabs>
                <w:tab w:val="left" w:pos="310"/>
              </w:tabs>
              <w:spacing w:line="249" w:lineRule="auto"/>
              <w:ind w:right="54"/>
              <w:rPr>
                <w:sz w:val="24"/>
                <w:lang w:val="da-DK"/>
              </w:rPr>
            </w:pPr>
            <w:r w:rsidRPr="009E665C">
              <w:rPr>
                <w:sz w:val="24"/>
                <w:lang w:val="da-DK"/>
              </w:rPr>
              <w:t>Mere end eller lig med 90</w:t>
            </w:r>
            <w:r w:rsidRPr="009E665C">
              <w:rPr>
                <w:spacing w:val="-13"/>
                <w:sz w:val="24"/>
                <w:lang w:val="da-DK"/>
              </w:rPr>
              <w:t xml:space="preserve"> </w:t>
            </w:r>
            <w:r w:rsidRPr="009E665C">
              <w:rPr>
                <w:sz w:val="24"/>
                <w:lang w:val="da-DK"/>
              </w:rPr>
              <w:t>vægtprocent</w:t>
            </w:r>
            <w:r w:rsidRPr="009E665C">
              <w:rPr>
                <w:spacing w:val="-13"/>
                <w:sz w:val="24"/>
                <w:lang w:val="da-DK"/>
              </w:rPr>
              <w:t xml:space="preserve"> </w:t>
            </w:r>
            <w:r w:rsidRPr="009E665C">
              <w:rPr>
                <w:sz w:val="24"/>
                <w:lang w:val="da-DK"/>
              </w:rPr>
              <w:t>PP</w:t>
            </w:r>
            <w:r w:rsidRPr="009E665C">
              <w:rPr>
                <w:spacing w:val="-13"/>
                <w:sz w:val="24"/>
                <w:lang w:val="da-DK"/>
              </w:rPr>
              <w:t xml:space="preserve"> </w:t>
            </w:r>
            <w:r w:rsidRPr="009E665C">
              <w:rPr>
                <w:sz w:val="24"/>
                <w:lang w:val="da-DK"/>
              </w:rPr>
              <w:t>enkel eller flerlagsmateriale</w:t>
            </w:r>
          </w:p>
          <w:p w14:paraId="09346907" w14:textId="77777777" w:rsidR="00635043" w:rsidRPr="009E665C" w:rsidRDefault="00635043">
            <w:pPr>
              <w:pStyle w:val="TableParagraph"/>
              <w:spacing w:before="195"/>
              <w:rPr>
                <w:b/>
                <w:sz w:val="24"/>
                <w:lang w:val="da-DK"/>
              </w:rPr>
            </w:pPr>
          </w:p>
          <w:p w14:paraId="3AADDF06" w14:textId="77777777" w:rsidR="00635043" w:rsidRDefault="00644EC4">
            <w:pPr>
              <w:pStyle w:val="TableParagraph"/>
              <w:ind w:left="10"/>
              <w:rPr>
                <w:sz w:val="24"/>
              </w:rPr>
            </w:pPr>
            <w:r>
              <w:rPr>
                <w:spacing w:val="-2"/>
                <w:sz w:val="24"/>
              </w:rPr>
              <w:t>eller</w:t>
            </w:r>
          </w:p>
          <w:p w14:paraId="3B51CCD6" w14:textId="77777777" w:rsidR="00635043" w:rsidRDefault="00635043">
            <w:pPr>
              <w:pStyle w:val="TableParagraph"/>
              <w:spacing w:before="216"/>
              <w:rPr>
                <w:b/>
                <w:sz w:val="24"/>
              </w:rPr>
            </w:pPr>
          </w:p>
          <w:p w14:paraId="4C2BF78C" w14:textId="77777777" w:rsidR="00635043" w:rsidRPr="009E665C" w:rsidRDefault="00644EC4">
            <w:pPr>
              <w:pStyle w:val="TableParagraph"/>
              <w:numPr>
                <w:ilvl w:val="0"/>
                <w:numId w:val="72"/>
              </w:numPr>
              <w:tabs>
                <w:tab w:val="left" w:pos="310"/>
              </w:tabs>
              <w:spacing w:line="249" w:lineRule="auto"/>
              <w:ind w:right="41"/>
              <w:rPr>
                <w:sz w:val="24"/>
                <w:lang w:val="da-DK"/>
              </w:rPr>
            </w:pPr>
            <w:r w:rsidRPr="009E665C">
              <w:rPr>
                <w:sz w:val="24"/>
                <w:lang w:val="da-DK"/>
              </w:rPr>
              <w:t>Mere end eller lig med 95</w:t>
            </w:r>
            <w:r w:rsidRPr="009E665C">
              <w:rPr>
                <w:spacing w:val="-13"/>
                <w:sz w:val="24"/>
                <w:lang w:val="da-DK"/>
              </w:rPr>
              <w:t xml:space="preserve"> </w:t>
            </w:r>
            <w:r w:rsidRPr="009E665C">
              <w:rPr>
                <w:sz w:val="24"/>
                <w:lang w:val="da-DK"/>
              </w:rPr>
              <w:t>vægtprocent</w:t>
            </w:r>
            <w:r w:rsidRPr="009E665C">
              <w:rPr>
                <w:spacing w:val="-13"/>
                <w:sz w:val="24"/>
                <w:lang w:val="da-DK"/>
              </w:rPr>
              <w:t xml:space="preserve"> </w:t>
            </w:r>
            <w:r w:rsidRPr="009E665C">
              <w:rPr>
                <w:sz w:val="24"/>
                <w:lang w:val="da-DK"/>
              </w:rPr>
              <w:t>PE</w:t>
            </w:r>
            <w:r w:rsidRPr="009E665C">
              <w:rPr>
                <w:spacing w:val="-13"/>
                <w:sz w:val="24"/>
                <w:lang w:val="da-DK"/>
              </w:rPr>
              <w:t xml:space="preserve"> </w:t>
            </w:r>
            <w:r w:rsidRPr="009E665C">
              <w:rPr>
                <w:sz w:val="24"/>
                <w:lang w:val="da-DK"/>
              </w:rPr>
              <w:t>enkel eller flerlagsmateriale</w:t>
            </w:r>
          </w:p>
        </w:tc>
        <w:tc>
          <w:tcPr>
            <w:tcW w:w="2760" w:type="dxa"/>
            <w:tcBorders>
              <w:bottom w:val="nil"/>
            </w:tcBorders>
            <w:shd w:val="clear" w:color="auto" w:fill="F9F972"/>
          </w:tcPr>
          <w:p w14:paraId="4DC48C7A" w14:textId="77777777" w:rsidR="00635043" w:rsidRPr="009E665C" w:rsidRDefault="00644EC4">
            <w:pPr>
              <w:pStyle w:val="TableParagraph"/>
              <w:spacing w:line="249" w:lineRule="auto"/>
              <w:ind w:left="310" w:right="268" w:hanging="300"/>
              <w:jc w:val="both"/>
              <w:rPr>
                <w:sz w:val="24"/>
                <w:lang w:val="da-DK"/>
              </w:rPr>
            </w:pPr>
            <w:r w:rsidRPr="009E665C">
              <w:rPr>
                <w:sz w:val="24"/>
                <w:lang w:val="da-DK"/>
              </w:rPr>
              <w:t>–</w:t>
            </w:r>
            <w:r w:rsidRPr="009E665C">
              <w:rPr>
                <w:spacing w:val="40"/>
                <w:sz w:val="24"/>
                <w:lang w:val="da-DK"/>
              </w:rPr>
              <w:t xml:space="preserve"> </w:t>
            </w:r>
            <w:r w:rsidRPr="009E665C">
              <w:rPr>
                <w:sz w:val="24"/>
                <w:lang w:val="da-DK"/>
              </w:rPr>
              <w:t>Blanding af PE og PP med</w:t>
            </w:r>
            <w:r w:rsidRPr="009E665C">
              <w:rPr>
                <w:spacing w:val="-10"/>
                <w:sz w:val="24"/>
                <w:lang w:val="da-DK"/>
              </w:rPr>
              <w:t xml:space="preserve"> </w:t>
            </w:r>
            <w:r w:rsidRPr="009E665C">
              <w:rPr>
                <w:sz w:val="24"/>
                <w:lang w:val="da-DK"/>
              </w:rPr>
              <w:t>mere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 med 90 vægtprocent</w:t>
            </w:r>
          </w:p>
        </w:tc>
        <w:tc>
          <w:tcPr>
            <w:tcW w:w="2000" w:type="dxa"/>
            <w:tcBorders>
              <w:bottom w:val="nil"/>
            </w:tcBorders>
            <w:shd w:val="clear" w:color="auto" w:fill="F99879"/>
          </w:tcPr>
          <w:p w14:paraId="084DFD44" w14:textId="77777777" w:rsidR="00635043" w:rsidRDefault="00644EC4">
            <w:pPr>
              <w:pStyle w:val="TableParagraph"/>
              <w:numPr>
                <w:ilvl w:val="0"/>
                <w:numId w:val="71"/>
              </w:numPr>
              <w:tabs>
                <w:tab w:val="left" w:pos="310"/>
              </w:tabs>
              <w:spacing w:line="249" w:lineRule="auto"/>
              <w:ind w:right="174"/>
              <w:rPr>
                <w:sz w:val="24"/>
              </w:rPr>
            </w:pPr>
            <w:r>
              <w:rPr>
                <w:spacing w:val="-2"/>
                <w:sz w:val="24"/>
              </w:rPr>
              <w:t>Bionedbrydelig plast</w:t>
            </w:r>
          </w:p>
          <w:p w14:paraId="32F9BE1F" w14:textId="77777777" w:rsidR="00635043" w:rsidRDefault="00635043">
            <w:pPr>
              <w:pStyle w:val="TableParagraph"/>
              <w:spacing w:before="194"/>
              <w:rPr>
                <w:b/>
                <w:sz w:val="24"/>
              </w:rPr>
            </w:pPr>
          </w:p>
          <w:p w14:paraId="31FF6961" w14:textId="77777777" w:rsidR="00635043" w:rsidRDefault="00644EC4">
            <w:pPr>
              <w:pStyle w:val="TableParagraph"/>
              <w:ind w:left="10"/>
              <w:rPr>
                <w:sz w:val="24"/>
              </w:rPr>
            </w:pPr>
            <w:r>
              <w:rPr>
                <w:spacing w:val="-2"/>
                <w:sz w:val="24"/>
              </w:rPr>
              <w:t>eller</w:t>
            </w:r>
          </w:p>
          <w:p w14:paraId="2E7A77F8" w14:textId="77777777" w:rsidR="00635043" w:rsidRDefault="00635043">
            <w:pPr>
              <w:pStyle w:val="TableParagraph"/>
              <w:spacing w:before="212"/>
              <w:rPr>
                <w:b/>
                <w:sz w:val="24"/>
              </w:rPr>
            </w:pPr>
          </w:p>
          <w:p w14:paraId="2B5934BE" w14:textId="77777777" w:rsidR="00635043" w:rsidRPr="009E665C" w:rsidRDefault="00644EC4">
            <w:pPr>
              <w:pStyle w:val="TableParagraph"/>
              <w:numPr>
                <w:ilvl w:val="0"/>
                <w:numId w:val="71"/>
              </w:numPr>
              <w:tabs>
                <w:tab w:val="left" w:pos="310"/>
              </w:tabs>
              <w:spacing w:line="280" w:lineRule="atLeast"/>
              <w:ind w:right="41"/>
              <w:rPr>
                <w:sz w:val="24"/>
                <w:lang w:val="da-DK"/>
              </w:rPr>
            </w:pPr>
            <w:r w:rsidRPr="009E665C">
              <w:rPr>
                <w:sz w:val="24"/>
                <w:lang w:val="da-DK"/>
              </w:rPr>
              <w:t>Alle</w:t>
            </w:r>
            <w:r w:rsidRPr="009E665C">
              <w:rPr>
                <w:spacing w:val="-12"/>
                <w:sz w:val="24"/>
                <w:lang w:val="da-DK"/>
              </w:rPr>
              <w:t xml:space="preserve"> </w:t>
            </w:r>
            <w:r w:rsidRPr="009E665C">
              <w:rPr>
                <w:sz w:val="24"/>
                <w:lang w:val="da-DK"/>
              </w:rPr>
              <w:t>andre</w:t>
            </w:r>
            <w:r w:rsidRPr="009E665C">
              <w:rPr>
                <w:spacing w:val="-12"/>
                <w:sz w:val="24"/>
                <w:lang w:val="da-DK"/>
              </w:rPr>
              <w:t xml:space="preserve"> </w:t>
            </w:r>
            <w:r w:rsidRPr="009E665C">
              <w:rPr>
                <w:sz w:val="24"/>
                <w:lang w:val="da-DK"/>
              </w:rPr>
              <w:t>mate- rialer fx mono- PS,</w:t>
            </w:r>
            <w:r w:rsidRPr="009E665C">
              <w:rPr>
                <w:spacing w:val="-15"/>
                <w:sz w:val="24"/>
                <w:lang w:val="da-DK"/>
              </w:rPr>
              <w:t xml:space="preserve"> </w:t>
            </w:r>
            <w:r w:rsidRPr="009E665C">
              <w:rPr>
                <w:sz w:val="24"/>
                <w:lang w:val="da-DK"/>
              </w:rPr>
              <w:t>flerlagsfolier med blandede materialer fx</w:t>
            </w:r>
          </w:p>
        </w:tc>
      </w:tr>
    </w:tbl>
    <w:p w14:paraId="4C462865" w14:textId="77777777" w:rsidR="00635043" w:rsidRPr="002207F7" w:rsidRDefault="00635043">
      <w:pPr>
        <w:spacing w:line="280" w:lineRule="atLeast"/>
        <w:rPr>
          <w:sz w:val="24"/>
          <w:lang w:val="da-DK"/>
          <w:rPrChange w:id="730" w:author="Anna Marie Nørhave Vestergård" w:date="2025-05-08T14:29:00Z">
            <w:rPr>
              <w:sz w:val="24"/>
            </w:rPr>
          </w:rPrChange>
        </w:rPr>
        <w:sectPr w:rsidR="00635043" w:rsidRPr="002207F7">
          <w:pgSz w:w="11910" w:h="16840"/>
          <w:pgMar w:top="132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0"/>
        <w:gridCol w:w="2780"/>
        <w:gridCol w:w="2760"/>
        <w:gridCol w:w="2000"/>
      </w:tblGrid>
      <w:tr w:rsidR="00635043" w14:paraId="5F01EC3A" w14:textId="77777777">
        <w:trPr>
          <w:trHeight w:val="2060"/>
        </w:trPr>
        <w:tc>
          <w:tcPr>
            <w:tcW w:w="2140" w:type="dxa"/>
            <w:tcBorders>
              <w:top w:val="nil"/>
            </w:tcBorders>
          </w:tcPr>
          <w:p w14:paraId="3A8892B1" w14:textId="77777777" w:rsidR="00635043" w:rsidRPr="002207F7" w:rsidRDefault="00635043">
            <w:pPr>
              <w:pStyle w:val="TableParagraph"/>
              <w:rPr>
                <w:lang w:val="da-DK"/>
                <w:rPrChange w:id="731" w:author="Anna Marie Nørhave Vestergård" w:date="2025-05-08T14:29:00Z">
                  <w:rPr/>
                </w:rPrChange>
              </w:rPr>
            </w:pPr>
          </w:p>
        </w:tc>
        <w:tc>
          <w:tcPr>
            <w:tcW w:w="2780" w:type="dxa"/>
            <w:tcBorders>
              <w:top w:val="nil"/>
            </w:tcBorders>
            <w:shd w:val="clear" w:color="auto" w:fill="92D050"/>
          </w:tcPr>
          <w:p w14:paraId="24706EA3" w14:textId="77777777" w:rsidR="00635043" w:rsidRPr="002207F7" w:rsidRDefault="00635043">
            <w:pPr>
              <w:pStyle w:val="TableParagraph"/>
              <w:rPr>
                <w:lang w:val="da-DK"/>
                <w:rPrChange w:id="732" w:author="Anna Marie Nørhave Vestergård" w:date="2025-05-08T14:29:00Z">
                  <w:rPr/>
                </w:rPrChange>
              </w:rPr>
            </w:pPr>
          </w:p>
        </w:tc>
        <w:tc>
          <w:tcPr>
            <w:tcW w:w="2760" w:type="dxa"/>
            <w:tcBorders>
              <w:top w:val="nil"/>
            </w:tcBorders>
            <w:shd w:val="clear" w:color="auto" w:fill="F9F972"/>
          </w:tcPr>
          <w:p w14:paraId="085130FE" w14:textId="77777777" w:rsidR="00635043" w:rsidRPr="002207F7" w:rsidRDefault="00635043">
            <w:pPr>
              <w:pStyle w:val="TableParagraph"/>
              <w:rPr>
                <w:lang w:val="da-DK"/>
                <w:rPrChange w:id="733" w:author="Anna Marie Nørhave Vestergård" w:date="2025-05-08T14:29:00Z">
                  <w:rPr/>
                </w:rPrChange>
              </w:rPr>
            </w:pPr>
          </w:p>
        </w:tc>
        <w:tc>
          <w:tcPr>
            <w:tcW w:w="2000" w:type="dxa"/>
            <w:tcBorders>
              <w:top w:val="nil"/>
            </w:tcBorders>
            <w:shd w:val="clear" w:color="auto" w:fill="F99879"/>
          </w:tcPr>
          <w:p w14:paraId="2DD14895" w14:textId="77777777" w:rsidR="00635043" w:rsidRDefault="00644EC4">
            <w:pPr>
              <w:pStyle w:val="TableParagraph"/>
              <w:spacing w:line="264" w:lineRule="exact"/>
              <w:ind w:left="310"/>
              <w:rPr>
                <w:sz w:val="24"/>
              </w:rPr>
            </w:pPr>
            <w:r>
              <w:rPr>
                <w:sz w:val="24"/>
              </w:rPr>
              <w:t>PET,</w:t>
            </w:r>
            <w:r>
              <w:rPr>
                <w:spacing w:val="-9"/>
                <w:sz w:val="24"/>
              </w:rPr>
              <w:t xml:space="preserve"> </w:t>
            </w:r>
            <w:r>
              <w:rPr>
                <w:sz w:val="24"/>
              </w:rPr>
              <w:t>PVC,</w:t>
            </w:r>
            <w:r>
              <w:rPr>
                <w:spacing w:val="-9"/>
                <w:sz w:val="24"/>
              </w:rPr>
              <w:t xml:space="preserve"> </w:t>
            </w:r>
            <w:r>
              <w:rPr>
                <w:spacing w:val="-5"/>
                <w:sz w:val="24"/>
              </w:rPr>
              <w:t>PS,</w:t>
            </w:r>
          </w:p>
          <w:p w14:paraId="50DA3A78" w14:textId="77777777" w:rsidR="00635043" w:rsidRDefault="00644EC4">
            <w:pPr>
              <w:pStyle w:val="TableParagraph"/>
              <w:spacing w:before="12"/>
              <w:ind w:left="310"/>
              <w:rPr>
                <w:sz w:val="24"/>
              </w:rPr>
            </w:pPr>
            <w:r>
              <w:rPr>
                <w:spacing w:val="-2"/>
                <w:sz w:val="24"/>
              </w:rPr>
              <w:t>papir</w:t>
            </w:r>
          </w:p>
        </w:tc>
      </w:tr>
      <w:tr w:rsidR="00635043" w14:paraId="6D12139D" w14:textId="77777777">
        <w:trPr>
          <w:trHeight w:val="864"/>
        </w:trPr>
        <w:tc>
          <w:tcPr>
            <w:tcW w:w="2140" w:type="dxa"/>
          </w:tcPr>
          <w:p w14:paraId="67D056B8" w14:textId="77777777" w:rsidR="00635043" w:rsidRDefault="00635043">
            <w:pPr>
              <w:pStyle w:val="TableParagraph"/>
              <w:rPr>
                <w:b/>
                <w:sz w:val="24"/>
              </w:rPr>
            </w:pPr>
          </w:p>
          <w:p w14:paraId="3E9BAF07" w14:textId="77777777" w:rsidR="00635043" w:rsidRDefault="00644EC4">
            <w:pPr>
              <w:pStyle w:val="TableParagraph"/>
              <w:ind w:left="10"/>
              <w:rPr>
                <w:sz w:val="24"/>
              </w:rPr>
            </w:pPr>
            <w:r>
              <w:rPr>
                <w:spacing w:val="-2"/>
                <w:sz w:val="24"/>
              </w:rPr>
              <w:t>Densitet</w:t>
            </w:r>
          </w:p>
        </w:tc>
        <w:tc>
          <w:tcPr>
            <w:tcW w:w="2780" w:type="dxa"/>
            <w:shd w:val="clear" w:color="auto" w:fill="92D050"/>
          </w:tcPr>
          <w:p w14:paraId="759685BE" w14:textId="77777777" w:rsidR="00635043" w:rsidRPr="009E665C" w:rsidRDefault="00644EC4">
            <w:pPr>
              <w:pStyle w:val="TableParagraph"/>
              <w:spacing w:line="249" w:lineRule="auto"/>
              <w:ind w:left="310" w:right="107" w:hanging="300"/>
              <w:rPr>
                <w:sz w:val="24"/>
                <w:lang w:val="da-DK"/>
              </w:rPr>
            </w:pPr>
            <w:r w:rsidRPr="009E665C">
              <w:rPr>
                <w:sz w:val="24"/>
                <w:lang w:val="da-DK"/>
              </w:rPr>
              <w:t>–</w:t>
            </w:r>
            <w:r w:rsidRPr="009E665C">
              <w:rPr>
                <w:spacing w:val="80"/>
                <w:sz w:val="24"/>
                <w:lang w:val="da-DK"/>
              </w:rPr>
              <w:t xml:space="preserve"> </w:t>
            </w:r>
            <w:r w:rsidRPr="009E665C">
              <w:rPr>
                <w:sz w:val="24"/>
                <w:lang w:val="da-DK"/>
              </w:rPr>
              <w:t>Densitet</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PE</w:t>
            </w:r>
            <w:r w:rsidRPr="009E665C">
              <w:rPr>
                <w:spacing w:val="-6"/>
                <w:sz w:val="24"/>
                <w:lang w:val="da-DK"/>
              </w:rPr>
              <w:t xml:space="preserve"> </w:t>
            </w:r>
            <w:r w:rsidRPr="009E665C">
              <w:rPr>
                <w:sz w:val="24"/>
                <w:lang w:val="da-DK"/>
              </w:rPr>
              <w:t>eller</w:t>
            </w:r>
            <w:r w:rsidRPr="009E665C">
              <w:rPr>
                <w:spacing w:val="-6"/>
                <w:sz w:val="24"/>
                <w:lang w:val="da-DK"/>
              </w:rPr>
              <w:t xml:space="preserve"> </w:t>
            </w:r>
            <w:r w:rsidRPr="009E665C">
              <w:rPr>
                <w:sz w:val="24"/>
                <w:lang w:val="da-DK"/>
              </w:rPr>
              <w:t xml:space="preserve">PP på mindre end eller </w:t>
            </w:r>
            <w:r w:rsidRPr="009E665C">
              <w:rPr>
                <w:spacing w:val="-5"/>
                <w:sz w:val="24"/>
                <w:lang w:val="da-DK"/>
              </w:rPr>
              <w:t>lig</w:t>
            </w:r>
          </w:p>
          <w:p w14:paraId="2A95C0F0" w14:textId="77777777" w:rsidR="00635043" w:rsidRDefault="00644EC4">
            <w:pPr>
              <w:pStyle w:val="TableParagraph"/>
              <w:ind w:left="310"/>
              <w:rPr>
                <w:sz w:val="24"/>
              </w:rPr>
            </w:pPr>
            <w:r>
              <w:rPr>
                <w:sz w:val="24"/>
              </w:rPr>
              <w:t xml:space="preserve">med 1 </w:t>
            </w:r>
            <w:r>
              <w:rPr>
                <w:spacing w:val="-2"/>
                <w:sz w:val="24"/>
              </w:rPr>
              <w:t>g/cm3</w:t>
            </w:r>
          </w:p>
        </w:tc>
        <w:tc>
          <w:tcPr>
            <w:tcW w:w="2760" w:type="dxa"/>
            <w:shd w:val="clear" w:color="auto" w:fill="F9F972"/>
          </w:tcPr>
          <w:p w14:paraId="4E1774DA" w14:textId="77777777" w:rsidR="00635043" w:rsidRPr="009E665C" w:rsidRDefault="00644EC4">
            <w:pPr>
              <w:pStyle w:val="TableParagraph"/>
              <w:spacing w:line="249" w:lineRule="auto"/>
              <w:ind w:left="310" w:right="87" w:hanging="300"/>
              <w:rPr>
                <w:sz w:val="24"/>
                <w:lang w:val="da-DK"/>
              </w:rPr>
            </w:pPr>
            <w:r w:rsidRPr="009E665C">
              <w:rPr>
                <w:sz w:val="24"/>
                <w:lang w:val="da-DK"/>
              </w:rPr>
              <w:t>–</w:t>
            </w:r>
            <w:r w:rsidRPr="009E665C">
              <w:rPr>
                <w:spacing w:val="80"/>
                <w:sz w:val="24"/>
                <w:lang w:val="da-DK"/>
              </w:rPr>
              <w:t xml:space="preserve"> </w:t>
            </w:r>
            <w:r w:rsidRPr="009E665C">
              <w:rPr>
                <w:sz w:val="24"/>
                <w:lang w:val="da-DK"/>
              </w:rPr>
              <w:t>Densitet</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PE</w:t>
            </w:r>
            <w:r w:rsidRPr="009E665C">
              <w:rPr>
                <w:spacing w:val="-6"/>
                <w:sz w:val="24"/>
                <w:lang w:val="da-DK"/>
              </w:rPr>
              <w:t xml:space="preserve"> </w:t>
            </w:r>
            <w:r w:rsidRPr="009E665C">
              <w:rPr>
                <w:sz w:val="24"/>
                <w:lang w:val="da-DK"/>
              </w:rPr>
              <w:t>eller</w:t>
            </w:r>
            <w:r w:rsidRPr="009E665C">
              <w:rPr>
                <w:spacing w:val="-6"/>
                <w:sz w:val="24"/>
                <w:lang w:val="da-DK"/>
              </w:rPr>
              <w:t xml:space="preserve"> </w:t>
            </w:r>
            <w:r w:rsidRPr="009E665C">
              <w:rPr>
                <w:sz w:val="24"/>
                <w:lang w:val="da-DK"/>
              </w:rPr>
              <w:t xml:space="preserve">PP på mindre end eller </w:t>
            </w:r>
            <w:r w:rsidRPr="009E665C">
              <w:rPr>
                <w:spacing w:val="-5"/>
                <w:sz w:val="24"/>
                <w:lang w:val="da-DK"/>
              </w:rPr>
              <w:t>lig</w:t>
            </w:r>
          </w:p>
          <w:p w14:paraId="74EABBD7" w14:textId="77777777" w:rsidR="00635043" w:rsidRDefault="00644EC4">
            <w:pPr>
              <w:pStyle w:val="TableParagraph"/>
              <w:ind w:left="310"/>
              <w:rPr>
                <w:sz w:val="24"/>
              </w:rPr>
            </w:pPr>
            <w:r>
              <w:rPr>
                <w:sz w:val="24"/>
              </w:rPr>
              <w:t xml:space="preserve">med 1 </w:t>
            </w:r>
            <w:r>
              <w:rPr>
                <w:spacing w:val="-2"/>
                <w:sz w:val="24"/>
              </w:rPr>
              <w:t>g/cm3</w:t>
            </w:r>
          </w:p>
        </w:tc>
        <w:tc>
          <w:tcPr>
            <w:tcW w:w="2000" w:type="dxa"/>
            <w:shd w:val="clear" w:color="auto" w:fill="F99879"/>
          </w:tcPr>
          <w:p w14:paraId="6C350F7A" w14:textId="77777777" w:rsidR="00635043" w:rsidRPr="009E665C" w:rsidRDefault="00644EC4">
            <w:pPr>
              <w:pStyle w:val="TableParagraph"/>
              <w:spacing w:line="249" w:lineRule="auto"/>
              <w:ind w:left="310" w:right="5" w:hanging="300"/>
              <w:rPr>
                <w:sz w:val="24"/>
                <w:lang w:val="da-DK"/>
              </w:rPr>
            </w:pPr>
            <w:r w:rsidRPr="009E665C">
              <w:rPr>
                <w:sz w:val="24"/>
                <w:lang w:val="da-DK"/>
              </w:rPr>
              <w:t>–</w:t>
            </w:r>
            <w:r w:rsidRPr="009E665C">
              <w:rPr>
                <w:spacing w:val="80"/>
                <w:sz w:val="24"/>
                <w:lang w:val="da-DK"/>
              </w:rPr>
              <w:t xml:space="preserve"> </w:t>
            </w:r>
            <w:r w:rsidRPr="009E665C">
              <w:rPr>
                <w:sz w:val="24"/>
                <w:lang w:val="da-DK"/>
              </w:rPr>
              <w:t>Densitet</w:t>
            </w:r>
            <w:r w:rsidRPr="009E665C">
              <w:rPr>
                <w:spacing w:val="-7"/>
                <w:sz w:val="24"/>
                <w:lang w:val="da-DK"/>
              </w:rPr>
              <w:t xml:space="preserve"> </w:t>
            </w:r>
            <w:r w:rsidRPr="009E665C">
              <w:rPr>
                <w:sz w:val="24"/>
                <w:lang w:val="da-DK"/>
              </w:rPr>
              <w:t>af</w:t>
            </w:r>
            <w:r w:rsidRPr="009E665C">
              <w:rPr>
                <w:spacing w:val="-7"/>
                <w:sz w:val="24"/>
                <w:lang w:val="da-DK"/>
              </w:rPr>
              <w:t xml:space="preserve"> </w:t>
            </w:r>
            <w:r w:rsidRPr="009E665C">
              <w:rPr>
                <w:sz w:val="24"/>
                <w:lang w:val="da-DK"/>
              </w:rPr>
              <w:t xml:space="preserve">mate- riale på mere </w:t>
            </w:r>
            <w:r w:rsidRPr="009E665C">
              <w:rPr>
                <w:spacing w:val="-5"/>
                <w:sz w:val="24"/>
                <w:lang w:val="da-DK"/>
              </w:rPr>
              <w:t>end</w:t>
            </w:r>
          </w:p>
          <w:p w14:paraId="4A9FBC92" w14:textId="77777777" w:rsidR="00635043" w:rsidRDefault="00644EC4">
            <w:pPr>
              <w:pStyle w:val="TableParagraph"/>
              <w:ind w:left="310"/>
              <w:rPr>
                <w:sz w:val="24"/>
              </w:rPr>
            </w:pPr>
            <w:r>
              <w:rPr>
                <w:sz w:val="24"/>
              </w:rPr>
              <w:t xml:space="preserve">1 </w:t>
            </w:r>
            <w:r>
              <w:rPr>
                <w:spacing w:val="-2"/>
                <w:sz w:val="24"/>
              </w:rPr>
              <w:t>g/cm3</w:t>
            </w:r>
          </w:p>
        </w:tc>
      </w:tr>
      <w:tr w:rsidR="00635043" w:rsidRPr="00EA5542" w14:paraId="7714C57D" w14:textId="77777777">
        <w:trPr>
          <w:trHeight w:val="3935"/>
        </w:trPr>
        <w:tc>
          <w:tcPr>
            <w:tcW w:w="2140" w:type="dxa"/>
          </w:tcPr>
          <w:p w14:paraId="6987616C" w14:textId="77777777" w:rsidR="00635043" w:rsidRDefault="00635043">
            <w:pPr>
              <w:pStyle w:val="TableParagraph"/>
              <w:rPr>
                <w:b/>
                <w:sz w:val="24"/>
              </w:rPr>
            </w:pPr>
          </w:p>
          <w:p w14:paraId="09B161F3" w14:textId="77777777" w:rsidR="00635043" w:rsidRDefault="00635043">
            <w:pPr>
              <w:pStyle w:val="TableParagraph"/>
              <w:rPr>
                <w:b/>
                <w:sz w:val="24"/>
              </w:rPr>
            </w:pPr>
          </w:p>
          <w:p w14:paraId="75076876" w14:textId="77777777" w:rsidR="00635043" w:rsidRDefault="00635043">
            <w:pPr>
              <w:pStyle w:val="TableParagraph"/>
              <w:rPr>
                <w:b/>
                <w:sz w:val="24"/>
              </w:rPr>
            </w:pPr>
          </w:p>
          <w:p w14:paraId="383F781F" w14:textId="77777777" w:rsidR="00635043" w:rsidRDefault="00635043">
            <w:pPr>
              <w:pStyle w:val="TableParagraph"/>
              <w:rPr>
                <w:b/>
                <w:sz w:val="24"/>
              </w:rPr>
            </w:pPr>
          </w:p>
          <w:p w14:paraId="75EFFD79" w14:textId="77777777" w:rsidR="00635043" w:rsidRDefault="00635043">
            <w:pPr>
              <w:pStyle w:val="TableParagraph"/>
              <w:rPr>
                <w:b/>
                <w:sz w:val="24"/>
              </w:rPr>
            </w:pPr>
          </w:p>
          <w:p w14:paraId="12DBFE5A" w14:textId="77777777" w:rsidR="00635043" w:rsidRDefault="00635043">
            <w:pPr>
              <w:pStyle w:val="TableParagraph"/>
              <w:spacing w:before="156"/>
              <w:rPr>
                <w:b/>
                <w:sz w:val="24"/>
              </w:rPr>
            </w:pPr>
          </w:p>
          <w:p w14:paraId="1CB96BAF" w14:textId="77777777" w:rsidR="00635043" w:rsidRDefault="00644EC4">
            <w:pPr>
              <w:pStyle w:val="TableParagraph"/>
              <w:ind w:left="10"/>
              <w:rPr>
                <w:sz w:val="24"/>
              </w:rPr>
            </w:pPr>
            <w:r>
              <w:rPr>
                <w:spacing w:val="-2"/>
                <w:sz w:val="24"/>
              </w:rPr>
              <w:t>Farve</w:t>
            </w:r>
          </w:p>
        </w:tc>
        <w:tc>
          <w:tcPr>
            <w:tcW w:w="2780" w:type="dxa"/>
            <w:shd w:val="clear" w:color="auto" w:fill="92D050"/>
          </w:tcPr>
          <w:p w14:paraId="1064D9C4" w14:textId="77777777" w:rsidR="00635043" w:rsidRDefault="00644EC4">
            <w:pPr>
              <w:pStyle w:val="TableParagraph"/>
              <w:numPr>
                <w:ilvl w:val="0"/>
                <w:numId w:val="70"/>
              </w:numPr>
              <w:tabs>
                <w:tab w:val="left" w:pos="310"/>
              </w:tabs>
              <w:spacing w:line="667" w:lineRule="auto"/>
              <w:ind w:right="94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0802E8BB" w14:textId="77777777" w:rsidR="00635043" w:rsidRDefault="00644EC4">
            <w:pPr>
              <w:pStyle w:val="TableParagraph"/>
              <w:numPr>
                <w:ilvl w:val="0"/>
                <w:numId w:val="70"/>
              </w:numPr>
              <w:tabs>
                <w:tab w:val="left" w:pos="310"/>
              </w:tabs>
              <w:spacing w:line="249" w:lineRule="auto"/>
              <w:ind w:left="310" w:right="117"/>
              <w:rPr>
                <w:sz w:val="24"/>
              </w:rPr>
            </w:pPr>
            <w:r>
              <w:rPr>
                <w:sz w:val="24"/>
              </w:rPr>
              <w:t>Tilsat</w:t>
            </w:r>
            <w:r>
              <w:rPr>
                <w:spacing w:val="-15"/>
                <w:sz w:val="24"/>
              </w:rPr>
              <w:t xml:space="preserve"> </w:t>
            </w:r>
            <w:r>
              <w:rPr>
                <w:sz w:val="24"/>
              </w:rPr>
              <w:t>farve</w:t>
            </w:r>
            <w:r>
              <w:rPr>
                <w:spacing w:val="-15"/>
                <w:sz w:val="24"/>
              </w:rPr>
              <w:t xml:space="preserve"> </w:t>
            </w:r>
            <w:r>
              <w:rPr>
                <w:sz w:val="24"/>
              </w:rPr>
              <w:t>uden</w:t>
            </w:r>
            <w:r>
              <w:rPr>
                <w:spacing w:val="-15"/>
                <w:sz w:val="24"/>
              </w:rPr>
              <w:t xml:space="preserve"> </w:t>
            </w:r>
            <w:r>
              <w:rPr>
                <w:sz w:val="24"/>
              </w:rPr>
              <w:t xml:space="preserve">carbon </w:t>
            </w:r>
            <w:r>
              <w:rPr>
                <w:spacing w:val="-2"/>
                <w:sz w:val="24"/>
              </w:rPr>
              <w:t>black</w:t>
            </w:r>
          </w:p>
          <w:p w14:paraId="72A70E12" w14:textId="77777777" w:rsidR="00635043" w:rsidRDefault="00635043">
            <w:pPr>
              <w:pStyle w:val="TableParagraph"/>
              <w:spacing w:before="195"/>
              <w:rPr>
                <w:b/>
                <w:sz w:val="24"/>
              </w:rPr>
            </w:pPr>
          </w:p>
          <w:p w14:paraId="0DD3B4F7" w14:textId="77777777" w:rsidR="00635043" w:rsidRDefault="00644EC4">
            <w:pPr>
              <w:pStyle w:val="TableParagraph"/>
              <w:ind w:left="10"/>
              <w:rPr>
                <w:sz w:val="24"/>
              </w:rPr>
            </w:pPr>
            <w:r>
              <w:rPr>
                <w:spacing w:val="-2"/>
                <w:sz w:val="24"/>
              </w:rPr>
              <w:t>eller</w:t>
            </w:r>
          </w:p>
          <w:p w14:paraId="0DD214EA" w14:textId="77777777" w:rsidR="00635043" w:rsidRDefault="00635043">
            <w:pPr>
              <w:pStyle w:val="TableParagraph"/>
              <w:spacing w:before="212"/>
              <w:rPr>
                <w:b/>
                <w:sz w:val="24"/>
              </w:rPr>
            </w:pPr>
          </w:p>
          <w:p w14:paraId="4F791CCA" w14:textId="77777777" w:rsidR="00635043" w:rsidRPr="009E665C" w:rsidRDefault="00644EC4">
            <w:pPr>
              <w:pStyle w:val="TableParagraph"/>
              <w:numPr>
                <w:ilvl w:val="0"/>
                <w:numId w:val="70"/>
              </w:numPr>
              <w:tabs>
                <w:tab w:val="left" w:pos="310"/>
              </w:tabs>
              <w:spacing w:line="280" w:lineRule="atLeast"/>
              <w:ind w:left="310" w:right="95"/>
              <w:rPr>
                <w:sz w:val="24"/>
                <w:lang w:val="da-DK"/>
              </w:rPr>
            </w:pPr>
            <w:r w:rsidRPr="009E665C">
              <w:rPr>
                <w:sz w:val="24"/>
                <w:lang w:val="da-DK"/>
              </w:rPr>
              <w:t>Farve</w:t>
            </w:r>
            <w:r w:rsidRPr="009E665C">
              <w:rPr>
                <w:spacing w:val="-13"/>
                <w:sz w:val="24"/>
                <w:lang w:val="da-DK"/>
              </w:rPr>
              <w:t xml:space="preserve"> </w:t>
            </w:r>
            <w:r w:rsidRPr="009E665C">
              <w:rPr>
                <w:sz w:val="24"/>
                <w:lang w:val="da-DK"/>
              </w:rPr>
              <w:t>som</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 xml:space="preserve">NIR-sorte- </w:t>
            </w:r>
            <w:r w:rsidRPr="009E665C">
              <w:rPr>
                <w:spacing w:val="-4"/>
                <w:sz w:val="24"/>
                <w:lang w:val="da-DK"/>
              </w:rPr>
              <w:t>rbar</w:t>
            </w:r>
          </w:p>
        </w:tc>
        <w:tc>
          <w:tcPr>
            <w:tcW w:w="2760" w:type="dxa"/>
            <w:shd w:val="clear" w:color="auto" w:fill="F9F972"/>
          </w:tcPr>
          <w:p w14:paraId="74524BAB" w14:textId="77777777" w:rsidR="00635043" w:rsidRDefault="00644EC4">
            <w:pPr>
              <w:pStyle w:val="TableParagraph"/>
              <w:numPr>
                <w:ilvl w:val="0"/>
                <w:numId w:val="69"/>
              </w:numPr>
              <w:tabs>
                <w:tab w:val="left" w:pos="310"/>
              </w:tabs>
              <w:spacing w:line="667" w:lineRule="auto"/>
              <w:ind w:right="92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142DDA9B" w14:textId="77777777" w:rsidR="00635043" w:rsidRPr="009E665C" w:rsidRDefault="00644EC4">
            <w:pPr>
              <w:pStyle w:val="TableParagraph"/>
              <w:numPr>
                <w:ilvl w:val="0"/>
                <w:numId w:val="69"/>
              </w:numPr>
              <w:tabs>
                <w:tab w:val="left" w:pos="310"/>
              </w:tabs>
              <w:spacing w:line="249" w:lineRule="auto"/>
              <w:ind w:left="310" w:right="130"/>
              <w:rPr>
                <w:sz w:val="24"/>
                <w:lang w:val="da-DK"/>
              </w:rPr>
            </w:pPr>
            <w:r w:rsidRPr="009E665C">
              <w:rPr>
                <w:sz w:val="24"/>
                <w:lang w:val="da-DK"/>
              </w:rPr>
              <w:t>Tilsat</w:t>
            </w:r>
            <w:r w:rsidRPr="009E665C">
              <w:rPr>
                <w:spacing w:val="-12"/>
                <w:sz w:val="24"/>
                <w:lang w:val="da-DK"/>
              </w:rPr>
              <w:t xml:space="preserve"> </w:t>
            </w:r>
            <w:r w:rsidRPr="009E665C">
              <w:rPr>
                <w:sz w:val="24"/>
                <w:lang w:val="da-DK"/>
              </w:rPr>
              <w:t>af</w:t>
            </w:r>
            <w:r w:rsidRPr="009E665C">
              <w:rPr>
                <w:spacing w:val="-12"/>
                <w:sz w:val="24"/>
                <w:lang w:val="da-DK"/>
              </w:rPr>
              <w:t xml:space="preserve"> </w:t>
            </w:r>
            <w:r w:rsidRPr="009E665C">
              <w:rPr>
                <w:sz w:val="24"/>
                <w:lang w:val="da-DK"/>
              </w:rPr>
              <w:t>farve</w:t>
            </w:r>
            <w:r w:rsidRPr="009E665C">
              <w:rPr>
                <w:spacing w:val="-12"/>
                <w:sz w:val="24"/>
                <w:lang w:val="da-DK"/>
              </w:rPr>
              <w:t xml:space="preserve"> </w:t>
            </w:r>
            <w:r w:rsidRPr="009E665C">
              <w:rPr>
                <w:sz w:val="24"/>
                <w:lang w:val="da-DK"/>
              </w:rPr>
              <w:t>uden</w:t>
            </w:r>
            <w:r w:rsidRPr="009E665C">
              <w:rPr>
                <w:spacing w:val="-12"/>
                <w:sz w:val="24"/>
                <w:lang w:val="da-DK"/>
              </w:rPr>
              <w:t xml:space="preserve"> </w:t>
            </w:r>
            <w:r w:rsidRPr="009E665C">
              <w:rPr>
                <w:sz w:val="24"/>
                <w:lang w:val="da-DK"/>
              </w:rPr>
              <w:t>car- bon black</w:t>
            </w:r>
          </w:p>
          <w:p w14:paraId="3E282CF9" w14:textId="77777777" w:rsidR="00635043" w:rsidRPr="009E665C" w:rsidRDefault="00635043">
            <w:pPr>
              <w:pStyle w:val="TableParagraph"/>
              <w:spacing w:before="195"/>
              <w:rPr>
                <w:b/>
                <w:sz w:val="24"/>
                <w:lang w:val="da-DK"/>
              </w:rPr>
            </w:pPr>
          </w:p>
          <w:p w14:paraId="26521CEF" w14:textId="77777777" w:rsidR="00635043" w:rsidRDefault="00644EC4">
            <w:pPr>
              <w:pStyle w:val="TableParagraph"/>
              <w:ind w:left="10"/>
              <w:rPr>
                <w:sz w:val="24"/>
              </w:rPr>
            </w:pPr>
            <w:r>
              <w:rPr>
                <w:spacing w:val="-2"/>
                <w:sz w:val="24"/>
              </w:rPr>
              <w:t>eller</w:t>
            </w:r>
          </w:p>
          <w:p w14:paraId="372CB373" w14:textId="77777777" w:rsidR="00635043" w:rsidRDefault="00635043">
            <w:pPr>
              <w:pStyle w:val="TableParagraph"/>
              <w:spacing w:before="212"/>
              <w:rPr>
                <w:b/>
                <w:sz w:val="24"/>
              </w:rPr>
            </w:pPr>
          </w:p>
          <w:p w14:paraId="48ED0636" w14:textId="77777777" w:rsidR="00635043" w:rsidRPr="009E665C" w:rsidRDefault="00644EC4">
            <w:pPr>
              <w:pStyle w:val="TableParagraph"/>
              <w:numPr>
                <w:ilvl w:val="0"/>
                <w:numId w:val="69"/>
              </w:numPr>
              <w:tabs>
                <w:tab w:val="left" w:pos="310"/>
              </w:tabs>
              <w:spacing w:line="280" w:lineRule="atLeast"/>
              <w:ind w:left="310" w:right="75"/>
              <w:rPr>
                <w:sz w:val="24"/>
                <w:lang w:val="da-DK"/>
              </w:rPr>
            </w:pPr>
            <w:r w:rsidRPr="009E665C">
              <w:rPr>
                <w:sz w:val="24"/>
                <w:lang w:val="da-DK"/>
              </w:rPr>
              <w:t>Farve</w:t>
            </w:r>
            <w:r w:rsidRPr="009E665C">
              <w:rPr>
                <w:spacing w:val="-13"/>
                <w:sz w:val="24"/>
                <w:lang w:val="da-DK"/>
              </w:rPr>
              <w:t xml:space="preserve"> </w:t>
            </w:r>
            <w:r w:rsidRPr="009E665C">
              <w:rPr>
                <w:sz w:val="24"/>
                <w:lang w:val="da-DK"/>
              </w:rPr>
              <w:t>som</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 xml:space="preserve">NIR-sorte- </w:t>
            </w:r>
            <w:r w:rsidRPr="009E665C">
              <w:rPr>
                <w:spacing w:val="-4"/>
                <w:sz w:val="24"/>
                <w:lang w:val="da-DK"/>
              </w:rPr>
              <w:t>rbar</w:t>
            </w:r>
          </w:p>
        </w:tc>
        <w:tc>
          <w:tcPr>
            <w:tcW w:w="2000" w:type="dxa"/>
            <w:shd w:val="clear" w:color="auto" w:fill="F99879"/>
          </w:tcPr>
          <w:p w14:paraId="481431BD" w14:textId="77777777" w:rsidR="00635043" w:rsidRPr="009E665C" w:rsidRDefault="00644EC4">
            <w:pPr>
              <w:pStyle w:val="TableParagraph"/>
              <w:numPr>
                <w:ilvl w:val="0"/>
                <w:numId w:val="68"/>
              </w:numPr>
              <w:tabs>
                <w:tab w:val="left" w:pos="310"/>
              </w:tabs>
              <w:spacing w:line="249" w:lineRule="auto"/>
              <w:ind w:right="103"/>
              <w:rPr>
                <w:sz w:val="24"/>
                <w:lang w:val="da-DK"/>
              </w:rPr>
            </w:pPr>
            <w:r w:rsidRPr="009E665C">
              <w:rPr>
                <w:sz w:val="24"/>
                <w:lang w:val="da-DK"/>
              </w:rPr>
              <w:t>Tilsat</w:t>
            </w:r>
            <w:r w:rsidRPr="009E665C">
              <w:rPr>
                <w:spacing w:val="-15"/>
                <w:sz w:val="24"/>
                <w:lang w:val="da-DK"/>
              </w:rPr>
              <w:t xml:space="preserve"> </w:t>
            </w:r>
            <w:r w:rsidRPr="009E665C">
              <w:rPr>
                <w:sz w:val="24"/>
                <w:lang w:val="da-DK"/>
              </w:rPr>
              <w:t>farve</w:t>
            </w:r>
            <w:r w:rsidRPr="009E665C">
              <w:rPr>
                <w:spacing w:val="-15"/>
                <w:sz w:val="24"/>
                <w:lang w:val="da-DK"/>
              </w:rPr>
              <w:t xml:space="preserve"> </w:t>
            </w:r>
            <w:r w:rsidRPr="009E665C">
              <w:rPr>
                <w:sz w:val="24"/>
                <w:lang w:val="da-DK"/>
              </w:rPr>
              <w:t>med indhold af car- bon black</w:t>
            </w:r>
          </w:p>
          <w:p w14:paraId="49C4FD9F" w14:textId="77777777" w:rsidR="00635043" w:rsidRPr="009E665C" w:rsidRDefault="00635043">
            <w:pPr>
              <w:pStyle w:val="TableParagraph"/>
              <w:spacing w:before="195"/>
              <w:rPr>
                <w:b/>
                <w:sz w:val="24"/>
                <w:lang w:val="da-DK"/>
              </w:rPr>
            </w:pPr>
          </w:p>
          <w:p w14:paraId="25428E10" w14:textId="77777777" w:rsidR="00635043" w:rsidRDefault="00644EC4">
            <w:pPr>
              <w:pStyle w:val="TableParagraph"/>
              <w:ind w:left="10"/>
              <w:rPr>
                <w:sz w:val="24"/>
              </w:rPr>
            </w:pPr>
            <w:r>
              <w:rPr>
                <w:spacing w:val="-2"/>
                <w:sz w:val="24"/>
              </w:rPr>
              <w:t>eller</w:t>
            </w:r>
          </w:p>
          <w:p w14:paraId="0550B25D" w14:textId="77777777" w:rsidR="00635043" w:rsidRDefault="00635043">
            <w:pPr>
              <w:pStyle w:val="TableParagraph"/>
              <w:spacing w:before="216"/>
              <w:rPr>
                <w:b/>
                <w:sz w:val="24"/>
              </w:rPr>
            </w:pPr>
          </w:p>
          <w:p w14:paraId="03D75642" w14:textId="77777777" w:rsidR="00635043" w:rsidRPr="009E665C" w:rsidRDefault="00644EC4">
            <w:pPr>
              <w:pStyle w:val="TableParagraph"/>
              <w:numPr>
                <w:ilvl w:val="0"/>
                <w:numId w:val="68"/>
              </w:numPr>
              <w:tabs>
                <w:tab w:val="left" w:pos="310"/>
              </w:tabs>
              <w:spacing w:line="249" w:lineRule="auto"/>
              <w:ind w:right="75"/>
              <w:rPr>
                <w:sz w:val="24"/>
                <w:lang w:val="da-DK"/>
              </w:rPr>
            </w:pPr>
            <w:r w:rsidRPr="009E665C">
              <w:rPr>
                <w:sz w:val="24"/>
                <w:lang w:val="da-DK"/>
              </w:rPr>
              <w:t>Farve som ikke er</w:t>
            </w:r>
            <w:r w:rsidRPr="009E665C">
              <w:rPr>
                <w:spacing w:val="-15"/>
                <w:sz w:val="24"/>
                <w:lang w:val="da-DK"/>
              </w:rPr>
              <w:t xml:space="preserve"> </w:t>
            </w:r>
            <w:r w:rsidRPr="009E665C">
              <w:rPr>
                <w:sz w:val="24"/>
                <w:lang w:val="da-DK"/>
              </w:rPr>
              <w:t>NIR-sorterbar</w:t>
            </w:r>
          </w:p>
        </w:tc>
      </w:tr>
      <w:tr w:rsidR="00635043" w:rsidRPr="00EA5542" w14:paraId="443EEDEC" w14:textId="77777777">
        <w:trPr>
          <w:trHeight w:val="4991"/>
        </w:trPr>
        <w:tc>
          <w:tcPr>
            <w:tcW w:w="2140" w:type="dxa"/>
          </w:tcPr>
          <w:p w14:paraId="72E9505B" w14:textId="77777777" w:rsidR="00635043" w:rsidRPr="009E665C" w:rsidRDefault="00635043">
            <w:pPr>
              <w:pStyle w:val="TableParagraph"/>
              <w:rPr>
                <w:b/>
                <w:sz w:val="24"/>
                <w:lang w:val="da-DK"/>
              </w:rPr>
            </w:pPr>
          </w:p>
          <w:p w14:paraId="7BBCAE50" w14:textId="77777777" w:rsidR="00635043" w:rsidRPr="009E665C" w:rsidRDefault="00635043">
            <w:pPr>
              <w:pStyle w:val="TableParagraph"/>
              <w:rPr>
                <w:b/>
                <w:sz w:val="24"/>
                <w:lang w:val="da-DK"/>
              </w:rPr>
            </w:pPr>
          </w:p>
          <w:p w14:paraId="10782BA0" w14:textId="77777777" w:rsidR="00635043" w:rsidRPr="009E665C" w:rsidRDefault="00635043">
            <w:pPr>
              <w:pStyle w:val="TableParagraph"/>
              <w:rPr>
                <w:b/>
                <w:sz w:val="24"/>
                <w:lang w:val="da-DK"/>
              </w:rPr>
            </w:pPr>
          </w:p>
          <w:p w14:paraId="6D2E56A4" w14:textId="77777777" w:rsidR="00635043" w:rsidRPr="009E665C" w:rsidRDefault="00635043">
            <w:pPr>
              <w:pStyle w:val="TableParagraph"/>
              <w:rPr>
                <w:b/>
                <w:sz w:val="24"/>
                <w:lang w:val="da-DK"/>
              </w:rPr>
            </w:pPr>
          </w:p>
          <w:p w14:paraId="25BEB04A" w14:textId="77777777" w:rsidR="00635043" w:rsidRPr="009E665C" w:rsidRDefault="00635043">
            <w:pPr>
              <w:pStyle w:val="TableParagraph"/>
              <w:rPr>
                <w:b/>
                <w:sz w:val="24"/>
                <w:lang w:val="da-DK"/>
              </w:rPr>
            </w:pPr>
          </w:p>
          <w:p w14:paraId="1F7DD124" w14:textId="77777777" w:rsidR="00635043" w:rsidRPr="009E665C" w:rsidRDefault="00635043">
            <w:pPr>
              <w:pStyle w:val="TableParagraph"/>
              <w:rPr>
                <w:b/>
                <w:sz w:val="24"/>
                <w:lang w:val="da-DK"/>
              </w:rPr>
            </w:pPr>
          </w:p>
          <w:p w14:paraId="38CD05C8" w14:textId="77777777" w:rsidR="00635043" w:rsidRPr="009E665C" w:rsidRDefault="00635043">
            <w:pPr>
              <w:pStyle w:val="TableParagraph"/>
              <w:rPr>
                <w:b/>
                <w:sz w:val="24"/>
                <w:lang w:val="da-DK"/>
              </w:rPr>
            </w:pPr>
          </w:p>
          <w:p w14:paraId="2C6389DF" w14:textId="77777777" w:rsidR="00635043" w:rsidRPr="009E665C" w:rsidRDefault="00635043">
            <w:pPr>
              <w:pStyle w:val="TableParagraph"/>
              <w:spacing w:before="132"/>
              <w:rPr>
                <w:b/>
                <w:sz w:val="24"/>
                <w:lang w:val="da-DK"/>
              </w:rPr>
            </w:pPr>
          </w:p>
          <w:p w14:paraId="01ACFD0B" w14:textId="77777777" w:rsidR="00635043" w:rsidRDefault="00644EC4">
            <w:pPr>
              <w:pStyle w:val="TableParagraph"/>
              <w:ind w:left="10"/>
              <w:rPr>
                <w:sz w:val="24"/>
              </w:rPr>
            </w:pPr>
            <w:r>
              <w:rPr>
                <w:spacing w:val="-2"/>
                <w:sz w:val="24"/>
              </w:rPr>
              <w:t>Barriere</w:t>
            </w:r>
          </w:p>
        </w:tc>
        <w:tc>
          <w:tcPr>
            <w:tcW w:w="2780" w:type="dxa"/>
            <w:shd w:val="clear" w:color="auto" w:fill="92D050"/>
          </w:tcPr>
          <w:p w14:paraId="647437FB" w14:textId="77777777" w:rsidR="00635043" w:rsidRDefault="00644EC4">
            <w:pPr>
              <w:pStyle w:val="TableParagraph"/>
              <w:numPr>
                <w:ilvl w:val="0"/>
                <w:numId w:val="67"/>
              </w:numPr>
              <w:tabs>
                <w:tab w:val="left" w:pos="310"/>
              </w:tabs>
              <w:spacing w:line="264" w:lineRule="exact"/>
              <w:rPr>
                <w:sz w:val="24"/>
              </w:rPr>
            </w:pPr>
            <w:r>
              <w:rPr>
                <w:sz w:val="24"/>
              </w:rPr>
              <w:t xml:space="preserve">Ingen </w:t>
            </w:r>
            <w:r>
              <w:rPr>
                <w:spacing w:val="-2"/>
                <w:sz w:val="24"/>
              </w:rPr>
              <w:t>barriere</w:t>
            </w:r>
          </w:p>
          <w:p w14:paraId="59947FBC" w14:textId="77777777" w:rsidR="00635043" w:rsidRDefault="00635043">
            <w:pPr>
              <w:pStyle w:val="TableParagraph"/>
              <w:spacing w:before="216"/>
              <w:rPr>
                <w:b/>
                <w:sz w:val="24"/>
              </w:rPr>
            </w:pPr>
          </w:p>
          <w:p w14:paraId="30F54130" w14:textId="77777777" w:rsidR="00635043" w:rsidRPr="009E665C" w:rsidRDefault="00644EC4">
            <w:pPr>
              <w:pStyle w:val="TableParagraph"/>
              <w:spacing w:line="249" w:lineRule="auto"/>
              <w:ind w:left="10"/>
              <w:rPr>
                <w:sz w:val="24"/>
                <w:lang w:val="da-DK"/>
              </w:rPr>
            </w:pPr>
            <w:r w:rsidRPr="009E665C">
              <w:rPr>
                <w:sz w:val="24"/>
                <w:lang w:val="da-DK"/>
              </w:rPr>
              <w:t>eller</w:t>
            </w:r>
            <w:r w:rsidRPr="009E665C">
              <w:rPr>
                <w:spacing w:val="-8"/>
                <w:sz w:val="24"/>
                <w:lang w:val="da-DK"/>
              </w:rPr>
              <w:t xml:space="preserve"> </w:t>
            </w:r>
            <w:r w:rsidRPr="009E665C">
              <w:rPr>
                <w:sz w:val="24"/>
                <w:lang w:val="da-DK"/>
              </w:rPr>
              <w:t>en</w:t>
            </w:r>
            <w:r w:rsidRPr="009E665C">
              <w:rPr>
                <w:spacing w:val="-8"/>
                <w:sz w:val="24"/>
                <w:lang w:val="da-DK"/>
              </w:rPr>
              <w:t xml:space="preserve"> </w:t>
            </w:r>
            <w:r w:rsidRPr="009E665C">
              <w:rPr>
                <w:sz w:val="24"/>
                <w:lang w:val="da-DK"/>
              </w:rPr>
              <w:t>eller</w:t>
            </w:r>
            <w:r w:rsidRPr="009E665C">
              <w:rPr>
                <w:spacing w:val="-8"/>
                <w:sz w:val="24"/>
                <w:lang w:val="da-DK"/>
              </w:rPr>
              <w:t xml:space="preserve"> </w:t>
            </w:r>
            <w:r w:rsidRPr="009E665C">
              <w:rPr>
                <w:sz w:val="24"/>
                <w:lang w:val="da-DK"/>
              </w:rPr>
              <w:t>flere</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 xml:space="preserve">følgen- </w:t>
            </w:r>
            <w:r w:rsidRPr="009E665C">
              <w:rPr>
                <w:spacing w:val="-4"/>
                <w:sz w:val="24"/>
                <w:lang w:val="da-DK"/>
              </w:rPr>
              <w:t>de:</w:t>
            </w:r>
          </w:p>
          <w:p w14:paraId="4BD2ABDF" w14:textId="77777777" w:rsidR="00635043" w:rsidRPr="009E665C" w:rsidRDefault="00635043">
            <w:pPr>
              <w:pStyle w:val="TableParagraph"/>
              <w:spacing w:before="206"/>
              <w:rPr>
                <w:b/>
                <w:sz w:val="24"/>
                <w:lang w:val="da-DK"/>
              </w:rPr>
            </w:pPr>
          </w:p>
          <w:p w14:paraId="6C187741" w14:textId="77777777" w:rsidR="00635043" w:rsidRDefault="00644EC4">
            <w:pPr>
              <w:pStyle w:val="TableParagraph"/>
              <w:numPr>
                <w:ilvl w:val="0"/>
                <w:numId w:val="67"/>
              </w:numPr>
              <w:tabs>
                <w:tab w:val="left" w:pos="310"/>
              </w:tabs>
              <w:rPr>
                <w:sz w:val="24"/>
              </w:rPr>
            </w:pPr>
            <w:r>
              <w:rPr>
                <w:spacing w:val="-4"/>
                <w:sz w:val="24"/>
              </w:rPr>
              <w:t>PVOH</w:t>
            </w:r>
          </w:p>
          <w:p w14:paraId="01A3F260" w14:textId="77777777" w:rsidR="00635043" w:rsidRDefault="00644EC4">
            <w:pPr>
              <w:pStyle w:val="TableParagraph"/>
              <w:numPr>
                <w:ilvl w:val="0"/>
                <w:numId w:val="67"/>
              </w:numPr>
              <w:tabs>
                <w:tab w:val="left" w:pos="310"/>
              </w:tabs>
              <w:spacing w:before="12"/>
              <w:rPr>
                <w:sz w:val="24"/>
              </w:rPr>
            </w:pPr>
            <w:r>
              <w:rPr>
                <w:spacing w:val="-4"/>
                <w:sz w:val="24"/>
              </w:rPr>
              <w:t>SiOx</w:t>
            </w:r>
          </w:p>
          <w:p w14:paraId="099606CC" w14:textId="77777777" w:rsidR="00635043" w:rsidRDefault="00644EC4">
            <w:pPr>
              <w:pStyle w:val="TableParagraph"/>
              <w:numPr>
                <w:ilvl w:val="0"/>
                <w:numId w:val="67"/>
              </w:numPr>
              <w:tabs>
                <w:tab w:val="left" w:pos="310"/>
              </w:tabs>
              <w:spacing w:before="12"/>
              <w:rPr>
                <w:sz w:val="24"/>
              </w:rPr>
            </w:pPr>
            <w:r>
              <w:rPr>
                <w:spacing w:val="-4"/>
                <w:sz w:val="24"/>
              </w:rPr>
              <w:t>AlOx</w:t>
            </w:r>
          </w:p>
          <w:p w14:paraId="5B8F833F" w14:textId="77777777" w:rsidR="00635043" w:rsidRDefault="00644EC4">
            <w:pPr>
              <w:pStyle w:val="TableParagraph"/>
              <w:numPr>
                <w:ilvl w:val="0"/>
                <w:numId w:val="67"/>
              </w:numPr>
              <w:tabs>
                <w:tab w:val="left" w:pos="310"/>
              </w:tabs>
              <w:spacing w:before="12"/>
              <w:rPr>
                <w:sz w:val="24"/>
              </w:rPr>
            </w:pPr>
            <w:r>
              <w:rPr>
                <w:spacing w:val="-2"/>
                <w:sz w:val="24"/>
              </w:rPr>
              <w:t>Akryl</w:t>
            </w:r>
          </w:p>
          <w:p w14:paraId="2BAAE3A3" w14:textId="77777777" w:rsidR="00635043" w:rsidRDefault="00644EC4">
            <w:pPr>
              <w:pStyle w:val="TableParagraph"/>
              <w:numPr>
                <w:ilvl w:val="0"/>
                <w:numId w:val="67"/>
              </w:numPr>
              <w:tabs>
                <w:tab w:val="left" w:pos="310"/>
              </w:tabs>
              <w:spacing w:before="12" w:line="249" w:lineRule="auto"/>
              <w:ind w:right="108"/>
              <w:rPr>
                <w:sz w:val="24"/>
              </w:rPr>
            </w:pPr>
            <w:r>
              <w:rPr>
                <w:sz w:val="24"/>
              </w:rPr>
              <w:t>Metallisering</w:t>
            </w:r>
            <w:r>
              <w:rPr>
                <w:spacing w:val="-15"/>
                <w:sz w:val="24"/>
              </w:rPr>
              <w:t xml:space="preserve"> </w:t>
            </w:r>
            <w:r>
              <w:rPr>
                <w:sz w:val="24"/>
              </w:rPr>
              <w:t xml:space="preserve">(0,02-0,05 </w:t>
            </w:r>
            <w:r>
              <w:rPr>
                <w:spacing w:val="-4"/>
                <w:sz w:val="24"/>
              </w:rPr>
              <w:t>µm)</w:t>
            </w:r>
          </w:p>
          <w:p w14:paraId="55EBBAFB" w14:textId="77777777" w:rsidR="00635043" w:rsidRPr="009E665C" w:rsidRDefault="00644EC4">
            <w:pPr>
              <w:pStyle w:val="TableParagraph"/>
              <w:numPr>
                <w:ilvl w:val="0"/>
                <w:numId w:val="67"/>
              </w:numPr>
              <w:tabs>
                <w:tab w:val="left" w:pos="310"/>
              </w:tabs>
              <w:spacing w:before="2" w:line="249" w:lineRule="auto"/>
              <w:ind w:right="-15"/>
              <w:rPr>
                <w:sz w:val="24"/>
                <w:lang w:val="da-DK"/>
              </w:rPr>
            </w:pPr>
            <w:r w:rsidRPr="009E665C">
              <w:rPr>
                <w:sz w:val="24"/>
                <w:lang w:val="da-DK"/>
              </w:rPr>
              <w:t>EVOH uden binder eller med kompatibel binder med mindre end eller lig med</w:t>
            </w:r>
            <w:r w:rsidRPr="009E665C">
              <w:rPr>
                <w:spacing w:val="-7"/>
                <w:sz w:val="24"/>
                <w:lang w:val="da-DK"/>
              </w:rPr>
              <w:t xml:space="preserve"> </w:t>
            </w:r>
            <w:r w:rsidRPr="009E665C">
              <w:rPr>
                <w:sz w:val="24"/>
                <w:lang w:val="da-DK"/>
              </w:rPr>
              <w:t>5</w:t>
            </w:r>
            <w:r w:rsidRPr="009E665C">
              <w:rPr>
                <w:spacing w:val="-7"/>
                <w:sz w:val="24"/>
                <w:lang w:val="da-DK"/>
              </w:rPr>
              <w:t xml:space="preserve"> </w:t>
            </w:r>
            <w:r w:rsidRPr="009E665C">
              <w:rPr>
                <w:sz w:val="24"/>
                <w:lang w:val="da-DK"/>
              </w:rPr>
              <w:t>vægtprocent</w:t>
            </w:r>
            <w:r w:rsidRPr="009E665C">
              <w:rPr>
                <w:spacing w:val="-7"/>
                <w:sz w:val="24"/>
                <w:lang w:val="da-DK"/>
              </w:rPr>
              <w:t xml:space="preserve"> </w:t>
            </w:r>
            <w:r w:rsidRPr="009E665C">
              <w:rPr>
                <w:sz w:val="24"/>
                <w:lang w:val="da-DK"/>
              </w:rPr>
              <w:t>af</w:t>
            </w:r>
            <w:r w:rsidRPr="009E665C">
              <w:rPr>
                <w:spacing w:val="-7"/>
                <w:sz w:val="24"/>
                <w:lang w:val="da-DK"/>
              </w:rPr>
              <w:t xml:space="preserve"> </w:t>
            </w:r>
            <w:r w:rsidRPr="009E665C">
              <w:rPr>
                <w:sz w:val="24"/>
                <w:lang w:val="da-DK"/>
              </w:rPr>
              <w:t>he-</w:t>
            </w:r>
          </w:p>
          <w:p w14:paraId="4F71160F" w14:textId="77777777" w:rsidR="00635043" w:rsidRDefault="00644EC4">
            <w:pPr>
              <w:pStyle w:val="TableParagraph"/>
              <w:spacing w:before="4"/>
              <w:ind w:left="310"/>
              <w:rPr>
                <w:sz w:val="24"/>
              </w:rPr>
            </w:pPr>
            <w:r>
              <w:rPr>
                <w:sz w:val="24"/>
              </w:rPr>
              <w:t xml:space="preserve">le </w:t>
            </w:r>
            <w:r>
              <w:rPr>
                <w:spacing w:val="-2"/>
                <w:sz w:val="24"/>
              </w:rPr>
              <w:t>hovedkomponenten</w:t>
            </w:r>
          </w:p>
        </w:tc>
        <w:tc>
          <w:tcPr>
            <w:tcW w:w="2760" w:type="dxa"/>
            <w:shd w:val="clear" w:color="auto" w:fill="F9F972"/>
          </w:tcPr>
          <w:p w14:paraId="40682659" w14:textId="77777777" w:rsidR="00635043" w:rsidRPr="009E665C" w:rsidRDefault="00644EC4">
            <w:pPr>
              <w:pStyle w:val="TableParagraph"/>
              <w:spacing w:line="249" w:lineRule="auto"/>
              <w:ind w:left="310" w:right="10" w:hanging="300"/>
              <w:rPr>
                <w:sz w:val="24"/>
                <w:lang w:val="da-DK"/>
              </w:rPr>
            </w:pPr>
            <w:r w:rsidRPr="009E665C">
              <w:rPr>
                <w:sz w:val="24"/>
                <w:lang w:val="da-DK"/>
              </w:rPr>
              <w:t>–</w:t>
            </w:r>
            <w:r w:rsidRPr="009E665C">
              <w:rPr>
                <w:spacing w:val="80"/>
                <w:sz w:val="24"/>
                <w:lang w:val="da-DK"/>
              </w:rPr>
              <w:t xml:space="preserve"> </w:t>
            </w:r>
            <w:r w:rsidRPr="009E665C">
              <w:rPr>
                <w:sz w:val="24"/>
                <w:lang w:val="da-DK"/>
              </w:rPr>
              <w:t>Andre barrierer med mindre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 xml:space="preserve">med 5 vægtprocent af hele </w:t>
            </w:r>
            <w:r w:rsidRPr="009E665C">
              <w:rPr>
                <w:spacing w:val="-2"/>
                <w:sz w:val="24"/>
                <w:lang w:val="da-DK"/>
              </w:rPr>
              <w:t>hovedkomponenten</w:t>
            </w:r>
          </w:p>
        </w:tc>
        <w:tc>
          <w:tcPr>
            <w:tcW w:w="2000" w:type="dxa"/>
            <w:shd w:val="clear" w:color="auto" w:fill="F99879"/>
          </w:tcPr>
          <w:p w14:paraId="7694098F" w14:textId="77777777" w:rsidR="00635043" w:rsidRDefault="00644EC4">
            <w:pPr>
              <w:pStyle w:val="TableParagraph"/>
              <w:numPr>
                <w:ilvl w:val="0"/>
                <w:numId w:val="66"/>
              </w:numPr>
              <w:tabs>
                <w:tab w:val="left" w:pos="310"/>
              </w:tabs>
              <w:spacing w:line="249" w:lineRule="auto"/>
              <w:ind w:right="67"/>
              <w:rPr>
                <w:sz w:val="24"/>
              </w:rPr>
            </w:pPr>
            <w:r>
              <w:rPr>
                <w:sz w:val="24"/>
              </w:rPr>
              <w:t>Materiale med PVC</w:t>
            </w:r>
            <w:r>
              <w:rPr>
                <w:spacing w:val="-15"/>
                <w:sz w:val="24"/>
              </w:rPr>
              <w:t xml:space="preserve"> </w:t>
            </w:r>
            <w:r>
              <w:rPr>
                <w:sz w:val="24"/>
              </w:rPr>
              <w:t>eller</w:t>
            </w:r>
            <w:r>
              <w:rPr>
                <w:spacing w:val="-15"/>
                <w:sz w:val="24"/>
              </w:rPr>
              <w:t xml:space="preserve"> </w:t>
            </w:r>
            <w:r>
              <w:rPr>
                <w:sz w:val="24"/>
              </w:rPr>
              <w:t>PVdC</w:t>
            </w:r>
          </w:p>
          <w:p w14:paraId="283F9C00" w14:textId="77777777" w:rsidR="00635043" w:rsidRDefault="00635043">
            <w:pPr>
              <w:pStyle w:val="TableParagraph"/>
              <w:spacing w:before="194"/>
              <w:rPr>
                <w:b/>
                <w:sz w:val="24"/>
              </w:rPr>
            </w:pPr>
          </w:p>
          <w:p w14:paraId="2B5078F4" w14:textId="77777777" w:rsidR="00635043" w:rsidRDefault="00644EC4">
            <w:pPr>
              <w:pStyle w:val="TableParagraph"/>
              <w:ind w:left="10"/>
              <w:rPr>
                <w:sz w:val="24"/>
              </w:rPr>
            </w:pPr>
            <w:r>
              <w:rPr>
                <w:spacing w:val="-2"/>
                <w:sz w:val="24"/>
              </w:rPr>
              <w:t>eller</w:t>
            </w:r>
          </w:p>
          <w:p w14:paraId="493CF105" w14:textId="77777777" w:rsidR="00635043" w:rsidRDefault="00635043">
            <w:pPr>
              <w:pStyle w:val="TableParagraph"/>
              <w:spacing w:before="216"/>
              <w:rPr>
                <w:b/>
                <w:sz w:val="24"/>
              </w:rPr>
            </w:pPr>
          </w:p>
          <w:p w14:paraId="41F7387D" w14:textId="77777777" w:rsidR="00635043" w:rsidRPr="009E665C" w:rsidRDefault="00644EC4">
            <w:pPr>
              <w:pStyle w:val="TableParagraph"/>
              <w:numPr>
                <w:ilvl w:val="0"/>
                <w:numId w:val="66"/>
              </w:numPr>
              <w:tabs>
                <w:tab w:val="left" w:pos="310"/>
              </w:tabs>
              <w:spacing w:line="249" w:lineRule="auto"/>
              <w:ind w:right="115"/>
              <w:rPr>
                <w:sz w:val="24"/>
                <w:lang w:val="da-DK"/>
              </w:rPr>
            </w:pPr>
            <w:r w:rsidRPr="009E665C">
              <w:rPr>
                <w:sz w:val="24"/>
                <w:lang w:val="da-DK"/>
              </w:rPr>
              <w:t>Andre barriere med</w:t>
            </w:r>
            <w:r w:rsidRPr="009E665C">
              <w:rPr>
                <w:spacing w:val="-9"/>
                <w:sz w:val="24"/>
                <w:lang w:val="da-DK"/>
              </w:rPr>
              <w:t xml:space="preserve"> </w:t>
            </w:r>
            <w:r w:rsidRPr="009E665C">
              <w:rPr>
                <w:sz w:val="24"/>
                <w:lang w:val="da-DK"/>
              </w:rPr>
              <w:t>mere</w:t>
            </w:r>
            <w:r w:rsidRPr="009E665C">
              <w:rPr>
                <w:spacing w:val="-9"/>
                <w:sz w:val="24"/>
                <w:lang w:val="da-DK"/>
              </w:rPr>
              <w:t xml:space="preserve"> </w:t>
            </w:r>
            <w:r w:rsidRPr="009E665C">
              <w:rPr>
                <w:sz w:val="24"/>
                <w:lang w:val="da-DK"/>
              </w:rPr>
              <w:t>end</w:t>
            </w:r>
            <w:r w:rsidRPr="009E665C">
              <w:rPr>
                <w:spacing w:val="-9"/>
                <w:sz w:val="24"/>
                <w:lang w:val="da-DK"/>
              </w:rPr>
              <w:t xml:space="preserve"> </w:t>
            </w:r>
            <w:r w:rsidRPr="009E665C">
              <w:rPr>
                <w:sz w:val="24"/>
                <w:lang w:val="da-DK"/>
              </w:rPr>
              <w:t>5 vægtprocent af hele</w:t>
            </w:r>
            <w:r w:rsidRPr="009E665C">
              <w:rPr>
                <w:spacing w:val="-15"/>
                <w:sz w:val="24"/>
                <w:lang w:val="da-DK"/>
              </w:rPr>
              <w:t xml:space="preserve"> </w:t>
            </w:r>
            <w:r w:rsidRPr="009E665C">
              <w:rPr>
                <w:sz w:val="24"/>
                <w:lang w:val="da-DK"/>
              </w:rPr>
              <w:t xml:space="preserve">hovedkom- </w:t>
            </w:r>
            <w:r w:rsidRPr="009E665C">
              <w:rPr>
                <w:spacing w:val="-2"/>
                <w:sz w:val="24"/>
                <w:lang w:val="da-DK"/>
              </w:rPr>
              <w:t>ponenten</w:t>
            </w:r>
          </w:p>
        </w:tc>
      </w:tr>
      <w:tr w:rsidR="00635043" w:rsidRPr="00EA5542" w14:paraId="0CB6F4E4" w14:textId="77777777">
        <w:trPr>
          <w:trHeight w:val="1391"/>
        </w:trPr>
        <w:tc>
          <w:tcPr>
            <w:tcW w:w="2140" w:type="dxa"/>
          </w:tcPr>
          <w:p w14:paraId="3D3A60C2" w14:textId="77777777" w:rsidR="00635043" w:rsidRPr="009E665C" w:rsidRDefault="00635043">
            <w:pPr>
              <w:pStyle w:val="TableParagraph"/>
              <w:spacing w:before="120"/>
              <w:rPr>
                <w:b/>
                <w:sz w:val="24"/>
                <w:lang w:val="da-DK"/>
              </w:rPr>
            </w:pPr>
          </w:p>
          <w:p w14:paraId="039ECD25" w14:textId="77777777" w:rsidR="00635043" w:rsidRDefault="00644EC4">
            <w:pPr>
              <w:pStyle w:val="TableParagraph"/>
              <w:spacing w:line="249" w:lineRule="auto"/>
              <w:ind w:left="10"/>
              <w:rPr>
                <w:sz w:val="24"/>
              </w:rPr>
            </w:pPr>
            <w:r>
              <w:rPr>
                <w:sz w:val="24"/>
              </w:rPr>
              <w:t>Klæbemidler</w:t>
            </w:r>
            <w:r>
              <w:rPr>
                <w:spacing w:val="-15"/>
                <w:sz w:val="24"/>
              </w:rPr>
              <w:t xml:space="preserve"> </w:t>
            </w:r>
            <w:r>
              <w:rPr>
                <w:sz w:val="24"/>
              </w:rPr>
              <w:t>for</w:t>
            </w:r>
            <w:r>
              <w:rPr>
                <w:spacing w:val="-15"/>
                <w:sz w:val="24"/>
              </w:rPr>
              <w:t xml:space="preserve"> </w:t>
            </w:r>
            <w:r>
              <w:rPr>
                <w:sz w:val="24"/>
              </w:rPr>
              <w:t xml:space="preserve">fler- </w:t>
            </w:r>
            <w:r>
              <w:rPr>
                <w:spacing w:val="-2"/>
                <w:sz w:val="24"/>
              </w:rPr>
              <w:t>lagsmaterialer</w:t>
            </w:r>
          </w:p>
        </w:tc>
        <w:tc>
          <w:tcPr>
            <w:tcW w:w="2780" w:type="dxa"/>
            <w:shd w:val="clear" w:color="auto" w:fill="92D050"/>
          </w:tcPr>
          <w:p w14:paraId="7E30AFAC" w14:textId="77777777" w:rsidR="00635043" w:rsidRPr="009E665C" w:rsidRDefault="00644EC4">
            <w:pPr>
              <w:pStyle w:val="TableParagraph"/>
              <w:spacing w:line="249" w:lineRule="auto"/>
              <w:ind w:left="310" w:right="4" w:hanging="300"/>
              <w:rPr>
                <w:sz w:val="24"/>
                <w:lang w:val="da-DK"/>
              </w:rPr>
            </w:pPr>
            <w:r w:rsidRPr="009E665C">
              <w:rPr>
                <w:sz w:val="24"/>
                <w:lang w:val="da-DK"/>
              </w:rPr>
              <w:t>–</w:t>
            </w:r>
            <w:r w:rsidRPr="009E665C">
              <w:rPr>
                <w:spacing w:val="80"/>
                <w:sz w:val="24"/>
                <w:lang w:val="da-DK"/>
              </w:rPr>
              <w:t xml:space="preserve"> </w:t>
            </w:r>
            <w:r w:rsidRPr="009E665C">
              <w:rPr>
                <w:sz w:val="24"/>
                <w:lang w:val="da-DK"/>
              </w:rPr>
              <w:t>Mindre end eller lig med 5 vægtprocent af samlet vægt</w:t>
            </w:r>
            <w:r w:rsidRPr="009E665C">
              <w:rPr>
                <w:spacing w:val="-15"/>
                <w:sz w:val="24"/>
                <w:lang w:val="da-DK"/>
              </w:rPr>
              <w:t xml:space="preserve"> </w:t>
            </w:r>
            <w:r w:rsidRPr="009E665C">
              <w:rPr>
                <w:sz w:val="24"/>
                <w:lang w:val="da-DK"/>
              </w:rPr>
              <w:t>af</w:t>
            </w:r>
            <w:r w:rsidRPr="009E665C">
              <w:rPr>
                <w:spacing w:val="-15"/>
                <w:sz w:val="24"/>
                <w:lang w:val="da-DK"/>
              </w:rPr>
              <w:t xml:space="preserve"> </w:t>
            </w:r>
            <w:r w:rsidRPr="009E665C">
              <w:rPr>
                <w:sz w:val="24"/>
                <w:lang w:val="da-DK"/>
              </w:rPr>
              <w:t>hovedkomponent</w:t>
            </w:r>
          </w:p>
        </w:tc>
        <w:tc>
          <w:tcPr>
            <w:tcW w:w="2760" w:type="dxa"/>
            <w:shd w:val="clear" w:color="auto" w:fill="F9F972"/>
          </w:tcPr>
          <w:p w14:paraId="2CD05245" w14:textId="77777777" w:rsidR="00635043" w:rsidRPr="009E665C" w:rsidRDefault="00644EC4">
            <w:pPr>
              <w:pStyle w:val="TableParagraph"/>
              <w:spacing w:line="249" w:lineRule="auto"/>
              <w:ind w:left="310" w:right="-15" w:hanging="300"/>
              <w:rPr>
                <w:sz w:val="24"/>
                <w:lang w:val="da-DK"/>
              </w:rPr>
            </w:pPr>
            <w:r w:rsidRPr="009E665C">
              <w:rPr>
                <w:sz w:val="24"/>
                <w:lang w:val="da-DK"/>
              </w:rPr>
              <w:t>–</w:t>
            </w:r>
            <w:r w:rsidRPr="009E665C">
              <w:rPr>
                <w:spacing w:val="80"/>
                <w:sz w:val="24"/>
                <w:lang w:val="da-DK"/>
              </w:rPr>
              <w:t xml:space="preserve"> </w:t>
            </w:r>
            <w:r w:rsidRPr="009E665C">
              <w:rPr>
                <w:sz w:val="24"/>
                <w:lang w:val="da-DK"/>
              </w:rPr>
              <w:t>Mindre end eller lig med 7 vægtprocent af samlet vægt</w:t>
            </w:r>
            <w:r w:rsidRPr="009E665C">
              <w:rPr>
                <w:spacing w:val="-15"/>
                <w:sz w:val="24"/>
                <w:lang w:val="da-DK"/>
              </w:rPr>
              <w:t xml:space="preserve"> </w:t>
            </w:r>
            <w:r w:rsidRPr="009E665C">
              <w:rPr>
                <w:sz w:val="24"/>
                <w:lang w:val="da-DK"/>
              </w:rPr>
              <w:t>af</w:t>
            </w:r>
            <w:r w:rsidRPr="009E665C">
              <w:rPr>
                <w:spacing w:val="-15"/>
                <w:sz w:val="24"/>
                <w:lang w:val="da-DK"/>
              </w:rPr>
              <w:t xml:space="preserve"> </w:t>
            </w:r>
            <w:r w:rsidRPr="009E665C">
              <w:rPr>
                <w:sz w:val="24"/>
                <w:lang w:val="da-DK"/>
              </w:rPr>
              <w:t>hovedkomponent</w:t>
            </w:r>
          </w:p>
        </w:tc>
        <w:tc>
          <w:tcPr>
            <w:tcW w:w="2000" w:type="dxa"/>
            <w:shd w:val="clear" w:color="auto" w:fill="F99879"/>
          </w:tcPr>
          <w:p w14:paraId="4EF0F369"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 xml:space="preserve">Mere end 7 vægtprocent af samlet vægt af </w:t>
            </w:r>
            <w:r w:rsidRPr="009E665C">
              <w:rPr>
                <w:spacing w:val="-2"/>
                <w:sz w:val="24"/>
                <w:lang w:val="da-DK"/>
              </w:rPr>
              <w:t>hovedkomponent</w:t>
            </w:r>
          </w:p>
        </w:tc>
      </w:tr>
    </w:tbl>
    <w:p w14:paraId="61DD77F6" w14:textId="77777777" w:rsidR="00635043" w:rsidRPr="009E665C" w:rsidRDefault="00635043">
      <w:pPr>
        <w:spacing w:line="249" w:lineRule="auto"/>
        <w:rPr>
          <w:sz w:val="24"/>
          <w:lang w:val="da-DK"/>
        </w:rPr>
        <w:sectPr w:rsidR="00635043" w:rsidRPr="009E665C">
          <w:type w:val="continuous"/>
          <w:pgSz w:w="11910" w:h="16840"/>
          <w:pgMar w:top="1660" w:right="740" w:bottom="840" w:left="740" w:header="0" w:footer="652" w:gutter="0"/>
          <w:cols w:space="708"/>
        </w:sectPr>
      </w:pPr>
    </w:p>
    <w:p w14:paraId="08500DDC" w14:textId="77777777" w:rsidR="00635043" w:rsidRPr="009E665C" w:rsidRDefault="00635043">
      <w:pPr>
        <w:pStyle w:val="Brdtekst"/>
        <w:spacing w:before="0"/>
        <w:ind w:left="0"/>
        <w:jc w:val="left"/>
        <w:rPr>
          <w:b/>
          <w:lang w:val="da-DK"/>
        </w:rPr>
      </w:pPr>
    </w:p>
    <w:p w14:paraId="02305D35" w14:textId="77777777" w:rsidR="00635043" w:rsidRPr="009E665C" w:rsidRDefault="00635043">
      <w:pPr>
        <w:pStyle w:val="Brdtekst"/>
        <w:spacing w:before="7"/>
        <w:ind w:left="0"/>
        <w:jc w:val="left"/>
        <w:rPr>
          <w:b/>
          <w:lang w:val="da-DK"/>
        </w:rPr>
      </w:pPr>
    </w:p>
    <w:p w14:paraId="14747B25" w14:textId="77777777" w:rsidR="00635043" w:rsidRDefault="00644EC4">
      <w:pPr>
        <w:ind w:left="110"/>
        <w:rPr>
          <w:b/>
          <w:sz w:val="24"/>
        </w:rPr>
      </w:pPr>
      <w:r>
        <w:rPr>
          <w:b/>
          <w:sz w:val="24"/>
        </w:rPr>
        <w:t>Hovedkomponent</w:t>
      </w:r>
      <w:r>
        <w:rPr>
          <w:b/>
          <w:spacing w:val="-4"/>
          <w:sz w:val="24"/>
        </w:rPr>
        <w:t xml:space="preserve"> </w:t>
      </w:r>
      <w:r>
        <w:rPr>
          <w:b/>
          <w:sz w:val="24"/>
        </w:rPr>
        <w:t>og</w:t>
      </w:r>
      <w:r>
        <w:rPr>
          <w:b/>
          <w:spacing w:val="-3"/>
          <w:sz w:val="24"/>
        </w:rPr>
        <w:t xml:space="preserve"> </w:t>
      </w:r>
      <w:r>
        <w:rPr>
          <w:b/>
          <w:sz w:val="24"/>
        </w:rPr>
        <w:t>integreret</w:t>
      </w:r>
      <w:r>
        <w:rPr>
          <w:b/>
          <w:spacing w:val="-3"/>
          <w:sz w:val="24"/>
        </w:rPr>
        <w:t xml:space="preserve"> </w:t>
      </w:r>
      <w:r>
        <w:rPr>
          <w:b/>
          <w:spacing w:val="-2"/>
          <w:sz w:val="24"/>
        </w:rPr>
        <w:t>komponent</w:t>
      </w:r>
    </w:p>
    <w:p w14:paraId="53A4F975" w14:textId="77777777" w:rsidR="00635043" w:rsidRDefault="00635043">
      <w:pPr>
        <w:pStyle w:val="Brdtekst"/>
        <w:spacing w:before="67"/>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00"/>
        <w:gridCol w:w="2780"/>
        <w:gridCol w:w="2780"/>
        <w:gridCol w:w="1960"/>
      </w:tblGrid>
      <w:tr w:rsidR="00635043" w14:paraId="29722538" w14:textId="77777777">
        <w:trPr>
          <w:trHeight w:val="288"/>
        </w:trPr>
        <w:tc>
          <w:tcPr>
            <w:tcW w:w="2100" w:type="dxa"/>
          </w:tcPr>
          <w:p w14:paraId="7B02E520" w14:textId="77777777" w:rsidR="00635043" w:rsidRDefault="00635043">
            <w:pPr>
              <w:pStyle w:val="TableParagraph"/>
              <w:rPr>
                <w:sz w:val="20"/>
              </w:rPr>
            </w:pPr>
          </w:p>
        </w:tc>
        <w:tc>
          <w:tcPr>
            <w:tcW w:w="2780" w:type="dxa"/>
            <w:shd w:val="clear" w:color="auto" w:fill="92D050"/>
          </w:tcPr>
          <w:p w14:paraId="391D04D8"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294FB500"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60" w:type="dxa"/>
            <w:shd w:val="clear" w:color="auto" w:fill="F99879"/>
          </w:tcPr>
          <w:p w14:paraId="71DF955E"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1E9DF97E" w14:textId="77777777">
        <w:trPr>
          <w:trHeight w:val="2399"/>
        </w:trPr>
        <w:tc>
          <w:tcPr>
            <w:tcW w:w="2100" w:type="dxa"/>
          </w:tcPr>
          <w:p w14:paraId="1B0AA8BE" w14:textId="77777777" w:rsidR="00635043" w:rsidRPr="009E665C" w:rsidRDefault="00635043">
            <w:pPr>
              <w:pStyle w:val="TableParagraph"/>
              <w:rPr>
                <w:b/>
                <w:sz w:val="24"/>
                <w:lang w:val="da-DK"/>
              </w:rPr>
            </w:pPr>
          </w:p>
          <w:p w14:paraId="02F83ADF" w14:textId="77777777" w:rsidR="00635043" w:rsidRPr="009E665C" w:rsidRDefault="00635043">
            <w:pPr>
              <w:pStyle w:val="TableParagraph"/>
              <w:rPr>
                <w:b/>
                <w:sz w:val="24"/>
                <w:lang w:val="da-DK"/>
              </w:rPr>
            </w:pPr>
          </w:p>
          <w:p w14:paraId="07F7392F" w14:textId="77777777" w:rsidR="00635043" w:rsidRPr="009E665C" w:rsidRDefault="00635043">
            <w:pPr>
              <w:pStyle w:val="TableParagraph"/>
              <w:spacing w:before="72"/>
              <w:rPr>
                <w:b/>
                <w:sz w:val="24"/>
                <w:lang w:val="da-DK"/>
              </w:rPr>
            </w:pPr>
          </w:p>
          <w:p w14:paraId="32596E15" w14:textId="77777777" w:rsidR="00635043" w:rsidRPr="009E665C" w:rsidRDefault="00644EC4">
            <w:pPr>
              <w:pStyle w:val="TableParagraph"/>
              <w:spacing w:line="249" w:lineRule="auto"/>
              <w:ind w:left="10"/>
              <w:rPr>
                <w:sz w:val="24"/>
                <w:lang w:val="da-DK"/>
              </w:rPr>
            </w:pPr>
            <w:r w:rsidRPr="009E665C">
              <w:rPr>
                <w:sz w:val="24"/>
                <w:lang w:val="da-DK"/>
              </w:rPr>
              <w:t>Trykfarve</w:t>
            </w:r>
            <w:r w:rsidRPr="009E665C">
              <w:rPr>
                <w:spacing w:val="-15"/>
                <w:sz w:val="24"/>
                <w:lang w:val="da-DK"/>
              </w:rPr>
              <w:t xml:space="preserve"> </w:t>
            </w:r>
            <w:r w:rsidRPr="009E665C">
              <w:rPr>
                <w:sz w:val="24"/>
                <w:lang w:val="da-DK"/>
              </w:rPr>
              <w:t>til</w:t>
            </w:r>
            <w:r w:rsidRPr="009E665C">
              <w:rPr>
                <w:spacing w:val="-15"/>
                <w:sz w:val="24"/>
                <w:lang w:val="da-DK"/>
              </w:rPr>
              <w:t xml:space="preserve"> </w:t>
            </w:r>
            <w:r w:rsidRPr="009E665C">
              <w:rPr>
                <w:sz w:val="24"/>
                <w:lang w:val="da-DK"/>
              </w:rPr>
              <w:t>label</w:t>
            </w:r>
            <w:r w:rsidRPr="009E665C">
              <w:rPr>
                <w:spacing w:val="-15"/>
                <w:sz w:val="24"/>
                <w:lang w:val="da-DK"/>
              </w:rPr>
              <w:t xml:space="preserve"> </w:t>
            </w:r>
            <w:r w:rsidRPr="009E665C">
              <w:rPr>
                <w:sz w:val="24"/>
                <w:lang w:val="da-DK"/>
              </w:rPr>
              <w:t>og dekoration af folie</w:t>
            </w:r>
          </w:p>
        </w:tc>
        <w:tc>
          <w:tcPr>
            <w:tcW w:w="2780" w:type="dxa"/>
            <w:shd w:val="clear" w:color="auto" w:fill="92D050"/>
          </w:tcPr>
          <w:p w14:paraId="2BE0FA55" w14:textId="77777777" w:rsidR="00635043" w:rsidRDefault="00644EC4">
            <w:pPr>
              <w:pStyle w:val="TableParagraph"/>
              <w:numPr>
                <w:ilvl w:val="0"/>
                <w:numId w:val="65"/>
              </w:numPr>
              <w:tabs>
                <w:tab w:val="left" w:pos="310"/>
              </w:tabs>
              <w:spacing w:line="667" w:lineRule="auto"/>
              <w:ind w:right="1454" w:firstLine="0"/>
              <w:rPr>
                <w:sz w:val="24"/>
              </w:rPr>
            </w:pPr>
            <w:r>
              <w:rPr>
                <w:sz w:val="24"/>
              </w:rPr>
              <w:t>Ingen</w:t>
            </w:r>
            <w:r>
              <w:rPr>
                <w:spacing w:val="-15"/>
                <w:sz w:val="24"/>
              </w:rPr>
              <w:t xml:space="preserve"> </w:t>
            </w:r>
            <w:r>
              <w:rPr>
                <w:sz w:val="24"/>
              </w:rPr>
              <w:t xml:space="preserve">tryk </w:t>
            </w:r>
            <w:r>
              <w:rPr>
                <w:spacing w:val="-2"/>
                <w:sz w:val="24"/>
              </w:rPr>
              <w:t>og/eller</w:t>
            </w:r>
          </w:p>
          <w:p w14:paraId="70F049E2" w14:textId="77777777" w:rsidR="00635043" w:rsidRDefault="00644EC4">
            <w:pPr>
              <w:pStyle w:val="TableParagraph"/>
              <w:numPr>
                <w:ilvl w:val="0"/>
                <w:numId w:val="65"/>
              </w:numPr>
              <w:tabs>
                <w:tab w:val="left" w:pos="310"/>
              </w:tabs>
              <w:ind w:left="310"/>
              <w:rPr>
                <w:sz w:val="24"/>
              </w:rPr>
            </w:pPr>
            <w:r>
              <w:rPr>
                <w:sz w:val="24"/>
              </w:rPr>
              <w:t>Tryk</w:t>
            </w:r>
            <w:r>
              <w:rPr>
                <w:spacing w:val="-5"/>
                <w:sz w:val="24"/>
              </w:rPr>
              <w:t xml:space="preserve"> </w:t>
            </w:r>
            <w:r>
              <w:rPr>
                <w:sz w:val="24"/>
              </w:rPr>
              <w:t>overholder</w:t>
            </w:r>
            <w:r>
              <w:rPr>
                <w:spacing w:val="-4"/>
                <w:sz w:val="24"/>
              </w:rPr>
              <w:t xml:space="preserve"> </w:t>
            </w:r>
            <w:r>
              <w:rPr>
                <w:spacing w:val="-2"/>
                <w:sz w:val="24"/>
              </w:rPr>
              <w:t>gælden-</w:t>
            </w:r>
          </w:p>
          <w:p w14:paraId="4D4F51BC" w14:textId="77777777" w:rsidR="00635043" w:rsidRPr="009E665C" w:rsidRDefault="00644EC4">
            <w:pPr>
              <w:pStyle w:val="TableParagraph"/>
              <w:spacing w:line="280" w:lineRule="atLeast"/>
              <w:ind w:left="310"/>
              <w:rPr>
                <w:sz w:val="24"/>
                <w:lang w:val="da-DK"/>
              </w:rPr>
            </w:pPr>
            <w:r w:rsidRPr="009E665C">
              <w:rPr>
                <w:sz w:val="24"/>
                <w:lang w:val="da-DK"/>
              </w:rPr>
              <w:t>de</w:t>
            </w:r>
            <w:r w:rsidRPr="009E665C">
              <w:rPr>
                <w:spacing w:val="-13"/>
                <w:sz w:val="24"/>
                <w:lang w:val="da-DK"/>
              </w:rPr>
              <w:t xml:space="preserve"> </w:t>
            </w:r>
            <w:r w:rsidRPr="009E665C">
              <w:rPr>
                <w:sz w:val="24"/>
                <w:lang w:val="da-DK"/>
              </w:rPr>
              <w:t>EuPIAs</w:t>
            </w:r>
            <w:r w:rsidRPr="009E665C">
              <w:rPr>
                <w:spacing w:val="-14"/>
                <w:sz w:val="24"/>
                <w:lang w:val="da-DK"/>
              </w:rPr>
              <w:t xml:space="preserve"> </w:t>
            </w:r>
            <w:r w:rsidRPr="009E665C">
              <w:rPr>
                <w:sz w:val="24"/>
                <w:lang w:val="da-DK"/>
              </w:rPr>
              <w:t>liste</w:t>
            </w:r>
            <w:r w:rsidRPr="009E665C">
              <w:rPr>
                <w:spacing w:val="-13"/>
                <w:sz w:val="24"/>
                <w:lang w:val="da-DK"/>
              </w:rPr>
              <w:t xml:space="preserve"> </w:t>
            </w:r>
            <w:r w:rsidRPr="009E665C">
              <w:rPr>
                <w:sz w:val="24"/>
                <w:lang w:val="da-DK"/>
              </w:rPr>
              <w:t xml:space="preserve">over </w:t>
            </w:r>
            <w:r w:rsidRPr="009E665C">
              <w:rPr>
                <w:spacing w:val="-2"/>
                <w:sz w:val="24"/>
                <w:lang w:val="da-DK"/>
              </w:rPr>
              <w:t>trykfarver</w:t>
            </w:r>
          </w:p>
        </w:tc>
        <w:tc>
          <w:tcPr>
            <w:tcW w:w="2780" w:type="dxa"/>
            <w:shd w:val="clear" w:color="auto" w:fill="F9F972"/>
          </w:tcPr>
          <w:p w14:paraId="76FF6772" w14:textId="77777777" w:rsidR="00635043" w:rsidRDefault="00644EC4">
            <w:pPr>
              <w:pStyle w:val="TableParagraph"/>
              <w:numPr>
                <w:ilvl w:val="0"/>
                <w:numId w:val="64"/>
              </w:numPr>
              <w:tabs>
                <w:tab w:val="left" w:pos="310"/>
              </w:tabs>
              <w:spacing w:line="667" w:lineRule="auto"/>
              <w:ind w:right="1454" w:firstLine="0"/>
              <w:rPr>
                <w:sz w:val="24"/>
              </w:rPr>
            </w:pPr>
            <w:r>
              <w:rPr>
                <w:sz w:val="24"/>
              </w:rPr>
              <w:t>Ingen</w:t>
            </w:r>
            <w:r>
              <w:rPr>
                <w:spacing w:val="-15"/>
                <w:sz w:val="24"/>
              </w:rPr>
              <w:t xml:space="preserve"> </w:t>
            </w:r>
            <w:r>
              <w:rPr>
                <w:sz w:val="24"/>
              </w:rPr>
              <w:t xml:space="preserve">tryk </w:t>
            </w:r>
            <w:r>
              <w:rPr>
                <w:spacing w:val="-2"/>
                <w:sz w:val="24"/>
              </w:rPr>
              <w:t>og/eller</w:t>
            </w:r>
          </w:p>
          <w:p w14:paraId="3F306B90" w14:textId="77777777" w:rsidR="00635043" w:rsidRDefault="00644EC4">
            <w:pPr>
              <w:pStyle w:val="TableParagraph"/>
              <w:numPr>
                <w:ilvl w:val="0"/>
                <w:numId w:val="64"/>
              </w:numPr>
              <w:tabs>
                <w:tab w:val="left" w:pos="310"/>
              </w:tabs>
              <w:ind w:left="310"/>
              <w:rPr>
                <w:sz w:val="24"/>
              </w:rPr>
            </w:pPr>
            <w:r>
              <w:rPr>
                <w:sz w:val="24"/>
              </w:rPr>
              <w:t>Tryk</w:t>
            </w:r>
            <w:r>
              <w:rPr>
                <w:spacing w:val="-5"/>
                <w:sz w:val="24"/>
              </w:rPr>
              <w:t xml:space="preserve"> </w:t>
            </w:r>
            <w:r>
              <w:rPr>
                <w:sz w:val="24"/>
              </w:rPr>
              <w:t>overholder</w:t>
            </w:r>
            <w:r>
              <w:rPr>
                <w:spacing w:val="-4"/>
                <w:sz w:val="24"/>
              </w:rPr>
              <w:t xml:space="preserve"> </w:t>
            </w:r>
            <w:r>
              <w:rPr>
                <w:spacing w:val="-2"/>
                <w:sz w:val="24"/>
              </w:rPr>
              <w:t>gælden-</w:t>
            </w:r>
          </w:p>
          <w:p w14:paraId="3F9B4390" w14:textId="77777777" w:rsidR="00635043" w:rsidRPr="009E665C" w:rsidRDefault="00644EC4">
            <w:pPr>
              <w:pStyle w:val="TableParagraph"/>
              <w:spacing w:line="280" w:lineRule="atLeast"/>
              <w:ind w:left="310"/>
              <w:rPr>
                <w:sz w:val="24"/>
                <w:lang w:val="da-DK"/>
              </w:rPr>
            </w:pPr>
            <w:r w:rsidRPr="009E665C">
              <w:rPr>
                <w:sz w:val="24"/>
                <w:lang w:val="da-DK"/>
              </w:rPr>
              <w:t>de</w:t>
            </w:r>
            <w:r w:rsidRPr="009E665C">
              <w:rPr>
                <w:spacing w:val="-13"/>
                <w:sz w:val="24"/>
                <w:lang w:val="da-DK"/>
              </w:rPr>
              <w:t xml:space="preserve"> </w:t>
            </w:r>
            <w:r w:rsidRPr="009E665C">
              <w:rPr>
                <w:sz w:val="24"/>
                <w:lang w:val="da-DK"/>
              </w:rPr>
              <w:t>EuPIAs</w:t>
            </w:r>
            <w:r w:rsidRPr="009E665C">
              <w:rPr>
                <w:spacing w:val="-14"/>
                <w:sz w:val="24"/>
                <w:lang w:val="da-DK"/>
              </w:rPr>
              <w:t xml:space="preserve"> </w:t>
            </w:r>
            <w:r w:rsidRPr="009E665C">
              <w:rPr>
                <w:sz w:val="24"/>
                <w:lang w:val="da-DK"/>
              </w:rPr>
              <w:t>liste</w:t>
            </w:r>
            <w:r w:rsidRPr="009E665C">
              <w:rPr>
                <w:spacing w:val="-13"/>
                <w:sz w:val="24"/>
                <w:lang w:val="da-DK"/>
              </w:rPr>
              <w:t xml:space="preserve"> </w:t>
            </w:r>
            <w:r w:rsidRPr="009E665C">
              <w:rPr>
                <w:sz w:val="24"/>
                <w:lang w:val="da-DK"/>
              </w:rPr>
              <w:t xml:space="preserve">over </w:t>
            </w:r>
            <w:r w:rsidRPr="009E665C">
              <w:rPr>
                <w:spacing w:val="-2"/>
                <w:sz w:val="24"/>
                <w:lang w:val="da-DK"/>
              </w:rPr>
              <w:t>trykfarver</w:t>
            </w:r>
          </w:p>
        </w:tc>
        <w:tc>
          <w:tcPr>
            <w:tcW w:w="1960" w:type="dxa"/>
            <w:shd w:val="clear" w:color="auto" w:fill="F99879"/>
          </w:tcPr>
          <w:p w14:paraId="427BB365"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Overholder</w:t>
            </w:r>
            <w:r w:rsidRPr="009E665C">
              <w:rPr>
                <w:spacing w:val="-10"/>
                <w:sz w:val="24"/>
                <w:lang w:val="da-DK"/>
              </w:rPr>
              <w:t xml:space="preserve"> </w:t>
            </w:r>
            <w:r w:rsidRPr="009E665C">
              <w:rPr>
                <w:sz w:val="24"/>
                <w:lang w:val="da-DK"/>
              </w:rPr>
              <w:t xml:space="preserve">ikke gældende Eu- PIAs liste over </w:t>
            </w:r>
            <w:r w:rsidRPr="009E665C">
              <w:rPr>
                <w:spacing w:val="-2"/>
                <w:sz w:val="24"/>
                <w:lang w:val="da-DK"/>
              </w:rPr>
              <w:t>trykfarver</w:t>
            </w:r>
          </w:p>
        </w:tc>
      </w:tr>
      <w:tr w:rsidR="00635043" w14:paraId="374B3584" w14:textId="77777777">
        <w:trPr>
          <w:trHeight w:val="2975"/>
        </w:trPr>
        <w:tc>
          <w:tcPr>
            <w:tcW w:w="2100" w:type="dxa"/>
          </w:tcPr>
          <w:p w14:paraId="2D791B69" w14:textId="77777777" w:rsidR="00635043" w:rsidRPr="009E665C" w:rsidRDefault="00635043">
            <w:pPr>
              <w:pStyle w:val="TableParagraph"/>
              <w:rPr>
                <w:b/>
                <w:sz w:val="24"/>
                <w:lang w:val="da-DK"/>
              </w:rPr>
            </w:pPr>
          </w:p>
          <w:p w14:paraId="1A1D4D4F" w14:textId="77777777" w:rsidR="00635043" w:rsidRPr="009E665C" w:rsidRDefault="00635043">
            <w:pPr>
              <w:pStyle w:val="TableParagraph"/>
              <w:rPr>
                <w:b/>
                <w:sz w:val="24"/>
                <w:lang w:val="da-DK"/>
              </w:rPr>
            </w:pPr>
          </w:p>
          <w:p w14:paraId="712B9215" w14:textId="77777777" w:rsidR="00635043" w:rsidRPr="009E665C" w:rsidRDefault="00635043">
            <w:pPr>
              <w:pStyle w:val="TableParagraph"/>
              <w:spacing w:before="216"/>
              <w:rPr>
                <w:b/>
                <w:sz w:val="24"/>
                <w:lang w:val="da-DK"/>
              </w:rPr>
            </w:pPr>
          </w:p>
          <w:p w14:paraId="2F902D49" w14:textId="77777777" w:rsidR="00635043" w:rsidRPr="009E665C" w:rsidRDefault="00644EC4">
            <w:pPr>
              <w:pStyle w:val="TableParagraph"/>
              <w:spacing w:line="249" w:lineRule="auto"/>
              <w:ind w:left="10" w:right="112"/>
              <w:rPr>
                <w:sz w:val="24"/>
                <w:lang w:val="da-DK"/>
              </w:rPr>
            </w:pPr>
            <w:r w:rsidRPr="009E665C">
              <w:rPr>
                <w:sz w:val="24"/>
                <w:lang w:val="da-DK"/>
              </w:rPr>
              <w:t>Genanvendt</w:t>
            </w:r>
            <w:r w:rsidRPr="009E665C">
              <w:rPr>
                <w:spacing w:val="-15"/>
                <w:sz w:val="24"/>
                <w:lang w:val="da-DK"/>
              </w:rPr>
              <w:t xml:space="preserve"> </w:t>
            </w:r>
            <w:r w:rsidRPr="009E665C">
              <w:rPr>
                <w:sz w:val="24"/>
                <w:lang w:val="da-DK"/>
              </w:rPr>
              <w:t>indhold fra post-forbruger genanvendt plast</w:t>
            </w:r>
          </w:p>
        </w:tc>
        <w:tc>
          <w:tcPr>
            <w:tcW w:w="2780" w:type="dxa"/>
            <w:shd w:val="clear" w:color="auto" w:fill="92D050"/>
          </w:tcPr>
          <w:p w14:paraId="49261486"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30"/>
                <w:sz w:val="24"/>
                <w:lang w:val="da-DK"/>
              </w:rPr>
              <w:t xml:space="preserve">  </w:t>
            </w:r>
            <w:r w:rsidRPr="009E665C">
              <w:rPr>
                <w:sz w:val="24"/>
                <w:lang w:val="da-DK"/>
              </w:rPr>
              <w:t xml:space="preserve">Mere eller lig </w:t>
            </w:r>
            <w:r w:rsidRPr="009E665C">
              <w:rPr>
                <w:spacing w:val="-5"/>
                <w:sz w:val="24"/>
                <w:lang w:val="da-DK"/>
              </w:rPr>
              <w:t>med</w:t>
            </w:r>
          </w:p>
          <w:p w14:paraId="54EE2BB3" w14:textId="77777777" w:rsidR="00635043" w:rsidRPr="009E665C" w:rsidRDefault="00644EC4">
            <w:pPr>
              <w:pStyle w:val="TableParagraph"/>
              <w:spacing w:before="12" w:line="249" w:lineRule="auto"/>
              <w:ind w:left="310" w:right="23"/>
              <w:rPr>
                <w:sz w:val="24"/>
                <w:lang w:val="da-DK"/>
              </w:rPr>
            </w:pPr>
            <w:r w:rsidRPr="009E665C">
              <w:rPr>
                <w:sz w:val="24"/>
                <w:lang w:val="da-DK"/>
              </w:rPr>
              <w:t>20 vægtprocent genan- vendt plast af samlet vægt</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emballagen</w:t>
            </w:r>
            <w:r w:rsidRPr="009E665C">
              <w:rPr>
                <w:spacing w:val="-13"/>
                <w:sz w:val="24"/>
                <w:lang w:val="da-DK"/>
              </w:rPr>
              <w:t xml:space="preserve"> </w:t>
            </w:r>
            <w:r w:rsidRPr="009E665C">
              <w:rPr>
                <w:sz w:val="24"/>
                <w:lang w:val="da-DK"/>
              </w:rPr>
              <w:t xml:space="preserve">und- taget kontaktfølsomme </w:t>
            </w:r>
            <w:r w:rsidRPr="009E665C">
              <w:rPr>
                <w:spacing w:val="-2"/>
                <w:sz w:val="24"/>
                <w:lang w:val="da-DK"/>
              </w:rPr>
              <w:t>produkter</w:t>
            </w:r>
          </w:p>
        </w:tc>
        <w:tc>
          <w:tcPr>
            <w:tcW w:w="2780" w:type="dxa"/>
            <w:shd w:val="clear" w:color="auto" w:fill="F9F972"/>
          </w:tcPr>
          <w:p w14:paraId="500F55C2" w14:textId="77777777" w:rsidR="00635043" w:rsidRPr="009E665C" w:rsidRDefault="00644EC4">
            <w:pPr>
              <w:pStyle w:val="TableParagraph"/>
              <w:numPr>
                <w:ilvl w:val="0"/>
                <w:numId w:val="63"/>
              </w:numPr>
              <w:tabs>
                <w:tab w:val="left" w:pos="310"/>
              </w:tabs>
              <w:spacing w:line="249" w:lineRule="auto"/>
              <w:ind w:right="88"/>
              <w:jc w:val="both"/>
              <w:rPr>
                <w:sz w:val="24"/>
                <w:lang w:val="da-DK"/>
              </w:rPr>
            </w:pPr>
            <w:r w:rsidRPr="009E665C">
              <w:rPr>
                <w:sz w:val="24"/>
                <w:lang w:val="da-DK"/>
              </w:rPr>
              <w:t>Mindre</w:t>
            </w:r>
            <w:r w:rsidRPr="009E665C">
              <w:rPr>
                <w:spacing w:val="-6"/>
                <w:sz w:val="24"/>
                <w:lang w:val="da-DK"/>
              </w:rPr>
              <w:t xml:space="preserve"> </w:t>
            </w:r>
            <w:r w:rsidRPr="009E665C">
              <w:rPr>
                <w:sz w:val="24"/>
                <w:lang w:val="da-DK"/>
              </w:rPr>
              <w:t>end</w:t>
            </w:r>
            <w:r w:rsidRPr="009E665C">
              <w:rPr>
                <w:spacing w:val="-6"/>
                <w:sz w:val="24"/>
                <w:lang w:val="da-DK"/>
              </w:rPr>
              <w:t xml:space="preserve"> </w:t>
            </w:r>
            <w:r w:rsidRPr="009E665C">
              <w:rPr>
                <w:sz w:val="24"/>
                <w:lang w:val="da-DK"/>
              </w:rPr>
              <w:t>20</w:t>
            </w:r>
            <w:r w:rsidRPr="009E665C">
              <w:rPr>
                <w:spacing w:val="-6"/>
                <w:sz w:val="24"/>
                <w:lang w:val="da-DK"/>
              </w:rPr>
              <w:t xml:space="preserve"> </w:t>
            </w:r>
            <w:r w:rsidRPr="009E665C">
              <w:rPr>
                <w:sz w:val="24"/>
                <w:lang w:val="da-DK"/>
              </w:rPr>
              <w:t>vægtpro- cent</w:t>
            </w:r>
            <w:r w:rsidRPr="009E665C">
              <w:rPr>
                <w:spacing w:val="-2"/>
                <w:sz w:val="24"/>
                <w:lang w:val="da-DK"/>
              </w:rPr>
              <w:t xml:space="preserve"> </w:t>
            </w:r>
            <w:r w:rsidRPr="009E665C">
              <w:rPr>
                <w:sz w:val="24"/>
                <w:lang w:val="da-DK"/>
              </w:rPr>
              <w:t>genanvendt</w:t>
            </w:r>
            <w:r w:rsidRPr="009E665C">
              <w:rPr>
                <w:spacing w:val="-2"/>
                <w:sz w:val="24"/>
                <w:lang w:val="da-DK"/>
              </w:rPr>
              <w:t xml:space="preserve"> </w:t>
            </w:r>
            <w:r w:rsidRPr="009E665C">
              <w:rPr>
                <w:sz w:val="24"/>
                <w:lang w:val="da-DK"/>
              </w:rPr>
              <w:t>plast</w:t>
            </w:r>
            <w:r w:rsidRPr="009E665C">
              <w:rPr>
                <w:spacing w:val="-2"/>
                <w:sz w:val="24"/>
                <w:lang w:val="da-DK"/>
              </w:rPr>
              <w:t xml:space="preserve"> </w:t>
            </w:r>
            <w:r w:rsidRPr="009E665C">
              <w:rPr>
                <w:sz w:val="24"/>
                <w:lang w:val="da-DK"/>
              </w:rPr>
              <w:t>af samlet vægt af emballa- gen</w:t>
            </w:r>
            <w:r w:rsidRPr="009E665C">
              <w:rPr>
                <w:spacing w:val="-15"/>
                <w:sz w:val="24"/>
                <w:lang w:val="da-DK"/>
              </w:rPr>
              <w:t xml:space="preserve"> </w:t>
            </w:r>
            <w:r w:rsidRPr="009E665C">
              <w:rPr>
                <w:sz w:val="24"/>
                <w:lang w:val="da-DK"/>
              </w:rPr>
              <w:t>undtaget</w:t>
            </w:r>
            <w:r w:rsidRPr="009E665C">
              <w:rPr>
                <w:spacing w:val="-15"/>
                <w:sz w:val="24"/>
                <w:lang w:val="da-DK"/>
              </w:rPr>
              <w:t xml:space="preserve"> </w:t>
            </w:r>
            <w:r w:rsidRPr="009E665C">
              <w:rPr>
                <w:sz w:val="24"/>
                <w:lang w:val="da-DK"/>
              </w:rPr>
              <w:t>kontaktføl- somme produkter</w:t>
            </w:r>
          </w:p>
          <w:p w14:paraId="7759C43F" w14:textId="77777777" w:rsidR="00635043" w:rsidRPr="009E665C" w:rsidRDefault="00635043">
            <w:pPr>
              <w:pStyle w:val="TableParagraph"/>
              <w:spacing w:before="196"/>
              <w:rPr>
                <w:b/>
                <w:sz w:val="24"/>
                <w:lang w:val="da-DK"/>
              </w:rPr>
            </w:pPr>
          </w:p>
          <w:p w14:paraId="49CA9DBF" w14:textId="77777777" w:rsidR="00635043" w:rsidRDefault="00644EC4">
            <w:pPr>
              <w:pStyle w:val="TableParagraph"/>
              <w:spacing w:before="1"/>
              <w:ind w:left="10"/>
              <w:rPr>
                <w:sz w:val="24"/>
              </w:rPr>
            </w:pPr>
            <w:r>
              <w:rPr>
                <w:spacing w:val="-2"/>
                <w:sz w:val="24"/>
              </w:rPr>
              <w:t>eller</w:t>
            </w:r>
          </w:p>
          <w:p w14:paraId="7D1281C6" w14:textId="77777777" w:rsidR="00635043" w:rsidRDefault="00635043">
            <w:pPr>
              <w:pStyle w:val="TableParagraph"/>
              <w:spacing w:before="216"/>
              <w:rPr>
                <w:b/>
                <w:sz w:val="24"/>
              </w:rPr>
            </w:pPr>
          </w:p>
          <w:p w14:paraId="4A097D85" w14:textId="77777777" w:rsidR="00635043" w:rsidRDefault="00644EC4">
            <w:pPr>
              <w:pStyle w:val="TableParagraph"/>
              <w:numPr>
                <w:ilvl w:val="0"/>
                <w:numId w:val="63"/>
              </w:numPr>
              <w:tabs>
                <w:tab w:val="left" w:pos="310"/>
              </w:tabs>
              <w:rPr>
                <w:sz w:val="24"/>
              </w:rPr>
            </w:pPr>
            <w:r>
              <w:rPr>
                <w:spacing w:val="-2"/>
                <w:sz w:val="24"/>
              </w:rPr>
              <w:t>Ingen</w:t>
            </w:r>
          </w:p>
        </w:tc>
        <w:tc>
          <w:tcPr>
            <w:tcW w:w="1960" w:type="dxa"/>
            <w:shd w:val="clear" w:color="auto" w:fill="F99879"/>
          </w:tcPr>
          <w:p w14:paraId="69212311" w14:textId="77777777" w:rsidR="00635043" w:rsidRDefault="00635043">
            <w:pPr>
              <w:pStyle w:val="TableParagraph"/>
            </w:pPr>
          </w:p>
        </w:tc>
      </w:tr>
    </w:tbl>
    <w:p w14:paraId="5B50E9D6" w14:textId="77777777" w:rsidR="00635043" w:rsidRDefault="00635043">
      <w:pPr>
        <w:pStyle w:val="Brdtekst"/>
        <w:spacing w:before="177"/>
        <w:ind w:left="0"/>
        <w:jc w:val="left"/>
        <w:rPr>
          <w:b/>
        </w:rPr>
      </w:pPr>
    </w:p>
    <w:p w14:paraId="4A278B43" w14:textId="77777777" w:rsidR="00635043" w:rsidRDefault="00644EC4">
      <w:pPr>
        <w:pStyle w:val="Listeafsnit"/>
        <w:numPr>
          <w:ilvl w:val="1"/>
          <w:numId w:val="73"/>
        </w:numPr>
        <w:tabs>
          <w:tab w:val="left" w:pos="2684"/>
        </w:tabs>
        <w:spacing w:before="0"/>
        <w:ind w:left="2684"/>
        <w:jc w:val="left"/>
        <w:rPr>
          <w:i/>
          <w:sz w:val="24"/>
        </w:rPr>
      </w:pPr>
      <w:r>
        <w:rPr>
          <w:i/>
          <w:sz w:val="24"/>
        </w:rPr>
        <w:t>Designkriterier</w:t>
      </w:r>
      <w:r>
        <w:rPr>
          <w:i/>
          <w:spacing w:val="-8"/>
          <w:sz w:val="24"/>
        </w:rPr>
        <w:t xml:space="preserve"> </w:t>
      </w:r>
      <w:r>
        <w:rPr>
          <w:i/>
          <w:sz w:val="24"/>
        </w:rPr>
        <w:t>for</w:t>
      </w:r>
      <w:r>
        <w:rPr>
          <w:i/>
          <w:spacing w:val="-8"/>
          <w:sz w:val="24"/>
        </w:rPr>
        <w:t xml:space="preserve"> </w:t>
      </w:r>
      <w:r>
        <w:rPr>
          <w:i/>
          <w:sz w:val="24"/>
        </w:rPr>
        <w:t>materialeunderkategorien</w:t>
      </w:r>
      <w:r>
        <w:rPr>
          <w:i/>
          <w:spacing w:val="-7"/>
          <w:sz w:val="24"/>
        </w:rPr>
        <w:t xml:space="preserve"> </w:t>
      </w:r>
      <w:r>
        <w:rPr>
          <w:i/>
          <w:sz w:val="24"/>
        </w:rPr>
        <w:t>hård</w:t>
      </w:r>
      <w:r>
        <w:rPr>
          <w:i/>
          <w:spacing w:val="-6"/>
          <w:sz w:val="24"/>
        </w:rPr>
        <w:t xml:space="preserve"> </w:t>
      </w:r>
      <w:r>
        <w:rPr>
          <w:i/>
          <w:spacing w:val="-2"/>
          <w:sz w:val="24"/>
        </w:rPr>
        <w:t>plast</w:t>
      </w:r>
    </w:p>
    <w:p w14:paraId="6A165EFB" w14:textId="77777777" w:rsidR="00635043" w:rsidRPr="009E665C" w:rsidRDefault="00644EC4">
      <w:pPr>
        <w:pStyle w:val="Brdtekst"/>
        <w:spacing w:before="192" w:line="249" w:lineRule="auto"/>
        <w:ind w:right="106" w:hanging="1"/>
        <w:rPr>
          <w:lang w:val="da-DK"/>
        </w:rPr>
      </w:pPr>
      <w:r w:rsidRPr="009E665C">
        <w:rPr>
          <w:lang w:val="da-DK"/>
        </w:rPr>
        <w:t>Materialeunderkategorien omfatter emballager fremstillet af alle plasttyper af hård plast, fx polyætylen, polypropylen, polystyren. Dog undtaget hård polyethylenterephthalat (PET). Hård plast kan være frem- stillet af en enkel type plast eller sammensat af forskellige typer materialer.</w:t>
      </w:r>
    </w:p>
    <w:p w14:paraId="7746B49F" w14:textId="77777777" w:rsidR="00635043" w:rsidRPr="009E665C" w:rsidRDefault="00635043">
      <w:pPr>
        <w:pStyle w:val="Brdtekst"/>
        <w:spacing w:before="87"/>
        <w:ind w:left="0"/>
        <w:jc w:val="left"/>
        <w:rPr>
          <w:lang w:val="da-DK"/>
        </w:rPr>
      </w:pPr>
    </w:p>
    <w:p w14:paraId="6E8C381D" w14:textId="77777777" w:rsidR="00635043" w:rsidRDefault="00644EC4">
      <w:pPr>
        <w:ind w:left="110"/>
        <w:rPr>
          <w:b/>
          <w:sz w:val="24"/>
        </w:rPr>
      </w:pPr>
      <w:r>
        <w:rPr>
          <w:b/>
          <w:spacing w:val="-2"/>
          <w:sz w:val="24"/>
        </w:rPr>
        <w:t>Hovedkomponent</w:t>
      </w:r>
    </w:p>
    <w:p w14:paraId="14519039"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0"/>
        <w:gridCol w:w="2740"/>
        <w:gridCol w:w="2780"/>
        <w:gridCol w:w="1960"/>
      </w:tblGrid>
      <w:tr w:rsidR="00635043" w14:paraId="1180CA1B" w14:textId="77777777">
        <w:trPr>
          <w:trHeight w:val="287"/>
        </w:trPr>
        <w:tc>
          <w:tcPr>
            <w:tcW w:w="2180" w:type="dxa"/>
          </w:tcPr>
          <w:p w14:paraId="18168C8A" w14:textId="77777777" w:rsidR="00635043" w:rsidRDefault="00635043">
            <w:pPr>
              <w:pStyle w:val="TableParagraph"/>
              <w:rPr>
                <w:sz w:val="20"/>
              </w:rPr>
            </w:pPr>
          </w:p>
        </w:tc>
        <w:tc>
          <w:tcPr>
            <w:tcW w:w="2740" w:type="dxa"/>
            <w:shd w:val="clear" w:color="auto" w:fill="92D050"/>
          </w:tcPr>
          <w:p w14:paraId="341A3598"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6C86C92E"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60" w:type="dxa"/>
            <w:shd w:val="clear" w:color="auto" w:fill="F99879"/>
          </w:tcPr>
          <w:p w14:paraId="09E0D610"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1DF16835" w14:textId="77777777">
        <w:trPr>
          <w:trHeight w:val="3215"/>
        </w:trPr>
        <w:tc>
          <w:tcPr>
            <w:tcW w:w="2180" w:type="dxa"/>
          </w:tcPr>
          <w:p w14:paraId="14D61A52" w14:textId="77777777" w:rsidR="00635043" w:rsidRDefault="00635043">
            <w:pPr>
              <w:pStyle w:val="TableParagraph"/>
              <w:rPr>
                <w:b/>
                <w:sz w:val="24"/>
              </w:rPr>
            </w:pPr>
          </w:p>
          <w:p w14:paraId="74BC6B37" w14:textId="77777777" w:rsidR="00635043" w:rsidRDefault="00635043">
            <w:pPr>
              <w:pStyle w:val="TableParagraph"/>
              <w:rPr>
                <w:b/>
                <w:sz w:val="24"/>
              </w:rPr>
            </w:pPr>
          </w:p>
          <w:p w14:paraId="7B6A1C5B" w14:textId="77777777" w:rsidR="00635043" w:rsidRDefault="00635043">
            <w:pPr>
              <w:pStyle w:val="TableParagraph"/>
              <w:rPr>
                <w:b/>
                <w:sz w:val="24"/>
              </w:rPr>
            </w:pPr>
          </w:p>
          <w:p w14:paraId="30CEC72B" w14:textId="77777777" w:rsidR="00635043" w:rsidRDefault="00635043">
            <w:pPr>
              <w:pStyle w:val="TableParagraph"/>
              <w:rPr>
                <w:b/>
                <w:sz w:val="24"/>
              </w:rPr>
            </w:pPr>
          </w:p>
          <w:p w14:paraId="07BB9D0F" w14:textId="77777777" w:rsidR="00635043" w:rsidRDefault="00635043">
            <w:pPr>
              <w:pStyle w:val="TableParagraph"/>
              <w:spacing w:before="72"/>
              <w:rPr>
                <w:b/>
                <w:sz w:val="24"/>
              </w:rPr>
            </w:pPr>
          </w:p>
          <w:p w14:paraId="4384F329" w14:textId="77777777" w:rsidR="00635043" w:rsidRDefault="00644EC4">
            <w:pPr>
              <w:pStyle w:val="TableParagraph"/>
              <w:ind w:left="10"/>
              <w:rPr>
                <w:sz w:val="24"/>
              </w:rPr>
            </w:pPr>
            <w:r>
              <w:rPr>
                <w:spacing w:val="-2"/>
                <w:sz w:val="24"/>
              </w:rPr>
              <w:t>Materiale</w:t>
            </w:r>
          </w:p>
        </w:tc>
        <w:tc>
          <w:tcPr>
            <w:tcW w:w="2740" w:type="dxa"/>
            <w:shd w:val="clear" w:color="auto" w:fill="92D050"/>
          </w:tcPr>
          <w:p w14:paraId="5E7133E6" w14:textId="77777777" w:rsidR="00635043" w:rsidRPr="009E665C" w:rsidRDefault="00644EC4">
            <w:pPr>
              <w:pStyle w:val="TableParagraph"/>
              <w:numPr>
                <w:ilvl w:val="0"/>
                <w:numId w:val="62"/>
              </w:numPr>
              <w:tabs>
                <w:tab w:val="left" w:pos="310"/>
              </w:tabs>
              <w:spacing w:line="249" w:lineRule="auto"/>
              <w:ind w:right="222"/>
              <w:rPr>
                <w:sz w:val="24"/>
                <w:lang w:val="da-DK"/>
              </w:rPr>
            </w:pPr>
            <w:r w:rsidRPr="009E665C">
              <w:rPr>
                <w:sz w:val="24"/>
                <w:lang w:val="da-DK"/>
              </w:rPr>
              <w:t>Mere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 95 vægtprocent PP</w:t>
            </w:r>
          </w:p>
          <w:p w14:paraId="37E0EDC0" w14:textId="77777777" w:rsidR="00635043" w:rsidRPr="009E665C" w:rsidRDefault="00635043">
            <w:pPr>
              <w:pStyle w:val="TableParagraph"/>
              <w:spacing w:before="194"/>
              <w:rPr>
                <w:b/>
                <w:sz w:val="24"/>
                <w:lang w:val="da-DK"/>
              </w:rPr>
            </w:pPr>
          </w:p>
          <w:p w14:paraId="4B0DA781" w14:textId="77777777" w:rsidR="00635043" w:rsidRDefault="00644EC4">
            <w:pPr>
              <w:pStyle w:val="TableParagraph"/>
              <w:ind w:left="10"/>
              <w:rPr>
                <w:sz w:val="24"/>
              </w:rPr>
            </w:pPr>
            <w:r>
              <w:rPr>
                <w:spacing w:val="-2"/>
                <w:sz w:val="24"/>
              </w:rPr>
              <w:t>eller</w:t>
            </w:r>
          </w:p>
          <w:p w14:paraId="65DFE803" w14:textId="77777777" w:rsidR="00635043" w:rsidRDefault="00635043">
            <w:pPr>
              <w:pStyle w:val="TableParagraph"/>
              <w:spacing w:before="216"/>
              <w:rPr>
                <w:b/>
                <w:sz w:val="24"/>
              </w:rPr>
            </w:pPr>
          </w:p>
          <w:p w14:paraId="59D4A75C" w14:textId="77777777" w:rsidR="00635043" w:rsidRPr="009E665C" w:rsidRDefault="00644EC4">
            <w:pPr>
              <w:pStyle w:val="TableParagraph"/>
              <w:numPr>
                <w:ilvl w:val="0"/>
                <w:numId w:val="62"/>
              </w:numPr>
              <w:tabs>
                <w:tab w:val="left" w:pos="310"/>
              </w:tabs>
              <w:spacing w:line="249" w:lineRule="auto"/>
              <w:ind w:right="222"/>
              <w:rPr>
                <w:sz w:val="24"/>
                <w:lang w:val="da-DK"/>
              </w:rPr>
            </w:pPr>
            <w:r w:rsidRPr="009E665C">
              <w:rPr>
                <w:sz w:val="24"/>
                <w:lang w:val="da-DK"/>
              </w:rPr>
              <w:t>Mere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 99 vægtprocent PE</w:t>
            </w:r>
          </w:p>
        </w:tc>
        <w:tc>
          <w:tcPr>
            <w:tcW w:w="2780" w:type="dxa"/>
            <w:shd w:val="clear" w:color="auto" w:fill="F9F972"/>
          </w:tcPr>
          <w:p w14:paraId="4E256051" w14:textId="77777777" w:rsidR="00635043" w:rsidRPr="009E665C" w:rsidRDefault="00644EC4">
            <w:pPr>
              <w:pStyle w:val="TableParagraph"/>
              <w:numPr>
                <w:ilvl w:val="0"/>
                <w:numId w:val="61"/>
              </w:numPr>
              <w:tabs>
                <w:tab w:val="left" w:pos="310"/>
              </w:tabs>
              <w:spacing w:line="249" w:lineRule="auto"/>
              <w:ind w:right="87"/>
              <w:rPr>
                <w:sz w:val="24"/>
                <w:lang w:val="da-DK"/>
              </w:rPr>
            </w:pPr>
            <w:r w:rsidRPr="009E665C">
              <w:rPr>
                <w:sz w:val="24"/>
                <w:lang w:val="da-DK"/>
              </w:rPr>
              <w:t>Mindre eller lig med 30 vægtprocent</w:t>
            </w:r>
            <w:r w:rsidRPr="009E665C">
              <w:rPr>
                <w:spacing w:val="-10"/>
                <w:sz w:val="24"/>
                <w:lang w:val="da-DK"/>
              </w:rPr>
              <w:t xml:space="preserve"> </w:t>
            </w:r>
            <w:r w:rsidRPr="009E665C">
              <w:rPr>
                <w:sz w:val="24"/>
                <w:lang w:val="da-DK"/>
              </w:rPr>
              <w:t>PE</w:t>
            </w:r>
            <w:r w:rsidRPr="009E665C">
              <w:rPr>
                <w:spacing w:val="-10"/>
                <w:sz w:val="24"/>
                <w:lang w:val="da-DK"/>
              </w:rPr>
              <w:t xml:space="preserve"> </w:t>
            </w:r>
            <w:r w:rsidRPr="009E665C">
              <w:rPr>
                <w:sz w:val="24"/>
                <w:lang w:val="da-DK"/>
              </w:rPr>
              <w:t>i</w:t>
            </w:r>
            <w:r w:rsidRPr="009E665C">
              <w:rPr>
                <w:spacing w:val="-10"/>
                <w:sz w:val="24"/>
                <w:lang w:val="da-DK"/>
              </w:rPr>
              <w:t xml:space="preserve"> </w:t>
            </w:r>
            <w:r w:rsidRPr="009E665C">
              <w:rPr>
                <w:sz w:val="24"/>
                <w:lang w:val="da-DK"/>
              </w:rPr>
              <w:t>PP</w:t>
            </w:r>
            <w:r w:rsidRPr="009E665C">
              <w:rPr>
                <w:spacing w:val="-10"/>
                <w:sz w:val="24"/>
                <w:lang w:val="da-DK"/>
              </w:rPr>
              <w:t xml:space="preserve"> </w:t>
            </w:r>
            <w:r w:rsidRPr="009E665C">
              <w:rPr>
                <w:sz w:val="24"/>
                <w:lang w:val="da-DK"/>
              </w:rPr>
              <w:t xml:space="preserve">ho- </w:t>
            </w:r>
            <w:r w:rsidRPr="009E665C">
              <w:rPr>
                <w:spacing w:val="-2"/>
                <w:sz w:val="24"/>
                <w:lang w:val="da-DK"/>
              </w:rPr>
              <w:t>vedkomponent</w:t>
            </w:r>
          </w:p>
          <w:p w14:paraId="0AECF2D9" w14:textId="77777777" w:rsidR="00635043" w:rsidRPr="009E665C" w:rsidRDefault="00635043">
            <w:pPr>
              <w:pStyle w:val="TableParagraph"/>
              <w:spacing w:before="195"/>
              <w:rPr>
                <w:b/>
                <w:sz w:val="24"/>
                <w:lang w:val="da-DK"/>
              </w:rPr>
            </w:pPr>
          </w:p>
          <w:p w14:paraId="3F2D2621" w14:textId="77777777" w:rsidR="00635043" w:rsidRDefault="00644EC4">
            <w:pPr>
              <w:pStyle w:val="TableParagraph"/>
              <w:ind w:left="10"/>
              <w:rPr>
                <w:sz w:val="24"/>
              </w:rPr>
            </w:pPr>
            <w:r>
              <w:rPr>
                <w:spacing w:val="-2"/>
                <w:sz w:val="24"/>
              </w:rPr>
              <w:t>eller</w:t>
            </w:r>
          </w:p>
          <w:p w14:paraId="421C9BC7" w14:textId="77777777" w:rsidR="00635043" w:rsidRDefault="00635043">
            <w:pPr>
              <w:pStyle w:val="TableParagraph"/>
              <w:spacing w:before="216"/>
              <w:rPr>
                <w:b/>
                <w:sz w:val="24"/>
              </w:rPr>
            </w:pPr>
          </w:p>
          <w:p w14:paraId="5E90E853" w14:textId="77777777" w:rsidR="00635043" w:rsidRPr="009E665C" w:rsidRDefault="00644EC4">
            <w:pPr>
              <w:pStyle w:val="TableParagraph"/>
              <w:numPr>
                <w:ilvl w:val="0"/>
                <w:numId w:val="61"/>
              </w:numPr>
              <w:tabs>
                <w:tab w:val="left" w:pos="310"/>
              </w:tabs>
              <w:spacing w:line="249" w:lineRule="auto"/>
              <w:ind w:right="87"/>
              <w:rPr>
                <w:sz w:val="24"/>
                <w:lang w:val="da-DK"/>
              </w:rPr>
            </w:pPr>
            <w:r w:rsidRPr="009E665C">
              <w:rPr>
                <w:sz w:val="24"/>
                <w:lang w:val="da-DK"/>
              </w:rPr>
              <w:t>Mindre eller lig med 5 vægtprocent</w:t>
            </w:r>
            <w:r w:rsidRPr="009E665C">
              <w:rPr>
                <w:spacing w:val="-10"/>
                <w:sz w:val="24"/>
                <w:lang w:val="da-DK"/>
              </w:rPr>
              <w:t xml:space="preserve"> </w:t>
            </w:r>
            <w:r w:rsidRPr="009E665C">
              <w:rPr>
                <w:sz w:val="24"/>
                <w:lang w:val="da-DK"/>
              </w:rPr>
              <w:t>PP</w:t>
            </w:r>
            <w:r w:rsidRPr="009E665C">
              <w:rPr>
                <w:spacing w:val="-10"/>
                <w:sz w:val="24"/>
                <w:lang w:val="da-DK"/>
              </w:rPr>
              <w:t xml:space="preserve"> </w:t>
            </w:r>
            <w:r w:rsidRPr="009E665C">
              <w:rPr>
                <w:sz w:val="24"/>
                <w:lang w:val="da-DK"/>
              </w:rPr>
              <w:t>i</w:t>
            </w:r>
            <w:r w:rsidRPr="009E665C">
              <w:rPr>
                <w:spacing w:val="-10"/>
                <w:sz w:val="24"/>
                <w:lang w:val="da-DK"/>
              </w:rPr>
              <w:t xml:space="preserve"> </w:t>
            </w:r>
            <w:r w:rsidRPr="009E665C">
              <w:rPr>
                <w:sz w:val="24"/>
                <w:lang w:val="da-DK"/>
              </w:rPr>
              <w:t>PE</w:t>
            </w:r>
            <w:r w:rsidRPr="009E665C">
              <w:rPr>
                <w:spacing w:val="-10"/>
                <w:sz w:val="24"/>
                <w:lang w:val="da-DK"/>
              </w:rPr>
              <w:t xml:space="preserve"> </w:t>
            </w:r>
            <w:r w:rsidRPr="009E665C">
              <w:rPr>
                <w:sz w:val="24"/>
                <w:lang w:val="da-DK"/>
              </w:rPr>
              <w:t xml:space="preserve">ho- </w:t>
            </w:r>
            <w:r w:rsidRPr="009E665C">
              <w:rPr>
                <w:spacing w:val="-2"/>
                <w:sz w:val="24"/>
                <w:lang w:val="da-DK"/>
              </w:rPr>
              <w:t>vedkomponent</w:t>
            </w:r>
          </w:p>
        </w:tc>
        <w:tc>
          <w:tcPr>
            <w:tcW w:w="1960" w:type="dxa"/>
            <w:shd w:val="clear" w:color="auto" w:fill="F99879"/>
          </w:tcPr>
          <w:p w14:paraId="782D997B" w14:textId="77777777" w:rsidR="00635043" w:rsidRDefault="00644EC4">
            <w:pPr>
              <w:pStyle w:val="TableParagraph"/>
              <w:numPr>
                <w:ilvl w:val="0"/>
                <w:numId w:val="60"/>
              </w:numPr>
              <w:tabs>
                <w:tab w:val="left" w:pos="310"/>
              </w:tabs>
              <w:spacing w:line="249" w:lineRule="auto"/>
              <w:ind w:right="134"/>
              <w:rPr>
                <w:sz w:val="24"/>
              </w:rPr>
            </w:pPr>
            <w:r>
              <w:rPr>
                <w:spacing w:val="-2"/>
                <w:sz w:val="24"/>
              </w:rPr>
              <w:t>Bionedbrydelig plast</w:t>
            </w:r>
          </w:p>
          <w:p w14:paraId="08660204" w14:textId="77777777" w:rsidR="00635043" w:rsidRDefault="00635043">
            <w:pPr>
              <w:pStyle w:val="TableParagraph"/>
              <w:spacing w:before="194"/>
              <w:rPr>
                <w:b/>
                <w:sz w:val="24"/>
              </w:rPr>
            </w:pPr>
          </w:p>
          <w:p w14:paraId="4C681085" w14:textId="77777777" w:rsidR="00635043" w:rsidRDefault="00644EC4">
            <w:pPr>
              <w:pStyle w:val="TableParagraph"/>
              <w:ind w:left="10"/>
              <w:rPr>
                <w:sz w:val="24"/>
              </w:rPr>
            </w:pPr>
            <w:r>
              <w:rPr>
                <w:spacing w:val="-2"/>
                <w:sz w:val="24"/>
              </w:rPr>
              <w:t>eller</w:t>
            </w:r>
          </w:p>
          <w:p w14:paraId="4F4E9994" w14:textId="77777777" w:rsidR="00635043" w:rsidRDefault="00635043">
            <w:pPr>
              <w:pStyle w:val="TableParagraph"/>
              <w:spacing w:before="216"/>
              <w:rPr>
                <w:b/>
                <w:sz w:val="24"/>
              </w:rPr>
            </w:pPr>
          </w:p>
          <w:p w14:paraId="1566A5C0" w14:textId="77777777" w:rsidR="00635043" w:rsidRPr="009E665C" w:rsidRDefault="00644EC4">
            <w:pPr>
              <w:pStyle w:val="TableParagraph"/>
              <w:numPr>
                <w:ilvl w:val="0"/>
                <w:numId w:val="60"/>
              </w:numPr>
              <w:tabs>
                <w:tab w:val="left" w:pos="310"/>
              </w:tabs>
              <w:spacing w:line="249" w:lineRule="auto"/>
              <w:ind w:right="15"/>
              <w:rPr>
                <w:sz w:val="24"/>
                <w:lang w:val="da-DK"/>
              </w:rPr>
            </w:pPr>
            <w:r w:rsidRPr="009E665C">
              <w:rPr>
                <w:sz w:val="24"/>
                <w:lang w:val="da-DK"/>
              </w:rPr>
              <w:t>Alle</w:t>
            </w:r>
            <w:r w:rsidRPr="009E665C">
              <w:rPr>
                <w:spacing w:val="-15"/>
                <w:sz w:val="24"/>
                <w:lang w:val="da-DK"/>
              </w:rPr>
              <w:t xml:space="preserve"> </w:t>
            </w:r>
            <w:r w:rsidRPr="009E665C">
              <w:rPr>
                <w:sz w:val="24"/>
                <w:lang w:val="da-DK"/>
              </w:rPr>
              <w:t>andre</w:t>
            </w:r>
            <w:r w:rsidRPr="009E665C">
              <w:rPr>
                <w:spacing w:val="-15"/>
                <w:sz w:val="24"/>
                <w:lang w:val="da-DK"/>
              </w:rPr>
              <w:t xml:space="preserve"> </w:t>
            </w:r>
            <w:r w:rsidRPr="009E665C">
              <w:rPr>
                <w:sz w:val="24"/>
                <w:lang w:val="da-DK"/>
              </w:rPr>
              <w:t xml:space="preserve">mate- rialer af mono eller blandede </w:t>
            </w:r>
            <w:r w:rsidRPr="009E665C">
              <w:rPr>
                <w:spacing w:val="-2"/>
                <w:sz w:val="24"/>
                <w:lang w:val="da-DK"/>
              </w:rPr>
              <w:t>materialer</w:t>
            </w:r>
          </w:p>
        </w:tc>
      </w:tr>
    </w:tbl>
    <w:p w14:paraId="5137683C" w14:textId="77777777" w:rsidR="00635043" w:rsidRPr="009E665C" w:rsidRDefault="00635043">
      <w:pPr>
        <w:spacing w:line="249" w:lineRule="auto"/>
        <w:rPr>
          <w:sz w:val="24"/>
          <w:lang w:val="da-DK"/>
        </w:rPr>
        <w:sectPr w:rsidR="00635043" w:rsidRPr="009E665C">
          <w:pgSz w:w="11910" w:h="16840"/>
          <w:pgMar w:top="1920" w:right="740" w:bottom="1213"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0"/>
        <w:gridCol w:w="2740"/>
        <w:gridCol w:w="2780"/>
        <w:gridCol w:w="1960"/>
      </w:tblGrid>
      <w:tr w:rsidR="00635043" w:rsidRPr="00EA5542" w14:paraId="4ADE8D3D" w14:textId="77777777">
        <w:trPr>
          <w:trHeight w:val="1103"/>
        </w:trPr>
        <w:tc>
          <w:tcPr>
            <w:tcW w:w="2180" w:type="dxa"/>
          </w:tcPr>
          <w:p w14:paraId="55A69B5D" w14:textId="77777777" w:rsidR="00635043" w:rsidRPr="009E665C" w:rsidRDefault="00635043">
            <w:pPr>
              <w:pStyle w:val="TableParagraph"/>
              <w:spacing w:before="120"/>
              <w:rPr>
                <w:b/>
                <w:sz w:val="24"/>
                <w:lang w:val="da-DK"/>
              </w:rPr>
            </w:pPr>
          </w:p>
          <w:p w14:paraId="73A32941" w14:textId="77777777" w:rsidR="00635043" w:rsidRDefault="00644EC4">
            <w:pPr>
              <w:pStyle w:val="TableParagraph"/>
              <w:ind w:left="10"/>
              <w:rPr>
                <w:sz w:val="24"/>
              </w:rPr>
            </w:pPr>
            <w:r>
              <w:rPr>
                <w:spacing w:val="-2"/>
                <w:sz w:val="24"/>
              </w:rPr>
              <w:t>Densitet</w:t>
            </w:r>
          </w:p>
        </w:tc>
        <w:tc>
          <w:tcPr>
            <w:tcW w:w="2740" w:type="dxa"/>
            <w:shd w:val="clear" w:color="auto" w:fill="92D050"/>
          </w:tcPr>
          <w:p w14:paraId="5572A716" w14:textId="77777777" w:rsidR="00635043" w:rsidRPr="009E665C" w:rsidRDefault="00644EC4">
            <w:pPr>
              <w:pStyle w:val="TableParagraph"/>
              <w:spacing w:line="249" w:lineRule="auto"/>
              <w:ind w:left="310" w:right="208" w:hanging="300"/>
              <w:jc w:val="both"/>
              <w:rPr>
                <w:sz w:val="24"/>
                <w:lang w:val="da-DK"/>
              </w:rPr>
            </w:pPr>
            <w:r w:rsidRPr="009E665C">
              <w:rPr>
                <w:sz w:val="24"/>
                <w:lang w:val="da-DK"/>
              </w:rPr>
              <w:t>–</w:t>
            </w:r>
            <w:r w:rsidRPr="009E665C">
              <w:rPr>
                <w:spacing w:val="40"/>
                <w:sz w:val="24"/>
                <w:lang w:val="da-DK"/>
              </w:rPr>
              <w:t xml:space="preserve"> </w:t>
            </w:r>
            <w:r w:rsidRPr="009E665C">
              <w:rPr>
                <w:sz w:val="24"/>
                <w:lang w:val="da-DK"/>
              </w:rPr>
              <w:t>Densitet</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PP</w:t>
            </w:r>
            <w:r w:rsidRPr="009E665C">
              <w:rPr>
                <w:spacing w:val="-7"/>
                <w:sz w:val="24"/>
                <w:lang w:val="da-DK"/>
              </w:rPr>
              <w:t xml:space="preserve"> </w:t>
            </w:r>
            <w:r w:rsidRPr="009E665C">
              <w:rPr>
                <w:sz w:val="24"/>
                <w:lang w:val="da-DK"/>
              </w:rPr>
              <w:t>eller</w:t>
            </w:r>
            <w:r w:rsidRPr="009E665C">
              <w:rPr>
                <w:spacing w:val="-6"/>
                <w:sz w:val="24"/>
                <w:lang w:val="da-DK"/>
              </w:rPr>
              <w:t xml:space="preserve"> </w:t>
            </w:r>
            <w:r w:rsidRPr="009E665C">
              <w:rPr>
                <w:sz w:val="24"/>
                <w:lang w:val="da-DK"/>
              </w:rPr>
              <w:t>PE på</w:t>
            </w:r>
            <w:r w:rsidRPr="009E665C">
              <w:rPr>
                <w:spacing w:val="-3"/>
                <w:sz w:val="24"/>
                <w:lang w:val="da-DK"/>
              </w:rPr>
              <w:t xml:space="preserve"> </w:t>
            </w:r>
            <w:r w:rsidRPr="009E665C">
              <w:rPr>
                <w:sz w:val="24"/>
                <w:lang w:val="da-DK"/>
              </w:rPr>
              <w:t>mindre</w:t>
            </w:r>
            <w:r w:rsidRPr="009E665C">
              <w:rPr>
                <w:spacing w:val="-3"/>
                <w:sz w:val="24"/>
                <w:lang w:val="da-DK"/>
              </w:rPr>
              <w:t xml:space="preserve"> </w:t>
            </w:r>
            <w:r w:rsidRPr="009E665C">
              <w:rPr>
                <w:sz w:val="24"/>
                <w:lang w:val="da-DK"/>
              </w:rPr>
              <w:t>end</w:t>
            </w:r>
            <w:r w:rsidRPr="009E665C">
              <w:rPr>
                <w:spacing w:val="-3"/>
                <w:sz w:val="24"/>
                <w:lang w:val="da-DK"/>
              </w:rPr>
              <w:t xml:space="preserve"> </w:t>
            </w:r>
            <w:r w:rsidRPr="009E665C">
              <w:rPr>
                <w:sz w:val="24"/>
                <w:lang w:val="da-DK"/>
              </w:rPr>
              <w:t>eller</w:t>
            </w:r>
            <w:r w:rsidRPr="009E665C">
              <w:rPr>
                <w:spacing w:val="-3"/>
                <w:sz w:val="24"/>
                <w:lang w:val="da-DK"/>
              </w:rPr>
              <w:t xml:space="preserve"> </w:t>
            </w:r>
            <w:r w:rsidRPr="009E665C">
              <w:rPr>
                <w:sz w:val="24"/>
                <w:lang w:val="da-DK"/>
              </w:rPr>
              <w:t>lig med 0,97 g/cm3</w:t>
            </w:r>
          </w:p>
        </w:tc>
        <w:tc>
          <w:tcPr>
            <w:tcW w:w="2780" w:type="dxa"/>
            <w:shd w:val="clear" w:color="auto" w:fill="F9F972"/>
          </w:tcPr>
          <w:p w14:paraId="2A80D63A" w14:textId="77777777" w:rsidR="00635043" w:rsidRPr="009E665C" w:rsidRDefault="00644EC4">
            <w:pPr>
              <w:pStyle w:val="TableParagraph"/>
              <w:spacing w:line="249" w:lineRule="auto"/>
              <w:ind w:left="310" w:right="248" w:hanging="300"/>
              <w:jc w:val="both"/>
              <w:rPr>
                <w:sz w:val="24"/>
                <w:lang w:val="da-DK"/>
              </w:rPr>
            </w:pPr>
            <w:r w:rsidRPr="009E665C">
              <w:rPr>
                <w:sz w:val="24"/>
                <w:lang w:val="da-DK"/>
              </w:rPr>
              <w:t>–</w:t>
            </w:r>
            <w:r w:rsidRPr="009E665C">
              <w:rPr>
                <w:spacing w:val="40"/>
                <w:sz w:val="24"/>
                <w:lang w:val="da-DK"/>
              </w:rPr>
              <w:t xml:space="preserve"> </w:t>
            </w:r>
            <w:r w:rsidRPr="009E665C">
              <w:rPr>
                <w:sz w:val="24"/>
                <w:lang w:val="da-DK"/>
              </w:rPr>
              <w:t>Densitet</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PP</w:t>
            </w:r>
            <w:r w:rsidRPr="009E665C">
              <w:rPr>
                <w:spacing w:val="-7"/>
                <w:sz w:val="24"/>
                <w:lang w:val="da-DK"/>
              </w:rPr>
              <w:t xml:space="preserve"> </w:t>
            </w:r>
            <w:r w:rsidRPr="009E665C">
              <w:rPr>
                <w:sz w:val="24"/>
                <w:lang w:val="da-DK"/>
              </w:rPr>
              <w:t>eller</w:t>
            </w:r>
            <w:r w:rsidRPr="009E665C">
              <w:rPr>
                <w:spacing w:val="-6"/>
                <w:sz w:val="24"/>
                <w:lang w:val="da-DK"/>
              </w:rPr>
              <w:t xml:space="preserve"> </w:t>
            </w:r>
            <w:r w:rsidRPr="009E665C">
              <w:rPr>
                <w:sz w:val="24"/>
                <w:lang w:val="da-DK"/>
              </w:rPr>
              <w:t>PE på</w:t>
            </w:r>
            <w:r w:rsidRPr="009E665C">
              <w:rPr>
                <w:spacing w:val="-3"/>
                <w:sz w:val="24"/>
                <w:lang w:val="da-DK"/>
              </w:rPr>
              <w:t xml:space="preserve"> </w:t>
            </w:r>
            <w:r w:rsidRPr="009E665C">
              <w:rPr>
                <w:sz w:val="24"/>
                <w:lang w:val="da-DK"/>
              </w:rPr>
              <w:t>mindre</w:t>
            </w:r>
            <w:r w:rsidRPr="009E665C">
              <w:rPr>
                <w:spacing w:val="-3"/>
                <w:sz w:val="24"/>
                <w:lang w:val="da-DK"/>
              </w:rPr>
              <w:t xml:space="preserve"> </w:t>
            </w:r>
            <w:r w:rsidRPr="009E665C">
              <w:rPr>
                <w:sz w:val="24"/>
                <w:lang w:val="da-DK"/>
              </w:rPr>
              <w:t>end</w:t>
            </w:r>
            <w:r w:rsidRPr="009E665C">
              <w:rPr>
                <w:spacing w:val="-3"/>
                <w:sz w:val="24"/>
                <w:lang w:val="da-DK"/>
              </w:rPr>
              <w:t xml:space="preserve"> </w:t>
            </w:r>
            <w:r w:rsidRPr="009E665C">
              <w:rPr>
                <w:sz w:val="24"/>
                <w:lang w:val="da-DK"/>
              </w:rPr>
              <w:t>eller</w:t>
            </w:r>
            <w:r w:rsidRPr="009E665C">
              <w:rPr>
                <w:spacing w:val="-3"/>
                <w:sz w:val="24"/>
                <w:lang w:val="da-DK"/>
              </w:rPr>
              <w:t xml:space="preserve"> </w:t>
            </w:r>
            <w:r w:rsidRPr="009E665C">
              <w:rPr>
                <w:sz w:val="24"/>
                <w:lang w:val="da-DK"/>
              </w:rPr>
              <w:t>lig med 0,97 g/cm3</w:t>
            </w:r>
          </w:p>
        </w:tc>
        <w:tc>
          <w:tcPr>
            <w:tcW w:w="1960" w:type="dxa"/>
            <w:shd w:val="clear" w:color="auto" w:fill="F99879"/>
          </w:tcPr>
          <w:p w14:paraId="2BA743BE" w14:textId="77777777" w:rsidR="00635043" w:rsidRPr="009E665C" w:rsidRDefault="00644EC4">
            <w:pPr>
              <w:pStyle w:val="TableParagraph"/>
              <w:spacing w:line="249" w:lineRule="auto"/>
              <w:ind w:left="310" w:right="141" w:hanging="300"/>
              <w:jc w:val="both"/>
              <w:rPr>
                <w:sz w:val="24"/>
                <w:lang w:val="da-DK"/>
              </w:rPr>
            </w:pPr>
            <w:r w:rsidRPr="009E665C">
              <w:rPr>
                <w:sz w:val="24"/>
                <w:lang w:val="da-DK"/>
              </w:rPr>
              <w:t>–</w:t>
            </w:r>
            <w:r w:rsidRPr="009E665C">
              <w:rPr>
                <w:spacing w:val="40"/>
                <w:sz w:val="24"/>
                <w:lang w:val="da-DK"/>
              </w:rPr>
              <w:t xml:space="preserve"> </w:t>
            </w:r>
            <w:r w:rsidRPr="009E665C">
              <w:rPr>
                <w:sz w:val="24"/>
                <w:lang w:val="da-DK"/>
              </w:rPr>
              <w:t>Densitet</w:t>
            </w:r>
            <w:r w:rsidRPr="009E665C">
              <w:rPr>
                <w:spacing w:val="-7"/>
                <w:sz w:val="24"/>
                <w:lang w:val="da-DK"/>
              </w:rPr>
              <w:t xml:space="preserve"> </w:t>
            </w:r>
            <w:r w:rsidRPr="009E665C">
              <w:rPr>
                <w:sz w:val="24"/>
                <w:lang w:val="da-DK"/>
              </w:rPr>
              <w:t>af</w:t>
            </w:r>
            <w:r w:rsidRPr="009E665C">
              <w:rPr>
                <w:spacing w:val="-7"/>
                <w:sz w:val="24"/>
                <w:lang w:val="da-DK"/>
              </w:rPr>
              <w:t xml:space="preserve"> </w:t>
            </w:r>
            <w:r w:rsidRPr="009E665C">
              <w:rPr>
                <w:sz w:val="24"/>
                <w:lang w:val="da-DK"/>
              </w:rPr>
              <w:t xml:space="preserve">ma- teriale på mere end 0,97 </w:t>
            </w:r>
            <w:r w:rsidRPr="009E665C">
              <w:rPr>
                <w:spacing w:val="-2"/>
                <w:sz w:val="24"/>
                <w:lang w:val="da-DK"/>
              </w:rPr>
              <w:t>g/cm3</w:t>
            </w:r>
          </w:p>
        </w:tc>
      </w:tr>
      <w:tr w:rsidR="00635043" w:rsidRPr="00EA5542" w14:paraId="39343513" w14:textId="77777777">
        <w:trPr>
          <w:trHeight w:val="3935"/>
        </w:trPr>
        <w:tc>
          <w:tcPr>
            <w:tcW w:w="2180" w:type="dxa"/>
          </w:tcPr>
          <w:p w14:paraId="56DD465C" w14:textId="77777777" w:rsidR="00635043" w:rsidRPr="009E665C" w:rsidRDefault="00635043">
            <w:pPr>
              <w:pStyle w:val="TableParagraph"/>
              <w:rPr>
                <w:b/>
                <w:sz w:val="24"/>
                <w:lang w:val="da-DK"/>
              </w:rPr>
            </w:pPr>
          </w:p>
          <w:p w14:paraId="01E1122A" w14:textId="77777777" w:rsidR="00635043" w:rsidRPr="009E665C" w:rsidRDefault="00635043">
            <w:pPr>
              <w:pStyle w:val="TableParagraph"/>
              <w:rPr>
                <w:b/>
                <w:sz w:val="24"/>
                <w:lang w:val="da-DK"/>
              </w:rPr>
            </w:pPr>
          </w:p>
          <w:p w14:paraId="32828776" w14:textId="77777777" w:rsidR="00635043" w:rsidRPr="009E665C" w:rsidRDefault="00635043">
            <w:pPr>
              <w:pStyle w:val="TableParagraph"/>
              <w:rPr>
                <w:b/>
                <w:sz w:val="24"/>
                <w:lang w:val="da-DK"/>
              </w:rPr>
            </w:pPr>
          </w:p>
          <w:p w14:paraId="5493882B" w14:textId="77777777" w:rsidR="00635043" w:rsidRPr="009E665C" w:rsidRDefault="00635043">
            <w:pPr>
              <w:pStyle w:val="TableParagraph"/>
              <w:rPr>
                <w:b/>
                <w:sz w:val="24"/>
                <w:lang w:val="da-DK"/>
              </w:rPr>
            </w:pPr>
          </w:p>
          <w:p w14:paraId="3ADBC358" w14:textId="77777777" w:rsidR="00635043" w:rsidRPr="009E665C" w:rsidRDefault="00635043">
            <w:pPr>
              <w:pStyle w:val="TableParagraph"/>
              <w:rPr>
                <w:b/>
                <w:sz w:val="24"/>
                <w:lang w:val="da-DK"/>
              </w:rPr>
            </w:pPr>
          </w:p>
          <w:p w14:paraId="1BE1EC20" w14:textId="77777777" w:rsidR="00635043" w:rsidRPr="009E665C" w:rsidRDefault="00635043">
            <w:pPr>
              <w:pStyle w:val="TableParagraph"/>
              <w:spacing w:before="156"/>
              <w:rPr>
                <w:b/>
                <w:sz w:val="24"/>
                <w:lang w:val="da-DK"/>
              </w:rPr>
            </w:pPr>
          </w:p>
          <w:p w14:paraId="452C4358" w14:textId="77777777" w:rsidR="00635043" w:rsidRDefault="00644EC4">
            <w:pPr>
              <w:pStyle w:val="TableParagraph"/>
              <w:ind w:left="10"/>
              <w:rPr>
                <w:sz w:val="24"/>
              </w:rPr>
            </w:pPr>
            <w:r>
              <w:rPr>
                <w:spacing w:val="-2"/>
                <w:sz w:val="24"/>
              </w:rPr>
              <w:t>Farve</w:t>
            </w:r>
          </w:p>
        </w:tc>
        <w:tc>
          <w:tcPr>
            <w:tcW w:w="2740" w:type="dxa"/>
            <w:shd w:val="clear" w:color="auto" w:fill="92D050"/>
          </w:tcPr>
          <w:p w14:paraId="4E2057E4" w14:textId="77777777" w:rsidR="00635043" w:rsidRDefault="00644EC4">
            <w:pPr>
              <w:pStyle w:val="TableParagraph"/>
              <w:numPr>
                <w:ilvl w:val="0"/>
                <w:numId w:val="59"/>
              </w:numPr>
              <w:tabs>
                <w:tab w:val="left" w:pos="310"/>
              </w:tabs>
              <w:spacing w:line="667" w:lineRule="auto"/>
              <w:ind w:right="90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49D8A643" w14:textId="77777777" w:rsidR="00635043" w:rsidRPr="009E665C" w:rsidRDefault="00644EC4">
            <w:pPr>
              <w:pStyle w:val="TableParagraph"/>
              <w:numPr>
                <w:ilvl w:val="0"/>
                <w:numId w:val="59"/>
              </w:numPr>
              <w:tabs>
                <w:tab w:val="left" w:pos="310"/>
              </w:tabs>
              <w:spacing w:line="249" w:lineRule="auto"/>
              <w:ind w:left="310" w:right="-15"/>
              <w:rPr>
                <w:sz w:val="24"/>
                <w:lang w:val="da-DK"/>
              </w:rPr>
            </w:pPr>
            <w:r w:rsidRPr="009E665C">
              <w:rPr>
                <w:sz w:val="24"/>
                <w:lang w:val="da-DK"/>
              </w:rPr>
              <w:t>Tilsat</w:t>
            </w:r>
            <w:r w:rsidRPr="009E665C">
              <w:rPr>
                <w:spacing w:val="-12"/>
                <w:sz w:val="24"/>
                <w:lang w:val="da-DK"/>
              </w:rPr>
              <w:t xml:space="preserve"> </w:t>
            </w:r>
            <w:r w:rsidRPr="009E665C">
              <w:rPr>
                <w:sz w:val="24"/>
                <w:lang w:val="da-DK"/>
              </w:rPr>
              <w:t>farve</w:t>
            </w:r>
            <w:r w:rsidRPr="009E665C">
              <w:rPr>
                <w:spacing w:val="-12"/>
                <w:sz w:val="24"/>
                <w:lang w:val="da-DK"/>
              </w:rPr>
              <w:t xml:space="preserve"> </w:t>
            </w:r>
            <w:r w:rsidRPr="009E665C">
              <w:rPr>
                <w:sz w:val="24"/>
                <w:lang w:val="da-DK"/>
              </w:rPr>
              <w:t>uden</w:t>
            </w:r>
            <w:r w:rsidRPr="009E665C">
              <w:rPr>
                <w:spacing w:val="-12"/>
                <w:sz w:val="24"/>
                <w:lang w:val="da-DK"/>
              </w:rPr>
              <w:t xml:space="preserve"> </w:t>
            </w:r>
            <w:r w:rsidRPr="009E665C">
              <w:rPr>
                <w:sz w:val="24"/>
                <w:lang w:val="da-DK"/>
              </w:rPr>
              <w:t>indhold af carbon black</w:t>
            </w:r>
          </w:p>
          <w:p w14:paraId="176F296A" w14:textId="77777777" w:rsidR="00635043" w:rsidRPr="009E665C" w:rsidRDefault="00635043">
            <w:pPr>
              <w:pStyle w:val="TableParagraph"/>
              <w:spacing w:before="195"/>
              <w:rPr>
                <w:b/>
                <w:sz w:val="24"/>
                <w:lang w:val="da-DK"/>
              </w:rPr>
            </w:pPr>
          </w:p>
          <w:p w14:paraId="1E948F84" w14:textId="77777777" w:rsidR="00635043" w:rsidRDefault="00644EC4">
            <w:pPr>
              <w:pStyle w:val="TableParagraph"/>
              <w:ind w:left="10"/>
              <w:rPr>
                <w:sz w:val="24"/>
              </w:rPr>
            </w:pPr>
            <w:r>
              <w:rPr>
                <w:spacing w:val="-2"/>
                <w:sz w:val="24"/>
              </w:rPr>
              <w:t>eller</w:t>
            </w:r>
          </w:p>
          <w:p w14:paraId="445283C9" w14:textId="77777777" w:rsidR="00635043" w:rsidRDefault="00635043">
            <w:pPr>
              <w:pStyle w:val="TableParagraph"/>
              <w:spacing w:before="202"/>
              <w:rPr>
                <w:b/>
                <w:sz w:val="24"/>
              </w:rPr>
            </w:pPr>
          </w:p>
          <w:p w14:paraId="2C967EC7" w14:textId="77777777" w:rsidR="00635043" w:rsidRPr="009E665C" w:rsidRDefault="00644EC4">
            <w:pPr>
              <w:pStyle w:val="TableParagraph"/>
              <w:numPr>
                <w:ilvl w:val="0"/>
                <w:numId w:val="59"/>
              </w:numPr>
              <w:tabs>
                <w:tab w:val="left" w:pos="310"/>
              </w:tabs>
              <w:spacing w:line="290" w:lineRule="atLeast"/>
              <w:ind w:left="310" w:right="55"/>
              <w:rPr>
                <w:sz w:val="24"/>
                <w:lang w:val="da-DK"/>
              </w:rPr>
            </w:pPr>
            <w:r w:rsidRPr="009E665C">
              <w:rPr>
                <w:sz w:val="24"/>
                <w:lang w:val="da-DK"/>
              </w:rPr>
              <w:t>Farve</w:t>
            </w:r>
            <w:r w:rsidRPr="009E665C">
              <w:rPr>
                <w:spacing w:val="-13"/>
                <w:sz w:val="24"/>
                <w:lang w:val="da-DK"/>
              </w:rPr>
              <w:t xml:space="preserve"> </w:t>
            </w:r>
            <w:r w:rsidRPr="009E665C">
              <w:rPr>
                <w:sz w:val="24"/>
                <w:lang w:val="da-DK"/>
              </w:rPr>
              <w:t>som</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 xml:space="preserve">NIR-sorte- </w:t>
            </w:r>
            <w:r w:rsidRPr="009E665C">
              <w:rPr>
                <w:spacing w:val="-4"/>
                <w:sz w:val="24"/>
                <w:lang w:val="da-DK"/>
              </w:rPr>
              <w:t>rbar</w:t>
            </w:r>
          </w:p>
        </w:tc>
        <w:tc>
          <w:tcPr>
            <w:tcW w:w="2780" w:type="dxa"/>
            <w:shd w:val="clear" w:color="auto" w:fill="F9F972"/>
          </w:tcPr>
          <w:p w14:paraId="248A5A15" w14:textId="77777777" w:rsidR="00635043" w:rsidRDefault="00644EC4">
            <w:pPr>
              <w:pStyle w:val="TableParagraph"/>
              <w:numPr>
                <w:ilvl w:val="0"/>
                <w:numId w:val="58"/>
              </w:numPr>
              <w:tabs>
                <w:tab w:val="left" w:pos="310"/>
              </w:tabs>
              <w:spacing w:line="667" w:lineRule="auto"/>
              <w:ind w:right="94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6AAE9D89" w14:textId="77777777" w:rsidR="00635043" w:rsidRPr="009E665C" w:rsidRDefault="00644EC4">
            <w:pPr>
              <w:pStyle w:val="TableParagraph"/>
              <w:numPr>
                <w:ilvl w:val="0"/>
                <w:numId w:val="58"/>
              </w:numPr>
              <w:tabs>
                <w:tab w:val="left" w:pos="310"/>
              </w:tabs>
              <w:spacing w:line="249" w:lineRule="auto"/>
              <w:ind w:left="310" w:right="36"/>
              <w:rPr>
                <w:sz w:val="24"/>
                <w:lang w:val="da-DK"/>
              </w:rPr>
            </w:pPr>
            <w:r w:rsidRPr="009E665C">
              <w:rPr>
                <w:sz w:val="24"/>
                <w:lang w:val="da-DK"/>
              </w:rPr>
              <w:t>Tilsat</w:t>
            </w:r>
            <w:r w:rsidRPr="009E665C">
              <w:rPr>
                <w:spacing w:val="-15"/>
                <w:sz w:val="24"/>
                <w:lang w:val="da-DK"/>
              </w:rPr>
              <w:t xml:space="preserve"> </w:t>
            </w:r>
            <w:r w:rsidRPr="009E665C">
              <w:rPr>
                <w:sz w:val="24"/>
                <w:lang w:val="da-DK"/>
              </w:rPr>
              <w:t>farve</w:t>
            </w:r>
            <w:r w:rsidRPr="009E665C">
              <w:rPr>
                <w:spacing w:val="-15"/>
                <w:sz w:val="24"/>
                <w:lang w:val="da-DK"/>
              </w:rPr>
              <w:t xml:space="preserve"> </w:t>
            </w:r>
            <w:r w:rsidRPr="009E665C">
              <w:rPr>
                <w:sz w:val="24"/>
                <w:lang w:val="da-DK"/>
              </w:rPr>
              <w:t>uden</w:t>
            </w:r>
            <w:r w:rsidRPr="009E665C">
              <w:rPr>
                <w:spacing w:val="-15"/>
                <w:sz w:val="24"/>
                <w:lang w:val="da-DK"/>
              </w:rPr>
              <w:t xml:space="preserve"> </w:t>
            </w:r>
            <w:r w:rsidRPr="009E665C">
              <w:rPr>
                <w:sz w:val="24"/>
                <w:lang w:val="da-DK"/>
              </w:rPr>
              <w:t>indhold af carbon black</w:t>
            </w:r>
          </w:p>
          <w:p w14:paraId="47DE7CAB" w14:textId="77777777" w:rsidR="00635043" w:rsidRPr="009E665C" w:rsidRDefault="00635043">
            <w:pPr>
              <w:pStyle w:val="TableParagraph"/>
              <w:spacing w:before="195"/>
              <w:rPr>
                <w:b/>
                <w:sz w:val="24"/>
                <w:lang w:val="da-DK"/>
              </w:rPr>
            </w:pPr>
          </w:p>
          <w:p w14:paraId="3D61752D" w14:textId="77777777" w:rsidR="00635043" w:rsidRDefault="00644EC4">
            <w:pPr>
              <w:pStyle w:val="TableParagraph"/>
              <w:ind w:left="10"/>
              <w:rPr>
                <w:sz w:val="24"/>
              </w:rPr>
            </w:pPr>
            <w:r>
              <w:rPr>
                <w:spacing w:val="-2"/>
                <w:sz w:val="24"/>
              </w:rPr>
              <w:t>eller</w:t>
            </w:r>
          </w:p>
          <w:p w14:paraId="5ED91D02" w14:textId="77777777" w:rsidR="00635043" w:rsidRDefault="00635043">
            <w:pPr>
              <w:pStyle w:val="TableParagraph"/>
              <w:spacing w:before="202"/>
              <w:rPr>
                <w:b/>
                <w:sz w:val="24"/>
              </w:rPr>
            </w:pPr>
          </w:p>
          <w:p w14:paraId="4A3AB183" w14:textId="77777777" w:rsidR="00635043" w:rsidRPr="009E665C" w:rsidRDefault="00644EC4">
            <w:pPr>
              <w:pStyle w:val="TableParagraph"/>
              <w:numPr>
                <w:ilvl w:val="0"/>
                <w:numId w:val="58"/>
              </w:numPr>
              <w:tabs>
                <w:tab w:val="left" w:pos="310"/>
              </w:tabs>
              <w:spacing w:line="290" w:lineRule="atLeast"/>
              <w:ind w:left="310" w:right="95"/>
              <w:rPr>
                <w:sz w:val="24"/>
                <w:lang w:val="da-DK"/>
              </w:rPr>
            </w:pPr>
            <w:r w:rsidRPr="009E665C">
              <w:rPr>
                <w:sz w:val="24"/>
                <w:lang w:val="da-DK"/>
              </w:rPr>
              <w:t>Farve</w:t>
            </w:r>
            <w:r w:rsidRPr="009E665C">
              <w:rPr>
                <w:spacing w:val="-13"/>
                <w:sz w:val="24"/>
                <w:lang w:val="da-DK"/>
              </w:rPr>
              <w:t xml:space="preserve"> </w:t>
            </w:r>
            <w:r w:rsidRPr="009E665C">
              <w:rPr>
                <w:sz w:val="24"/>
                <w:lang w:val="da-DK"/>
              </w:rPr>
              <w:t>som</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 xml:space="preserve">NIR-sorte- </w:t>
            </w:r>
            <w:r w:rsidRPr="009E665C">
              <w:rPr>
                <w:spacing w:val="-4"/>
                <w:sz w:val="24"/>
                <w:lang w:val="da-DK"/>
              </w:rPr>
              <w:t>rbar</w:t>
            </w:r>
          </w:p>
        </w:tc>
        <w:tc>
          <w:tcPr>
            <w:tcW w:w="1960" w:type="dxa"/>
            <w:shd w:val="clear" w:color="auto" w:fill="F99879"/>
          </w:tcPr>
          <w:p w14:paraId="48B8DBFC" w14:textId="77777777" w:rsidR="00635043" w:rsidRPr="009E665C" w:rsidRDefault="00644EC4">
            <w:pPr>
              <w:pStyle w:val="TableParagraph"/>
              <w:numPr>
                <w:ilvl w:val="0"/>
                <w:numId w:val="57"/>
              </w:numPr>
              <w:tabs>
                <w:tab w:val="left" w:pos="310"/>
              </w:tabs>
              <w:spacing w:line="249" w:lineRule="auto"/>
              <w:ind w:right="63"/>
              <w:rPr>
                <w:sz w:val="24"/>
                <w:lang w:val="da-DK"/>
              </w:rPr>
            </w:pPr>
            <w:r w:rsidRPr="009E665C">
              <w:rPr>
                <w:sz w:val="24"/>
                <w:lang w:val="da-DK"/>
              </w:rPr>
              <w:t>Tilsat</w:t>
            </w:r>
            <w:r w:rsidRPr="009E665C">
              <w:rPr>
                <w:spacing w:val="-15"/>
                <w:sz w:val="24"/>
                <w:lang w:val="da-DK"/>
              </w:rPr>
              <w:t xml:space="preserve"> </w:t>
            </w:r>
            <w:r w:rsidRPr="009E665C">
              <w:rPr>
                <w:sz w:val="24"/>
                <w:lang w:val="da-DK"/>
              </w:rPr>
              <w:t>farve</w:t>
            </w:r>
            <w:r w:rsidRPr="009E665C">
              <w:rPr>
                <w:spacing w:val="-15"/>
                <w:sz w:val="24"/>
                <w:lang w:val="da-DK"/>
              </w:rPr>
              <w:t xml:space="preserve"> </w:t>
            </w:r>
            <w:r w:rsidRPr="009E665C">
              <w:rPr>
                <w:sz w:val="24"/>
                <w:lang w:val="da-DK"/>
              </w:rPr>
              <w:t>med indhold af car- bon black</w:t>
            </w:r>
          </w:p>
          <w:p w14:paraId="76DC33E0" w14:textId="77777777" w:rsidR="00635043" w:rsidRPr="009E665C" w:rsidRDefault="00635043">
            <w:pPr>
              <w:pStyle w:val="TableParagraph"/>
              <w:spacing w:before="195"/>
              <w:rPr>
                <w:b/>
                <w:sz w:val="24"/>
                <w:lang w:val="da-DK"/>
              </w:rPr>
            </w:pPr>
          </w:p>
          <w:p w14:paraId="78BF16B3" w14:textId="77777777" w:rsidR="00635043" w:rsidRDefault="00644EC4">
            <w:pPr>
              <w:pStyle w:val="TableParagraph"/>
              <w:ind w:left="10"/>
              <w:rPr>
                <w:sz w:val="24"/>
              </w:rPr>
            </w:pPr>
            <w:r>
              <w:rPr>
                <w:spacing w:val="-2"/>
                <w:sz w:val="24"/>
              </w:rPr>
              <w:t>eller</w:t>
            </w:r>
          </w:p>
          <w:p w14:paraId="55D6DAD2" w14:textId="77777777" w:rsidR="00635043" w:rsidRDefault="00635043">
            <w:pPr>
              <w:pStyle w:val="TableParagraph"/>
              <w:spacing w:before="216"/>
              <w:rPr>
                <w:b/>
                <w:sz w:val="24"/>
              </w:rPr>
            </w:pPr>
          </w:p>
          <w:p w14:paraId="2E9585A1" w14:textId="77777777" w:rsidR="00635043" w:rsidRPr="009E665C" w:rsidRDefault="00644EC4">
            <w:pPr>
              <w:pStyle w:val="TableParagraph"/>
              <w:numPr>
                <w:ilvl w:val="0"/>
                <w:numId w:val="57"/>
              </w:numPr>
              <w:tabs>
                <w:tab w:val="left" w:pos="310"/>
              </w:tabs>
              <w:spacing w:line="249" w:lineRule="auto"/>
              <w:ind w:right="35"/>
              <w:rPr>
                <w:sz w:val="24"/>
                <w:lang w:val="da-DK"/>
              </w:rPr>
            </w:pPr>
            <w:r w:rsidRPr="009E665C">
              <w:rPr>
                <w:sz w:val="24"/>
                <w:lang w:val="da-DK"/>
              </w:rPr>
              <w:t>Farve som ikke er</w:t>
            </w:r>
            <w:r w:rsidRPr="009E665C">
              <w:rPr>
                <w:spacing w:val="-15"/>
                <w:sz w:val="24"/>
                <w:lang w:val="da-DK"/>
              </w:rPr>
              <w:t xml:space="preserve"> </w:t>
            </w:r>
            <w:r w:rsidRPr="009E665C">
              <w:rPr>
                <w:sz w:val="24"/>
                <w:lang w:val="da-DK"/>
              </w:rPr>
              <w:t>NIR-sorterbar</w:t>
            </w:r>
          </w:p>
        </w:tc>
      </w:tr>
      <w:tr w:rsidR="00635043" w:rsidRPr="00EA5542" w14:paraId="14A8D872" w14:textId="77777777">
        <w:trPr>
          <w:trHeight w:val="3839"/>
        </w:trPr>
        <w:tc>
          <w:tcPr>
            <w:tcW w:w="2180" w:type="dxa"/>
          </w:tcPr>
          <w:p w14:paraId="22E4ED99" w14:textId="77777777" w:rsidR="00635043" w:rsidRPr="009E665C" w:rsidRDefault="00635043">
            <w:pPr>
              <w:pStyle w:val="TableParagraph"/>
              <w:rPr>
                <w:b/>
                <w:sz w:val="24"/>
                <w:lang w:val="da-DK"/>
              </w:rPr>
            </w:pPr>
          </w:p>
          <w:p w14:paraId="437BDC4D" w14:textId="77777777" w:rsidR="00635043" w:rsidRPr="009E665C" w:rsidRDefault="00635043">
            <w:pPr>
              <w:pStyle w:val="TableParagraph"/>
              <w:rPr>
                <w:b/>
                <w:sz w:val="24"/>
                <w:lang w:val="da-DK"/>
              </w:rPr>
            </w:pPr>
          </w:p>
          <w:p w14:paraId="01BF4806" w14:textId="77777777" w:rsidR="00635043" w:rsidRPr="009E665C" w:rsidRDefault="00635043">
            <w:pPr>
              <w:pStyle w:val="TableParagraph"/>
              <w:rPr>
                <w:b/>
                <w:sz w:val="24"/>
                <w:lang w:val="da-DK"/>
              </w:rPr>
            </w:pPr>
          </w:p>
          <w:p w14:paraId="223ABDB0" w14:textId="77777777" w:rsidR="00635043" w:rsidRPr="009E665C" w:rsidRDefault="00635043">
            <w:pPr>
              <w:pStyle w:val="TableParagraph"/>
              <w:rPr>
                <w:b/>
                <w:sz w:val="24"/>
                <w:lang w:val="da-DK"/>
              </w:rPr>
            </w:pPr>
          </w:p>
          <w:p w14:paraId="428BC28F" w14:textId="77777777" w:rsidR="00635043" w:rsidRPr="009E665C" w:rsidRDefault="00635043">
            <w:pPr>
              <w:pStyle w:val="TableParagraph"/>
              <w:rPr>
                <w:b/>
                <w:sz w:val="24"/>
                <w:lang w:val="da-DK"/>
              </w:rPr>
            </w:pPr>
          </w:p>
          <w:p w14:paraId="06B3CC95" w14:textId="77777777" w:rsidR="00635043" w:rsidRPr="009E665C" w:rsidRDefault="00635043">
            <w:pPr>
              <w:pStyle w:val="TableParagraph"/>
              <w:spacing w:before="108"/>
              <w:rPr>
                <w:b/>
                <w:sz w:val="24"/>
                <w:lang w:val="da-DK"/>
              </w:rPr>
            </w:pPr>
          </w:p>
          <w:p w14:paraId="3ABC216F" w14:textId="77777777" w:rsidR="00635043" w:rsidRDefault="00644EC4">
            <w:pPr>
              <w:pStyle w:val="TableParagraph"/>
              <w:ind w:left="10"/>
              <w:rPr>
                <w:sz w:val="24"/>
              </w:rPr>
            </w:pPr>
            <w:r>
              <w:rPr>
                <w:spacing w:val="-2"/>
                <w:sz w:val="24"/>
              </w:rPr>
              <w:t>Barriere</w:t>
            </w:r>
          </w:p>
        </w:tc>
        <w:tc>
          <w:tcPr>
            <w:tcW w:w="2740" w:type="dxa"/>
            <w:shd w:val="clear" w:color="auto" w:fill="92D050"/>
          </w:tcPr>
          <w:p w14:paraId="5E5B66BB" w14:textId="77777777" w:rsidR="00635043" w:rsidRDefault="00644EC4">
            <w:pPr>
              <w:pStyle w:val="TableParagraph"/>
              <w:numPr>
                <w:ilvl w:val="0"/>
                <w:numId w:val="56"/>
              </w:numPr>
              <w:tabs>
                <w:tab w:val="left" w:pos="310"/>
              </w:tabs>
              <w:spacing w:line="264" w:lineRule="exact"/>
              <w:rPr>
                <w:sz w:val="24"/>
              </w:rPr>
            </w:pPr>
            <w:r>
              <w:rPr>
                <w:sz w:val="24"/>
              </w:rPr>
              <w:t xml:space="preserve">Ingen </w:t>
            </w:r>
            <w:r>
              <w:rPr>
                <w:spacing w:val="-2"/>
                <w:sz w:val="24"/>
              </w:rPr>
              <w:t>barriere</w:t>
            </w:r>
          </w:p>
          <w:p w14:paraId="7380F1BE" w14:textId="77777777" w:rsidR="00635043" w:rsidRDefault="00635043">
            <w:pPr>
              <w:pStyle w:val="TableParagraph"/>
              <w:spacing w:before="216"/>
              <w:rPr>
                <w:b/>
                <w:sz w:val="24"/>
              </w:rPr>
            </w:pPr>
          </w:p>
          <w:p w14:paraId="34C6EFC0" w14:textId="77777777" w:rsidR="00635043" w:rsidRPr="009E665C" w:rsidRDefault="00644EC4">
            <w:pPr>
              <w:pStyle w:val="TableParagraph"/>
              <w:spacing w:line="249" w:lineRule="auto"/>
              <w:ind w:left="10"/>
              <w:rPr>
                <w:sz w:val="24"/>
                <w:lang w:val="da-DK"/>
              </w:rPr>
            </w:pPr>
            <w:r w:rsidRPr="009E665C">
              <w:rPr>
                <w:sz w:val="24"/>
                <w:lang w:val="da-DK"/>
              </w:rPr>
              <w:t>eller</w:t>
            </w:r>
            <w:r w:rsidRPr="009E665C">
              <w:rPr>
                <w:spacing w:val="-8"/>
                <w:sz w:val="24"/>
                <w:lang w:val="da-DK"/>
              </w:rPr>
              <w:t xml:space="preserve"> </w:t>
            </w:r>
            <w:r w:rsidRPr="009E665C">
              <w:rPr>
                <w:sz w:val="24"/>
                <w:lang w:val="da-DK"/>
              </w:rPr>
              <w:t>en</w:t>
            </w:r>
            <w:r w:rsidRPr="009E665C">
              <w:rPr>
                <w:spacing w:val="-8"/>
                <w:sz w:val="24"/>
                <w:lang w:val="da-DK"/>
              </w:rPr>
              <w:t xml:space="preserve"> </w:t>
            </w:r>
            <w:r w:rsidRPr="009E665C">
              <w:rPr>
                <w:sz w:val="24"/>
                <w:lang w:val="da-DK"/>
              </w:rPr>
              <w:t>eller</w:t>
            </w:r>
            <w:r w:rsidRPr="009E665C">
              <w:rPr>
                <w:spacing w:val="-8"/>
                <w:sz w:val="24"/>
                <w:lang w:val="da-DK"/>
              </w:rPr>
              <w:t xml:space="preserve"> </w:t>
            </w:r>
            <w:r w:rsidRPr="009E665C">
              <w:rPr>
                <w:sz w:val="24"/>
                <w:lang w:val="da-DK"/>
              </w:rPr>
              <w:t>flere</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 xml:space="preserve">følgen- </w:t>
            </w:r>
            <w:r w:rsidRPr="009E665C">
              <w:rPr>
                <w:spacing w:val="-4"/>
                <w:sz w:val="24"/>
                <w:lang w:val="da-DK"/>
              </w:rPr>
              <w:t>de:</w:t>
            </w:r>
          </w:p>
          <w:p w14:paraId="4EE8579D" w14:textId="77777777" w:rsidR="00635043" w:rsidRPr="009E665C" w:rsidRDefault="00635043">
            <w:pPr>
              <w:pStyle w:val="TableParagraph"/>
              <w:spacing w:before="206"/>
              <w:rPr>
                <w:b/>
                <w:sz w:val="24"/>
                <w:lang w:val="da-DK"/>
              </w:rPr>
            </w:pPr>
          </w:p>
          <w:p w14:paraId="42760B16" w14:textId="77777777" w:rsidR="00635043" w:rsidRDefault="00644EC4">
            <w:pPr>
              <w:pStyle w:val="TableParagraph"/>
              <w:numPr>
                <w:ilvl w:val="0"/>
                <w:numId w:val="56"/>
              </w:numPr>
              <w:tabs>
                <w:tab w:val="left" w:pos="310"/>
              </w:tabs>
              <w:rPr>
                <w:sz w:val="24"/>
              </w:rPr>
            </w:pPr>
            <w:r>
              <w:rPr>
                <w:spacing w:val="-4"/>
                <w:sz w:val="24"/>
              </w:rPr>
              <w:t>AlOx</w:t>
            </w:r>
          </w:p>
          <w:p w14:paraId="459417CB" w14:textId="77777777" w:rsidR="00635043" w:rsidRDefault="00644EC4">
            <w:pPr>
              <w:pStyle w:val="TableParagraph"/>
              <w:numPr>
                <w:ilvl w:val="0"/>
                <w:numId w:val="56"/>
              </w:numPr>
              <w:tabs>
                <w:tab w:val="left" w:pos="310"/>
              </w:tabs>
              <w:spacing w:before="12"/>
              <w:rPr>
                <w:sz w:val="24"/>
              </w:rPr>
            </w:pPr>
            <w:r>
              <w:rPr>
                <w:spacing w:val="-4"/>
                <w:sz w:val="24"/>
              </w:rPr>
              <w:t>SiOx</w:t>
            </w:r>
          </w:p>
          <w:p w14:paraId="5D61A78D" w14:textId="77777777" w:rsidR="00635043" w:rsidRPr="009E665C" w:rsidRDefault="00644EC4">
            <w:pPr>
              <w:pStyle w:val="TableParagraph"/>
              <w:numPr>
                <w:ilvl w:val="0"/>
                <w:numId w:val="56"/>
              </w:numPr>
              <w:tabs>
                <w:tab w:val="left" w:pos="310"/>
              </w:tabs>
              <w:spacing w:before="8" w:line="280" w:lineRule="atLeast"/>
              <w:ind w:right="48"/>
              <w:rPr>
                <w:sz w:val="24"/>
                <w:lang w:val="da-DK"/>
              </w:rPr>
            </w:pPr>
            <w:r w:rsidRPr="009E665C">
              <w:rPr>
                <w:sz w:val="24"/>
                <w:lang w:val="da-DK"/>
              </w:rPr>
              <w:t>EVOH</w:t>
            </w:r>
            <w:r w:rsidRPr="009E665C">
              <w:rPr>
                <w:spacing w:val="-11"/>
                <w:sz w:val="24"/>
                <w:lang w:val="da-DK"/>
              </w:rPr>
              <w:t xml:space="preserve"> </w:t>
            </w:r>
            <w:r w:rsidRPr="009E665C">
              <w:rPr>
                <w:sz w:val="24"/>
                <w:lang w:val="da-DK"/>
              </w:rPr>
              <w:t>uden</w:t>
            </w:r>
            <w:r w:rsidRPr="009E665C">
              <w:rPr>
                <w:spacing w:val="-10"/>
                <w:sz w:val="24"/>
                <w:lang w:val="da-DK"/>
              </w:rPr>
              <w:t xml:space="preserve"> </w:t>
            </w:r>
            <w:r w:rsidRPr="009E665C">
              <w:rPr>
                <w:sz w:val="24"/>
                <w:lang w:val="da-DK"/>
              </w:rPr>
              <w:t>binder</w:t>
            </w:r>
            <w:r w:rsidRPr="009E665C">
              <w:rPr>
                <w:spacing w:val="-10"/>
                <w:sz w:val="24"/>
                <w:lang w:val="da-DK"/>
              </w:rPr>
              <w:t xml:space="preserve"> </w:t>
            </w:r>
            <w:r w:rsidRPr="009E665C">
              <w:rPr>
                <w:sz w:val="24"/>
                <w:lang w:val="da-DK"/>
              </w:rPr>
              <w:t>eller med kompatibel binder, mindre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 xml:space="preserve">med 6 vægtprocent af hele </w:t>
            </w:r>
            <w:r w:rsidRPr="009E665C">
              <w:rPr>
                <w:spacing w:val="-2"/>
                <w:sz w:val="24"/>
                <w:lang w:val="da-DK"/>
              </w:rPr>
              <w:t>hovedkomponenten</w:t>
            </w:r>
          </w:p>
        </w:tc>
        <w:tc>
          <w:tcPr>
            <w:tcW w:w="2780" w:type="dxa"/>
            <w:shd w:val="clear" w:color="auto" w:fill="F9F972"/>
          </w:tcPr>
          <w:p w14:paraId="0665C024" w14:textId="77777777" w:rsidR="00635043" w:rsidRPr="009E665C" w:rsidRDefault="00644EC4">
            <w:pPr>
              <w:pStyle w:val="TableParagraph"/>
              <w:numPr>
                <w:ilvl w:val="0"/>
                <w:numId w:val="55"/>
              </w:numPr>
              <w:tabs>
                <w:tab w:val="left" w:pos="310"/>
              </w:tabs>
              <w:spacing w:line="249" w:lineRule="auto"/>
              <w:ind w:right="95"/>
              <w:rPr>
                <w:sz w:val="24"/>
                <w:lang w:val="da-DK"/>
              </w:rPr>
            </w:pPr>
            <w:r w:rsidRPr="009E665C">
              <w:rPr>
                <w:sz w:val="24"/>
                <w:lang w:val="da-DK"/>
              </w:rPr>
              <w:t>Andre</w:t>
            </w:r>
            <w:r w:rsidRPr="009E665C">
              <w:rPr>
                <w:spacing w:val="-13"/>
                <w:sz w:val="24"/>
                <w:lang w:val="da-DK"/>
              </w:rPr>
              <w:t xml:space="preserve"> </w:t>
            </w:r>
            <w:r w:rsidRPr="009E665C">
              <w:rPr>
                <w:sz w:val="24"/>
                <w:lang w:val="da-DK"/>
              </w:rPr>
              <w:t>barrierer</w:t>
            </w:r>
            <w:r w:rsidRPr="009E665C">
              <w:rPr>
                <w:spacing w:val="-13"/>
                <w:sz w:val="24"/>
                <w:lang w:val="da-DK"/>
              </w:rPr>
              <w:t xml:space="preserve"> </w:t>
            </w:r>
            <w:r w:rsidRPr="009E665C">
              <w:rPr>
                <w:sz w:val="24"/>
                <w:lang w:val="da-DK"/>
              </w:rPr>
              <w:t>end</w:t>
            </w:r>
            <w:r w:rsidRPr="009E665C">
              <w:rPr>
                <w:spacing w:val="-13"/>
                <w:sz w:val="24"/>
                <w:lang w:val="da-DK"/>
              </w:rPr>
              <w:t xml:space="preserve"> </w:t>
            </w:r>
            <w:r w:rsidRPr="009E665C">
              <w:rPr>
                <w:sz w:val="24"/>
                <w:lang w:val="da-DK"/>
              </w:rPr>
              <w:t>spe- cificeret i grønt niveau eller rødt niveau</w:t>
            </w:r>
          </w:p>
          <w:p w14:paraId="0888D87C" w14:textId="77777777" w:rsidR="00635043" w:rsidRPr="009E665C" w:rsidRDefault="00635043">
            <w:pPr>
              <w:pStyle w:val="TableParagraph"/>
              <w:spacing w:before="195"/>
              <w:rPr>
                <w:b/>
                <w:sz w:val="24"/>
                <w:lang w:val="da-DK"/>
              </w:rPr>
            </w:pPr>
          </w:p>
          <w:p w14:paraId="04E5B164" w14:textId="77777777" w:rsidR="00635043" w:rsidRDefault="00644EC4">
            <w:pPr>
              <w:pStyle w:val="TableParagraph"/>
              <w:ind w:left="10"/>
              <w:rPr>
                <w:sz w:val="24"/>
              </w:rPr>
            </w:pPr>
            <w:r>
              <w:rPr>
                <w:spacing w:val="-2"/>
                <w:sz w:val="24"/>
              </w:rPr>
              <w:t>og/eller</w:t>
            </w:r>
          </w:p>
          <w:p w14:paraId="7AD30079" w14:textId="77777777" w:rsidR="00635043" w:rsidRDefault="00635043">
            <w:pPr>
              <w:pStyle w:val="TableParagraph"/>
              <w:spacing w:before="216"/>
              <w:rPr>
                <w:b/>
                <w:sz w:val="24"/>
              </w:rPr>
            </w:pPr>
          </w:p>
          <w:p w14:paraId="0BC6162D" w14:textId="77777777" w:rsidR="00635043" w:rsidRPr="009E665C" w:rsidRDefault="00644EC4">
            <w:pPr>
              <w:pStyle w:val="TableParagraph"/>
              <w:numPr>
                <w:ilvl w:val="0"/>
                <w:numId w:val="55"/>
              </w:numPr>
              <w:tabs>
                <w:tab w:val="left" w:pos="310"/>
              </w:tabs>
              <w:spacing w:line="249" w:lineRule="auto"/>
              <w:ind w:right="168"/>
              <w:rPr>
                <w:sz w:val="24"/>
                <w:lang w:val="da-DK"/>
              </w:rPr>
            </w:pPr>
            <w:r w:rsidRPr="009E665C">
              <w:rPr>
                <w:sz w:val="24"/>
                <w:lang w:val="da-DK"/>
              </w:rPr>
              <w:t>EVOH</w:t>
            </w:r>
            <w:r w:rsidRPr="009E665C">
              <w:rPr>
                <w:spacing w:val="-15"/>
                <w:sz w:val="24"/>
                <w:lang w:val="da-DK"/>
              </w:rPr>
              <w:t xml:space="preserve"> </w:t>
            </w:r>
            <w:r w:rsidRPr="009E665C">
              <w:rPr>
                <w:sz w:val="24"/>
                <w:lang w:val="da-DK"/>
              </w:rPr>
              <w:t>med</w:t>
            </w:r>
            <w:r w:rsidRPr="009E665C">
              <w:rPr>
                <w:spacing w:val="-15"/>
                <w:sz w:val="24"/>
                <w:lang w:val="da-DK"/>
              </w:rPr>
              <w:t xml:space="preserve"> </w:t>
            </w:r>
            <w:r w:rsidRPr="009E665C">
              <w:rPr>
                <w:sz w:val="24"/>
                <w:lang w:val="da-DK"/>
              </w:rPr>
              <w:t>kompatibel binder, på mere end 6 vægtprocent</w:t>
            </w:r>
            <w:r w:rsidRPr="009E665C">
              <w:rPr>
                <w:spacing w:val="-11"/>
                <w:sz w:val="24"/>
                <w:lang w:val="da-DK"/>
              </w:rPr>
              <w:t xml:space="preserve"> </w:t>
            </w:r>
            <w:r w:rsidRPr="009E665C">
              <w:rPr>
                <w:sz w:val="24"/>
                <w:lang w:val="da-DK"/>
              </w:rPr>
              <w:t>af</w:t>
            </w:r>
            <w:r w:rsidRPr="009E665C">
              <w:rPr>
                <w:spacing w:val="-11"/>
                <w:sz w:val="24"/>
                <w:lang w:val="da-DK"/>
              </w:rPr>
              <w:t xml:space="preserve"> </w:t>
            </w:r>
            <w:r w:rsidRPr="009E665C">
              <w:rPr>
                <w:sz w:val="24"/>
                <w:lang w:val="da-DK"/>
              </w:rPr>
              <w:t>hele</w:t>
            </w:r>
            <w:r w:rsidRPr="009E665C">
              <w:rPr>
                <w:spacing w:val="-11"/>
                <w:sz w:val="24"/>
                <w:lang w:val="da-DK"/>
              </w:rPr>
              <w:t xml:space="preserve"> </w:t>
            </w:r>
            <w:r w:rsidRPr="009E665C">
              <w:rPr>
                <w:sz w:val="24"/>
                <w:lang w:val="da-DK"/>
              </w:rPr>
              <w:t xml:space="preserve">ho- </w:t>
            </w:r>
            <w:r w:rsidRPr="009E665C">
              <w:rPr>
                <w:spacing w:val="-2"/>
                <w:sz w:val="24"/>
                <w:lang w:val="da-DK"/>
              </w:rPr>
              <w:t>vedkomponenten</w:t>
            </w:r>
          </w:p>
        </w:tc>
        <w:tc>
          <w:tcPr>
            <w:tcW w:w="1960" w:type="dxa"/>
            <w:shd w:val="clear" w:color="auto" w:fill="F99879"/>
          </w:tcPr>
          <w:p w14:paraId="494D6555" w14:textId="77777777" w:rsidR="00635043" w:rsidRPr="009E665C" w:rsidRDefault="00644EC4">
            <w:pPr>
              <w:pStyle w:val="TableParagraph"/>
              <w:spacing w:line="249" w:lineRule="auto"/>
              <w:ind w:left="10"/>
              <w:rPr>
                <w:sz w:val="24"/>
                <w:lang w:val="da-DK"/>
              </w:rPr>
            </w:pPr>
            <w:r w:rsidRPr="009E665C">
              <w:rPr>
                <w:sz w:val="24"/>
                <w:lang w:val="da-DK"/>
              </w:rPr>
              <w:t>En</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flere</w:t>
            </w:r>
            <w:r w:rsidRPr="009E665C">
              <w:rPr>
                <w:spacing w:val="-10"/>
                <w:sz w:val="24"/>
                <w:lang w:val="da-DK"/>
              </w:rPr>
              <w:t xml:space="preserve"> </w:t>
            </w:r>
            <w:r w:rsidRPr="009E665C">
              <w:rPr>
                <w:sz w:val="24"/>
                <w:lang w:val="da-DK"/>
              </w:rPr>
              <w:t>af</w:t>
            </w:r>
            <w:r w:rsidRPr="009E665C">
              <w:rPr>
                <w:spacing w:val="-10"/>
                <w:sz w:val="24"/>
                <w:lang w:val="da-DK"/>
              </w:rPr>
              <w:t xml:space="preserve"> </w:t>
            </w:r>
            <w:r w:rsidRPr="009E665C">
              <w:rPr>
                <w:sz w:val="24"/>
                <w:lang w:val="da-DK"/>
              </w:rPr>
              <w:t xml:space="preserve">føl- </w:t>
            </w:r>
            <w:r w:rsidRPr="009E665C">
              <w:rPr>
                <w:spacing w:val="-2"/>
                <w:sz w:val="24"/>
                <w:lang w:val="da-DK"/>
              </w:rPr>
              <w:t>gende:</w:t>
            </w:r>
          </w:p>
          <w:p w14:paraId="3935556E" w14:textId="77777777" w:rsidR="00635043" w:rsidRDefault="00644EC4">
            <w:pPr>
              <w:pStyle w:val="TableParagraph"/>
              <w:numPr>
                <w:ilvl w:val="0"/>
                <w:numId w:val="54"/>
              </w:numPr>
              <w:tabs>
                <w:tab w:val="left" w:pos="310"/>
              </w:tabs>
              <w:spacing w:before="230"/>
              <w:rPr>
                <w:sz w:val="24"/>
              </w:rPr>
            </w:pPr>
            <w:r>
              <w:rPr>
                <w:spacing w:val="-5"/>
                <w:sz w:val="24"/>
              </w:rPr>
              <w:t>PA</w:t>
            </w:r>
          </w:p>
          <w:p w14:paraId="4E1B37D9" w14:textId="77777777" w:rsidR="00635043" w:rsidRDefault="00644EC4">
            <w:pPr>
              <w:pStyle w:val="TableParagraph"/>
              <w:numPr>
                <w:ilvl w:val="0"/>
                <w:numId w:val="54"/>
              </w:numPr>
              <w:tabs>
                <w:tab w:val="left" w:pos="310"/>
              </w:tabs>
              <w:spacing w:before="12"/>
              <w:rPr>
                <w:sz w:val="24"/>
              </w:rPr>
            </w:pPr>
            <w:r>
              <w:rPr>
                <w:spacing w:val="-5"/>
                <w:sz w:val="24"/>
              </w:rPr>
              <w:t>PVC</w:t>
            </w:r>
          </w:p>
          <w:p w14:paraId="053A6656" w14:textId="77777777" w:rsidR="00635043" w:rsidRDefault="00644EC4">
            <w:pPr>
              <w:pStyle w:val="TableParagraph"/>
              <w:numPr>
                <w:ilvl w:val="0"/>
                <w:numId w:val="54"/>
              </w:numPr>
              <w:tabs>
                <w:tab w:val="left" w:pos="310"/>
              </w:tabs>
              <w:spacing w:before="12"/>
              <w:rPr>
                <w:sz w:val="24"/>
              </w:rPr>
            </w:pPr>
            <w:r>
              <w:rPr>
                <w:spacing w:val="-4"/>
                <w:sz w:val="24"/>
              </w:rPr>
              <w:t>PVdC</w:t>
            </w:r>
          </w:p>
          <w:p w14:paraId="2C74B74D" w14:textId="77777777" w:rsidR="00635043" w:rsidRPr="009E665C" w:rsidRDefault="00644EC4">
            <w:pPr>
              <w:pStyle w:val="TableParagraph"/>
              <w:numPr>
                <w:ilvl w:val="0"/>
                <w:numId w:val="54"/>
              </w:numPr>
              <w:tabs>
                <w:tab w:val="left" w:pos="310"/>
              </w:tabs>
              <w:spacing w:before="12" w:line="249" w:lineRule="auto"/>
              <w:ind w:right="161"/>
              <w:rPr>
                <w:sz w:val="24"/>
                <w:lang w:val="da-DK"/>
              </w:rPr>
            </w:pPr>
            <w:r w:rsidRPr="009E665C">
              <w:rPr>
                <w:sz w:val="24"/>
                <w:lang w:val="da-DK"/>
              </w:rPr>
              <w:t>EVOH</w:t>
            </w:r>
            <w:r w:rsidRPr="009E665C">
              <w:rPr>
                <w:spacing w:val="-15"/>
                <w:sz w:val="24"/>
                <w:lang w:val="da-DK"/>
              </w:rPr>
              <w:t xml:space="preserve"> </w:t>
            </w:r>
            <w:r w:rsidRPr="009E665C">
              <w:rPr>
                <w:sz w:val="24"/>
                <w:lang w:val="da-DK"/>
              </w:rPr>
              <w:t>med</w:t>
            </w:r>
            <w:r w:rsidRPr="009E665C">
              <w:rPr>
                <w:spacing w:val="-15"/>
                <w:sz w:val="24"/>
                <w:lang w:val="da-DK"/>
              </w:rPr>
              <w:t xml:space="preserve"> </w:t>
            </w:r>
            <w:r w:rsidRPr="009E665C">
              <w:rPr>
                <w:sz w:val="24"/>
                <w:lang w:val="da-DK"/>
              </w:rPr>
              <w:t xml:space="preserve">ik- </w:t>
            </w:r>
            <w:r w:rsidRPr="009E665C">
              <w:rPr>
                <w:spacing w:val="-2"/>
                <w:sz w:val="24"/>
                <w:lang w:val="da-DK"/>
              </w:rPr>
              <w:t>ke-kompatibel binder</w:t>
            </w:r>
          </w:p>
        </w:tc>
      </w:tr>
    </w:tbl>
    <w:p w14:paraId="2C844E3B" w14:textId="77777777" w:rsidR="00635043" w:rsidRPr="009E665C" w:rsidRDefault="00635043">
      <w:pPr>
        <w:pStyle w:val="Brdtekst"/>
        <w:spacing w:before="11"/>
        <w:ind w:left="0"/>
        <w:jc w:val="left"/>
        <w:rPr>
          <w:b/>
          <w:lang w:val="da-DK"/>
        </w:rPr>
      </w:pPr>
    </w:p>
    <w:p w14:paraId="6AB9E57A" w14:textId="77777777" w:rsidR="00635043" w:rsidRDefault="00644EC4">
      <w:pPr>
        <w:ind w:left="110"/>
        <w:rPr>
          <w:b/>
          <w:sz w:val="24"/>
        </w:rPr>
      </w:pPr>
      <w:r>
        <w:rPr>
          <w:b/>
          <w:sz w:val="24"/>
        </w:rPr>
        <w:t>Integreret</w:t>
      </w:r>
      <w:r>
        <w:rPr>
          <w:b/>
          <w:spacing w:val="-10"/>
          <w:sz w:val="24"/>
        </w:rPr>
        <w:t xml:space="preserve"> </w:t>
      </w:r>
      <w:r>
        <w:rPr>
          <w:b/>
          <w:spacing w:val="-2"/>
          <w:sz w:val="24"/>
        </w:rPr>
        <w:t>komponent</w:t>
      </w:r>
    </w:p>
    <w:p w14:paraId="78A5746D"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0"/>
        <w:gridCol w:w="2740"/>
        <w:gridCol w:w="2780"/>
        <w:gridCol w:w="1960"/>
      </w:tblGrid>
      <w:tr w:rsidR="00635043" w14:paraId="6C9522B7" w14:textId="77777777">
        <w:trPr>
          <w:trHeight w:val="287"/>
        </w:trPr>
        <w:tc>
          <w:tcPr>
            <w:tcW w:w="2180" w:type="dxa"/>
          </w:tcPr>
          <w:p w14:paraId="7E706424" w14:textId="77777777" w:rsidR="00635043" w:rsidRDefault="00635043">
            <w:pPr>
              <w:pStyle w:val="TableParagraph"/>
              <w:rPr>
                <w:sz w:val="20"/>
              </w:rPr>
            </w:pPr>
          </w:p>
        </w:tc>
        <w:tc>
          <w:tcPr>
            <w:tcW w:w="2740" w:type="dxa"/>
            <w:shd w:val="clear" w:color="auto" w:fill="92D050"/>
          </w:tcPr>
          <w:p w14:paraId="38BEC4AC"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098BBD40"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60" w:type="dxa"/>
            <w:shd w:val="clear" w:color="auto" w:fill="F99879"/>
          </w:tcPr>
          <w:p w14:paraId="50E7EDA8"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bl>
    <w:p w14:paraId="3061BAC5" w14:textId="77777777" w:rsidR="00635043" w:rsidRDefault="00635043">
      <w:pPr>
        <w:spacing w:line="264" w:lineRule="exact"/>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0"/>
        <w:gridCol w:w="2740"/>
        <w:gridCol w:w="2780"/>
        <w:gridCol w:w="1960"/>
      </w:tblGrid>
      <w:tr w:rsidR="00635043" w14:paraId="7AD153B1" w14:textId="77777777">
        <w:trPr>
          <w:trHeight w:val="8736"/>
        </w:trPr>
        <w:tc>
          <w:tcPr>
            <w:tcW w:w="2180" w:type="dxa"/>
          </w:tcPr>
          <w:p w14:paraId="3046EDCF" w14:textId="77777777" w:rsidR="00635043" w:rsidRDefault="00635043">
            <w:pPr>
              <w:pStyle w:val="TableParagraph"/>
              <w:rPr>
                <w:b/>
                <w:sz w:val="24"/>
              </w:rPr>
            </w:pPr>
          </w:p>
          <w:p w14:paraId="2C1DFAAA" w14:textId="77777777" w:rsidR="00635043" w:rsidRDefault="00635043">
            <w:pPr>
              <w:pStyle w:val="TableParagraph"/>
              <w:rPr>
                <w:b/>
                <w:sz w:val="24"/>
              </w:rPr>
            </w:pPr>
          </w:p>
          <w:p w14:paraId="152604C8" w14:textId="77777777" w:rsidR="00635043" w:rsidRDefault="00635043">
            <w:pPr>
              <w:pStyle w:val="TableParagraph"/>
              <w:rPr>
                <w:b/>
                <w:sz w:val="24"/>
              </w:rPr>
            </w:pPr>
          </w:p>
          <w:p w14:paraId="6E9228E5" w14:textId="77777777" w:rsidR="00635043" w:rsidRDefault="00635043">
            <w:pPr>
              <w:pStyle w:val="TableParagraph"/>
              <w:rPr>
                <w:b/>
                <w:sz w:val="24"/>
              </w:rPr>
            </w:pPr>
          </w:p>
          <w:p w14:paraId="7837DAE4" w14:textId="77777777" w:rsidR="00635043" w:rsidRDefault="00635043">
            <w:pPr>
              <w:pStyle w:val="TableParagraph"/>
              <w:rPr>
                <w:b/>
                <w:sz w:val="24"/>
              </w:rPr>
            </w:pPr>
          </w:p>
          <w:p w14:paraId="11D546DB" w14:textId="77777777" w:rsidR="00635043" w:rsidRDefault="00635043">
            <w:pPr>
              <w:pStyle w:val="TableParagraph"/>
              <w:rPr>
                <w:b/>
                <w:sz w:val="24"/>
              </w:rPr>
            </w:pPr>
          </w:p>
          <w:p w14:paraId="3E0BF3EF" w14:textId="77777777" w:rsidR="00635043" w:rsidRDefault="00635043">
            <w:pPr>
              <w:pStyle w:val="TableParagraph"/>
              <w:rPr>
                <w:b/>
                <w:sz w:val="24"/>
              </w:rPr>
            </w:pPr>
          </w:p>
          <w:p w14:paraId="6B99F063" w14:textId="77777777" w:rsidR="00635043" w:rsidRDefault="00635043">
            <w:pPr>
              <w:pStyle w:val="TableParagraph"/>
              <w:rPr>
                <w:b/>
                <w:sz w:val="24"/>
              </w:rPr>
            </w:pPr>
          </w:p>
          <w:p w14:paraId="0BA7FAA2" w14:textId="77777777" w:rsidR="00635043" w:rsidRDefault="00635043">
            <w:pPr>
              <w:pStyle w:val="TableParagraph"/>
              <w:rPr>
                <w:b/>
                <w:sz w:val="24"/>
              </w:rPr>
            </w:pPr>
          </w:p>
          <w:p w14:paraId="4646C549" w14:textId="77777777" w:rsidR="00635043" w:rsidRDefault="00635043">
            <w:pPr>
              <w:pStyle w:val="TableParagraph"/>
              <w:rPr>
                <w:b/>
                <w:sz w:val="24"/>
              </w:rPr>
            </w:pPr>
          </w:p>
          <w:p w14:paraId="240B5059" w14:textId="77777777" w:rsidR="00635043" w:rsidRDefault="00635043">
            <w:pPr>
              <w:pStyle w:val="TableParagraph"/>
              <w:rPr>
                <w:b/>
                <w:sz w:val="24"/>
              </w:rPr>
            </w:pPr>
          </w:p>
          <w:p w14:paraId="61161D1A" w14:textId="77777777" w:rsidR="00635043" w:rsidRDefault="00635043">
            <w:pPr>
              <w:pStyle w:val="TableParagraph"/>
              <w:rPr>
                <w:b/>
                <w:sz w:val="24"/>
              </w:rPr>
            </w:pPr>
          </w:p>
          <w:p w14:paraId="2867662F" w14:textId="77777777" w:rsidR="00635043" w:rsidRDefault="00635043">
            <w:pPr>
              <w:pStyle w:val="TableParagraph"/>
              <w:rPr>
                <w:b/>
                <w:sz w:val="24"/>
              </w:rPr>
            </w:pPr>
          </w:p>
          <w:p w14:paraId="21C7D698" w14:textId="77777777" w:rsidR="00635043" w:rsidRDefault="00635043">
            <w:pPr>
              <w:pStyle w:val="TableParagraph"/>
              <w:rPr>
                <w:b/>
                <w:sz w:val="24"/>
              </w:rPr>
            </w:pPr>
          </w:p>
          <w:p w14:paraId="0A803D92" w14:textId="77777777" w:rsidR="00635043" w:rsidRDefault="00635043">
            <w:pPr>
              <w:pStyle w:val="TableParagraph"/>
              <w:spacing w:before="72"/>
              <w:rPr>
                <w:b/>
                <w:sz w:val="24"/>
              </w:rPr>
            </w:pPr>
          </w:p>
          <w:p w14:paraId="74C6ADED" w14:textId="77777777" w:rsidR="00635043" w:rsidRDefault="00644EC4">
            <w:pPr>
              <w:pStyle w:val="TableParagraph"/>
              <w:ind w:left="10"/>
              <w:rPr>
                <w:sz w:val="24"/>
              </w:rPr>
            </w:pPr>
            <w:r>
              <w:rPr>
                <w:spacing w:val="-4"/>
                <w:sz w:val="24"/>
              </w:rPr>
              <w:t>Alle</w:t>
            </w:r>
          </w:p>
        </w:tc>
        <w:tc>
          <w:tcPr>
            <w:tcW w:w="2740" w:type="dxa"/>
            <w:shd w:val="clear" w:color="auto" w:fill="92D050"/>
          </w:tcPr>
          <w:p w14:paraId="050B5D87" w14:textId="77777777" w:rsidR="00635043" w:rsidRDefault="00644EC4">
            <w:pPr>
              <w:pStyle w:val="TableParagraph"/>
              <w:numPr>
                <w:ilvl w:val="0"/>
                <w:numId w:val="53"/>
              </w:numPr>
              <w:tabs>
                <w:tab w:val="left" w:pos="310"/>
              </w:tabs>
              <w:spacing w:line="249" w:lineRule="auto"/>
              <w:ind w:right="75"/>
              <w:rPr>
                <w:sz w:val="24"/>
              </w:rPr>
            </w:pPr>
            <w:r>
              <w:rPr>
                <w:sz w:val="24"/>
              </w:rPr>
              <w:t>Ingen</w:t>
            </w:r>
            <w:r>
              <w:rPr>
                <w:spacing w:val="-15"/>
                <w:sz w:val="24"/>
              </w:rPr>
              <w:t xml:space="preserve"> </w:t>
            </w:r>
            <w:r>
              <w:rPr>
                <w:sz w:val="24"/>
              </w:rPr>
              <w:t>integreret</w:t>
            </w:r>
            <w:r>
              <w:rPr>
                <w:spacing w:val="-15"/>
                <w:sz w:val="24"/>
              </w:rPr>
              <w:t xml:space="preserve"> </w:t>
            </w:r>
            <w:r>
              <w:rPr>
                <w:sz w:val="24"/>
              </w:rPr>
              <w:t xml:space="preserve">kompo- </w:t>
            </w:r>
            <w:r>
              <w:rPr>
                <w:spacing w:val="-4"/>
                <w:sz w:val="24"/>
              </w:rPr>
              <w:t>nent</w:t>
            </w:r>
          </w:p>
          <w:p w14:paraId="200FC469" w14:textId="77777777" w:rsidR="00635043" w:rsidRDefault="00635043">
            <w:pPr>
              <w:pStyle w:val="TableParagraph"/>
              <w:spacing w:before="194"/>
              <w:rPr>
                <w:b/>
                <w:sz w:val="24"/>
              </w:rPr>
            </w:pPr>
          </w:p>
          <w:p w14:paraId="17EEA4BF" w14:textId="77777777" w:rsidR="00635043" w:rsidRDefault="00644EC4">
            <w:pPr>
              <w:pStyle w:val="TableParagraph"/>
              <w:ind w:left="10"/>
              <w:rPr>
                <w:sz w:val="24"/>
              </w:rPr>
            </w:pPr>
            <w:r>
              <w:rPr>
                <w:spacing w:val="-2"/>
                <w:sz w:val="24"/>
              </w:rPr>
              <w:t>eller</w:t>
            </w:r>
          </w:p>
          <w:p w14:paraId="3932FA7F" w14:textId="77777777" w:rsidR="00635043" w:rsidRDefault="00635043">
            <w:pPr>
              <w:pStyle w:val="TableParagraph"/>
              <w:spacing w:before="216"/>
              <w:rPr>
                <w:b/>
                <w:sz w:val="24"/>
              </w:rPr>
            </w:pPr>
          </w:p>
          <w:p w14:paraId="73C09C12" w14:textId="77777777" w:rsidR="00635043" w:rsidRPr="009E665C" w:rsidRDefault="00644EC4">
            <w:pPr>
              <w:pStyle w:val="TableParagraph"/>
              <w:numPr>
                <w:ilvl w:val="0"/>
                <w:numId w:val="53"/>
              </w:numPr>
              <w:tabs>
                <w:tab w:val="left" w:pos="310"/>
              </w:tabs>
              <w:spacing w:line="249" w:lineRule="auto"/>
              <w:ind w:right="88"/>
              <w:rPr>
                <w:sz w:val="24"/>
                <w:lang w:val="da-DK"/>
              </w:rPr>
            </w:pPr>
            <w:r w:rsidRPr="009E665C">
              <w:rPr>
                <w:sz w:val="24"/>
                <w:lang w:val="da-DK"/>
              </w:rPr>
              <w:t>Integreret</w:t>
            </w:r>
            <w:r w:rsidRPr="009E665C">
              <w:rPr>
                <w:spacing w:val="-15"/>
                <w:sz w:val="24"/>
                <w:lang w:val="da-DK"/>
              </w:rPr>
              <w:t xml:space="preserve"> </w:t>
            </w:r>
            <w:r w:rsidRPr="009E665C">
              <w:rPr>
                <w:sz w:val="24"/>
                <w:lang w:val="da-DK"/>
              </w:rPr>
              <w:t>komponent</w:t>
            </w:r>
            <w:r w:rsidRPr="009E665C">
              <w:rPr>
                <w:spacing w:val="-15"/>
                <w:sz w:val="24"/>
                <w:lang w:val="da-DK"/>
              </w:rPr>
              <w:t xml:space="preserve"> </w:t>
            </w:r>
            <w:r w:rsidRPr="009E665C">
              <w:rPr>
                <w:sz w:val="24"/>
                <w:lang w:val="da-DK"/>
              </w:rPr>
              <w:t>af samme materiale som hovedkomponent med densitet af integreret komponent på mindre end 1 g/cm3</w:t>
            </w:r>
          </w:p>
          <w:p w14:paraId="3F3058BF" w14:textId="77777777" w:rsidR="00635043" w:rsidRPr="009E665C" w:rsidRDefault="00635043">
            <w:pPr>
              <w:pStyle w:val="TableParagraph"/>
              <w:spacing w:before="210"/>
              <w:rPr>
                <w:b/>
                <w:sz w:val="24"/>
                <w:lang w:val="da-DK"/>
              </w:rPr>
            </w:pPr>
          </w:p>
          <w:p w14:paraId="3CC97B1E" w14:textId="77777777" w:rsidR="00635043" w:rsidRDefault="00644EC4">
            <w:pPr>
              <w:pStyle w:val="TableParagraph"/>
              <w:ind w:left="10"/>
              <w:rPr>
                <w:sz w:val="24"/>
              </w:rPr>
            </w:pPr>
            <w:r>
              <w:rPr>
                <w:spacing w:val="-2"/>
                <w:sz w:val="24"/>
              </w:rPr>
              <w:t>og/eller</w:t>
            </w:r>
          </w:p>
          <w:p w14:paraId="1884FEAD" w14:textId="77777777" w:rsidR="00635043" w:rsidRDefault="00635043">
            <w:pPr>
              <w:pStyle w:val="TableParagraph"/>
              <w:spacing w:before="216"/>
              <w:rPr>
                <w:b/>
                <w:sz w:val="24"/>
              </w:rPr>
            </w:pPr>
          </w:p>
          <w:p w14:paraId="412ADEFB" w14:textId="77777777" w:rsidR="00635043" w:rsidRPr="009E665C" w:rsidRDefault="00644EC4">
            <w:pPr>
              <w:pStyle w:val="TableParagraph"/>
              <w:numPr>
                <w:ilvl w:val="0"/>
                <w:numId w:val="53"/>
              </w:numPr>
              <w:tabs>
                <w:tab w:val="left" w:pos="310"/>
              </w:tabs>
              <w:spacing w:line="249" w:lineRule="auto"/>
              <w:ind w:right="41"/>
              <w:rPr>
                <w:sz w:val="24"/>
                <w:lang w:val="da-DK"/>
              </w:rPr>
            </w:pPr>
            <w:r w:rsidRPr="009E665C">
              <w:rPr>
                <w:sz w:val="24"/>
                <w:lang w:val="da-DK"/>
              </w:rPr>
              <w:t>Materiale af etiket i PE til PP hovedkomponent eller</w:t>
            </w:r>
            <w:r w:rsidRPr="009E665C">
              <w:rPr>
                <w:spacing w:val="-13"/>
                <w:sz w:val="24"/>
                <w:lang w:val="da-DK"/>
              </w:rPr>
              <w:t xml:space="preserve"> </w:t>
            </w:r>
            <w:r w:rsidRPr="009E665C">
              <w:rPr>
                <w:sz w:val="24"/>
                <w:lang w:val="da-DK"/>
              </w:rPr>
              <w:t>PP-etiket</w:t>
            </w:r>
            <w:r w:rsidRPr="009E665C">
              <w:rPr>
                <w:spacing w:val="-13"/>
                <w:sz w:val="24"/>
                <w:lang w:val="da-DK"/>
              </w:rPr>
              <w:t xml:space="preserve"> </w:t>
            </w:r>
            <w:r w:rsidRPr="009E665C">
              <w:rPr>
                <w:sz w:val="24"/>
                <w:lang w:val="da-DK"/>
              </w:rPr>
              <w:t>til</w:t>
            </w:r>
            <w:r w:rsidRPr="009E665C">
              <w:rPr>
                <w:spacing w:val="-13"/>
                <w:sz w:val="24"/>
                <w:lang w:val="da-DK"/>
              </w:rPr>
              <w:t xml:space="preserve"> </w:t>
            </w:r>
            <w:r w:rsidRPr="009E665C">
              <w:rPr>
                <w:sz w:val="24"/>
                <w:lang w:val="da-DK"/>
              </w:rPr>
              <w:t xml:space="preserve">PE-ho- </w:t>
            </w:r>
            <w:r w:rsidRPr="009E665C">
              <w:rPr>
                <w:spacing w:val="-2"/>
                <w:sz w:val="24"/>
                <w:lang w:val="da-DK"/>
              </w:rPr>
              <w:t>vedkomponent</w:t>
            </w:r>
          </w:p>
        </w:tc>
        <w:tc>
          <w:tcPr>
            <w:tcW w:w="2780" w:type="dxa"/>
            <w:shd w:val="clear" w:color="auto" w:fill="F9F972"/>
          </w:tcPr>
          <w:p w14:paraId="24B91C80" w14:textId="77777777" w:rsidR="00635043" w:rsidRPr="009E665C" w:rsidRDefault="00644EC4">
            <w:pPr>
              <w:pStyle w:val="TableParagraph"/>
              <w:numPr>
                <w:ilvl w:val="0"/>
                <w:numId w:val="52"/>
              </w:numPr>
              <w:tabs>
                <w:tab w:val="left" w:pos="310"/>
              </w:tabs>
              <w:spacing w:line="249" w:lineRule="auto"/>
              <w:ind w:right="27"/>
              <w:rPr>
                <w:sz w:val="24"/>
                <w:lang w:val="da-DK"/>
              </w:rPr>
            </w:pPr>
            <w:r w:rsidRPr="009E665C">
              <w:rPr>
                <w:sz w:val="24"/>
                <w:lang w:val="da-DK"/>
              </w:rPr>
              <w:t>Materiale af integreret komponent</w:t>
            </w:r>
            <w:r w:rsidRPr="009E665C">
              <w:rPr>
                <w:spacing w:val="-10"/>
                <w:sz w:val="24"/>
                <w:lang w:val="da-DK"/>
              </w:rPr>
              <w:t xml:space="preserve"> </w:t>
            </w:r>
            <w:r w:rsidRPr="009E665C">
              <w:rPr>
                <w:sz w:val="24"/>
                <w:lang w:val="da-DK"/>
              </w:rPr>
              <w:t>i</w:t>
            </w:r>
            <w:r w:rsidRPr="009E665C">
              <w:rPr>
                <w:spacing w:val="-10"/>
                <w:sz w:val="24"/>
                <w:lang w:val="da-DK"/>
              </w:rPr>
              <w:t xml:space="preserve"> </w:t>
            </w:r>
            <w:r w:rsidRPr="009E665C">
              <w:rPr>
                <w:sz w:val="24"/>
                <w:lang w:val="da-DK"/>
              </w:rPr>
              <w:t>PE,</w:t>
            </w:r>
            <w:r w:rsidRPr="009E665C">
              <w:rPr>
                <w:spacing w:val="-10"/>
                <w:sz w:val="24"/>
                <w:lang w:val="da-DK"/>
              </w:rPr>
              <w:t xml:space="preserve"> </w:t>
            </w:r>
            <w:r w:rsidRPr="009E665C">
              <w:rPr>
                <w:sz w:val="24"/>
                <w:lang w:val="da-DK"/>
              </w:rPr>
              <w:t>PP</w:t>
            </w:r>
            <w:r w:rsidRPr="009E665C">
              <w:rPr>
                <w:spacing w:val="-10"/>
                <w:sz w:val="24"/>
                <w:lang w:val="da-DK"/>
              </w:rPr>
              <w:t xml:space="preserve"> </w:t>
            </w:r>
            <w:r w:rsidRPr="009E665C">
              <w:rPr>
                <w:sz w:val="24"/>
                <w:lang w:val="da-DK"/>
              </w:rPr>
              <w:t>eller PE/PP</w:t>
            </w:r>
            <w:r w:rsidRPr="009E665C">
              <w:rPr>
                <w:spacing w:val="-9"/>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densitet</w:t>
            </w:r>
            <w:r w:rsidRPr="009E665C">
              <w:rPr>
                <w:spacing w:val="-8"/>
                <w:sz w:val="24"/>
                <w:lang w:val="da-DK"/>
              </w:rPr>
              <w:t xml:space="preserve"> </w:t>
            </w:r>
            <w:r w:rsidRPr="009E665C">
              <w:rPr>
                <w:sz w:val="24"/>
                <w:lang w:val="da-DK"/>
              </w:rPr>
              <w:t>min- dre end 1 g/cm3</w:t>
            </w:r>
          </w:p>
          <w:p w14:paraId="6C8721C1" w14:textId="77777777" w:rsidR="00635043" w:rsidRPr="009E665C" w:rsidRDefault="00635043">
            <w:pPr>
              <w:pStyle w:val="TableParagraph"/>
              <w:spacing w:before="195"/>
              <w:rPr>
                <w:b/>
                <w:sz w:val="24"/>
                <w:lang w:val="da-DK"/>
              </w:rPr>
            </w:pPr>
          </w:p>
          <w:p w14:paraId="1726DF5A" w14:textId="77777777" w:rsidR="00635043" w:rsidRDefault="00644EC4">
            <w:pPr>
              <w:pStyle w:val="TableParagraph"/>
              <w:spacing w:before="1"/>
              <w:ind w:left="10"/>
              <w:rPr>
                <w:sz w:val="24"/>
              </w:rPr>
            </w:pPr>
            <w:r>
              <w:rPr>
                <w:spacing w:val="-2"/>
                <w:sz w:val="24"/>
              </w:rPr>
              <w:t>og/eller</w:t>
            </w:r>
          </w:p>
          <w:p w14:paraId="49534B73" w14:textId="77777777" w:rsidR="00635043" w:rsidRDefault="00635043">
            <w:pPr>
              <w:pStyle w:val="TableParagraph"/>
              <w:spacing w:before="216"/>
              <w:rPr>
                <w:b/>
                <w:sz w:val="24"/>
              </w:rPr>
            </w:pPr>
          </w:p>
          <w:p w14:paraId="1B8246C2" w14:textId="77777777" w:rsidR="00635043" w:rsidRPr="009E665C" w:rsidRDefault="00644EC4">
            <w:pPr>
              <w:pStyle w:val="TableParagraph"/>
              <w:numPr>
                <w:ilvl w:val="0"/>
                <w:numId w:val="52"/>
              </w:numPr>
              <w:tabs>
                <w:tab w:val="left" w:pos="310"/>
              </w:tabs>
              <w:spacing w:line="249" w:lineRule="auto"/>
              <w:ind w:right="248"/>
              <w:rPr>
                <w:sz w:val="24"/>
                <w:lang w:val="da-DK"/>
              </w:rPr>
            </w:pPr>
            <w:r w:rsidRPr="009E665C">
              <w:rPr>
                <w:sz w:val="24"/>
                <w:lang w:val="da-DK"/>
              </w:rPr>
              <w:t>Materiale</w:t>
            </w:r>
            <w:r w:rsidRPr="009E665C">
              <w:rPr>
                <w:spacing w:val="-15"/>
                <w:sz w:val="24"/>
                <w:lang w:val="da-DK"/>
              </w:rPr>
              <w:t xml:space="preserve"> </w:t>
            </w:r>
            <w:r w:rsidRPr="009E665C">
              <w:rPr>
                <w:sz w:val="24"/>
                <w:lang w:val="da-DK"/>
              </w:rPr>
              <w:t>med</w:t>
            </w:r>
            <w:r w:rsidRPr="009E665C">
              <w:rPr>
                <w:spacing w:val="-15"/>
                <w:sz w:val="24"/>
                <w:lang w:val="da-DK"/>
              </w:rPr>
              <w:t xml:space="preserve"> </w:t>
            </w:r>
            <w:r w:rsidRPr="009E665C">
              <w:rPr>
                <w:sz w:val="24"/>
                <w:lang w:val="da-DK"/>
              </w:rPr>
              <w:t>densitet mere eller lig med 1 g/cm3 fx PET, PETG, PLA, PS</w:t>
            </w:r>
          </w:p>
        </w:tc>
        <w:tc>
          <w:tcPr>
            <w:tcW w:w="1960" w:type="dxa"/>
            <w:shd w:val="clear" w:color="auto" w:fill="F99879"/>
          </w:tcPr>
          <w:p w14:paraId="6FE13AFE" w14:textId="77777777" w:rsidR="00635043" w:rsidRPr="009E665C" w:rsidRDefault="00644EC4">
            <w:pPr>
              <w:pStyle w:val="TableParagraph"/>
              <w:numPr>
                <w:ilvl w:val="0"/>
                <w:numId w:val="51"/>
              </w:numPr>
              <w:tabs>
                <w:tab w:val="left" w:pos="310"/>
              </w:tabs>
              <w:spacing w:line="249" w:lineRule="auto"/>
              <w:ind w:right="95"/>
              <w:rPr>
                <w:sz w:val="24"/>
                <w:lang w:val="da-DK"/>
              </w:rPr>
            </w:pPr>
            <w:r w:rsidRPr="009E665C">
              <w:rPr>
                <w:sz w:val="24"/>
                <w:lang w:val="da-DK"/>
              </w:rPr>
              <w:t>Materiale</w:t>
            </w:r>
            <w:r w:rsidRPr="009E665C">
              <w:rPr>
                <w:spacing w:val="-15"/>
                <w:sz w:val="24"/>
                <w:lang w:val="da-DK"/>
              </w:rPr>
              <w:t xml:space="preserve"> </w:t>
            </w:r>
            <w:r w:rsidRPr="009E665C">
              <w:rPr>
                <w:sz w:val="24"/>
                <w:lang w:val="da-DK"/>
              </w:rPr>
              <w:t>af</w:t>
            </w:r>
            <w:r w:rsidRPr="009E665C">
              <w:rPr>
                <w:spacing w:val="-15"/>
                <w:sz w:val="24"/>
                <w:lang w:val="da-DK"/>
              </w:rPr>
              <w:t xml:space="preserve"> </w:t>
            </w:r>
            <w:r w:rsidRPr="009E665C">
              <w:rPr>
                <w:sz w:val="24"/>
                <w:lang w:val="da-DK"/>
              </w:rPr>
              <w:t>an- det plast med densitet mindre end 1 g/cm3</w:t>
            </w:r>
          </w:p>
          <w:p w14:paraId="2EA11D28" w14:textId="77777777" w:rsidR="00635043" w:rsidRPr="009E665C" w:rsidRDefault="00635043">
            <w:pPr>
              <w:pStyle w:val="TableParagraph"/>
              <w:spacing w:before="195"/>
              <w:rPr>
                <w:b/>
                <w:sz w:val="24"/>
                <w:lang w:val="da-DK"/>
              </w:rPr>
            </w:pPr>
          </w:p>
          <w:p w14:paraId="75E85D2C" w14:textId="77777777" w:rsidR="00635043" w:rsidRDefault="00644EC4">
            <w:pPr>
              <w:pStyle w:val="TableParagraph"/>
              <w:spacing w:before="1"/>
              <w:ind w:left="10"/>
              <w:rPr>
                <w:sz w:val="24"/>
              </w:rPr>
            </w:pPr>
            <w:r>
              <w:rPr>
                <w:spacing w:val="-2"/>
                <w:sz w:val="24"/>
              </w:rPr>
              <w:t>eller</w:t>
            </w:r>
          </w:p>
          <w:p w14:paraId="6E4B526C" w14:textId="77777777" w:rsidR="00635043" w:rsidRDefault="00635043">
            <w:pPr>
              <w:pStyle w:val="TableParagraph"/>
              <w:spacing w:before="216"/>
              <w:rPr>
                <w:b/>
                <w:sz w:val="24"/>
              </w:rPr>
            </w:pPr>
          </w:p>
          <w:p w14:paraId="5AA5F9BC" w14:textId="77777777" w:rsidR="00635043" w:rsidRPr="009E665C" w:rsidRDefault="00644EC4">
            <w:pPr>
              <w:pStyle w:val="TableParagraph"/>
              <w:numPr>
                <w:ilvl w:val="0"/>
                <w:numId w:val="51"/>
              </w:numPr>
              <w:tabs>
                <w:tab w:val="left" w:pos="310"/>
              </w:tabs>
              <w:spacing w:line="249" w:lineRule="auto"/>
              <w:ind w:right="175"/>
              <w:jc w:val="both"/>
              <w:rPr>
                <w:sz w:val="24"/>
                <w:lang w:val="da-DK"/>
              </w:rPr>
            </w:pPr>
            <w:r w:rsidRPr="009E665C">
              <w:rPr>
                <w:sz w:val="24"/>
                <w:lang w:val="da-DK"/>
              </w:rPr>
              <w:t>Materiale med metal</w:t>
            </w:r>
            <w:r w:rsidRPr="009E665C">
              <w:rPr>
                <w:spacing w:val="-15"/>
                <w:sz w:val="24"/>
                <w:lang w:val="da-DK"/>
              </w:rPr>
              <w:t xml:space="preserve"> </w:t>
            </w:r>
            <w:r w:rsidRPr="009E665C">
              <w:rPr>
                <w:sz w:val="24"/>
                <w:lang w:val="da-DK"/>
              </w:rPr>
              <w:t>eller</w:t>
            </w:r>
            <w:r w:rsidRPr="009E665C">
              <w:rPr>
                <w:spacing w:val="-15"/>
                <w:sz w:val="24"/>
                <w:lang w:val="da-DK"/>
              </w:rPr>
              <w:t xml:space="preserve"> </w:t>
            </w:r>
            <w:r w:rsidRPr="009E665C">
              <w:rPr>
                <w:sz w:val="24"/>
                <w:lang w:val="da-DK"/>
              </w:rPr>
              <w:t xml:space="preserve">me- </w:t>
            </w:r>
            <w:r w:rsidRPr="009E665C">
              <w:rPr>
                <w:spacing w:val="-2"/>
                <w:sz w:val="24"/>
                <w:lang w:val="da-DK"/>
              </w:rPr>
              <w:t>tallisering</w:t>
            </w:r>
          </w:p>
          <w:p w14:paraId="2C6A8EEB" w14:textId="77777777" w:rsidR="00635043" w:rsidRPr="009E665C" w:rsidRDefault="00635043">
            <w:pPr>
              <w:pStyle w:val="TableParagraph"/>
              <w:spacing w:before="207"/>
              <w:rPr>
                <w:b/>
                <w:sz w:val="24"/>
                <w:lang w:val="da-DK"/>
              </w:rPr>
            </w:pPr>
          </w:p>
          <w:p w14:paraId="0EF99D3F" w14:textId="77777777" w:rsidR="00635043" w:rsidRDefault="00644EC4">
            <w:pPr>
              <w:pStyle w:val="TableParagraph"/>
              <w:ind w:left="10"/>
              <w:rPr>
                <w:sz w:val="24"/>
              </w:rPr>
            </w:pPr>
            <w:r>
              <w:rPr>
                <w:spacing w:val="-2"/>
                <w:sz w:val="24"/>
              </w:rPr>
              <w:t>eller</w:t>
            </w:r>
          </w:p>
          <w:p w14:paraId="1912457E" w14:textId="77777777" w:rsidR="00635043" w:rsidRDefault="00635043">
            <w:pPr>
              <w:pStyle w:val="TableParagraph"/>
              <w:spacing w:before="216"/>
              <w:rPr>
                <w:b/>
                <w:sz w:val="24"/>
              </w:rPr>
            </w:pPr>
          </w:p>
          <w:p w14:paraId="6D00B0D0" w14:textId="77777777" w:rsidR="00635043" w:rsidRDefault="00644EC4">
            <w:pPr>
              <w:pStyle w:val="TableParagraph"/>
              <w:numPr>
                <w:ilvl w:val="0"/>
                <w:numId w:val="51"/>
              </w:numPr>
              <w:tabs>
                <w:tab w:val="left" w:pos="310"/>
              </w:tabs>
              <w:spacing w:line="249" w:lineRule="auto"/>
              <w:ind w:right="135"/>
              <w:jc w:val="both"/>
              <w:rPr>
                <w:sz w:val="24"/>
              </w:rPr>
            </w:pPr>
            <w:r>
              <w:rPr>
                <w:sz w:val="24"/>
              </w:rPr>
              <w:t>Materiale med fiber</w:t>
            </w:r>
            <w:r>
              <w:rPr>
                <w:spacing w:val="-15"/>
                <w:sz w:val="24"/>
              </w:rPr>
              <w:t xml:space="preserve"> </w:t>
            </w:r>
            <w:r>
              <w:rPr>
                <w:sz w:val="24"/>
              </w:rPr>
              <w:t>eller</w:t>
            </w:r>
            <w:r>
              <w:rPr>
                <w:spacing w:val="-15"/>
                <w:sz w:val="24"/>
              </w:rPr>
              <w:t xml:space="preserve"> </w:t>
            </w:r>
            <w:r>
              <w:rPr>
                <w:sz w:val="24"/>
              </w:rPr>
              <w:t>papir</w:t>
            </w:r>
          </w:p>
          <w:p w14:paraId="4E8C04B0" w14:textId="77777777" w:rsidR="00635043" w:rsidRDefault="00635043">
            <w:pPr>
              <w:pStyle w:val="TableParagraph"/>
              <w:spacing w:before="206"/>
              <w:rPr>
                <w:b/>
                <w:sz w:val="24"/>
              </w:rPr>
            </w:pPr>
          </w:p>
          <w:p w14:paraId="6C9CA7C8" w14:textId="77777777" w:rsidR="00635043" w:rsidRDefault="00644EC4">
            <w:pPr>
              <w:pStyle w:val="TableParagraph"/>
              <w:ind w:left="10"/>
              <w:rPr>
                <w:sz w:val="24"/>
              </w:rPr>
            </w:pPr>
            <w:r>
              <w:rPr>
                <w:spacing w:val="-2"/>
                <w:sz w:val="24"/>
              </w:rPr>
              <w:t>eller</w:t>
            </w:r>
          </w:p>
          <w:p w14:paraId="50DD874F" w14:textId="77777777" w:rsidR="00635043" w:rsidRDefault="00635043">
            <w:pPr>
              <w:pStyle w:val="TableParagraph"/>
              <w:spacing w:before="216"/>
              <w:rPr>
                <w:b/>
                <w:sz w:val="24"/>
              </w:rPr>
            </w:pPr>
          </w:p>
          <w:p w14:paraId="5D9CD204" w14:textId="77777777" w:rsidR="00635043" w:rsidRDefault="00644EC4">
            <w:pPr>
              <w:pStyle w:val="TableParagraph"/>
              <w:numPr>
                <w:ilvl w:val="0"/>
                <w:numId w:val="51"/>
              </w:numPr>
              <w:tabs>
                <w:tab w:val="left" w:pos="310"/>
              </w:tabs>
              <w:spacing w:line="249" w:lineRule="auto"/>
              <w:ind w:right="235"/>
              <w:jc w:val="both"/>
              <w:rPr>
                <w:sz w:val="24"/>
              </w:rPr>
            </w:pPr>
            <w:r>
              <w:rPr>
                <w:sz w:val="24"/>
              </w:rPr>
              <w:t>Materiale</w:t>
            </w:r>
            <w:r>
              <w:rPr>
                <w:spacing w:val="-15"/>
                <w:sz w:val="24"/>
              </w:rPr>
              <w:t xml:space="preserve"> </w:t>
            </w:r>
            <w:r>
              <w:rPr>
                <w:sz w:val="24"/>
              </w:rPr>
              <w:t xml:space="preserve">med </w:t>
            </w:r>
            <w:r>
              <w:rPr>
                <w:spacing w:val="-4"/>
                <w:sz w:val="24"/>
              </w:rPr>
              <w:t>PVC</w:t>
            </w:r>
          </w:p>
          <w:p w14:paraId="6431C801" w14:textId="77777777" w:rsidR="00635043" w:rsidRDefault="00635043">
            <w:pPr>
              <w:pStyle w:val="TableParagraph"/>
              <w:spacing w:before="206"/>
              <w:rPr>
                <w:b/>
                <w:sz w:val="24"/>
              </w:rPr>
            </w:pPr>
          </w:p>
          <w:p w14:paraId="64D2C56C" w14:textId="77777777" w:rsidR="00635043" w:rsidRDefault="00644EC4">
            <w:pPr>
              <w:pStyle w:val="TableParagraph"/>
              <w:ind w:left="10"/>
              <w:rPr>
                <w:sz w:val="24"/>
              </w:rPr>
            </w:pPr>
            <w:r>
              <w:rPr>
                <w:spacing w:val="-2"/>
                <w:sz w:val="24"/>
              </w:rPr>
              <w:t>eller</w:t>
            </w:r>
          </w:p>
          <w:p w14:paraId="04ECB221" w14:textId="77777777" w:rsidR="00635043" w:rsidRDefault="00635043">
            <w:pPr>
              <w:pStyle w:val="TableParagraph"/>
              <w:spacing w:before="202"/>
              <w:rPr>
                <w:b/>
                <w:sz w:val="24"/>
              </w:rPr>
            </w:pPr>
          </w:p>
          <w:p w14:paraId="077A5310" w14:textId="77777777" w:rsidR="00635043" w:rsidRDefault="00644EC4">
            <w:pPr>
              <w:pStyle w:val="TableParagraph"/>
              <w:numPr>
                <w:ilvl w:val="0"/>
                <w:numId w:val="51"/>
              </w:numPr>
              <w:tabs>
                <w:tab w:val="left" w:pos="310"/>
              </w:tabs>
              <w:spacing w:line="290" w:lineRule="atLeast"/>
              <w:ind w:right="134"/>
              <w:rPr>
                <w:sz w:val="24"/>
              </w:rPr>
            </w:pPr>
            <w:r>
              <w:rPr>
                <w:spacing w:val="-2"/>
                <w:sz w:val="24"/>
              </w:rPr>
              <w:t>Bionedbrydelig plast</w:t>
            </w:r>
          </w:p>
        </w:tc>
      </w:tr>
    </w:tbl>
    <w:p w14:paraId="4B84A70F" w14:textId="77777777" w:rsidR="00635043" w:rsidRDefault="00635043">
      <w:pPr>
        <w:pStyle w:val="Brdtekst"/>
        <w:spacing w:before="8"/>
        <w:ind w:left="0"/>
        <w:jc w:val="left"/>
        <w:rPr>
          <w:b/>
        </w:rPr>
      </w:pPr>
    </w:p>
    <w:p w14:paraId="3B09CABC" w14:textId="77777777" w:rsidR="00635043" w:rsidRDefault="00644EC4">
      <w:pPr>
        <w:ind w:left="110"/>
        <w:rPr>
          <w:b/>
          <w:sz w:val="24"/>
        </w:rPr>
      </w:pPr>
      <w:r>
        <w:rPr>
          <w:b/>
          <w:sz w:val="24"/>
        </w:rPr>
        <w:t>Hovedkomponent</w:t>
      </w:r>
      <w:r>
        <w:rPr>
          <w:b/>
          <w:spacing w:val="-4"/>
          <w:sz w:val="24"/>
        </w:rPr>
        <w:t xml:space="preserve"> </w:t>
      </w:r>
      <w:r>
        <w:rPr>
          <w:b/>
          <w:sz w:val="24"/>
        </w:rPr>
        <w:t>og</w:t>
      </w:r>
      <w:r>
        <w:rPr>
          <w:b/>
          <w:spacing w:val="-3"/>
          <w:sz w:val="24"/>
        </w:rPr>
        <w:t xml:space="preserve"> </w:t>
      </w:r>
      <w:r>
        <w:rPr>
          <w:b/>
          <w:sz w:val="24"/>
        </w:rPr>
        <w:t>integreret</w:t>
      </w:r>
      <w:r>
        <w:rPr>
          <w:b/>
          <w:spacing w:val="-3"/>
          <w:sz w:val="24"/>
        </w:rPr>
        <w:t xml:space="preserve"> </w:t>
      </w:r>
      <w:r>
        <w:rPr>
          <w:b/>
          <w:spacing w:val="-2"/>
          <w:sz w:val="24"/>
        </w:rPr>
        <w:t>komponent</w:t>
      </w:r>
    </w:p>
    <w:p w14:paraId="01B35170"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0"/>
        <w:gridCol w:w="2740"/>
        <w:gridCol w:w="2780"/>
        <w:gridCol w:w="1940"/>
      </w:tblGrid>
      <w:tr w:rsidR="00635043" w14:paraId="691EDD30" w14:textId="77777777">
        <w:trPr>
          <w:trHeight w:val="287"/>
        </w:trPr>
        <w:tc>
          <w:tcPr>
            <w:tcW w:w="2180" w:type="dxa"/>
          </w:tcPr>
          <w:p w14:paraId="5747DF92" w14:textId="77777777" w:rsidR="00635043" w:rsidRDefault="00635043">
            <w:pPr>
              <w:pStyle w:val="TableParagraph"/>
              <w:rPr>
                <w:sz w:val="20"/>
              </w:rPr>
            </w:pPr>
          </w:p>
        </w:tc>
        <w:tc>
          <w:tcPr>
            <w:tcW w:w="2740" w:type="dxa"/>
            <w:shd w:val="clear" w:color="auto" w:fill="92D050"/>
          </w:tcPr>
          <w:p w14:paraId="7B58D27B"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198FC5DA"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40" w:type="dxa"/>
            <w:shd w:val="clear" w:color="auto" w:fill="F99879"/>
          </w:tcPr>
          <w:p w14:paraId="3BA5F7C4"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5BF46270" w14:textId="77777777">
        <w:trPr>
          <w:trHeight w:val="2975"/>
        </w:trPr>
        <w:tc>
          <w:tcPr>
            <w:tcW w:w="2180" w:type="dxa"/>
          </w:tcPr>
          <w:p w14:paraId="6018631C" w14:textId="77777777" w:rsidR="00635043" w:rsidRDefault="00635043">
            <w:pPr>
              <w:pStyle w:val="TableParagraph"/>
              <w:rPr>
                <w:b/>
                <w:sz w:val="24"/>
              </w:rPr>
            </w:pPr>
          </w:p>
          <w:p w14:paraId="229F1FDC" w14:textId="77777777" w:rsidR="00635043" w:rsidRDefault="00635043">
            <w:pPr>
              <w:pStyle w:val="TableParagraph"/>
              <w:rPr>
                <w:b/>
                <w:sz w:val="24"/>
              </w:rPr>
            </w:pPr>
          </w:p>
          <w:p w14:paraId="4D9609F9" w14:textId="77777777" w:rsidR="00635043" w:rsidRDefault="00635043">
            <w:pPr>
              <w:pStyle w:val="TableParagraph"/>
              <w:spacing w:before="216"/>
              <w:rPr>
                <w:b/>
                <w:sz w:val="24"/>
              </w:rPr>
            </w:pPr>
          </w:p>
          <w:p w14:paraId="10096123" w14:textId="77777777" w:rsidR="00635043" w:rsidRPr="009E665C" w:rsidRDefault="00644EC4">
            <w:pPr>
              <w:pStyle w:val="TableParagraph"/>
              <w:spacing w:line="249" w:lineRule="auto"/>
              <w:ind w:left="10" w:right="192"/>
              <w:rPr>
                <w:sz w:val="24"/>
                <w:lang w:val="da-DK"/>
              </w:rPr>
            </w:pPr>
            <w:r w:rsidRPr="009E665C">
              <w:rPr>
                <w:sz w:val="24"/>
                <w:lang w:val="da-DK"/>
              </w:rPr>
              <w:t>Genanvendt</w:t>
            </w:r>
            <w:r w:rsidRPr="009E665C">
              <w:rPr>
                <w:spacing w:val="-15"/>
                <w:sz w:val="24"/>
                <w:lang w:val="da-DK"/>
              </w:rPr>
              <w:t xml:space="preserve"> </w:t>
            </w:r>
            <w:r w:rsidRPr="009E665C">
              <w:rPr>
                <w:sz w:val="24"/>
                <w:lang w:val="da-DK"/>
              </w:rPr>
              <w:t>indhold fra post-forbruger genanvendt plast</w:t>
            </w:r>
          </w:p>
        </w:tc>
        <w:tc>
          <w:tcPr>
            <w:tcW w:w="2740" w:type="dxa"/>
            <w:shd w:val="clear" w:color="auto" w:fill="92D050"/>
          </w:tcPr>
          <w:p w14:paraId="52E040B9" w14:textId="77777777" w:rsidR="00635043" w:rsidRPr="009E665C" w:rsidRDefault="00644EC4">
            <w:pPr>
              <w:pStyle w:val="TableParagraph"/>
              <w:spacing w:line="249" w:lineRule="auto"/>
              <w:ind w:left="310" w:right="28" w:hanging="300"/>
              <w:rPr>
                <w:sz w:val="24"/>
                <w:lang w:val="da-DK"/>
              </w:rPr>
            </w:pPr>
            <w:r w:rsidRPr="009E665C">
              <w:rPr>
                <w:sz w:val="24"/>
                <w:lang w:val="da-DK"/>
              </w:rPr>
              <w:t>–</w:t>
            </w:r>
            <w:r w:rsidRPr="009E665C">
              <w:rPr>
                <w:spacing w:val="80"/>
                <w:sz w:val="24"/>
                <w:lang w:val="da-DK"/>
              </w:rPr>
              <w:t xml:space="preserve"> </w:t>
            </w:r>
            <w:r w:rsidRPr="009E665C">
              <w:rPr>
                <w:sz w:val="24"/>
                <w:lang w:val="da-DK"/>
              </w:rPr>
              <w:t>Mere end eller lig med 20 vægtprocent genan- vendt plast af samlet vægt</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emballagen</w:t>
            </w:r>
            <w:r w:rsidRPr="009E665C">
              <w:rPr>
                <w:spacing w:val="-13"/>
                <w:sz w:val="24"/>
                <w:lang w:val="da-DK"/>
              </w:rPr>
              <w:t xml:space="preserve"> </w:t>
            </w:r>
            <w:r w:rsidRPr="009E665C">
              <w:rPr>
                <w:sz w:val="24"/>
                <w:lang w:val="da-DK"/>
              </w:rPr>
              <w:t xml:space="preserve">und- taget kontaktfølsomme </w:t>
            </w:r>
            <w:r w:rsidRPr="009E665C">
              <w:rPr>
                <w:spacing w:val="-2"/>
                <w:sz w:val="24"/>
                <w:lang w:val="da-DK"/>
              </w:rPr>
              <w:t>produkter</w:t>
            </w:r>
          </w:p>
        </w:tc>
        <w:tc>
          <w:tcPr>
            <w:tcW w:w="2780" w:type="dxa"/>
            <w:shd w:val="clear" w:color="auto" w:fill="F9F972"/>
          </w:tcPr>
          <w:p w14:paraId="001FDE37" w14:textId="77777777" w:rsidR="00635043" w:rsidRPr="009E665C" w:rsidRDefault="00644EC4">
            <w:pPr>
              <w:pStyle w:val="TableParagraph"/>
              <w:numPr>
                <w:ilvl w:val="0"/>
                <w:numId w:val="50"/>
              </w:numPr>
              <w:tabs>
                <w:tab w:val="left" w:pos="310"/>
              </w:tabs>
              <w:spacing w:line="249" w:lineRule="auto"/>
              <w:ind w:right="88"/>
              <w:jc w:val="both"/>
              <w:rPr>
                <w:sz w:val="24"/>
                <w:lang w:val="da-DK"/>
              </w:rPr>
            </w:pPr>
            <w:r w:rsidRPr="009E665C">
              <w:rPr>
                <w:sz w:val="24"/>
                <w:lang w:val="da-DK"/>
              </w:rPr>
              <w:t>Mindre</w:t>
            </w:r>
            <w:r w:rsidRPr="009E665C">
              <w:rPr>
                <w:spacing w:val="-6"/>
                <w:sz w:val="24"/>
                <w:lang w:val="da-DK"/>
              </w:rPr>
              <w:t xml:space="preserve"> </w:t>
            </w:r>
            <w:r w:rsidRPr="009E665C">
              <w:rPr>
                <w:sz w:val="24"/>
                <w:lang w:val="da-DK"/>
              </w:rPr>
              <w:t>end</w:t>
            </w:r>
            <w:r w:rsidRPr="009E665C">
              <w:rPr>
                <w:spacing w:val="-6"/>
                <w:sz w:val="24"/>
                <w:lang w:val="da-DK"/>
              </w:rPr>
              <w:t xml:space="preserve"> </w:t>
            </w:r>
            <w:r w:rsidRPr="009E665C">
              <w:rPr>
                <w:sz w:val="24"/>
                <w:lang w:val="da-DK"/>
              </w:rPr>
              <w:t>20</w:t>
            </w:r>
            <w:r w:rsidRPr="009E665C">
              <w:rPr>
                <w:spacing w:val="-6"/>
                <w:sz w:val="24"/>
                <w:lang w:val="da-DK"/>
              </w:rPr>
              <w:t xml:space="preserve"> </w:t>
            </w:r>
            <w:r w:rsidRPr="009E665C">
              <w:rPr>
                <w:sz w:val="24"/>
                <w:lang w:val="da-DK"/>
              </w:rPr>
              <w:t>vægtpro- cent</w:t>
            </w:r>
            <w:r w:rsidRPr="009E665C">
              <w:rPr>
                <w:spacing w:val="-2"/>
                <w:sz w:val="24"/>
                <w:lang w:val="da-DK"/>
              </w:rPr>
              <w:t xml:space="preserve"> </w:t>
            </w:r>
            <w:r w:rsidRPr="009E665C">
              <w:rPr>
                <w:sz w:val="24"/>
                <w:lang w:val="da-DK"/>
              </w:rPr>
              <w:t>genanvendt</w:t>
            </w:r>
            <w:r w:rsidRPr="009E665C">
              <w:rPr>
                <w:spacing w:val="-2"/>
                <w:sz w:val="24"/>
                <w:lang w:val="da-DK"/>
              </w:rPr>
              <w:t xml:space="preserve"> </w:t>
            </w:r>
            <w:r w:rsidRPr="009E665C">
              <w:rPr>
                <w:sz w:val="24"/>
                <w:lang w:val="da-DK"/>
              </w:rPr>
              <w:t>plast</w:t>
            </w:r>
            <w:r w:rsidRPr="009E665C">
              <w:rPr>
                <w:spacing w:val="-2"/>
                <w:sz w:val="24"/>
                <w:lang w:val="da-DK"/>
              </w:rPr>
              <w:t xml:space="preserve"> </w:t>
            </w:r>
            <w:r w:rsidRPr="009E665C">
              <w:rPr>
                <w:sz w:val="24"/>
                <w:lang w:val="da-DK"/>
              </w:rPr>
              <w:t>af samlet vægt af emballa- gen</w:t>
            </w:r>
            <w:r w:rsidRPr="009E665C">
              <w:rPr>
                <w:spacing w:val="-15"/>
                <w:sz w:val="24"/>
                <w:lang w:val="da-DK"/>
              </w:rPr>
              <w:t xml:space="preserve"> </w:t>
            </w:r>
            <w:r w:rsidRPr="009E665C">
              <w:rPr>
                <w:sz w:val="24"/>
                <w:lang w:val="da-DK"/>
              </w:rPr>
              <w:t>undtaget</w:t>
            </w:r>
            <w:r w:rsidRPr="009E665C">
              <w:rPr>
                <w:spacing w:val="-15"/>
                <w:sz w:val="24"/>
                <w:lang w:val="da-DK"/>
              </w:rPr>
              <w:t xml:space="preserve"> </w:t>
            </w:r>
            <w:r w:rsidRPr="009E665C">
              <w:rPr>
                <w:sz w:val="24"/>
                <w:lang w:val="da-DK"/>
              </w:rPr>
              <w:t>kontaktføl- somme produkter</w:t>
            </w:r>
          </w:p>
          <w:p w14:paraId="619C91C3" w14:textId="77777777" w:rsidR="00635043" w:rsidRPr="009E665C" w:rsidRDefault="00635043">
            <w:pPr>
              <w:pStyle w:val="TableParagraph"/>
              <w:spacing w:before="196"/>
              <w:rPr>
                <w:b/>
                <w:sz w:val="24"/>
                <w:lang w:val="da-DK"/>
              </w:rPr>
            </w:pPr>
          </w:p>
          <w:p w14:paraId="4E90BF01" w14:textId="77777777" w:rsidR="00635043" w:rsidRDefault="00644EC4">
            <w:pPr>
              <w:pStyle w:val="TableParagraph"/>
              <w:spacing w:before="1"/>
              <w:ind w:left="10"/>
              <w:rPr>
                <w:sz w:val="24"/>
              </w:rPr>
            </w:pPr>
            <w:r>
              <w:rPr>
                <w:spacing w:val="-2"/>
                <w:sz w:val="24"/>
              </w:rPr>
              <w:t>eller</w:t>
            </w:r>
          </w:p>
          <w:p w14:paraId="21FC776F" w14:textId="77777777" w:rsidR="00635043" w:rsidRDefault="00635043">
            <w:pPr>
              <w:pStyle w:val="TableParagraph"/>
              <w:spacing w:before="216"/>
              <w:rPr>
                <w:b/>
                <w:sz w:val="24"/>
              </w:rPr>
            </w:pPr>
          </w:p>
          <w:p w14:paraId="6D7EB0A4" w14:textId="77777777" w:rsidR="00635043" w:rsidRDefault="00644EC4">
            <w:pPr>
              <w:pStyle w:val="TableParagraph"/>
              <w:numPr>
                <w:ilvl w:val="0"/>
                <w:numId w:val="50"/>
              </w:numPr>
              <w:tabs>
                <w:tab w:val="left" w:pos="310"/>
              </w:tabs>
              <w:rPr>
                <w:sz w:val="24"/>
              </w:rPr>
            </w:pPr>
            <w:r>
              <w:rPr>
                <w:spacing w:val="-2"/>
                <w:sz w:val="24"/>
              </w:rPr>
              <w:t>Ingen</w:t>
            </w:r>
          </w:p>
        </w:tc>
        <w:tc>
          <w:tcPr>
            <w:tcW w:w="1940" w:type="dxa"/>
            <w:shd w:val="clear" w:color="auto" w:fill="F99879"/>
          </w:tcPr>
          <w:p w14:paraId="304B832F" w14:textId="77777777" w:rsidR="00635043" w:rsidRDefault="00635043">
            <w:pPr>
              <w:pStyle w:val="TableParagraph"/>
            </w:pPr>
          </w:p>
        </w:tc>
      </w:tr>
    </w:tbl>
    <w:p w14:paraId="49713DA6" w14:textId="77777777" w:rsidR="00635043" w:rsidRDefault="00644EC4">
      <w:pPr>
        <w:pStyle w:val="Listeafsnit"/>
        <w:numPr>
          <w:ilvl w:val="1"/>
          <w:numId w:val="73"/>
        </w:numPr>
        <w:tabs>
          <w:tab w:val="left" w:pos="2689"/>
        </w:tabs>
        <w:spacing w:before="273"/>
        <w:ind w:left="2689"/>
        <w:jc w:val="left"/>
        <w:rPr>
          <w:i/>
          <w:sz w:val="24"/>
        </w:rPr>
      </w:pPr>
      <w:r>
        <w:rPr>
          <w:i/>
          <w:sz w:val="24"/>
        </w:rPr>
        <w:t>Designkriterier</w:t>
      </w:r>
      <w:r>
        <w:rPr>
          <w:i/>
          <w:spacing w:val="-7"/>
          <w:sz w:val="24"/>
        </w:rPr>
        <w:t xml:space="preserve"> </w:t>
      </w:r>
      <w:r>
        <w:rPr>
          <w:i/>
          <w:sz w:val="24"/>
        </w:rPr>
        <w:t>for</w:t>
      </w:r>
      <w:r>
        <w:rPr>
          <w:i/>
          <w:spacing w:val="-6"/>
          <w:sz w:val="24"/>
        </w:rPr>
        <w:t xml:space="preserve"> </w:t>
      </w:r>
      <w:r>
        <w:rPr>
          <w:i/>
          <w:sz w:val="24"/>
        </w:rPr>
        <w:t>materialeunderkategorien</w:t>
      </w:r>
      <w:r>
        <w:rPr>
          <w:i/>
          <w:spacing w:val="-5"/>
          <w:sz w:val="24"/>
        </w:rPr>
        <w:t xml:space="preserve"> </w:t>
      </w:r>
      <w:r>
        <w:rPr>
          <w:i/>
          <w:spacing w:val="-2"/>
          <w:sz w:val="24"/>
        </w:rPr>
        <w:t>skumplast</w:t>
      </w:r>
    </w:p>
    <w:p w14:paraId="1856F6C7" w14:textId="77777777" w:rsidR="00635043" w:rsidRDefault="00635043">
      <w:pPr>
        <w:rPr>
          <w:sz w:val="24"/>
        </w:rPr>
        <w:sectPr w:rsidR="00635043">
          <w:pgSz w:w="11910" w:h="16840"/>
          <w:pgMar w:top="1660" w:right="740" w:bottom="840" w:left="740" w:header="0" w:footer="652" w:gutter="0"/>
          <w:cols w:space="708"/>
        </w:sectPr>
      </w:pPr>
    </w:p>
    <w:p w14:paraId="5B45F23B" w14:textId="77777777" w:rsidR="00635043" w:rsidRPr="009E665C" w:rsidRDefault="00644EC4">
      <w:pPr>
        <w:pStyle w:val="Brdtekst"/>
        <w:spacing w:before="67" w:line="249" w:lineRule="auto"/>
        <w:ind w:right="106"/>
        <w:rPr>
          <w:lang w:val="da-DK"/>
        </w:rPr>
      </w:pPr>
      <w:r w:rsidRPr="009E665C">
        <w:rPr>
          <w:lang w:val="da-DK"/>
        </w:rPr>
        <w:lastRenderedPageBreak/>
        <w:t>Materialeunderkategorien omfatter emballager fremstillet af alle typer skumplast eksempelvis til trans- portbeskyttelse eller isolering, fx EPS (ekspanderet polystyren), XPS (ekstruderet polystyren), EPP (eks- panderet polypropylen), PUR (polyurethan) og lignende materialer. For skumplast er det dominerende materiale skumplast, men emballagen kan være sammensat af forskellige materialer.</w:t>
      </w:r>
    </w:p>
    <w:p w14:paraId="256A9548" w14:textId="77777777" w:rsidR="00635043" w:rsidRPr="009E665C" w:rsidRDefault="00635043">
      <w:pPr>
        <w:pStyle w:val="Brdtekst"/>
        <w:spacing w:before="88"/>
        <w:ind w:left="0"/>
        <w:jc w:val="left"/>
        <w:rPr>
          <w:lang w:val="da-DK"/>
        </w:rPr>
      </w:pPr>
    </w:p>
    <w:p w14:paraId="04EDA874" w14:textId="77777777" w:rsidR="00635043" w:rsidRDefault="00644EC4">
      <w:pPr>
        <w:ind w:left="110"/>
        <w:rPr>
          <w:b/>
          <w:sz w:val="24"/>
        </w:rPr>
      </w:pPr>
      <w:r>
        <w:rPr>
          <w:b/>
          <w:spacing w:val="-2"/>
          <w:sz w:val="24"/>
        </w:rPr>
        <w:t>Hovedkomponent</w:t>
      </w:r>
    </w:p>
    <w:p w14:paraId="2C640D95" w14:textId="77777777" w:rsidR="00635043" w:rsidRDefault="00635043">
      <w:pPr>
        <w:pStyle w:val="Brdtekst"/>
        <w:spacing w:before="68"/>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780"/>
        <w:gridCol w:w="1940"/>
      </w:tblGrid>
      <w:tr w:rsidR="00635043" w14:paraId="35B37A60" w14:textId="77777777">
        <w:trPr>
          <w:trHeight w:val="287"/>
        </w:trPr>
        <w:tc>
          <w:tcPr>
            <w:tcW w:w="2060" w:type="dxa"/>
          </w:tcPr>
          <w:p w14:paraId="1569E3C0" w14:textId="77777777" w:rsidR="00635043" w:rsidRDefault="00635043">
            <w:pPr>
              <w:pStyle w:val="TableParagraph"/>
              <w:rPr>
                <w:sz w:val="20"/>
              </w:rPr>
            </w:pPr>
          </w:p>
        </w:tc>
        <w:tc>
          <w:tcPr>
            <w:tcW w:w="2860" w:type="dxa"/>
            <w:shd w:val="clear" w:color="auto" w:fill="92D050"/>
          </w:tcPr>
          <w:p w14:paraId="1A52EF54"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7AB4344A"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40" w:type="dxa"/>
            <w:shd w:val="clear" w:color="auto" w:fill="F99879"/>
          </w:tcPr>
          <w:p w14:paraId="6E4705B9"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63F90223" w14:textId="77777777">
        <w:trPr>
          <w:trHeight w:val="3551"/>
        </w:trPr>
        <w:tc>
          <w:tcPr>
            <w:tcW w:w="2060" w:type="dxa"/>
          </w:tcPr>
          <w:p w14:paraId="416A8B91" w14:textId="77777777" w:rsidR="00635043" w:rsidRDefault="00635043">
            <w:pPr>
              <w:pStyle w:val="TableParagraph"/>
              <w:rPr>
                <w:b/>
                <w:sz w:val="24"/>
              </w:rPr>
            </w:pPr>
          </w:p>
          <w:p w14:paraId="2F791996" w14:textId="77777777" w:rsidR="00635043" w:rsidRDefault="00635043">
            <w:pPr>
              <w:pStyle w:val="TableParagraph"/>
              <w:rPr>
                <w:b/>
                <w:sz w:val="24"/>
              </w:rPr>
            </w:pPr>
          </w:p>
          <w:p w14:paraId="53D75626" w14:textId="77777777" w:rsidR="00635043" w:rsidRDefault="00635043">
            <w:pPr>
              <w:pStyle w:val="TableParagraph"/>
              <w:rPr>
                <w:b/>
                <w:sz w:val="24"/>
              </w:rPr>
            </w:pPr>
          </w:p>
          <w:p w14:paraId="0710D4A9" w14:textId="77777777" w:rsidR="00635043" w:rsidRDefault="00635043">
            <w:pPr>
              <w:pStyle w:val="TableParagraph"/>
              <w:rPr>
                <w:b/>
                <w:sz w:val="24"/>
              </w:rPr>
            </w:pPr>
          </w:p>
          <w:p w14:paraId="2BBB1D9B" w14:textId="77777777" w:rsidR="00635043" w:rsidRDefault="00635043">
            <w:pPr>
              <w:pStyle w:val="TableParagraph"/>
              <w:spacing w:before="240"/>
              <w:rPr>
                <w:b/>
                <w:sz w:val="24"/>
              </w:rPr>
            </w:pPr>
          </w:p>
          <w:p w14:paraId="446B7E5A" w14:textId="77777777" w:rsidR="00635043" w:rsidRDefault="00644EC4">
            <w:pPr>
              <w:pStyle w:val="TableParagraph"/>
              <w:ind w:left="10"/>
              <w:rPr>
                <w:sz w:val="24"/>
              </w:rPr>
            </w:pPr>
            <w:r>
              <w:rPr>
                <w:spacing w:val="-2"/>
                <w:sz w:val="24"/>
              </w:rPr>
              <w:t>Materiale</w:t>
            </w:r>
          </w:p>
        </w:tc>
        <w:tc>
          <w:tcPr>
            <w:tcW w:w="2860" w:type="dxa"/>
            <w:shd w:val="clear" w:color="auto" w:fill="92D050"/>
          </w:tcPr>
          <w:p w14:paraId="6ADB21A1" w14:textId="77777777" w:rsidR="00635043" w:rsidRPr="009E665C" w:rsidRDefault="00644EC4">
            <w:pPr>
              <w:pStyle w:val="TableParagraph"/>
              <w:numPr>
                <w:ilvl w:val="0"/>
                <w:numId w:val="49"/>
              </w:numPr>
              <w:tabs>
                <w:tab w:val="left" w:pos="310"/>
              </w:tabs>
              <w:spacing w:line="249" w:lineRule="auto"/>
              <w:ind w:right="42"/>
              <w:rPr>
                <w:sz w:val="24"/>
                <w:lang w:val="da-DK"/>
              </w:rPr>
            </w:pPr>
            <w:r w:rsidRPr="009E665C">
              <w:rPr>
                <w:sz w:val="24"/>
                <w:lang w:val="da-DK"/>
              </w:rPr>
              <w:t>Mere</w:t>
            </w:r>
            <w:r w:rsidRPr="009E665C">
              <w:rPr>
                <w:spacing w:val="-8"/>
                <w:sz w:val="24"/>
                <w:lang w:val="da-DK"/>
              </w:rPr>
              <w:t xml:space="preserve"> </w:t>
            </w:r>
            <w:r w:rsidRPr="009E665C">
              <w:rPr>
                <w:sz w:val="24"/>
                <w:lang w:val="da-DK"/>
              </w:rPr>
              <w:t>end</w:t>
            </w:r>
            <w:r w:rsidRPr="009E665C">
              <w:rPr>
                <w:spacing w:val="-8"/>
                <w:sz w:val="24"/>
                <w:lang w:val="da-DK"/>
              </w:rPr>
              <w:t xml:space="preserve"> </w:t>
            </w:r>
            <w:r w:rsidRPr="009E665C">
              <w:rPr>
                <w:sz w:val="24"/>
                <w:lang w:val="da-DK"/>
              </w:rPr>
              <w:t>eller</w:t>
            </w:r>
            <w:r w:rsidRPr="009E665C">
              <w:rPr>
                <w:spacing w:val="-8"/>
                <w:sz w:val="24"/>
                <w:lang w:val="da-DK"/>
              </w:rPr>
              <w:t xml:space="preserve"> </w:t>
            </w:r>
            <w:r w:rsidRPr="009E665C">
              <w:rPr>
                <w:sz w:val="24"/>
                <w:lang w:val="da-DK"/>
              </w:rPr>
              <w:t>lig</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95 vægtprocent EPS, mono EPS evt. coated med PS</w:t>
            </w:r>
          </w:p>
          <w:p w14:paraId="73A5FCA5" w14:textId="77777777" w:rsidR="00635043" w:rsidRPr="009E665C" w:rsidRDefault="00635043">
            <w:pPr>
              <w:pStyle w:val="TableParagraph"/>
              <w:spacing w:before="195"/>
              <w:rPr>
                <w:b/>
                <w:sz w:val="24"/>
                <w:lang w:val="da-DK"/>
              </w:rPr>
            </w:pPr>
          </w:p>
          <w:p w14:paraId="41DA3A28" w14:textId="77777777" w:rsidR="00635043" w:rsidRDefault="00644EC4">
            <w:pPr>
              <w:pStyle w:val="TableParagraph"/>
              <w:ind w:left="10"/>
              <w:rPr>
                <w:sz w:val="24"/>
              </w:rPr>
            </w:pPr>
            <w:r>
              <w:rPr>
                <w:spacing w:val="-2"/>
                <w:sz w:val="24"/>
              </w:rPr>
              <w:t>eller</w:t>
            </w:r>
          </w:p>
          <w:p w14:paraId="6BF5DFE1" w14:textId="77777777" w:rsidR="00635043" w:rsidRDefault="00635043">
            <w:pPr>
              <w:pStyle w:val="TableParagraph"/>
              <w:spacing w:before="216"/>
              <w:rPr>
                <w:b/>
                <w:sz w:val="24"/>
              </w:rPr>
            </w:pPr>
          </w:p>
          <w:p w14:paraId="529AA24A" w14:textId="77777777" w:rsidR="00635043" w:rsidRPr="009E665C" w:rsidRDefault="00644EC4">
            <w:pPr>
              <w:pStyle w:val="TableParagraph"/>
              <w:numPr>
                <w:ilvl w:val="0"/>
                <w:numId w:val="49"/>
              </w:numPr>
              <w:tabs>
                <w:tab w:val="left" w:pos="310"/>
              </w:tabs>
              <w:spacing w:line="249" w:lineRule="auto"/>
              <w:ind w:right="87"/>
              <w:rPr>
                <w:sz w:val="24"/>
                <w:lang w:val="da-DK"/>
              </w:rPr>
            </w:pPr>
            <w:r w:rsidRPr="009E665C">
              <w:rPr>
                <w:sz w:val="24"/>
                <w:lang w:val="da-DK"/>
              </w:rPr>
              <w:t>Mere end eller lig med 95</w:t>
            </w:r>
            <w:r w:rsidRPr="009E665C">
              <w:rPr>
                <w:spacing w:val="-15"/>
                <w:sz w:val="24"/>
                <w:lang w:val="da-DK"/>
              </w:rPr>
              <w:t xml:space="preserve"> </w:t>
            </w:r>
            <w:r w:rsidRPr="009E665C">
              <w:rPr>
                <w:sz w:val="24"/>
                <w:lang w:val="da-DK"/>
              </w:rPr>
              <w:t>vægtprocent</w:t>
            </w:r>
            <w:r w:rsidRPr="009E665C">
              <w:rPr>
                <w:spacing w:val="-15"/>
                <w:sz w:val="24"/>
                <w:lang w:val="da-DK"/>
              </w:rPr>
              <w:t xml:space="preserve"> </w:t>
            </w:r>
            <w:r w:rsidRPr="009E665C">
              <w:rPr>
                <w:sz w:val="24"/>
                <w:lang w:val="da-DK"/>
              </w:rPr>
              <w:t>EPP,</w:t>
            </w:r>
            <w:r w:rsidRPr="009E665C">
              <w:rPr>
                <w:spacing w:val="-15"/>
                <w:sz w:val="24"/>
                <w:lang w:val="da-DK"/>
              </w:rPr>
              <w:t xml:space="preserve"> </w:t>
            </w:r>
            <w:r w:rsidRPr="009E665C">
              <w:rPr>
                <w:sz w:val="24"/>
                <w:lang w:val="da-DK"/>
              </w:rPr>
              <w:t xml:space="preserve">mo- no EPP evt. coated med </w:t>
            </w:r>
            <w:r w:rsidRPr="009E665C">
              <w:rPr>
                <w:spacing w:val="-6"/>
                <w:sz w:val="24"/>
                <w:lang w:val="da-DK"/>
              </w:rPr>
              <w:t>PP</w:t>
            </w:r>
          </w:p>
        </w:tc>
        <w:tc>
          <w:tcPr>
            <w:tcW w:w="2780" w:type="dxa"/>
            <w:shd w:val="clear" w:color="auto" w:fill="F9F972"/>
          </w:tcPr>
          <w:p w14:paraId="1150CBED" w14:textId="77777777" w:rsidR="00635043" w:rsidRPr="009E665C" w:rsidRDefault="00644EC4">
            <w:pPr>
              <w:pStyle w:val="TableParagraph"/>
              <w:numPr>
                <w:ilvl w:val="0"/>
                <w:numId w:val="48"/>
              </w:numPr>
              <w:tabs>
                <w:tab w:val="left" w:pos="310"/>
              </w:tabs>
              <w:spacing w:line="249" w:lineRule="auto"/>
              <w:ind w:right="262"/>
              <w:rPr>
                <w:sz w:val="24"/>
                <w:lang w:val="da-DK"/>
              </w:rPr>
            </w:pPr>
            <w:r w:rsidRPr="009E665C">
              <w:rPr>
                <w:sz w:val="24"/>
                <w:lang w:val="da-DK"/>
              </w:rPr>
              <w:t>Mere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 90 vægtprocent EPS evt. coated med PS</w:t>
            </w:r>
          </w:p>
          <w:p w14:paraId="63ABEACF" w14:textId="77777777" w:rsidR="00635043" w:rsidRPr="009E665C" w:rsidRDefault="00635043">
            <w:pPr>
              <w:pStyle w:val="TableParagraph"/>
              <w:spacing w:before="195"/>
              <w:rPr>
                <w:b/>
                <w:sz w:val="24"/>
                <w:lang w:val="da-DK"/>
              </w:rPr>
            </w:pPr>
          </w:p>
          <w:p w14:paraId="555BEB61" w14:textId="77777777" w:rsidR="00635043" w:rsidRDefault="00644EC4">
            <w:pPr>
              <w:pStyle w:val="TableParagraph"/>
              <w:ind w:left="10"/>
              <w:rPr>
                <w:sz w:val="24"/>
              </w:rPr>
            </w:pPr>
            <w:r>
              <w:rPr>
                <w:spacing w:val="-2"/>
                <w:sz w:val="24"/>
              </w:rPr>
              <w:t>eller</w:t>
            </w:r>
          </w:p>
          <w:p w14:paraId="4261BC75" w14:textId="77777777" w:rsidR="00635043" w:rsidRDefault="00635043">
            <w:pPr>
              <w:pStyle w:val="TableParagraph"/>
              <w:spacing w:before="216"/>
              <w:rPr>
                <w:b/>
                <w:sz w:val="24"/>
              </w:rPr>
            </w:pPr>
          </w:p>
          <w:p w14:paraId="3A87B4A3" w14:textId="77777777" w:rsidR="00635043" w:rsidRPr="009E665C" w:rsidRDefault="00644EC4">
            <w:pPr>
              <w:pStyle w:val="TableParagraph"/>
              <w:numPr>
                <w:ilvl w:val="0"/>
                <w:numId w:val="48"/>
              </w:numPr>
              <w:tabs>
                <w:tab w:val="left" w:pos="310"/>
              </w:tabs>
              <w:spacing w:line="249" w:lineRule="auto"/>
              <w:ind w:right="262"/>
              <w:rPr>
                <w:sz w:val="24"/>
                <w:lang w:val="da-DK"/>
              </w:rPr>
            </w:pPr>
            <w:r w:rsidRPr="009E665C">
              <w:rPr>
                <w:sz w:val="24"/>
                <w:lang w:val="da-DK"/>
              </w:rPr>
              <w:t>Mere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 90 vægtprocent EPP evt. coated med PP</w:t>
            </w:r>
          </w:p>
        </w:tc>
        <w:tc>
          <w:tcPr>
            <w:tcW w:w="1940" w:type="dxa"/>
            <w:shd w:val="clear" w:color="auto" w:fill="F99879"/>
          </w:tcPr>
          <w:p w14:paraId="0329ACC8" w14:textId="77777777" w:rsidR="00635043" w:rsidRPr="009E665C" w:rsidRDefault="00644EC4">
            <w:pPr>
              <w:pStyle w:val="TableParagraph"/>
              <w:numPr>
                <w:ilvl w:val="0"/>
                <w:numId w:val="47"/>
              </w:numPr>
              <w:tabs>
                <w:tab w:val="left" w:pos="310"/>
              </w:tabs>
              <w:spacing w:line="249" w:lineRule="auto"/>
              <w:ind w:right="5"/>
              <w:rPr>
                <w:sz w:val="24"/>
                <w:lang w:val="da-DK"/>
              </w:rPr>
            </w:pPr>
            <w:r w:rsidRPr="009E665C">
              <w:rPr>
                <w:sz w:val="24"/>
                <w:lang w:val="da-DK"/>
              </w:rPr>
              <w:t xml:space="preserve">Andre opskum- </w:t>
            </w:r>
            <w:r w:rsidRPr="009E665C">
              <w:rPr>
                <w:spacing w:val="-2"/>
                <w:sz w:val="24"/>
                <w:lang w:val="da-DK"/>
              </w:rPr>
              <w:t>mede</w:t>
            </w:r>
            <w:r w:rsidRPr="009E665C">
              <w:rPr>
                <w:spacing w:val="-13"/>
                <w:sz w:val="24"/>
                <w:lang w:val="da-DK"/>
              </w:rPr>
              <w:t xml:space="preserve"> </w:t>
            </w:r>
            <w:r w:rsidRPr="009E665C">
              <w:rPr>
                <w:spacing w:val="-2"/>
                <w:sz w:val="24"/>
                <w:lang w:val="da-DK"/>
              </w:rPr>
              <w:t xml:space="preserve">materialer, </w:t>
            </w:r>
            <w:r w:rsidRPr="009E665C">
              <w:rPr>
                <w:sz w:val="24"/>
                <w:lang w:val="da-DK"/>
              </w:rPr>
              <w:t xml:space="preserve">blanding eller </w:t>
            </w:r>
            <w:r w:rsidRPr="009E665C">
              <w:rPr>
                <w:spacing w:val="-2"/>
                <w:sz w:val="24"/>
                <w:lang w:val="da-DK"/>
              </w:rPr>
              <w:t xml:space="preserve">monomaterialer </w:t>
            </w:r>
            <w:r w:rsidRPr="009E665C">
              <w:rPr>
                <w:sz w:val="24"/>
                <w:lang w:val="da-DK"/>
              </w:rPr>
              <w:t xml:space="preserve">fx XPS, PUR, </w:t>
            </w:r>
            <w:r w:rsidRPr="009E665C">
              <w:rPr>
                <w:spacing w:val="-4"/>
                <w:sz w:val="24"/>
                <w:lang w:val="da-DK"/>
              </w:rPr>
              <w:t>PVC</w:t>
            </w:r>
          </w:p>
          <w:p w14:paraId="70D626C8" w14:textId="77777777" w:rsidR="00635043" w:rsidRPr="009E665C" w:rsidRDefault="00635043">
            <w:pPr>
              <w:pStyle w:val="TableParagraph"/>
              <w:spacing w:before="197"/>
              <w:rPr>
                <w:b/>
                <w:sz w:val="24"/>
                <w:lang w:val="da-DK"/>
              </w:rPr>
            </w:pPr>
          </w:p>
          <w:p w14:paraId="629AB45A" w14:textId="77777777" w:rsidR="00635043" w:rsidRDefault="00644EC4">
            <w:pPr>
              <w:pStyle w:val="TableParagraph"/>
              <w:spacing w:before="1"/>
              <w:ind w:left="10"/>
              <w:rPr>
                <w:sz w:val="24"/>
              </w:rPr>
            </w:pPr>
            <w:r>
              <w:rPr>
                <w:spacing w:val="-2"/>
                <w:sz w:val="24"/>
              </w:rPr>
              <w:t>eller</w:t>
            </w:r>
          </w:p>
          <w:p w14:paraId="6405CE9D" w14:textId="77777777" w:rsidR="00635043" w:rsidRDefault="00635043">
            <w:pPr>
              <w:pStyle w:val="TableParagraph"/>
              <w:spacing w:before="211"/>
              <w:rPr>
                <w:b/>
                <w:sz w:val="24"/>
              </w:rPr>
            </w:pPr>
          </w:p>
          <w:p w14:paraId="4DD448C8" w14:textId="77777777" w:rsidR="00635043" w:rsidRDefault="00644EC4">
            <w:pPr>
              <w:pStyle w:val="TableParagraph"/>
              <w:numPr>
                <w:ilvl w:val="0"/>
                <w:numId w:val="47"/>
              </w:numPr>
              <w:tabs>
                <w:tab w:val="left" w:pos="310"/>
              </w:tabs>
              <w:spacing w:before="1" w:line="280" w:lineRule="atLeast"/>
              <w:ind w:right="114"/>
              <w:rPr>
                <w:sz w:val="24"/>
              </w:rPr>
            </w:pPr>
            <w:r>
              <w:rPr>
                <w:spacing w:val="-2"/>
                <w:sz w:val="24"/>
              </w:rPr>
              <w:t>Bionedbrydelig plast</w:t>
            </w:r>
          </w:p>
        </w:tc>
      </w:tr>
      <w:tr w:rsidR="00635043" w14:paraId="1CE788C8" w14:textId="77777777">
        <w:trPr>
          <w:trHeight w:val="659"/>
        </w:trPr>
        <w:tc>
          <w:tcPr>
            <w:tcW w:w="2060" w:type="dxa"/>
            <w:tcBorders>
              <w:bottom w:val="nil"/>
            </w:tcBorders>
          </w:tcPr>
          <w:p w14:paraId="62D3DE9E" w14:textId="77777777" w:rsidR="00635043" w:rsidRDefault="00635043">
            <w:pPr>
              <w:pStyle w:val="TableParagraph"/>
            </w:pPr>
          </w:p>
        </w:tc>
        <w:tc>
          <w:tcPr>
            <w:tcW w:w="2860" w:type="dxa"/>
            <w:tcBorders>
              <w:bottom w:val="nil"/>
            </w:tcBorders>
            <w:shd w:val="clear" w:color="auto" w:fill="92D050"/>
          </w:tcPr>
          <w:p w14:paraId="75102E6F" w14:textId="77777777" w:rsidR="00635043" w:rsidRDefault="00644EC4">
            <w:pPr>
              <w:pStyle w:val="TableParagraph"/>
              <w:spacing w:line="264" w:lineRule="exact"/>
              <w:ind w:left="10"/>
              <w:rPr>
                <w:sz w:val="24"/>
              </w:rPr>
            </w:pPr>
            <w:r>
              <w:rPr>
                <w:sz w:val="24"/>
              </w:rPr>
              <w:t>–</w:t>
            </w:r>
            <w:r>
              <w:rPr>
                <w:spacing w:val="28"/>
                <w:sz w:val="24"/>
              </w:rPr>
              <w:t xml:space="preserve">  </w:t>
            </w:r>
            <w:r>
              <w:rPr>
                <w:sz w:val="24"/>
              </w:rPr>
              <w:t xml:space="preserve">Ingen </w:t>
            </w:r>
            <w:r>
              <w:rPr>
                <w:spacing w:val="-2"/>
                <w:sz w:val="24"/>
              </w:rPr>
              <w:t>tilsætningsstoffer</w:t>
            </w:r>
          </w:p>
        </w:tc>
        <w:tc>
          <w:tcPr>
            <w:tcW w:w="2780" w:type="dxa"/>
            <w:tcBorders>
              <w:bottom w:val="nil"/>
            </w:tcBorders>
            <w:shd w:val="clear" w:color="auto" w:fill="F9F972"/>
          </w:tcPr>
          <w:p w14:paraId="08D24CC4" w14:textId="77777777" w:rsidR="00635043" w:rsidRDefault="00644EC4">
            <w:pPr>
              <w:pStyle w:val="TableParagraph"/>
              <w:spacing w:line="264" w:lineRule="exact"/>
              <w:ind w:left="10"/>
              <w:rPr>
                <w:sz w:val="24"/>
              </w:rPr>
            </w:pPr>
            <w:r>
              <w:rPr>
                <w:sz w:val="24"/>
              </w:rPr>
              <w:t>–</w:t>
            </w:r>
            <w:r>
              <w:rPr>
                <w:spacing w:val="28"/>
                <w:sz w:val="24"/>
              </w:rPr>
              <w:t xml:space="preserve">  </w:t>
            </w:r>
            <w:r>
              <w:rPr>
                <w:sz w:val="24"/>
              </w:rPr>
              <w:t xml:space="preserve">Ingen </w:t>
            </w:r>
            <w:r>
              <w:rPr>
                <w:spacing w:val="-2"/>
                <w:sz w:val="24"/>
              </w:rPr>
              <w:t>tilsætningsstoffer</w:t>
            </w:r>
          </w:p>
        </w:tc>
        <w:tc>
          <w:tcPr>
            <w:tcW w:w="1940" w:type="dxa"/>
            <w:tcBorders>
              <w:bottom w:val="nil"/>
            </w:tcBorders>
            <w:shd w:val="clear" w:color="auto" w:fill="F99879"/>
          </w:tcPr>
          <w:p w14:paraId="06D7B92C" w14:textId="77777777" w:rsidR="00635043" w:rsidRDefault="00644EC4">
            <w:pPr>
              <w:pStyle w:val="TableParagraph"/>
              <w:spacing w:line="249" w:lineRule="auto"/>
              <w:ind w:left="310" w:hanging="300"/>
              <w:rPr>
                <w:sz w:val="24"/>
              </w:rPr>
            </w:pPr>
            <w:r>
              <w:rPr>
                <w:sz w:val="24"/>
              </w:rPr>
              <w:t>–</w:t>
            </w:r>
            <w:r>
              <w:rPr>
                <w:spacing w:val="80"/>
                <w:sz w:val="24"/>
              </w:rPr>
              <w:t xml:space="preserve"> </w:t>
            </w:r>
            <w:r>
              <w:rPr>
                <w:sz w:val="24"/>
              </w:rPr>
              <w:t>Mineralske</w:t>
            </w:r>
            <w:r>
              <w:rPr>
                <w:spacing w:val="-10"/>
                <w:sz w:val="24"/>
              </w:rPr>
              <w:t xml:space="preserve"> </w:t>
            </w:r>
            <w:r>
              <w:rPr>
                <w:sz w:val="24"/>
              </w:rPr>
              <w:t xml:space="preserve">fyld- </w:t>
            </w:r>
            <w:r>
              <w:rPr>
                <w:spacing w:val="-2"/>
                <w:sz w:val="24"/>
              </w:rPr>
              <w:t>stoffer</w:t>
            </w:r>
          </w:p>
        </w:tc>
      </w:tr>
      <w:tr w:rsidR="00635043" w14:paraId="4C8F8CDC" w14:textId="77777777">
        <w:trPr>
          <w:trHeight w:val="383"/>
        </w:trPr>
        <w:tc>
          <w:tcPr>
            <w:tcW w:w="2060" w:type="dxa"/>
            <w:tcBorders>
              <w:top w:val="nil"/>
              <w:bottom w:val="nil"/>
            </w:tcBorders>
          </w:tcPr>
          <w:p w14:paraId="7977122E" w14:textId="77777777" w:rsidR="00635043" w:rsidRDefault="00635043">
            <w:pPr>
              <w:pStyle w:val="TableParagraph"/>
            </w:pPr>
          </w:p>
        </w:tc>
        <w:tc>
          <w:tcPr>
            <w:tcW w:w="2860" w:type="dxa"/>
            <w:tcBorders>
              <w:top w:val="nil"/>
              <w:bottom w:val="nil"/>
            </w:tcBorders>
            <w:shd w:val="clear" w:color="auto" w:fill="92D050"/>
          </w:tcPr>
          <w:p w14:paraId="68017162" w14:textId="77777777" w:rsidR="00635043" w:rsidRDefault="00644EC4">
            <w:pPr>
              <w:pStyle w:val="TableParagraph"/>
              <w:spacing w:before="97" w:line="267" w:lineRule="exact"/>
              <w:ind w:left="10"/>
              <w:rPr>
                <w:sz w:val="24"/>
              </w:rPr>
            </w:pPr>
            <w:r>
              <w:rPr>
                <w:spacing w:val="-2"/>
                <w:sz w:val="24"/>
              </w:rPr>
              <w:t>eller</w:t>
            </w:r>
          </w:p>
        </w:tc>
        <w:tc>
          <w:tcPr>
            <w:tcW w:w="2780" w:type="dxa"/>
            <w:tcBorders>
              <w:top w:val="nil"/>
              <w:bottom w:val="nil"/>
            </w:tcBorders>
            <w:shd w:val="clear" w:color="auto" w:fill="F9F972"/>
          </w:tcPr>
          <w:p w14:paraId="1A67B46A" w14:textId="77777777" w:rsidR="00635043" w:rsidRDefault="00644EC4">
            <w:pPr>
              <w:pStyle w:val="TableParagraph"/>
              <w:spacing w:before="97" w:line="267" w:lineRule="exact"/>
              <w:ind w:left="10"/>
              <w:rPr>
                <w:sz w:val="24"/>
              </w:rPr>
            </w:pPr>
            <w:r>
              <w:rPr>
                <w:spacing w:val="-2"/>
                <w:sz w:val="24"/>
              </w:rPr>
              <w:t>eller</w:t>
            </w:r>
          </w:p>
        </w:tc>
        <w:tc>
          <w:tcPr>
            <w:tcW w:w="1940" w:type="dxa"/>
            <w:tcBorders>
              <w:top w:val="nil"/>
              <w:bottom w:val="nil"/>
            </w:tcBorders>
            <w:shd w:val="clear" w:color="auto" w:fill="F99879"/>
          </w:tcPr>
          <w:p w14:paraId="17810AFF" w14:textId="77777777" w:rsidR="00635043" w:rsidRDefault="00635043">
            <w:pPr>
              <w:pStyle w:val="TableParagraph"/>
            </w:pPr>
          </w:p>
        </w:tc>
      </w:tr>
      <w:tr w:rsidR="00635043" w14:paraId="15DA94FF" w14:textId="77777777">
        <w:trPr>
          <w:trHeight w:val="384"/>
        </w:trPr>
        <w:tc>
          <w:tcPr>
            <w:tcW w:w="2060" w:type="dxa"/>
            <w:tcBorders>
              <w:top w:val="nil"/>
              <w:bottom w:val="nil"/>
            </w:tcBorders>
          </w:tcPr>
          <w:p w14:paraId="3A1BC4EA" w14:textId="77777777" w:rsidR="00635043" w:rsidRDefault="00635043">
            <w:pPr>
              <w:pStyle w:val="TableParagraph"/>
            </w:pPr>
          </w:p>
        </w:tc>
        <w:tc>
          <w:tcPr>
            <w:tcW w:w="2860" w:type="dxa"/>
            <w:tcBorders>
              <w:top w:val="nil"/>
              <w:bottom w:val="nil"/>
            </w:tcBorders>
            <w:shd w:val="clear" w:color="auto" w:fill="92D050"/>
          </w:tcPr>
          <w:p w14:paraId="565E1B8D" w14:textId="77777777" w:rsidR="00635043" w:rsidRDefault="00635043">
            <w:pPr>
              <w:pStyle w:val="TableParagraph"/>
            </w:pPr>
          </w:p>
        </w:tc>
        <w:tc>
          <w:tcPr>
            <w:tcW w:w="2780" w:type="dxa"/>
            <w:tcBorders>
              <w:top w:val="nil"/>
              <w:bottom w:val="nil"/>
            </w:tcBorders>
            <w:shd w:val="clear" w:color="auto" w:fill="F9F972"/>
          </w:tcPr>
          <w:p w14:paraId="7353C231" w14:textId="77777777" w:rsidR="00635043" w:rsidRDefault="00635043">
            <w:pPr>
              <w:pStyle w:val="TableParagraph"/>
            </w:pPr>
          </w:p>
        </w:tc>
        <w:tc>
          <w:tcPr>
            <w:tcW w:w="1940" w:type="dxa"/>
            <w:tcBorders>
              <w:top w:val="nil"/>
              <w:bottom w:val="nil"/>
            </w:tcBorders>
            <w:shd w:val="clear" w:color="auto" w:fill="F99879"/>
          </w:tcPr>
          <w:p w14:paraId="6F4DC710" w14:textId="77777777" w:rsidR="00635043" w:rsidRDefault="00644EC4">
            <w:pPr>
              <w:pStyle w:val="TableParagraph"/>
              <w:spacing w:before="1"/>
              <w:ind w:left="10"/>
              <w:rPr>
                <w:sz w:val="24"/>
              </w:rPr>
            </w:pPr>
            <w:r>
              <w:rPr>
                <w:spacing w:val="-2"/>
                <w:sz w:val="24"/>
              </w:rPr>
              <w:t>eller</w:t>
            </w:r>
          </w:p>
        </w:tc>
      </w:tr>
      <w:tr w:rsidR="00635043" w14:paraId="48C6BDF0" w14:textId="77777777">
        <w:trPr>
          <w:trHeight w:val="383"/>
        </w:trPr>
        <w:tc>
          <w:tcPr>
            <w:tcW w:w="2060" w:type="dxa"/>
            <w:tcBorders>
              <w:top w:val="nil"/>
              <w:bottom w:val="nil"/>
            </w:tcBorders>
          </w:tcPr>
          <w:p w14:paraId="7D92A890" w14:textId="77777777" w:rsidR="00635043" w:rsidRDefault="00635043">
            <w:pPr>
              <w:pStyle w:val="TableParagraph"/>
            </w:pPr>
          </w:p>
        </w:tc>
        <w:tc>
          <w:tcPr>
            <w:tcW w:w="2860" w:type="dxa"/>
            <w:tcBorders>
              <w:top w:val="nil"/>
              <w:bottom w:val="nil"/>
            </w:tcBorders>
            <w:shd w:val="clear" w:color="auto" w:fill="92D050"/>
          </w:tcPr>
          <w:p w14:paraId="7E59A9C6" w14:textId="77777777" w:rsidR="00635043" w:rsidRDefault="00644EC4">
            <w:pPr>
              <w:pStyle w:val="TableParagraph"/>
              <w:spacing w:before="97" w:line="267" w:lineRule="exact"/>
              <w:ind w:left="10"/>
              <w:rPr>
                <w:sz w:val="24"/>
              </w:rPr>
            </w:pPr>
            <w:r>
              <w:rPr>
                <w:sz w:val="24"/>
              </w:rPr>
              <w:t>–</w:t>
            </w:r>
            <w:r>
              <w:rPr>
                <w:spacing w:val="30"/>
                <w:sz w:val="24"/>
              </w:rPr>
              <w:t xml:space="preserve">  </w:t>
            </w:r>
            <w:r>
              <w:rPr>
                <w:spacing w:val="-2"/>
                <w:sz w:val="24"/>
              </w:rPr>
              <w:t>Stabilisatorer</w:t>
            </w:r>
          </w:p>
        </w:tc>
        <w:tc>
          <w:tcPr>
            <w:tcW w:w="2780" w:type="dxa"/>
            <w:tcBorders>
              <w:top w:val="nil"/>
              <w:bottom w:val="nil"/>
            </w:tcBorders>
            <w:shd w:val="clear" w:color="auto" w:fill="F9F972"/>
          </w:tcPr>
          <w:p w14:paraId="50D30EBC" w14:textId="77777777" w:rsidR="00635043" w:rsidRDefault="00644EC4">
            <w:pPr>
              <w:pStyle w:val="TableParagraph"/>
              <w:spacing w:before="97" w:line="267" w:lineRule="exact"/>
              <w:ind w:left="10"/>
              <w:rPr>
                <w:sz w:val="24"/>
              </w:rPr>
            </w:pPr>
            <w:r>
              <w:rPr>
                <w:sz w:val="24"/>
              </w:rPr>
              <w:t>–</w:t>
            </w:r>
            <w:r>
              <w:rPr>
                <w:spacing w:val="30"/>
                <w:sz w:val="24"/>
              </w:rPr>
              <w:t xml:space="preserve">  </w:t>
            </w:r>
            <w:r>
              <w:rPr>
                <w:spacing w:val="-2"/>
                <w:sz w:val="24"/>
              </w:rPr>
              <w:t>Stabilisatorer</w:t>
            </w:r>
          </w:p>
        </w:tc>
        <w:tc>
          <w:tcPr>
            <w:tcW w:w="1940" w:type="dxa"/>
            <w:tcBorders>
              <w:top w:val="nil"/>
              <w:bottom w:val="nil"/>
            </w:tcBorders>
            <w:shd w:val="clear" w:color="auto" w:fill="F99879"/>
          </w:tcPr>
          <w:p w14:paraId="4BE91B3D" w14:textId="77777777" w:rsidR="00635043" w:rsidRDefault="00635043">
            <w:pPr>
              <w:pStyle w:val="TableParagraph"/>
            </w:pPr>
          </w:p>
        </w:tc>
      </w:tr>
      <w:tr w:rsidR="00635043" w:rsidRPr="00EA5542" w14:paraId="18C2EC84" w14:textId="77777777">
        <w:trPr>
          <w:trHeight w:val="1199"/>
        </w:trPr>
        <w:tc>
          <w:tcPr>
            <w:tcW w:w="2060" w:type="dxa"/>
            <w:tcBorders>
              <w:top w:val="nil"/>
              <w:bottom w:val="nil"/>
            </w:tcBorders>
          </w:tcPr>
          <w:p w14:paraId="0B7184AB" w14:textId="77777777" w:rsidR="00635043" w:rsidRDefault="00635043">
            <w:pPr>
              <w:pStyle w:val="TableParagraph"/>
            </w:pPr>
          </w:p>
        </w:tc>
        <w:tc>
          <w:tcPr>
            <w:tcW w:w="2860" w:type="dxa"/>
            <w:tcBorders>
              <w:top w:val="nil"/>
              <w:bottom w:val="nil"/>
            </w:tcBorders>
            <w:shd w:val="clear" w:color="auto" w:fill="92D050"/>
          </w:tcPr>
          <w:p w14:paraId="1CFB5DDA" w14:textId="77777777" w:rsidR="00635043" w:rsidRDefault="00635043">
            <w:pPr>
              <w:pStyle w:val="TableParagraph"/>
              <w:spacing w:before="204"/>
              <w:rPr>
                <w:b/>
                <w:sz w:val="24"/>
              </w:rPr>
            </w:pPr>
          </w:p>
          <w:p w14:paraId="724C43D7" w14:textId="77777777" w:rsidR="00635043" w:rsidRDefault="00644EC4">
            <w:pPr>
              <w:pStyle w:val="TableParagraph"/>
              <w:spacing w:before="1"/>
              <w:ind w:left="10"/>
              <w:rPr>
                <w:sz w:val="24"/>
              </w:rPr>
            </w:pPr>
            <w:r>
              <w:rPr>
                <w:spacing w:val="-2"/>
                <w:sz w:val="24"/>
              </w:rPr>
              <w:t>og/eller</w:t>
            </w:r>
          </w:p>
        </w:tc>
        <w:tc>
          <w:tcPr>
            <w:tcW w:w="2780" w:type="dxa"/>
            <w:tcBorders>
              <w:top w:val="nil"/>
              <w:bottom w:val="nil"/>
            </w:tcBorders>
            <w:shd w:val="clear" w:color="auto" w:fill="F9F972"/>
          </w:tcPr>
          <w:p w14:paraId="72D39287" w14:textId="77777777" w:rsidR="00635043" w:rsidRDefault="00635043">
            <w:pPr>
              <w:pStyle w:val="TableParagraph"/>
              <w:spacing w:before="204"/>
              <w:rPr>
                <w:b/>
                <w:sz w:val="24"/>
              </w:rPr>
            </w:pPr>
          </w:p>
          <w:p w14:paraId="39A935F6" w14:textId="77777777" w:rsidR="00635043" w:rsidRDefault="00644EC4">
            <w:pPr>
              <w:pStyle w:val="TableParagraph"/>
              <w:spacing w:before="1"/>
              <w:ind w:left="10"/>
              <w:rPr>
                <w:sz w:val="24"/>
              </w:rPr>
            </w:pPr>
            <w:r>
              <w:rPr>
                <w:spacing w:val="-2"/>
                <w:sz w:val="24"/>
              </w:rPr>
              <w:t>og/eller</w:t>
            </w:r>
          </w:p>
        </w:tc>
        <w:tc>
          <w:tcPr>
            <w:tcW w:w="1940" w:type="dxa"/>
            <w:tcBorders>
              <w:top w:val="nil"/>
              <w:bottom w:val="nil"/>
            </w:tcBorders>
            <w:shd w:val="clear" w:color="auto" w:fill="F99879"/>
          </w:tcPr>
          <w:p w14:paraId="2B87EE04" w14:textId="77777777" w:rsidR="00635043" w:rsidRPr="009E665C" w:rsidRDefault="00644EC4">
            <w:pPr>
              <w:pStyle w:val="TableParagraph"/>
              <w:spacing w:before="1" w:line="249" w:lineRule="auto"/>
              <w:ind w:left="310" w:right="35" w:hanging="300"/>
              <w:rPr>
                <w:sz w:val="24"/>
                <w:lang w:val="da-DK"/>
              </w:rPr>
            </w:pPr>
            <w:r w:rsidRPr="009E665C">
              <w:rPr>
                <w:sz w:val="24"/>
                <w:lang w:val="da-DK"/>
              </w:rPr>
              <w:t>–</w:t>
            </w:r>
            <w:r w:rsidRPr="009E665C">
              <w:rPr>
                <w:spacing w:val="80"/>
                <w:sz w:val="24"/>
                <w:lang w:val="da-DK"/>
              </w:rPr>
              <w:t xml:space="preserve"> </w:t>
            </w:r>
            <w:r w:rsidRPr="009E665C">
              <w:rPr>
                <w:sz w:val="24"/>
                <w:lang w:val="da-DK"/>
              </w:rPr>
              <w:t xml:space="preserve">Andre tilsæt- ningsstoffer fx </w:t>
            </w:r>
            <w:r w:rsidRPr="009E665C">
              <w:rPr>
                <w:spacing w:val="-2"/>
                <w:sz w:val="24"/>
                <w:lang w:val="da-DK"/>
              </w:rPr>
              <w:t xml:space="preserve">flammehæmme- </w:t>
            </w:r>
            <w:r w:rsidRPr="009E665C">
              <w:rPr>
                <w:sz w:val="24"/>
                <w:lang w:val="da-DK"/>
              </w:rPr>
              <w:t>re, blødgørere</w:t>
            </w:r>
          </w:p>
        </w:tc>
      </w:tr>
      <w:tr w:rsidR="00635043" w14:paraId="32484091" w14:textId="77777777">
        <w:trPr>
          <w:trHeight w:val="384"/>
        </w:trPr>
        <w:tc>
          <w:tcPr>
            <w:tcW w:w="2060" w:type="dxa"/>
            <w:tcBorders>
              <w:top w:val="nil"/>
              <w:bottom w:val="nil"/>
            </w:tcBorders>
          </w:tcPr>
          <w:p w14:paraId="08F84E5C" w14:textId="77777777" w:rsidR="00635043" w:rsidRDefault="00644EC4">
            <w:pPr>
              <w:pStyle w:val="TableParagraph"/>
              <w:spacing w:before="49"/>
              <w:ind w:left="10"/>
              <w:rPr>
                <w:sz w:val="24"/>
              </w:rPr>
            </w:pPr>
            <w:r>
              <w:rPr>
                <w:spacing w:val="-2"/>
                <w:sz w:val="24"/>
              </w:rPr>
              <w:t>Tilsætningsstoffer</w:t>
            </w:r>
          </w:p>
        </w:tc>
        <w:tc>
          <w:tcPr>
            <w:tcW w:w="2860" w:type="dxa"/>
            <w:tcBorders>
              <w:top w:val="nil"/>
              <w:bottom w:val="nil"/>
            </w:tcBorders>
            <w:shd w:val="clear" w:color="auto" w:fill="92D050"/>
          </w:tcPr>
          <w:p w14:paraId="38E2E10F" w14:textId="77777777" w:rsidR="00635043" w:rsidRDefault="00644EC4">
            <w:pPr>
              <w:pStyle w:val="TableParagraph"/>
              <w:spacing w:before="49"/>
              <w:ind w:left="10"/>
              <w:rPr>
                <w:sz w:val="24"/>
              </w:rPr>
            </w:pPr>
            <w:r>
              <w:rPr>
                <w:sz w:val="24"/>
              </w:rPr>
              <w:t>–</w:t>
            </w:r>
            <w:r>
              <w:rPr>
                <w:spacing w:val="30"/>
                <w:sz w:val="24"/>
              </w:rPr>
              <w:t xml:space="preserve">  </w:t>
            </w:r>
            <w:r>
              <w:rPr>
                <w:spacing w:val="-2"/>
                <w:sz w:val="24"/>
              </w:rPr>
              <w:t>Antioxidanter</w:t>
            </w:r>
          </w:p>
        </w:tc>
        <w:tc>
          <w:tcPr>
            <w:tcW w:w="2780" w:type="dxa"/>
            <w:tcBorders>
              <w:top w:val="nil"/>
              <w:bottom w:val="nil"/>
            </w:tcBorders>
            <w:shd w:val="clear" w:color="auto" w:fill="F9F972"/>
          </w:tcPr>
          <w:p w14:paraId="72E0DAC8" w14:textId="77777777" w:rsidR="00635043" w:rsidRDefault="00644EC4">
            <w:pPr>
              <w:pStyle w:val="TableParagraph"/>
              <w:spacing w:before="49"/>
              <w:ind w:left="10"/>
              <w:rPr>
                <w:sz w:val="24"/>
              </w:rPr>
            </w:pPr>
            <w:r>
              <w:rPr>
                <w:sz w:val="24"/>
              </w:rPr>
              <w:t>–</w:t>
            </w:r>
            <w:r>
              <w:rPr>
                <w:spacing w:val="30"/>
                <w:sz w:val="24"/>
              </w:rPr>
              <w:t xml:space="preserve">  </w:t>
            </w:r>
            <w:r>
              <w:rPr>
                <w:spacing w:val="-2"/>
                <w:sz w:val="24"/>
              </w:rPr>
              <w:t>Antioxidanter</w:t>
            </w:r>
          </w:p>
        </w:tc>
        <w:tc>
          <w:tcPr>
            <w:tcW w:w="1940" w:type="dxa"/>
            <w:tcBorders>
              <w:top w:val="nil"/>
              <w:bottom w:val="nil"/>
            </w:tcBorders>
            <w:shd w:val="clear" w:color="auto" w:fill="F99879"/>
          </w:tcPr>
          <w:p w14:paraId="37361ECC" w14:textId="77777777" w:rsidR="00635043" w:rsidRDefault="00635043">
            <w:pPr>
              <w:pStyle w:val="TableParagraph"/>
            </w:pPr>
          </w:p>
        </w:tc>
      </w:tr>
      <w:tr w:rsidR="00635043" w14:paraId="4FFBA4AD" w14:textId="77777777">
        <w:trPr>
          <w:trHeight w:val="383"/>
        </w:trPr>
        <w:tc>
          <w:tcPr>
            <w:tcW w:w="2060" w:type="dxa"/>
            <w:tcBorders>
              <w:top w:val="nil"/>
              <w:bottom w:val="nil"/>
            </w:tcBorders>
          </w:tcPr>
          <w:p w14:paraId="18E1C6F5" w14:textId="77777777" w:rsidR="00635043" w:rsidRDefault="00635043">
            <w:pPr>
              <w:pStyle w:val="TableParagraph"/>
            </w:pPr>
          </w:p>
        </w:tc>
        <w:tc>
          <w:tcPr>
            <w:tcW w:w="2860" w:type="dxa"/>
            <w:tcBorders>
              <w:top w:val="nil"/>
              <w:bottom w:val="nil"/>
            </w:tcBorders>
            <w:shd w:val="clear" w:color="auto" w:fill="92D050"/>
          </w:tcPr>
          <w:p w14:paraId="289A5509" w14:textId="77777777" w:rsidR="00635043" w:rsidRDefault="00635043">
            <w:pPr>
              <w:pStyle w:val="TableParagraph"/>
            </w:pPr>
          </w:p>
        </w:tc>
        <w:tc>
          <w:tcPr>
            <w:tcW w:w="2780" w:type="dxa"/>
            <w:tcBorders>
              <w:top w:val="nil"/>
              <w:bottom w:val="nil"/>
            </w:tcBorders>
            <w:shd w:val="clear" w:color="auto" w:fill="F9F972"/>
          </w:tcPr>
          <w:p w14:paraId="43BCFE4E" w14:textId="77777777" w:rsidR="00635043" w:rsidRDefault="00635043">
            <w:pPr>
              <w:pStyle w:val="TableParagraph"/>
            </w:pPr>
          </w:p>
        </w:tc>
        <w:tc>
          <w:tcPr>
            <w:tcW w:w="1940" w:type="dxa"/>
            <w:tcBorders>
              <w:top w:val="nil"/>
              <w:bottom w:val="nil"/>
            </w:tcBorders>
            <w:shd w:val="clear" w:color="auto" w:fill="F99879"/>
          </w:tcPr>
          <w:p w14:paraId="4474CD7A" w14:textId="77777777" w:rsidR="00635043" w:rsidRDefault="00644EC4">
            <w:pPr>
              <w:pStyle w:val="TableParagraph"/>
              <w:spacing w:before="49"/>
              <w:ind w:left="10"/>
              <w:rPr>
                <w:sz w:val="24"/>
              </w:rPr>
            </w:pPr>
            <w:r>
              <w:rPr>
                <w:spacing w:val="-2"/>
                <w:sz w:val="24"/>
              </w:rPr>
              <w:t>eller</w:t>
            </w:r>
          </w:p>
        </w:tc>
      </w:tr>
      <w:tr w:rsidR="00635043" w14:paraId="78D5E714" w14:textId="77777777">
        <w:trPr>
          <w:trHeight w:val="383"/>
        </w:trPr>
        <w:tc>
          <w:tcPr>
            <w:tcW w:w="2060" w:type="dxa"/>
            <w:tcBorders>
              <w:top w:val="nil"/>
              <w:bottom w:val="nil"/>
            </w:tcBorders>
          </w:tcPr>
          <w:p w14:paraId="03E95525" w14:textId="77777777" w:rsidR="00635043" w:rsidRDefault="00635043">
            <w:pPr>
              <w:pStyle w:val="TableParagraph"/>
            </w:pPr>
          </w:p>
        </w:tc>
        <w:tc>
          <w:tcPr>
            <w:tcW w:w="2860" w:type="dxa"/>
            <w:tcBorders>
              <w:top w:val="nil"/>
              <w:bottom w:val="nil"/>
            </w:tcBorders>
            <w:shd w:val="clear" w:color="auto" w:fill="92D050"/>
          </w:tcPr>
          <w:p w14:paraId="29742D2E" w14:textId="77777777" w:rsidR="00635043" w:rsidRDefault="00644EC4">
            <w:pPr>
              <w:pStyle w:val="TableParagraph"/>
              <w:spacing w:before="49"/>
              <w:ind w:left="10"/>
              <w:rPr>
                <w:sz w:val="24"/>
              </w:rPr>
            </w:pPr>
            <w:r>
              <w:rPr>
                <w:spacing w:val="-2"/>
                <w:sz w:val="24"/>
              </w:rPr>
              <w:t>og/eller</w:t>
            </w:r>
          </w:p>
        </w:tc>
        <w:tc>
          <w:tcPr>
            <w:tcW w:w="2780" w:type="dxa"/>
            <w:tcBorders>
              <w:top w:val="nil"/>
              <w:bottom w:val="nil"/>
            </w:tcBorders>
            <w:shd w:val="clear" w:color="auto" w:fill="F9F972"/>
          </w:tcPr>
          <w:p w14:paraId="68F61526" w14:textId="77777777" w:rsidR="00635043" w:rsidRDefault="00644EC4">
            <w:pPr>
              <w:pStyle w:val="TableParagraph"/>
              <w:spacing w:before="49"/>
              <w:ind w:left="10"/>
              <w:rPr>
                <w:sz w:val="24"/>
              </w:rPr>
            </w:pPr>
            <w:r>
              <w:rPr>
                <w:spacing w:val="-2"/>
                <w:sz w:val="24"/>
              </w:rPr>
              <w:t>og/eller</w:t>
            </w:r>
          </w:p>
        </w:tc>
        <w:tc>
          <w:tcPr>
            <w:tcW w:w="1940" w:type="dxa"/>
            <w:tcBorders>
              <w:top w:val="nil"/>
              <w:bottom w:val="nil"/>
            </w:tcBorders>
            <w:shd w:val="clear" w:color="auto" w:fill="F99879"/>
          </w:tcPr>
          <w:p w14:paraId="43965208" w14:textId="77777777" w:rsidR="00635043" w:rsidRDefault="00635043">
            <w:pPr>
              <w:pStyle w:val="TableParagraph"/>
            </w:pPr>
          </w:p>
        </w:tc>
      </w:tr>
      <w:tr w:rsidR="00635043" w:rsidRPr="00EA5542" w14:paraId="29319DB8" w14:textId="77777777">
        <w:trPr>
          <w:trHeight w:val="1199"/>
        </w:trPr>
        <w:tc>
          <w:tcPr>
            <w:tcW w:w="2060" w:type="dxa"/>
            <w:tcBorders>
              <w:top w:val="nil"/>
              <w:bottom w:val="nil"/>
            </w:tcBorders>
          </w:tcPr>
          <w:p w14:paraId="410ED2DE" w14:textId="77777777" w:rsidR="00635043" w:rsidRDefault="00635043">
            <w:pPr>
              <w:pStyle w:val="TableParagraph"/>
            </w:pPr>
          </w:p>
        </w:tc>
        <w:tc>
          <w:tcPr>
            <w:tcW w:w="2860" w:type="dxa"/>
            <w:tcBorders>
              <w:top w:val="nil"/>
              <w:bottom w:val="nil"/>
            </w:tcBorders>
            <w:shd w:val="clear" w:color="auto" w:fill="92D050"/>
          </w:tcPr>
          <w:p w14:paraId="70BC5800" w14:textId="77777777" w:rsidR="00635043" w:rsidRDefault="00635043">
            <w:pPr>
              <w:pStyle w:val="TableParagraph"/>
              <w:spacing w:before="156"/>
              <w:rPr>
                <w:b/>
                <w:sz w:val="24"/>
              </w:rPr>
            </w:pPr>
          </w:p>
          <w:p w14:paraId="0488F18A" w14:textId="77777777" w:rsidR="00635043" w:rsidRDefault="00644EC4">
            <w:pPr>
              <w:pStyle w:val="TableParagraph"/>
              <w:spacing w:before="1"/>
              <w:ind w:left="10"/>
              <w:rPr>
                <w:sz w:val="24"/>
              </w:rPr>
            </w:pPr>
            <w:r>
              <w:rPr>
                <w:sz w:val="24"/>
              </w:rPr>
              <w:t>–</w:t>
            </w:r>
            <w:r>
              <w:rPr>
                <w:spacing w:val="30"/>
                <w:sz w:val="24"/>
              </w:rPr>
              <w:t xml:space="preserve">  </w:t>
            </w:r>
            <w:r>
              <w:rPr>
                <w:spacing w:val="-2"/>
                <w:sz w:val="24"/>
              </w:rPr>
              <w:t>Smøremidler</w:t>
            </w:r>
          </w:p>
        </w:tc>
        <w:tc>
          <w:tcPr>
            <w:tcW w:w="2780" w:type="dxa"/>
            <w:tcBorders>
              <w:top w:val="nil"/>
              <w:bottom w:val="nil"/>
            </w:tcBorders>
            <w:shd w:val="clear" w:color="auto" w:fill="F9F972"/>
          </w:tcPr>
          <w:p w14:paraId="14A6E03A" w14:textId="77777777" w:rsidR="00635043" w:rsidRDefault="00635043">
            <w:pPr>
              <w:pStyle w:val="TableParagraph"/>
              <w:spacing w:before="156"/>
              <w:rPr>
                <w:b/>
                <w:sz w:val="24"/>
              </w:rPr>
            </w:pPr>
          </w:p>
          <w:p w14:paraId="60F4C12C" w14:textId="77777777" w:rsidR="00635043" w:rsidRDefault="00644EC4">
            <w:pPr>
              <w:pStyle w:val="TableParagraph"/>
              <w:spacing w:before="1"/>
              <w:ind w:left="10"/>
              <w:rPr>
                <w:sz w:val="24"/>
              </w:rPr>
            </w:pPr>
            <w:r>
              <w:rPr>
                <w:sz w:val="24"/>
              </w:rPr>
              <w:t>–</w:t>
            </w:r>
            <w:r>
              <w:rPr>
                <w:spacing w:val="30"/>
                <w:sz w:val="24"/>
              </w:rPr>
              <w:t xml:space="preserve">  </w:t>
            </w:r>
            <w:r>
              <w:rPr>
                <w:spacing w:val="-2"/>
                <w:sz w:val="24"/>
              </w:rPr>
              <w:t>Smøremidler</w:t>
            </w:r>
          </w:p>
        </w:tc>
        <w:tc>
          <w:tcPr>
            <w:tcW w:w="1940" w:type="dxa"/>
            <w:tcBorders>
              <w:top w:val="nil"/>
              <w:bottom w:val="nil"/>
            </w:tcBorders>
            <w:shd w:val="clear" w:color="auto" w:fill="F99879"/>
          </w:tcPr>
          <w:p w14:paraId="28A3A65A" w14:textId="77777777" w:rsidR="00635043" w:rsidRPr="009E665C" w:rsidRDefault="00644EC4">
            <w:pPr>
              <w:pStyle w:val="TableParagraph"/>
              <w:spacing w:before="45" w:line="280" w:lineRule="atLeast"/>
              <w:ind w:left="310" w:right="74" w:hanging="300"/>
              <w:rPr>
                <w:sz w:val="24"/>
                <w:lang w:val="da-DK"/>
              </w:rPr>
            </w:pPr>
            <w:r w:rsidRPr="009E665C">
              <w:rPr>
                <w:sz w:val="24"/>
                <w:lang w:val="da-DK"/>
              </w:rPr>
              <w:t>–</w:t>
            </w:r>
            <w:r w:rsidRPr="009E665C">
              <w:rPr>
                <w:spacing w:val="80"/>
                <w:sz w:val="24"/>
                <w:lang w:val="da-DK"/>
              </w:rPr>
              <w:t xml:space="preserve"> </w:t>
            </w:r>
            <w:r w:rsidRPr="009E665C">
              <w:rPr>
                <w:sz w:val="24"/>
                <w:lang w:val="da-DK"/>
              </w:rPr>
              <w:t>Indhold</w:t>
            </w:r>
            <w:r w:rsidRPr="009E665C">
              <w:rPr>
                <w:spacing w:val="-8"/>
                <w:sz w:val="24"/>
                <w:lang w:val="da-DK"/>
              </w:rPr>
              <w:t xml:space="preserve"> </w:t>
            </w:r>
            <w:r w:rsidRPr="009E665C">
              <w:rPr>
                <w:sz w:val="24"/>
                <w:lang w:val="da-DK"/>
              </w:rPr>
              <w:t>som</w:t>
            </w:r>
            <w:r w:rsidRPr="009E665C">
              <w:rPr>
                <w:spacing w:val="-8"/>
                <w:sz w:val="24"/>
                <w:lang w:val="da-DK"/>
              </w:rPr>
              <w:t xml:space="preserve"> </w:t>
            </w:r>
            <w:r w:rsidRPr="009E665C">
              <w:rPr>
                <w:sz w:val="24"/>
                <w:lang w:val="da-DK"/>
              </w:rPr>
              <w:t xml:space="preserve">gi- ver bio/oxo/ </w:t>
            </w:r>
            <w:r w:rsidRPr="009E665C">
              <w:rPr>
                <w:spacing w:val="-2"/>
                <w:sz w:val="24"/>
                <w:lang w:val="da-DK"/>
              </w:rPr>
              <w:t xml:space="preserve">fotonedbrydeli- </w:t>
            </w:r>
            <w:r w:rsidRPr="009E665C">
              <w:rPr>
                <w:sz w:val="24"/>
                <w:lang w:val="da-DK"/>
              </w:rPr>
              <w:t>ge egenskaber</w:t>
            </w:r>
          </w:p>
        </w:tc>
      </w:tr>
      <w:tr w:rsidR="00635043" w14:paraId="3376EF22" w14:textId="77777777">
        <w:trPr>
          <w:trHeight w:val="528"/>
        </w:trPr>
        <w:tc>
          <w:tcPr>
            <w:tcW w:w="2060" w:type="dxa"/>
            <w:tcBorders>
              <w:top w:val="nil"/>
              <w:bottom w:val="nil"/>
            </w:tcBorders>
          </w:tcPr>
          <w:p w14:paraId="6F7C5935" w14:textId="77777777" w:rsidR="00635043" w:rsidRPr="009E665C" w:rsidRDefault="00635043">
            <w:pPr>
              <w:pStyle w:val="TableParagraph"/>
              <w:rPr>
                <w:lang w:val="da-DK"/>
              </w:rPr>
            </w:pPr>
          </w:p>
        </w:tc>
        <w:tc>
          <w:tcPr>
            <w:tcW w:w="2860" w:type="dxa"/>
            <w:tcBorders>
              <w:top w:val="nil"/>
              <w:bottom w:val="nil"/>
            </w:tcBorders>
            <w:shd w:val="clear" w:color="auto" w:fill="92D050"/>
          </w:tcPr>
          <w:p w14:paraId="10773D65" w14:textId="77777777" w:rsidR="00635043" w:rsidRDefault="00644EC4">
            <w:pPr>
              <w:pStyle w:val="TableParagraph"/>
              <w:spacing w:before="1"/>
              <w:ind w:left="10"/>
              <w:rPr>
                <w:sz w:val="24"/>
              </w:rPr>
            </w:pPr>
            <w:r>
              <w:rPr>
                <w:spacing w:val="-2"/>
                <w:sz w:val="24"/>
              </w:rPr>
              <w:t>og/eller</w:t>
            </w:r>
          </w:p>
        </w:tc>
        <w:tc>
          <w:tcPr>
            <w:tcW w:w="2780" w:type="dxa"/>
            <w:tcBorders>
              <w:top w:val="nil"/>
              <w:bottom w:val="nil"/>
            </w:tcBorders>
            <w:shd w:val="clear" w:color="auto" w:fill="F9F972"/>
          </w:tcPr>
          <w:p w14:paraId="497AF7F9" w14:textId="77777777" w:rsidR="00635043" w:rsidRDefault="00644EC4">
            <w:pPr>
              <w:pStyle w:val="TableParagraph"/>
              <w:spacing w:before="1"/>
              <w:ind w:left="10"/>
              <w:rPr>
                <w:sz w:val="24"/>
              </w:rPr>
            </w:pPr>
            <w:r>
              <w:rPr>
                <w:spacing w:val="-2"/>
                <w:sz w:val="24"/>
              </w:rPr>
              <w:t>og/eller</w:t>
            </w:r>
          </w:p>
        </w:tc>
        <w:tc>
          <w:tcPr>
            <w:tcW w:w="1940" w:type="dxa"/>
            <w:tcBorders>
              <w:top w:val="nil"/>
              <w:bottom w:val="nil"/>
            </w:tcBorders>
            <w:shd w:val="clear" w:color="auto" w:fill="F99879"/>
          </w:tcPr>
          <w:p w14:paraId="0D87F2B6" w14:textId="77777777" w:rsidR="00635043" w:rsidRDefault="00635043">
            <w:pPr>
              <w:pStyle w:val="TableParagraph"/>
            </w:pPr>
          </w:p>
        </w:tc>
      </w:tr>
      <w:tr w:rsidR="00635043" w14:paraId="16AAF25C" w14:textId="77777777">
        <w:trPr>
          <w:trHeight w:val="540"/>
        </w:trPr>
        <w:tc>
          <w:tcPr>
            <w:tcW w:w="2060" w:type="dxa"/>
            <w:tcBorders>
              <w:top w:val="nil"/>
            </w:tcBorders>
          </w:tcPr>
          <w:p w14:paraId="74C0BBF9" w14:textId="77777777" w:rsidR="00635043" w:rsidRDefault="00635043">
            <w:pPr>
              <w:pStyle w:val="TableParagraph"/>
            </w:pPr>
          </w:p>
        </w:tc>
        <w:tc>
          <w:tcPr>
            <w:tcW w:w="2860" w:type="dxa"/>
            <w:tcBorders>
              <w:top w:val="nil"/>
            </w:tcBorders>
            <w:shd w:val="clear" w:color="auto" w:fill="92D050"/>
          </w:tcPr>
          <w:p w14:paraId="20F82A62" w14:textId="77777777" w:rsidR="00635043" w:rsidRDefault="00644EC4">
            <w:pPr>
              <w:pStyle w:val="TableParagraph"/>
              <w:spacing w:before="241"/>
              <w:ind w:left="10"/>
              <w:rPr>
                <w:sz w:val="24"/>
              </w:rPr>
            </w:pPr>
            <w:r>
              <w:rPr>
                <w:sz w:val="24"/>
              </w:rPr>
              <w:t>–</w:t>
            </w:r>
            <w:r>
              <w:rPr>
                <w:spacing w:val="30"/>
                <w:sz w:val="24"/>
              </w:rPr>
              <w:t xml:space="preserve">  </w:t>
            </w:r>
            <w:r>
              <w:rPr>
                <w:spacing w:val="-2"/>
                <w:sz w:val="24"/>
              </w:rPr>
              <w:t>Peroxider</w:t>
            </w:r>
          </w:p>
        </w:tc>
        <w:tc>
          <w:tcPr>
            <w:tcW w:w="2780" w:type="dxa"/>
            <w:tcBorders>
              <w:top w:val="nil"/>
            </w:tcBorders>
            <w:shd w:val="clear" w:color="auto" w:fill="F9F972"/>
          </w:tcPr>
          <w:p w14:paraId="6B7EACDE" w14:textId="77777777" w:rsidR="00635043" w:rsidRDefault="00644EC4">
            <w:pPr>
              <w:pStyle w:val="TableParagraph"/>
              <w:spacing w:before="241"/>
              <w:ind w:left="10"/>
              <w:rPr>
                <w:sz w:val="24"/>
              </w:rPr>
            </w:pPr>
            <w:r>
              <w:rPr>
                <w:spacing w:val="-2"/>
                <w:sz w:val="24"/>
              </w:rPr>
              <w:t>Peroxider</w:t>
            </w:r>
          </w:p>
        </w:tc>
        <w:tc>
          <w:tcPr>
            <w:tcW w:w="1940" w:type="dxa"/>
            <w:tcBorders>
              <w:top w:val="nil"/>
            </w:tcBorders>
            <w:shd w:val="clear" w:color="auto" w:fill="F99879"/>
          </w:tcPr>
          <w:p w14:paraId="75BAB47C" w14:textId="77777777" w:rsidR="00635043" w:rsidRDefault="00635043">
            <w:pPr>
              <w:pStyle w:val="TableParagraph"/>
            </w:pPr>
          </w:p>
        </w:tc>
      </w:tr>
      <w:tr w:rsidR="00635043" w14:paraId="696D7490" w14:textId="77777777">
        <w:trPr>
          <w:trHeight w:val="1295"/>
        </w:trPr>
        <w:tc>
          <w:tcPr>
            <w:tcW w:w="2060" w:type="dxa"/>
            <w:tcBorders>
              <w:bottom w:val="nil"/>
            </w:tcBorders>
          </w:tcPr>
          <w:p w14:paraId="372069E5" w14:textId="77777777" w:rsidR="00635043" w:rsidRDefault="00635043">
            <w:pPr>
              <w:pStyle w:val="TableParagraph"/>
              <w:spacing w:before="216"/>
              <w:rPr>
                <w:b/>
                <w:sz w:val="24"/>
              </w:rPr>
            </w:pPr>
          </w:p>
          <w:p w14:paraId="718B520D" w14:textId="77777777" w:rsidR="00635043" w:rsidRDefault="00644EC4">
            <w:pPr>
              <w:pStyle w:val="TableParagraph"/>
              <w:ind w:left="10"/>
              <w:rPr>
                <w:sz w:val="24"/>
              </w:rPr>
            </w:pPr>
            <w:r>
              <w:rPr>
                <w:spacing w:val="-2"/>
                <w:sz w:val="24"/>
              </w:rPr>
              <w:t>Farve</w:t>
            </w:r>
          </w:p>
        </w:tc>
        <w:tc>
          <w:tcPr>
            <w:tcW w:w="2860" w:type="dxa"/>
            <w:tcBorders>
              <w:bottom w:val="nil"/>
            </w:tcBorders>
            <w:shd w:val="clear" w:color="auto" w:fill="92D050"/>
          </w:tcPr>
          <w:p w14:paraId="08D7B117" w14:textId="77777777" w:rsidR="00635043" w:rsidRDefault="00644EC4">
            <w:pPr>
              <w:pStyle w:val="TableParagraph"/>
              <w:spacing w:line="264" w:lineRule="exact"/>
              <w:ind w:left="10"/>
              <w:rPr>
                <w:sz w:val="24"/>
              </w:rPr>
            </w:pPr>
            <w:r>
              <w:rPr>
                <w:sz w:val="24"/>
              </w:rPr>
              <w:t>–</w:t>
            </w:r>
            <w:r>
              <w:rPr>
                <w:spacing w:val="30"/>
                <w:sz w:val="24"/>
              </w:rPr>
              <w:t xml:space="preserve">  </w:t>
            </w:r>
            <w:r>
              <w:rPr>
                <w:sz w:val="24"/>
              </w:rPr>
              <w:t xml:space="preserve">Ikke tilsat </w:t>
            </w:r>
            <w:r>
              <w:rPr>
                <w:spacing w:val="-2"/>
                <w:sz w:val="24"/>
              </w:rPr>
              <w:t>farve</w:t>
            </w:r>
          </w:p>
          <w:p w14:paraId="55B17647" w14:textId="77777777" w:rsidR="00635043" w:rsidRDefault="00635043">
            <w:pPr>
              <w:pStyle w:val="TableParagraph"/>
              <w:spacing w:before="216"/>
              <w:rPr>
                <w:b/>
                <w:sz w:val="24"/>
              </w:rPr>
            </w:pPr>
          </w:p>
          <w:p w14:paraId="1413611B" w14:textId="77777777" w:rsidR="00635043" w:rsidRDefault="00644EC4">
            <w:pPr>
              <w:pStyle w:val="TableParagraph"/>
              <w:ind w:left="10"/>
              <w:rPr>
                <w:sz w:val="24"/>
              </w:rPr>
            </w:pPr>
            <w:r>
              <w:rPr>
                <w:spacing w:val="-2"/>
                <w:sz w:val="24"/>
              </w:rPr>
              <w:t>eller</w:t>
            </w:r>
          </w:p>
        </w:tc>
        <w:tc>
          <w:tcPr>
            <w:tcW w:w="2780" w:type="dxa"/>
            <w:tcBorders>
              <w:bottom w:val="nil"/>
            </w:tcBorders>
            <w:shd w:val="clear" w:color="auto" w:fill="F9F972"/>
          </w:tcPr>
          <w:p w14:paraId="4680FE15" w14:textId="77777777" w:rsidR="00635043" w:rsidRDefault="00644EC4">
            <w:pPr>
              <w:pStyle w:val="TableParagraph"/>
              <w:spacing w:line="264" w:lineRule="exact"/>
              <w:ind w:left="10"/>
              <w:rPr>
                <w:sz w:val="24"/>
              </w:rPr>
            </w:pPr>
            <w:r>
              <w:rPr>
                <w:sz w:val="24"/>
              </w:rPr>
              <w:t>–</w:t>
            </w:r>
            <w:r>
              <w:rPr>
                <w:spacing w:val="30"/>
                <w:sz w:val="24"/>
              </w:rPr>
              <w:t xml:space="preserve">  </w:t>
            </w:r>
            <w:r>
              <w:rPr>
                <w:sz w:val="24"/>
              </w:rPr>
              <w:t xml:space="preserve">Andre </w:t>
            </w:r>
            <w:r>
              <w:rPr>
                <w:spacing w:val="-2"/>
                <w:sz w:val="24"/>
              </w:rPr>
              <w:t>farver</w:t>
            </w:r>
          </w:p>
        </w:tc>
        <w:tc>
          <w:tcPr>
            <w:tcW w:w="1940" w:type="dxa"/>
            <w:tcBorders>
              <w:bottom w:val="nil"/>
            </w:tcBorders>
            <w:shd w:val="clear" w:color="auto" w:fill="F99879"/>
          </w:tcPr>
          <w:p w14:paraId="5DA04B16" w14:textId="77777777" w:rsidR="00635043" w:rsidRDefault="00635043">
            <w:pPr>
              <w:pStyle w:val="TableParagraph"/>
            </w:pPr>
          </w:p>
        </w:tc>
      </w:tr>
    </w:tbl>
    <w:p w14:paraId="271DB5E5" w14:textId="77777777" w:rsidR="00635043" w:rsidRDefault="00635043">
      <w:pPr>
        <w:sectPr w:rsidR="00635043">
          <w:pgSz w:w="11910" w:h="16840"/>
          <w:pgMar w:top="132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780"/>
        <w:gridCol w:w="1940"/>
      </w:tblGrid>
      <w:tr w:rsidR="00635043" w:rsidRPr="00EA5542" w14:paraId="175BAC46" w14:textId="77777777">
        <w:trPr>
          <w:trHeight w:val="2399"/>
        </w:trPr>
        <w:tc>
          <w:tcPr>
            <w:tcW w:w="2060" w:type="dxa"/>
            <w:tcBorders>
              <w:top w:val="nil"/>
            </w:tcBorders>
          </w:tcPr>
          <w:p w14:paraId="39D7D627" w14:textId="77777777" w:rsidR="00635043" w:rsidRDefault="00635043">
            <w:pPr>
              <w:pStyle w:val="TableParagraph"/>
            </w:pPr>
          </w:p>
        </w:tc>
        <w:tc>
          <w:tcPr>
            <w:tcW w:w="2860" w:type="dxa"/>
            <w:tcBorders>
              <w:top w:val="nil"/>
            </w:tcBorders>
            <w:shd w:val="clear" w:color="auto" w:fill="92D050"/>
          </w:tcPr>
          <w:p w14:paraId="283F6658" w14:textId="77777777" w:rsidR="00635043" w:rsidRPr="009E665C" w:rsidRDefault="00644EC4">
            <w:pPr>
              <w:pStyle w:val="TableParagraph"/>
              <w:numPr>
                <w:ilvl w:val="0"/>
                <w:numId w:val="46"/>
              </w:numPr>
              <w:tabs>
                <w:tab w:val="left" w:pos="310"/>
              </w:tabs>
              <w:spacing w:line="249" w:lineRule="auto"/>
              <w:ind w:right="101"/>
              <w:rPr>
                <w:sz w:val="24"/>
                <w:lang w:val="da-DK"/>
              </w:rPr>
            </w:pPr>
            <w:r w:rsidRPr="009E665C">
              <w:rPr>
                <w:sz w:val="24"/>
                <w:lang w:val="da-DK"/>
              </w:rPr>
              <w:t>EPS i hvid og EPS kan være</w:t>
            </w:r>
            <w:r w:rsidRPr="009E665C">
              <w:rPr>
                <w:spacing w:val="-10"/>
                <w:sz w:val="24"/>
                <w:lang w:val="da-DK"/>
              </w:rPr>
              <w:t xml:space="preserve"> </w:t>
            </w:r>
            <w:r w:rsidRPr="009E665C">
              <w:rPr>
                <w:sz w:val="24"/>
                <w:lang w:val="da-DK"/>
              </w:rPr>
              <w:t>tilsat</w:t>
            </w:r>
            <w:r w:rsidRPr="009E665C">
              <w:rPr>
                <w:spacing w:val="-10"/>
                <w:sz w:val="24"/>
                <w:lang w:val="da-DK"/>
              </w:rPr>
              <w:t xml:space="preserve"> </w:t>
            </w:r>
            <w:r w:rsidRPr="009E665C">
              <w:rPr>
                <w:sz w:val="24"/>
                <w:lang w:val="da-DK"/>
              </w:rPr>
              <w:t>grafit</w:t>
            </w:r>
            <w:r w:rsidRPr="009E665C">
              <w:rPr>
                <w:spacing w:val="-10"/>
                <w:sz w:val="24"/>
                <w:lang w:val="da-DK"/>
              </w:rPr>
              <w:t xml:space="preserve"> </w:t>
            </w:r>
            <w:r w:rsidRPr="009E665C">
              <w:rPr>
                <w:sz w:val="24"/>
                <w:lang w:val="da-DK"/>
              </w:rPr>
              <w:t>(grå</w:t>
            </w:r>
            <w:r w:rsidRPr="009E665C">
              <w:rPr>
                <w:spacing w:val="-10"/>
                <w:sz w:val="24"/>
                <w:lang w:val="da-DK"/>
              </w:rPr>
              <w:t xml:space="preserve"> </w:t>
            </w:r>
            <w:r w:rsidRPr="009E665C">
              <w:rPr>
                <w:sz w:val="24"/>
                <w:lang w:val="da-DK"/>
              </w:rPr>
              <w:t xml:space="preserve">far- </w:t>
            </w:r>
            <w:r w:rsidRPr="009E665C">
              <w:rPr>
                <w:spacing w:val="-4"/>
                <w:sz w:val="24"/>
                <w:lang w:val="da-DK"/>
              </w:rPr>
              <w:t>ve)</w:t>
            </w:r>
          </w:p>
          <w:p w14:paraId="2345FF15" w14:textId="77777777" w:rsidR="00635043" w:rsidRPr="009E665C" w:rsidRDefault="00635043">
            <w:pPr>
              <w:pStyle w:val="TableParagraph"/>
              <w:spacing w:before="195"/>
              <w:rPr>
                <w:b/>
                <w:sz w:val="24"/>
                <w:lang w:val="da-DK"/>
              </w:rPr>
            </w:pPr>
          </w:p>
          <w:p w14:paraId="4F579C8C" w14:textId="77777777" w:rsidR="00635043" w:rsidRDefault="00644EC4">
            <w:pPr>
              <w:pStyle w:val="TableParagraph"/>
              <w:ind w:left="10"/>
              <w:rPr>
                <w:sz w:val="24"/>
              </w:rPr>
            </w:pPr>
            <w:r>
              <w:rPr>
                <w:spacing w:val="-2"/>
                <w:sz w:val="24"/>
              </w:rPr>
              <w:t>eller</w:t>
            </w:r>
          </w:p>
          <w:p w14:paraId="6F1D917B" w14:textId="77777777" w:rsidR="00635043" w:rsidRDefault="00635043">
            <w:pPr>
              <w:pStyle w:val="TableParagraph"/>
              <w:spacing w:before="216"/>
              <w:rPr>
                <w:b/>
                <w:sz w:val="24"/>
              </w:rPr>
            </w:pPr>
          </w:p>
          <w:p w14:paraId="5C6307BB" w14:textId="77777777" w:rsidR="00635043" w:rsidRPr="009E665C" w:rsidRDefault="00644EC4">
            <w:pPr>
              <w:pStyle w:val="TableParagraph"/>
              <w:numPr>
                <w:ilvl w:val="0"/>
                <w:numId w:val="46"/>
              </w:numPr>
              <w:tabs>
                <w:tab w:val="left" w:pos="310"/>
              </w:tabs>
              <w:rPr>
                <w:sz w:val="24"/>
                <w:lang w:val="da-DK"/>
              </w:rPr>
            </w:pPr>
            <w:r w:rsidRPr="009E665C">
              <w:rPr>
                <w:sz w:val="24"/>
                <w:lang w:val="da-DK"/>
              </w:rPr>
              <w:t>EPP</w:t>
            </w:r>
            <w:r w:rsidRPr="009E665C">
              <w:rPr>
                <w:spacing w:val="-2"/>
                <w:sz w:val="24"/>
                <w:lang w:val="da-DK"/>
              </w:rPr>
              <w:t xml:space="preserve"> </w:t>
            </w:r>
            <w:r w:rsidRPr="009E665C">
              <w:rPr>
                <w:sz w:val="24"/>
                <w:lang w:val="da-DK"/>
              </w:rPr>
              <w:t>i hvid,</w:t>
            </w:r>
            <w:r w:rsidRPr="009E665C">
              <w:rPr>
                <w:spacing w:val="-1"/>
                <w:sz w:val="24"/>
                <w:lang w:val="da-DK"/>
              </w:rPr>
              <w:t xml:space="preserve"> </w:t>
            </w:r>
            <w:r w:rsidRPr="009E665C">
              <w:rPr>
                <w:sz w:val="24"/>
                <w:lang w:val="da-DK"/>
              </w:rPr>
              <w:t xml:space="preserve">grå, </w:t>
            </w:r>
            <w:r w:rsidRPr="009E665C">
              <w:rPr>
                <w:spacing w:val="-4"/>
                <w:sz w:val="24"/>
                <w:lang w:val="da-DK"/>
              </w:rPr>
              <w:t>sort</w:t>
            </w:r>
          </w:p>
        </w:tc>
        <w:tc>
          <w:tcPr>
            <w:tcW w:w="2780" w:type="dxa"/>
            <w:tcBorders>
              <w:top w:val="nil"/>
            </w:tcBorders>
            <w:shd w:val="clear" w:color="auto" w:fill="F9F972"/>
          </w:tcPr>
          <w:p w14:paraId="5E2C6813" w14:textId="77777777" w:rsidR="00635043" w:rsidRPr="009E665C" w:rsidRDefault="00635043">
            <w:pPr>
              <w:pStyle w:val="TableParagraph"/>
              <w:rPr>
                <w:lang w:val="da-DK"/>
              </w:rPr>
            </w:pPr>
          </w:p>
        </w:tc>
        <w:tc>
          <w:tcPr>
            <w:tcW w:w="1940" w:type="dxa"/>
            <w:tcBorders>
              <w:top w:val="nil"/>
            </w:tcBorders>
            <w:shd w:val="clear" w:color="auto" w:fill="F99879"/>
          </w:tcPr>
          <w:p w14:paraId="68A18441" w14:textId="77777777" w:rsidR="00635043" w:rsidRPr="009E665C" w:rsidRDefault="00635043">
            <w:pPr>
              <w:pStyle w:val="TableParagraph"/>
              <w:rPr>
                <w:lang w:val="da-DK"/>
              </w:rPr>
            </w:pPr>
          </w:p>
        </w:tc>
      </w:tr>
      <w:tr w:rsidR="00635043" w:rsidRPr="00EA5542" w14:paraId="733B94DA" w14:textId="77777777">
        <w:trPr>
          <w:trHeight w:val="5760"/>
        </w:trPr>
        <w:tc>
          <w:tcPr>
            <w:tcW w:w="2060" w:type="dxa"/>
          </w:tcPr>
          <w:p w14:paraId="32ECBA2B" w14:textId="77777777" w:rsidR="00635043" w:rsidRPr="009E665C" w:rsidRDefault="00635043">
            <w:pPr>
              <w:pStyle w:val="TableParagraph"/>
              <w:rPr>
                <w:b/>
                <w:sz w:val="24"/>
                <w:lang w:val="da-DK"/>
              </w:rPr>
            </w:pPr>
          </w:p>
          <w:p w14:paraId="3EAEDB10" w14:textId="77777777" w:rsidR="00635043" w:rsidRPr="009E665C" w:rsidRDefault="00635043">
            <w:pPr>
              <w:pStyle w:val="TableParagraph"/>
              <w:rPr>
                <w:b/>
                <w:sz w:val="24"/>
                <w:lang w:val="da-DK"/>
              </w:rPr>
            </w:pPr>
          </w:p>
          <w:p w14:paraId="5516CDAD" w14:textId="77777777" w:rsidR="00635043" w:rsidRPr="009E665C" w:rsidRDefault="00635043">
            <w:pPr>
              <w:pStyle w:val="TableParagraph"/>
              <w:rPr>
                <w:b/>
                <w:sz w:val="24"/>
                <w:lang w:val="da-DK"/>
              </w:rPr>
            </w:pPr>
          </w:p>
          <w:p w14:paraId="66DD5005" w14:textId="77777777" w:rsidR="00635043" w:rsidRPr="009E665C" w:rsidRDefault="00635043">
            <w:pPr>
              <w:pStyle w:val="TableParagraph"/>
              <w:rPr>
                <w:b/>
                <w:sz w:val="24"/>
                <w:lang w:val="da-DK"/>
              </w:rPr>
            </w:pPr>
          </w:p>
          <w:p w14:paraId="5353B86A" w14:textId="77777777" w:rsidR="00635043" w:rsidRPr="009E665C" w:rsidRDefault="00635043">
            <w:pPr>
              <w:pStyle w:val="TableParagraph"/>
              <w:rPr>
                <w:b/>
                <w:sz w:val="24"/>
                <w:lang w:val="da-DK"/>
              </w:rPr>
            </w:pPr>
          </w:p>
          <w:p w14:paraId="4DD6AA3A" w14:textId="77777777" w:rsidR="00635043" w:rsidRPr="009E665C" w:rsidRDefault="00635043">
            <w:pPr>
              <w:pStyle w:val="TableParagraph"/>
              <w:rPr>
                <w:b/>
                <w:sz w:val="24"/>
                <w:lang w:val="da-DK"/>
              </w:rPr>
            </w:pPr>
          </w:p>
          <w:p w14:paraId="3F4D463E" w14:textId="77777777" w:rsidR="00635043" w:rsidRPr="009E665C" w:rsidRDefault="00635043">
            <w:pPr>
              <w:pStyle w:val="TableParagraph"/>
              <w:rPr>
                <w:b/>
                <w:sz w:val="24"/>
                <w:lang w:val="da-DK"/>
              </w:rPr>
            </w:pPr>
          </w:p>
          <w:p w14:paraId="128C83D4" w14:textId="77777777" w:rsidR="00635043" w:rsidRPr="009E665C" w:rsidRDefault="00635043">
            <w:pPr>
              <w:pStyle w:val="TableParagraph"/>
              <w:rPr>
                <w:b/>
                <w:sz w:val="24"/>
                <w:lang w:val="da-DK"/>
              </w:rPr>
            </w:pPr>
          </w:p>
          <w:p w14:paraId="33AA248C" w14:textId="77777777" w:rsidR="00635043" w:rsidRPr="009E665C" w:rsidRDefault="00635043">
            <w:pPr>
              <w:pStyle w:val="TableParagraph"/>
              <w:spacing w:before="96"/>
              <w:rPr>
                <w:b/>
                <w:sz w:val="24"/>
                <w:lang w:val="da-DK"/>
              </w:rPr>
            </w:pPr>
          </w:p>
          <w:p w14:paraId="2148E21B" w14:textId="77777777" w:rsidR="00635043" w:rsidRDefault="00644EC4">
            <w:pPr>
              <w:pStyle w:val="TableParagraph"/>
              <w:spacing w:line="249" w:lineRule="auto"/>
              <w:ind w:left="10"/>
              <w:rPr>
                <w:sz w:val="24"/>
              </w:rPr>
            </w:pPr>
            <w:r>
              <w:rPr>
                <w:sz w:val="24"/>
              </w:rPr>
              <w:t>Trykfarve</w:t>
            </w:r>
            <w:r>
              <w:rPr>
                <w:spacing w:val="-15"/>
                <w:sz w:val="24"/>
              </w:rPr>
              <w:t xml:space="preserve"> </w:t>
            </w:r>
            <w:r>
              <w:rPr>
                <w:sz w:val="24"/>
              </w:rPr>
              <w:t>og</w:t>
            </w:r>
            <w:r>
              <w:rPr>
                <w:spacing w:val="-15"/>
                <w:sz w:val="24"/>
              </w:rPr>
              <w:t xml:space="preserve"> </w:t>
            </w:r>
            <w:r>
              <w:rPr>
                <w:sz w:val="24"/>
              </w:rPr>
              <w:t xml:space="preserve">dæk- </w:t>
            </w:r>
            <w:r>
              <w:rPr>
                <w:spacing w:val="-2"/>
                <w:sz w:val="24"/>
              </w:rPr>
              <w:t>ningsgrad</w:t>
            </w:r>
          </w:p>
        </w:tc>
        <w:tc>
          <w:tcPr>
            <w:tcW w:w="2860" w:type="dxa"/>
            <w:shd w:val="clear" w:color="auto" w:fill="92D050"/>
          </w:tcPr>
          <w:p w14:paraId="0416F815" w14:textId="77777777" w:rsidR="00635043" w:rsidRDefault="00644EC4">
            <w:pPr>
              <w:pStyle w:val="TableParagraph"/>
              <w:numPr>
                <w:ilvl w:val="0"/>
                <w:numId w:val="45"/>
              </w:numPr>
              <w:tabs>
                <w:tab w:val="left" w:pos="310"/>
              </w:tabs>
              <w:spacing w:line="667" w:lineRule="auto"/>
              <w:ind w:right="1981" w:firstLine="0"/>
              <w:rPr>
                <w:sz w:val="24"/>
              </w:rPr>
            </w:pPr>
            <w:r>
              <w:rPr>
                <w:spacing w:val="-2"/>
                <w:sz w:val="24"/>
              </w:rPr>
              <w:t>Ingen eller</w:t>
            </w:r>
          </w:p>
          <w:p w14:paraId="0038020B" w14:textId="77777777" w:rsidR="00635043" w:rsidRDefault="00644EC4">
            <w:pPr>
              <w:pStyle w:val="TableParagraph"/>
              <w:numPr>
                <w:ilvl w:val="0"/>
                <w:numId w:val="45"/>
              </w:numPr>
              <w:tabs>
                <w:tab w:val="left" w:pos="310"/>
              </w:tabs>
              <w:spacing w:line="249" w:lineRule="auto"/>
              <w:ind w:left="310" w:right="137"/>
              <w:rPr>
                <w:sz w:val="24"/>
              </w:rPr>
            </w:pPr>
            <w:r>
              <w:rPr>
                <w:sz w:val="24"/>
              </w:rPr>
              <w:t>Trykfarve</w:t>
            </w:r>
            <w:r>
              <w:rPr>
                <w:spacing w:val="-15"/>
                <w:sz w:val="24"/>
              </w:rPr>
              <w:t xml:space="preserve"> </w:t>
            </w:r>
            <w:r>
              <w:rPr>
                <w:sz w:val="24"/>
              </w:rPr>
              <w:t>følger</w:t>
            </w:r>
            <w:r>
              <w:rPr>
                <w:spacing w:val="-15"/>
                <w:sz w:val="24"/>
              </w:rPr>
              <w:t xml:space="preserve"> </w:t>
            </w:r>
            <w:r>
              <w:rPr>
                <w:sz w:val="24"/>
              </w:rPr>
              <w:t xml:space="preserve">EuPIAs </w:t>
            </w:r>
            <w:r>
              <w:rPr>
                <w:spacing w:val="-2"/>
                <w:sz w:val="24"/>
              </w:rPr>
              <w:t>liste</w:t>
            </w:r>
          </w:p>
          <w:p w14:paraId="7FB30D40" w14:textId="77777777" w:rsidR="00635043" w:rsidRDefault="00635043">
            <w:pPr>
              <w:pStyle w:val="TableParagraph"/>
              <w:spacing w:before="195"/>
              <w:rPr>
                <w:b/>
                <w:sz w:val="24"/>
              </w:rPr>
            </w:pPr>
          </w:p>
          <w:p w14:paraId="1310455E" w14:textId="77777777" w:rsidR="00635043" w:rsidRDefault="00644EC4">
            <w:pPr>
              <w:pStyle w:val="TableParagraph"/>
              <w:ind w:left="10"/>
              <w:rPr>
                <w:sz w:val="24"/>
              </w:rPr>
            </w:pPr>
            <w:r>
              <w:rPr>
                <w:spacing w:val="-2"/>
                <w:sz w:val="24"/>
              </w:rPr>
              <w:t>og/eller</w:t>
            </w:r>
          </w:p>
          <w:p w14:paraId="7241E569" w14:textId="77777777" w:rsidR="00635043" w:rsidRDefault="00635043">
            <w:pPr>
              <w:pStyle w:val="TableParagraph"/>
              <w:spacing w:before="216"/>
              <w:rPr>
                <w:b/>
                <w:sz w:val="24"/>
              </w:rPr>
            </w:pPr>
          </w:p>
          <w:p w14:paraId="650AEB2C" w14:textId="77777777" w:rsidR="00635043" w:rsidRDefault="00644EC4">
            <w:pPr>
              <w:pStyle w:val="TableParagraph"/>
              <w:numPr>
                <w:ilvl w:val="0"/>
                <w:numId w:val="45"/>
              </w:numPr>
              <w:tabs>
                <w:tab w:val="left" w:pos="310"/>
              </w:tabs>
              <w:spacing w:line="667" w:lineRule="auto"/>
              <w:ind w:right="948" w:firstLine="0"/>
              <w:rPr>
                <w:sz w:val="24"/>
              </w:rPr>
            </w:pPr>
            <w:r>
              <w:rPr>
                <w:sz w:val="24"/>
              </w:rPr>
              <w:t>Laser</w:t>
            </w:r>
            <w:r>
              <w:rPr>
                <w:spacing w:val="-15"/>
                <w:sz w:val="24"/>
              </w:rPr>
              <w:t xml:space="preserve"> </w:t>
            </w:r>
            <w:r>
              <w:rPr>
                <w:sz w:val="24"/>
              </w:rPr>
              <w:t xml:space="preserve">markering </w:t>
            </w:r>
            <w:r>
              <w:rPr>
                <w:spacing w:val="-2"/>
                <w:sz w:val="24"/>
              </w:rPr>
              <w:t>og/eller</w:t>
            </w:r>
          </w:p>
          <w:p w14:paraId="6EECE4E7" w14:textId="77777777" w:rsidR="00635043" w:rsidRPr="009E665C" w:rsidRDefault="00644EC4">
            <w:pPr>
              <w:pStyle w:val="TableParagraph"/>
              <w:numPr>
                <w:ilvl w:val="0"/>
                <w:numId w:val="45"/>
              </w:numPr>
              <w:tabs>
                <w:tab w:val="left" w:pos="310"/>
              </w:tabs>
              <w:spacing w:before="2" w:line="249" w:lineRule="auto"/>
              <w:ind w:left="310" w:right="210"/>
              <w:rPr>
                <w:sz w:val="24"/>
                <w:lang w:val="da-DK"/>
              </w:rPr>
            </w:pPr>
            <w:r w:rsidRPr="009E665C">
              <w:rPr>
                <w:sz w:val="24"/>
                <w:lang w:val="da-DK"/>
              </w:rPr>
              <w:t>Trykfarve</w:t>
            </w:r>
            <w:r w:rsidRPr="009E665C">
              <w:rPr>
                <w:spacing w:val="-15"/>
                <w:sz w:val="24"/>
                <w:lang w:val="da-DK"/>
              </w:rPr>
              <w:t xml:space="preserve"> </w:t>
            </w:r>
            <w:r w:rsidRPr="009E665C">
              <w:rPr>
                <w:sz w:val="24"/>
                <w:lang w:val="da-DK"/>
              </w:rPr>
              <w:t>under</w:t>
            </w:r>
            <w:r w:rsidRPr="009E665C">
              <w:rPr>
                <w:spacing w:val="-15"/>
                <w:sz w:val="24"/>
                <w:lang w:val="da-DK"/>
              </w:rPr>
              <w:t xml:space="preserve"> </w:t>
            </w:r>
            <w:r w:rsidRPr="009E665C">
              <w:rPr>
                <w:sz w:val="24"/>
                <w:lang w:val="da-DK"/>
              </w:rPr>
              <w:t>25</w:t>
            </w:r>
            <w:r w:rsidRPr="009E665C">
              <w:rPr>
                <w:spacing w:val="-15"/>
                <w:sz w:val="24"/>
                <w:lang w:val="da-DK"/>
              </w:rPr>
              <w:t xml:space="preserve"> </w:t>
            </w:r>
            <w:r w:rsidRPr="009E665C">
              <w:rPr>
                <w:sz w:val="24"/>
                <w:lang w:val="da-DK"/>
              </w:rPr>
              <w:t>pro- cent dækning af ydre</w:t>
            </w:r>
          </w:p>
          <w:p w14:paraId="11165DAB" w14:textId="77777777" w:rsidR="00635043" w:rsidRDefault="00644EC4">
            <w:pPr>
              <w:pStyle w:val="TableParagraph"/>
              <w:spacing w:before="2"/>
              <w:ind w:left="310"/>
              <w:rPr>
                <w:sz w:val="24"/>
              </w:rPr>
            </w:pPr>
            <w:r>
              <w:rPr>
                <w:spacing w:val="-2"/>
                <w:sz w:val="24"/>
              </w:rPr>
              <w:t>overflade</w:t>
            </w:r>
          </w:p>
        </w:tc>
        <w:tc>
          <w:tcPr>
            <w:tcW w:w="2780" w:type="dxa"/>
            <w:shd w:val="clear" w:color="auto" w:fill="F9F972"/>
          </w:tcPr>
          <w:p w14:paraId="22142464"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Trykfarve</w:t>
            </w:r>
            <w:r w:rsidRPr="009E665C">
              <w:rPr>
                <w:spacing w:val="-8"/>
                <w:sz w:val="24"/>
                <w:lang w:val="da-DK"/>
              </w:rPr>
              <w:t xml:space="preserve"> </w:t>
            </w:r>
            <w:r w:rsidRPr="009E665C">
              <w:rPr>
                <w:sz w:val="24"/>
                <w:lang w:val="da-DK"/>
              </w:rPr>
              <w:t>under</w:t>
            </w:r>
            <w:r w:rsidRPr="009E665C">
              <w:rPr>
                <w:spacing w:val="-8"/>
                <w:sz w:val="24"/>
                <w:lang w:val="da-DK"/>
              </w:rPr>
              <w:t xml:space="preserve"> </w:t>
            </w:r>
            <w:r w:rsidRPr="009E665C">
              <w:rPr>
                <w:sz w:val="24"/>
                <w:lang w:val="da-DK"/>
              </w:rPr>
              <w:t>50</w:t>
            </w:r>
            <w:r w:rsidRPr="009E665C">
              <w:rPr>
                <w:spacing w:val="-8"/>
                <w:sz w:val="24"/>
                <w:lang w:val="da-DK"/>
              </w:rPr>
              <w:t xml:space="preserve"> </w:t>
            </w:r>
            <w:r w:rsidRPr="009E665C">
              <w:rPr>
                <w:sz w:val="24"/>
                <w:lang w:val="da-DK"/>
              </w:rPr>
              <w:t xml:space="preserve">pro- cent dækning af ydre </w:t>
            </w:r>
            <w:r w:rsidRPr="009E665C">
              <w:rPr>
                <w:spacing w:val="-2"/>
                <w:sz w:val="24"/>
                <w:lang w:val="da-DK"/>
              </w:rPr>
              <w:t>overflade</w:t>
            </w:r>
          </w:p>
        </w:tc>
        <w:tc>
          <w:tcPr>
            <w:tcW w:w="1940" w:type="dxa"/>
            <w:shd w:val="clear" w:color="auto" w:fill="F99879"/>
          </w:tcPr>
          <w:p w14:paraId="79C4DDCD" w14:textId="77777777" w:rsidR="00635043" w:rsidRPr="009E665C" w:rsidRDefault="00644EC4">
            <w:pPr>
              <w:pStyle w:val="TableParagraph"/>
              <w:numPr>
                <w:ilvl w:val="0"/>
                <w:numId w:val="44"/>
              </w:numPr>
              <w:tabs>
                <w:tab w:val="left" w:pos="310"/>
              </w:tabs>
              <w:spacing w:line="249" w:lineRule="auto"/>
              <w:ind w:right="155"/>
              <w:rPr>
                <w:sz w:val="24"/>
                <w:lang w:val="da-DK"/>
              </w:rPr>
            </w:pPr>
            <w:r w:rsidRPr="009E665C">
              <w:rPr>
                <w:sz w:val="24"/>
                <w:lang w:val="da-DK"/>
              </w:rPr>
              <w:t>Trykfarve</w:t>
            </w:r>
            <w:r w:rsidRPr="009E665C">
              <w:rPr>
                <w:spacing w:val="-5"/>
                <w:sz w:val="24"/>
                <w:lang w:val="da-DK"/>
              </w:rPr>
              <w:t xml:space="preserve"> </w:t>
            </w:r>
            <w:r w:rsidRPr="009E665C">
              <w:rPr>
                <w:sz w:val="24"/>
                <w:lang w:val="da-DK"/>
              </w:rPr>
              <w:t xml:space="preserve">som ikke følger </w:t>
            </w:r>
            <w:r w:rsidRPr="009E665C">
              <w:rPr>
                <w:spacing w:val="-5"/>
                <w:sz w:val="24"/>
                <w:lang w:val="da-DK"/>
              </w:rPr>
              <w:t>Eu-</w:t>
            </w:r>
          </w:p>
          <w:p w14:paraId="107DFAA3" w14:textId="77777777" w:rsidR="00635043" w:rsidRDefault="00644EC4">
            <w:pPr>
              <w:pStyle w:val="TableParagraph"/>
              <w:spacing w:line="667" w:lineRule="auto"/>
              <w:ind w:left="10" w:right="664" w:firstLine="300"/>
              <w:rPr>
                <w:sz w:val="24"/>
              </w:rPr>
            </w:pPr>
            <w:r>
              <w:rPr>
                <w:sz w:val="24"/>
              </w:rPr>
              <w:t>PIAs</w:t>
            </w:r>
            <w:r>
              <w:rPr>
                <w:spacing w:val="-15"/>
                <w:sz w:val="24"/>
              </w:rPr>
              <w:t xml:space="preserve"> </w:t>
            </w:r>
            <w:r>
              <w:rPr>
                <w:sz w:val="24"/>
              </w:rPr>
              <w:t xml:space="preserve">liste </w:t>
            </w:r>
            <w:r>
              <w:rPr>
                <w:spacing w:val="-2"/>
                <w:sz w:val="24"/>
              </w:rPr>
              <w:t>eller</w:t>
            </w:r>
          </w:p>
          <w:p w14:paraId="4C04E7C0" w14:textId="77777777" w:rsidR="00635043" w:rsidRPr="009E665C" w:rsidRDefault="00644EC4">
            <w:pPr>
              <w:pStyle w:val="TableParagraph"/>
              <w:numPr>
                <w:ilvl w:val="0"/>
                <w:numId w:val="44"/>
              </w:numPr>
              <w:tabs>
                <w:tab w:val="left" w:pos="310"/>
              </w:tabs>
              <w:spacing w:line="249" w:lineRule="auto"/>
              <w:ind w:right="48"/>
              <w:rPr>
                <w:sz w:val="24"/>
                <w:lang w:val="da-DK"/>
              </w:rPr>
            </w:pPr>
            <w:r w:rsidRPr="009E665C">
              <w:rPr>
                <w:sz w:val="24"/>
                <w:lang w:val="da-DK"/>
              </w:rPr>
              <w:t>Trykfarve lig med eller over 50</w:t>
            </w:r>
            <w:r w:rsidRPr="009E665C">
              <w:rPr>
                <w:spacing w:val="-15"/>
                <w:sz w:val="24"/>
                <w:lang w:val="da-DK"/>
              </w:rPr>
              <w:t xml:space="preserve"> </w:t>
            </w:r>
            <w:r w:rsidRPr="009E665C">
              <w:rPr>
                <w:sz w:val="24"/>
                <w:lang w:val="da-DK"/>
              </w:rPr>
              <w:t>procent</w:t>
            </w:r>
            <w:r w:rsidRPr="009E665C">
              <w:rPr>
                <w:spacing w:val="-15"/>
                <w:sz w:val="24"/>
                <w:lang w:val="da-DK"/>
              </w:rPr>
              <w:t xml:space="preserve"> </w:t>
            </w:r>
            <w:r w:rsidRPr="009E665C">
              <w:rPr>
                <w:sz w:val="24"/>
                <w:lang w:val="da-DK"/>
              </w:rPr>
              <w:t xml:space="preserve">dæk- ning af ydre </w:t>
            </w:r>
            <w:r w:rsidRPr="009E665C">
              <w:rPr>
                <w:spacing w:val="-2"/>
                <w:sz w:val="24"/>
                <w:lang w:val="da-DK"/>
              </w:rPr>
              <w:t>overflade</w:t>
            </w:r>
          </w:p>
        </w:tc>
      </w:tr>
    </w:tbl>
    <w:p w14:paraId="4FCA62CF" w14:textId="77777777" w:rsidR="00635043" w:rsidRPr="009E665C" w:rsidRDefault="00635043">
      <w:pPr>
        <w:pStyle w:val="Brdtekst"/>
        <w:spacing w:before="19"/>
        <w:ind w:left="0"/>
        <w:jc w:val="left"/>
        <w:rPr>
          <w:b/>
          <w:lang w:val="da-DK"/>
        </w:rPr>
      </w:pPr>
    </w:p>
    <w:p w14:paraId="223D8388" w14:textId="77777777" w:rsidR="00635043" w:rsidRDefault="00644EC4">
      <w:pPr>
        <w:ind w:left="110"/>
        <w:rPr>
          <w:b/>
          <w:sz w:val="24"/>
        </w:rPr>
      </w:pPr>
      <w:r>
        <w:rPr>
          <w:b/>
          <w:sz w:val="24"/>
        </w:rPr>
        <w:t>Integreret</w:t>
      </w:r>
      <w:r>
        <w:rPr>
          <w:b/>
          <w:spacing w:val="-10"/>
          <w:sz w:val="24"/>
        </w:rPr>
        <w:t xml:space="preserve"> </w:t>
      </w:r>
      <w:r>
        <w:rPr>
          <w:b/>
          <w:spacing w:val="-2"/>
          <w:sz w:val="24"/>
        </w:rPr>
        <w:t>komponent</w:t>
      </w:r>
    </w:p>
    <w:p w14:paraId="2CEBB433"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800"/>
        <w:gridCol w:w="1920"/>
      </w:tblGrid>
      <w:tr w:rsidR="00635043" w14:paraId="1FB70FD9" w14:textId="77777777">
        <w:trPr>
          <w:trHeight w:val="288"/>
        </w:trPr>
        <w:tc>
          <w:tcPr>
            <w:tcW w:w="2060" w:type="dxa"/>
          </w:tcPr>
          <w:p w14:paraId="696CE06B" w14:textId="77777777" w:rsidR="00635043" w:rsidRDefault="00635043">
            <w:pPr>
              <w:pStyle w:val="TableParagraph"/>
              <w:rPr>
                <w:sz w:val="20"/>
              </w:rPr>
            </w:pPr>
          </w:p>
        </w:tc>
        <w:tc>
          <w:tcPr>
            <w:tcW w:w="2860" w:type="dxa"/>
            <w:shd w:val="clear" w:color="auto" w:fill="92D050"/>
          </w:tcPr>
          <w:p w14:paraId="10EA4530"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800" w:type="dxa"/>
            <w:shd w:val="clear" w:color="auto" w:fill="F9F972"/>
          </w:tcPr>
          <w:p w14:paraId="066CED86"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20" w:type="dxa"/>
            <w:shd w:val="clear" w:color="auto" w:fill="F99879"/>
          </w:tcPr>
          <w:p w14:paraId="1BE0F22B"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179DE74E" w14:textId="77777777">
        <w:trPr>
          <w:trHeight w:val="3695"/>
        </w:trPr>
        <w:tc>
          <w:tcPr>
            <w:tcW w:w="2060" w:type="dxa"/>
            <w:tcBorders>
              <w:bottom w:val="nil"/>
            </w:tcBorders>
          </w:tcPr>
          <w:p w14:paraId="4CE7C276" w14:textId="77777777" w:rsidR="00635043" w:rsidRDefault="00635043">
            <w:pPr>
              <w:pStyle w:val="TableParagraph"/>
              <w:rPr>
                <w:b/>
                <w:sz w:val="24"/>
              </w:rPr>
            </w:pPr>
          </w:p>
          <w:p w14:paraId="721BFF68" w14:textId="77777777" w:rsidR="00635043" w:rsidRDefault="00635043">
            <w:pPr>
              <w:pStyle w:val="TableParagraph"/>
              <w:rPr>
                <w:b/>
                <w:sz w:val="24"/>
              </w:rPr>
            </w:pPr>
          </w:p>
          <w:p w14:paraId="3722311E" w14:textId="77777777" w:rsidR="00635043" w:rsidRDefault="00635043">
            <w:pPr>
              <w:pStyle w:val="TableParagraph"/>
              <w:rPr>
                <w:b/>
                <w:sz w:val="24"/>
              </w:rPr>
            </w:pPr>
          </w:p>
          <w:p w14:paraId="35C31AF3" w14:textId="77777777" w:rsidR="00635043" w:rsidRDefault="00635043">
            <w:pPr>
              <w:pStyle w:val="TableParagraph"/>
              <w:rPr>
                <w:b/>
                <w:sz w:val="24"/>
              </w:rPr>
            </w:pPr>
          </w:p>
          <w:p w14:paraId="18EDA7F5" w14:textId="77777777" w:rsidR="00635043" w:rsidRDefault="00635043">
            <w:pPr>
              <w:pStyle w:val="TableParagraph"/>
              <w:rPr>
                <w:b/>
                <w:sz w:val="24"/>
              </w:rPr>
            </w:pPr>
          </w:p>
          <w:p w14:paraId="70512703" w14:textId="77777777" w:rsidR="00635043" w:rsidRDefault="00635043">
            <w:pPr>
              <w:pStyle w:val="TableParagraph"/>
              <w:spacing w:before="36"/>
              <w:rPr>
                <w:b/>
                <w:sz w:val="24"/>
              </w:rPr>
            </w:pPr>
          </w:p>
          <w:p w14:paraId="74528317" w14:textId="77777777" w:rsidR="00635043" w:rsidRDefault="00644EC4">
            <w:pPr>
              <w:pStyle w:val="TableParagraph"/>
              <w:ind w:left="10"/>
              <w:rPr>
                <w:sz w:val="24"/>
              </w:rPr>
            </w:pPr>
            <w:r>
              <w:rPr>
                <w:spacing w:val="-4"/>
                <w:sz w:val="24"/>
              </w:rPr>
              <w:t>Alle</w:t>
            </w:r>
          </w:p>
        </w:tc>
        <w:tc>
          <w:tcPr>
            <w:tcW w:w="2860" w:type="dxa"/>
            <w:tcBorders>
              <w:bottom w:val="nil"/>
            </w:tcBorders>
            <w:shd w:val="clear" w:color="auto" w:fill="92D050"/>
          </w:tcPr>
          <w:p w14:paraId="1C7C03DE" w14:textId="77777777" w:rsidR="00635043" w:rsidRDefault="00644EC4">
            <w:pPr>
              <w:pStyle w:val="TableParagraph"/>
              <w:numPr>
                <w:ilvl w:val="0"/>
                <w:numId w:val="43"/>
              </w:numPr>
              <w:tabs>
                <w:tab w:val="left" w:pos="310"/>
              </w:tabs>
              <w:spacing w:line="249" w:lineRule="auto"/>
              <w:ind w:right="195"/>
              <w:rPr>
                <w:sz w:val="24"/>
              </w:rPr>
            </w:pPr>
            <w:r>
              <w:rPr>
                <w:sz w:val="24"/>
              </w:rPr>
              <w:t>Ingen</w:t>
            </w:r>
            <w:r>
              <w:rPr>
                <w:spacing w:val="-15"/>
                <w:sz w:val="24"/>
              </w:rPr>
              <w:t xml:space="preserve"> </w:t>
            </w:r>
            <w:r>
              <w:rPr>
                <w:sz w:val="24"/>
              </w:rPr>
              <w:t>integreret</w:t>
            </w:r>
            <w:r>
              <w:rPr>
                <w:spacing w:val="-15"/>
                <w:sz w:val="24"/>
              </w:rPr>
              <w:t xml:space="preserve"> </w:t>
            </w:r>
            <w:r>
              <w:rPr>
                <w:sz w:val="24"/>
              </w:rPr>
              <w:t xml:space="preserve">kompo- </w:t>
            </w:r>
            <w:r>
              <w:rPr>
                <w:spacing w:val="-4"/>
                <w:sz w:val="24"/>
              </w:rPr>
              <w:t>nent</w:t>
            </w:r>
          </w:p>
          <w:p w14:paraId="5CAD0E86" w14:textId="77777777" w:rsidR="00635043" w:rsidRDefault="00635043">
            <w:pPr>
              <w:pStyle w:val="TableParagraph"/>
              <w:spacing w:before="194"/>
              <w:rPr>
                <w:b/>
                <w:sz w:val="24"/>
              </w:rPr>
            </w:pPr>
          </w:p>
          <w:p w14:paraId="76131154" w14:textId="77777777" w:rsidR="00635043" w:rsidRDefault="00644EC4">
            <w:pPr>
              <w:pStyle w:val="TableParagraph"/>
              <w:ind w:left="10"/>
              <w:rPr>
                <w:sz w:val="24"/>
              </w:rPr>
            </w:pPr>
            <w:r>
              <w:rPr>
                <w:spacing w:val="-2"/>
                <w:sz w:val="24"/>
              </w:rPr>
              <w:t>eller</w:t>
            </w:r>
          </w:p>
          <w:p w14:paraId="548CBDDF" w14:textId="77777777" w:rsidR="00635043" w:rsidRDefault="00635043">
            <w:pPr>
              <w:pStyle w:val="TableParagraph"/>
              <w:spacing w:before="216"/>
              <w:rPr>
                <w:b/>
                <w:sz w:val="24"/>
              </w:rPr>
            </w:pPr>
          </w:p>
          <w:p w14:paraId="365D05AE" w14:textId="77777777" w:rsidR="00635043" w:rsidRPr="009E665C" w:rsidRDefault="00644EC4">
            <w:pPr>
              <w:pStyle w:val="TableParagraph"/>
              <w:numPr>
                <w:ilvl w:val="0"/>
                <w:numId w:val="43"/>
              </w:numPr>
              <w:tabs>
                <w:tab w:val="left" w:pos="310"/>
              </w:tabs>
              <w:spacing w:line="249" w:lineRule="auto"/>
              <w:ind w:right="161"/>
              <w:rPr>
                <w:sz w:val="24"/>
                <w:lang w:val="da-DK"/>
              </w:rPr>
            </w:pPr>
            <w:r w:rsidRPr="009E665C">
              <w:rPr>
                <w:sz w:val="24"/>
                <w:lang w:val="da-DK"/>
              </w:rPr>
              <w:t>Materiale</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samme</w:t>
            </w:r>
            <w:r w:rsidRPr="009E665C">
              <w:rPr>
                <w:spacing w:val="-13"/>
                <w:sz w:val="24"/>
                <w:lang w:val="da-DK"/>
              </w:rPr>
              <w:t xml:space="preserve"> </w:t>
            </w:r>
            <w:r w:rsidRPr="009E665C">
              <w:rPr>
                <w:sz w:val="24"/>
                <w:lang w:val="da-DK"/>
              </w:rPr>
              <w:t>som hovedkomponent: EPS (PS) eller EPP (PP)</w:t>
            </w:r>
          </w:p>
        </w:tc>
        <w:tc>
          <w:tcPr>
            <w:tcW w:w="2800" w:type="dxa"/>
            <w:tcBorders>
              <w:bottom w:val="nil"/>
            </w:tcBorders>
            <w:shd w:val="clear" w:color="auto" w:fill="F9F972"/>
          </w:tcPr>
          <w:p w14:paraId="29AFACBE" w14:textId="77777777" w:rsidR="00635043" w:rsidRDefault="00644EC4">
            <w:pPr>
              <w:pStyle w:val="TableParagraph"/>
              <w:numPr>
                <w:ilvl w:val="0"/>
                <w:numId w:val="42"/>
              </w:numPr>
              <w:tabs>
                <w:tab w:val="left" w:pos="310"/>
              </w:tabs>
              <w:spacing w:line="249" w:lineRule="auto"/>
              <w:ind w:right="135"/>
              <w:rPr>
                <w:sz w:val="24"/>
              </w:rPr>
            </w:pPr>
            <w:r>
              <w:rPr>
                <w:sz w:val="24"/>
              </w:rPr>
              <w:t>Ingen</w:t>
            </w:r>
            <w:r>
              <w:rPr>
                <w:spacing w:val="-15"/>
                <w:sz w:val="24"/>
              </w:rPr>
              <w:t xml:space="preserve"> </w:t>
            </w:r>
            <w:r>
              <w:rPr>
                <w:sz w:val="24"/>
              </w:rPr>
              <w:t>integreret</w:t>
            </w:r>
            <w:r>
              <w:rPr>
                <w:spacing w:val="-15"/>
                <w:sz w:val="24"/>
              </w:rPr>
              <w:t xml:space="preserve"> </w:t>
            </w:r>
            <w:r>
              <w:rPr>
                <w:sz w:val="24"/>
              </w:rPr>
              <w:t xml:space="preserve">kompo- </w:t>
            </w:r>
            <w:r>
              <w:rPr>
                <w:spacing w:val="-4"/>
                <w:sz w:val="24"/>
              </w:rPr>
              <w:t>nent</w:t>
            </w:r>
          </w:p>
          <w:p w14:paraId="5382C845" w14:textId="77777777" w:rsidR="00635043" w:rsidRDefault="00635043">
            <w:pPr>
              <w:pStyle w:val="TableParagraph"/>
              <w:spacing w:before="194"/>
              <w:rPr>
                <w:b/>
                <w:sz w:val="24"/>
              </w:rPr>
            </w:pPr>
          </w:p>
          <w:p w14:paraId="5B49D156" w14:textId="77777777" w:rsidR="00635043" w:rsidRDefault="00644EC4">
            <w:pPr>
              <w:pStyle w:val="TableParagraph"/>
              <w:ind w:left="10"/>
              <w:rPr>
                <w:sz w:val="24"/>
              </w:rPr>
            </w:pPr>
            <w:r>
              <w:rPr>
                <w:spacing w:val="-2"/>
                <w:sz w:val="24"/>
              </w:rPr>
              <w:t>eller</w:t>
            </w:r>
          </w:p>
          <w:p w14:paraId="39F0BB04" w14:textId="77777777" w:rsidR="00635043" w:rsidRDefault="00635043">
            <w:pPr>
              <w:pStyle w:val="TableParagraph"/>
              <w:spacing w:before="216"/>
              <w:rPr>
                <w:b/>
                <w:sz w:val="24"/>
              </w:rPr>
            </w:pPr>
          </w:p>
          <w:p w14:paraId="63435C12" w14:textId="77777777" w:rsidR="00635043" w:rsidRPr="009E665C" w:rsidRDefault="00644EC4">
            <w:pPr>
              <w:pStyle w:val="TableParagraph"/>
              <w:numPr>
                <w:ilvl w:val="0"/>
                <w:numId w:val="42"/>
              </w:numPr>
              <w:tabs>
                <w:tab w:val="left" w:pos="310"/>
              </w:tabs>
              <w:spacing w:line="249" w:lineRule="auto"/>
              <w:ind w:right="101"/>
              <w:rPr>
                <w:sz w:val="24"/>
                <w:lang w:val="da-DK"/>
              </w:rPr>
            </w:pPr>
            <w:r w:rsidRPr="009E665C">
              <w:rPr>
                <w:sz w:val="24"/>
                <w:lang w:val="da-DK"/>
              </w:rPr>
              <w:t>Materiale</w:t>
            </w:r>
            <w:r w:rsidRPr="009E665C">
              <w:rPr>
                <w:spacing w:val="-13"/>
                <w:sz w:val="24"/>
                <w:lang w:val="da-DK"/>
              </w:rPr>
              <w:t xml:space="preserve"> </w:t>
            </w:r>
            <w:r w:rsidRPr="009E665C">
              <w:rPr>
                <w:sz w:val="24"/>
                <w:lang w:val="da-DK"/>
              </w:rPr>
              <w:t>er</w:t>
            </w:r>
            <w:r w:rsidRPr="009E665C">
              <w:rPr>
                <w:spacing w:val="-13"/>
                <w:sz w:val="24"/>
                <w:lang w:val="da-DK"/>
              </w:rPr>
              <w:t xml:space="preserve"> </w:t>
            </w:r>
            <w:r w:rsidRPr="009E665C">
              <w:rPr>
                <w:sz w:val="24"/>
                <w:lang w:val="da-DK"/>
              </w:rPr>
              <w:t>samme</w:t>
            </w:r>
            <w:r w:rsidRPr="009E665C">
              <w:rPr>
                <w:spacing w:val="-13"/>
                <w:sz w:val="24"/>
                <w:lang w:val="da-DK"/>
              </w:rPr>
              <w:t xml:space="preserve"> </w:t>
            </w:r>
            <w:r w:rsidRPr="009E665C">
              <w:rPr>
                <w:sz w:val="24"/>
                <w:lang w:val="da-DK"/>
              </w:rPr>
              <w:t>som hovedkomponent: EPS (PS) eller EPP (PP)</w:t>
            </w:r>
          </w:p>
          <w:p w14:paraId="2A3013A7" w14:textId="77777777" w:rsidR="00635043" w:rsidRPr="009E665C" w:rsidRDefault="00635043">
            <w:pPr>
              <w:pStyle w:val="TableParagraph"/>
              <w:spacing w:before="207"/>
              <w:rPr>
                <w:b/>
                <w:sz w:val="24"/>
                <w:lang w:val="da-DK"/>
              </w:rPr>
            </w:pPr>
          </w:p>
          <w:p w14:paraId="116EC3D7" w14:textId="77777777" w:rsidR="00635043" w:rsidRDefault="00644EC4">
            <w:pPr>
              <w:pStyle w:val="TableParagraph"/>
              <w:ind w:left="10"/>
              <w:rPr>
                <w:sz w:val="24"/>
              </w:rPr>
            </w:pPr>
            <w:r>
              <w:rPr>
                <w:spacing w:val="-2"/>
                <w:sz w:val="24"/>
              </w:rPr>
              <w:t>og/eller</w:t>
            </w:r>
          </w:p>
        </w:tc>
        <w:tc>
          <w:tcPr>
            <w:tcW w:w="1920" w:type="dxa"/>
            <w:tcBorders>
              <w:bottom w:val="nil"/>
            </w:tcBorders>
            <w:shd w:val="clear" w:color="auto" w:fill="F99879"/>
          </w:tcPr>
          <w:p w14:paraId="615BBE3C" w14:textId="77777777" w:rsidR="00635043" w:rsidRDefault="00644EC4">
            <w:pPr>
              <w:pStyle w:val="TableParagraph"/>
              <w:spacing w:line="249" w:lineRule="auto"/>
              <w:ind w:left="310" w:hanging="300"/>
              <w:rPr>
                <w:sz w:val="24"/>
              </w:rPr>
            </w:pPr>
            <w:r>
              <w:rPr>
                <w:sz w:val="24"/>
              </w:rPr>
              <w:t>–</w:t>
            </w:r>
            <w:r>
              <w:rPr>
                <w:spacing w:val="80"/>
                <w:sz w:val="24"/>
              </w:rPr>
              <w:t xml:space="preserve"> </w:t>
            </w:r>
            <w:r>
              <w:rPr>
                <w:sz w:val="24"/>
              </w:rPr>
              <w:t>Andre</w:t>
            </w:r>
            <w:r>
              <w:rPr>
                <w:spacing w:val="-10"/>
                <w:sz w:val="24"/>
              </w:rPr>
              <w:t xml:space="preserve"> </w:t>
            </w:r>
            <w:r>
              <w:rPr>
                <w:sz w:val="24"/>
              </w:rPr>
              <w:t xml:space="preserve">materia- </w:t>
            </w:r>
            <w:r>
              <w:rPr>
                <w:spacing w:val="-4"/>
                <w:sz w:val="24"/>
              </w:rPr>
              <w:t>ler</w:t>
            </w:r>
          </w:p>
        </w:tc>
      </w:tr>
    </w:tbl>
    <w:p w14:paraId="1FBF5735" w14:textId="77777777" w:rsidR="00635043" w:rsidRDefault="00635043">
      <w:pPr>
        <w:spacing w:line="249" w:lineRule="auto"/>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800"/>
        <w:gridCol w:w="1920"/>
      </w:tblGrid>
      <w:tr w:rsidR="00635043" w14:paraId="4D75F117" w14:textId="77777777">
        <w:trPr>
          <w:trHeight w:val="1715"/>
        </w:trPr>
        <w:tc>
          <w:tcPr>
            <w:tcW w:w="2060" w:type="dxa"/>
            <w:tcBorders>
              <w:top w:val="nil"/>
            </w:tcBorders>
          </w:tcPr>
          <w:p w14:paraId="0A8144C1" w14:textId="77777777" w:rsidR="00635043" w:rsidRDefault="00635043">
            <w:pPr>
              <w:pStyle w:val="TableParagraph"/>
            </w:pPr>
          </w:p>
        </w:tc>
        <w:tc>
          <w:tcPr>
            <w:tcW w:w="2860" w:type="dxa"/>
            <w:tcBorders>
              <w:top w:val="nil"/>
            </w:tcBorders>
            <w:shd w:val="clear" w:color="auto" w:fill="92D050"/>
          </w:tcPr>
          <w:p w14:paraId="1C3751F1" w14:textId="77777777" w:rsidR="00635043" w:rsidRDefault="00635043">
            <w:pPr>
              <w:pStyle w:val="TableParagraph"/>
            </w:pPr>
          </w:p>
        </w:tc>
        <w:tc>
          <w:tcPr>
            <w:tcW w:w="2800" w:type="dxa"/>
            <w:tcBorders>
              <w:top w:val="nil"/>
            </w:tcBorders>
            <w:shd w:val="clear" w:color="auto" w:fill="F9F972"/>
          </w:tcPr>
          <w:p w14:paraId="114F5C60" w14:textId="77777777" w:rsidR="00635043" w:rsidRDefault="00644EC4">
            <w:pPr>
              <w:pStyle w:val="TableParagraph"/>
              <w:spacing w:line="264" w:lineRule="exact"/>
              <w:ind w:left="10"/>
              <w:rPr>
                <w:sz w:val="24"/>
              </w:rPr>
            </w:pPr>
            <w:r>
              <w:rPr>
                <w:sz w:val="24"/>
              </w:rPr>
              <w:t>–</w:t>
            </w:r>
            <w:r>
              <w:rPr>
                <w:spacing w:val="30"/>
                <w:sz w:val="24"/>
              </w:rPr>
              <w:t xml:space="preserve">  </w:t>
            </w:r>
            <w:r>
              <w:rPr>
                <w:sz w:val="24"/>
              </w:rPr>
              <w:t xml:space="preserve">Etiket i </w:t>
            </w:r>
            <w:r>
              <w:rPr>
                <w:spacing w:val="-5"/>
                <w:sz w:val="24"/>
              </w:rPr>
              <w:t>PP</w:t>
            </w:r>
          </w:p>
        </w:tc>
        <w:tc>
          <w:tcPr>
            <w:tcW w:w="1920" w:type="dxa"/>
            <w:tcBorders>
              <w:top w:val="nil"/>
            </w:tcBorders>
            <w:shd w:val="clear" w:color="auto" w:fill="F99879"/>
          </w:tcPr>
          <w:p w14:paraId="2C978FD7" w14:textId="77777777" w:rsidR="00635043" w:rsidRDefault="00635043">
            <w:pPr>
              <w:pStyle w:val="TableParagraph"/>
            </w:pPr>
          </w:p>
        </w:tc>
      </w:tr>
    </w:tbl>
    <w:p w14:paraId="40AECBDC" w14:textId="77777777" w:rsidR="00635043" w:rsidRDefault="00635043">
      <w:pPr>
        <w:pStyle w:val="Brdtekst"/>
        <w:spacing w:before="18"/>
        <w:ind w:left="0"/>
        <w:jc w:val="left"/>
        <w:rPr>
          <w:b/>
        </w:rPr>
      </w:pPr>
    </w:p>
    <w:p w14:paraId="0CCF7BDC" w14:textId="77777777" w:rsidR="00635043" w:rsidRDefault="00644EC4">
      <w:pPr>
        <w:ind w:left="110"/>
        <w:rPr>
          <w:b/>
          <w:sz w:val="24"/>
        </w:rPr>
      </w:pPr>
      <w:r>
        <w:rPr>
          <w:b/>
          <w:sz w:val="24"/>
        </w:rPr>
        <w:t>Hovedkomponent</w:t>
      </w:r>
      <w:r>
        <w:rPr>
          <w:b/>
          <w:spacing w:val="-4"/>
          <w:sz w:val="24"/>
        </w:rPr>
        <w:t xml:space="preserve"> </w:t>
      </w:r>
      <w:r>
        <w:rPr>
          <w:b/>
          <w:sz w:val="24"/>
        </w:rPr>
        <w:t>og</w:t>
      </w:r>
      <w:r>
        <w:rPr>
          <w:b/>
          <w:spacing w:val="-3"/>
          <w:sz w:val="24"/>
        </w:rPr>
        <w:t xml:space="preserve"> </w:t>
      </w:r>
      <w:r>
        <w:rPr>
          <w:b/>
          <w:sz w:val="24"/>
        </w:rPr>
        <w:t>integreret</w:t>
      </w:r>
      <w:r>
        <w:rPr>
          <w:b/>
          <w:spacing w:val="-3"/>
          <w:sz w:val="24"/>
        </w:rPr>
        <w:t xml:space="preserve"> </w:t>
      </w:r>
      <w:r>
        <w:rPr>
          <w:b/>
          <w:spacing w:val="-2"/>
          <w:sz w:val="24"/>
        </w:rPr>
        <w:t>komponent</w:t>
      </w:r>
    </w:p>
    <w:p w14:paraId="0ECF5E99"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80"/>
        <w:gridCol w:w="2820"/>
        <w:gridCol w:w="2840"/>
        <w:gridCol w:w="1900"/>
      </w:tblGrid>
      <w:tr w:rsidR="00635043" w14:paraId="07683033" w14:textId="77777777">
        <w:trPr>
          <w:trHeight w:val="287"/>
        </w:trPr>
        <w:tc>
          <w:tcPr>
            <w:tcW w:w="2080" w:type="dxa"/>
          </w:tcPr>
          <w:p w14:paraId="446CC57C" w14:textId="77777777" w:rsidR="00635043" w:rsidRDefault="00635043">
            <w:pPr>
              <w:pStyle w:val="TableParagraph"/>
              <w:rPr>
                <w:sz w:val="20"/>
              </w:rPr>
            </w:pPr>
          </w:p>
        </w:tc>
        <w:tc>
          <w:tcPr>
            <w:tcW w:w="2820" w:type="dxa"/>
            <w:shd w:val="clear" w:color="auto" w:fill="92D050"/>
          </w:tcPr>
          <w:p w14:paraId="1BE0FED7"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840" w:type="dxa"/>
            <w:shd w:val="clear" w:color="auto" w:fill="F9F972"/>
          </w:tcPr>
          <w:p w14:paraId="219D3AF3"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00" w:type="dxa"/>
            <w:shd w:val="clear" w:color="auto" w:fill="F99879"/>
          </w:tcPr>
          <w:p w14:paraId="27EB42A3"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605B8978" w14:textId="77777777">
        <w:trPr>
          <w:trHeight w:val="2975"/>
        </w:trPr>
        <w:tc>
          <w:tcPr>
            <w:tcW w:w="2080" w:type="dxa"/>
          </w:tcPr>
          <w:p w14:paraId="430DC4DB" w14:textId="77777777" w:rsidR="00635043" w:rsidRPr="009E665C" w:rsidRDefault="00635043">
            <w:pPr>
              <w:pStyle w:val="TableParagraph"/>
              <w:rPr>
                <w:b/>
                <w:sz w:val="24"/>
                <w:lang w:val="da-DK"/>
              </w:rPr>
            </w:pPr>
          </w:p>
          <w:p w14:paraId="0245E579" w14:textId="77777777" w:rsidR="00635043" w:rsidRPr="009E665C" w:rsidRDefault="00635043">
            <w:pPr>
              <w:pStyle w:val="TableParagraph"/>
              <w:rPr>
                <w:b/>
                <w:sz w:val="24"/>
                <w:lang w:val="da-DK"/>
              </w:rPr>
            </w:pPr>
          </w:p>
          <w:p w14:paraId="4E80F340" w14:textId="77777777" w:rsidR="00635043" w:rsidRPr="009E665C" w:rsidRDefault="00635043">
            <w:pPr>
              <w:pStyle w:val="TableParagraph"/>
              <w:spacing w:before="216"/>
              <w:rPr>
                <w:b/>
                <w:sz w:val="24"/>
                <w:lang w:val="da-DK"/>
              </w:rPr>
            </w:pPr>
          </w:p>
          <w:p w14:paraId="4400C31B" w14:textId="77777777" w:rsidR="00635043" w:rsidRPr="009E665C" w:rsidRDefault="00644EC4">
            <w:pPr>
              <w:pStyle w:val="TableParagraph"/>
              <w:spacing w:line="249" w:lineRule="auto"/>
              <w:ind w:left="10" w:right="92"/>
              <w:rPr>
                <w:sz w:val="24"/>
                <w:lang w:val="da-DK"/>
              </w:rPr>
            </w:pPr>
            <w:r w:rsidRPr="009E665C">
              <w:rPr>
                <w:sz w:val="24"/>
                <w:lang w:val="da-DK"/>
              </w:rPr>
              <w:t>Genanvendt</w:t>
            </w:r>
            <w:r w:rsidRPr="009E665C">
              <w:rPr>
                <w:spacing w:val="-15"/>
                <w:sz w:val="24"/>
                <w:lang w:val="da-DK"/>
              </w:rPr>
              <w:t xml:space="preserve"> </w:t>
            </w:r>
            <w:r w:rsidRPr="009E665C">
              <w:rPr>
                <w:sz w:val="24"/>
                <w:lang w:val="da-DK"/>
              </w:rPr>
              <w:t>indhold fra post-forbruger genanvendt plast</w:t>
            </w:r>
          </w:p>
        </w:tc>
        <w:tc>
          <w:tcPr>
            <w:tcW w:w="2820" w:type="dxa"/>
            <w:shd w:val="clear" w:color="auto" w:fill="92D050"/>
          </w:tcPr>
          <w:p w14:paraId="6C49C004" w14:textId="77777777" w:rsidR="00635043" w:rsidRPr="009E665C" w:rsidRDefault="00644EC4">
            <w:pPr>
              <w:pStyle w:val="TableParagraph"/>
              <w:spacing w:line="249" w:lineRule="auto"/>
              <w:ind w:left="310" w:right="-15" w:hanging="300"/>
              <w:rPr>
                <w:sz w:val="24"/>
                <w:lang w:val="da-DK"/>
              </w:rPr>
            </w:pPr>
            <w:r w:rsidRPr="009E665C">
              <w:rPr>
                <w:sz w:val="24"/>
                <w:lang w:val="da-DK"/>
              </w:rPr>
              <w:t>–</w:t>
            </w:r>
            <w:r w:rsidRPr="009E665C">
              <w:rPr>
                <w:spacing w:val="80"/>
                <w:sz w:val="24"/>
                <w:lang w:val="da-DK"/>
              </w:rPr>
              <w:t xml:space="preserve"> </w:t>
            </w:r>
            <w:r w:rsidRPr="009E665C">
              <w:rPr>
                <w:sz w:val="24"/>
                <w:lang w:val="da-DK"/>
              </w:rPr>
              <w:t>Mere</w:t>
            </w:r>
            <w:r w:rsidRPr="009E665C">
              <w:rPr>
                <w:spacing w:val="-3"/>
                <w:sz w:val="24"/>
                <w:lang w:val="da-DK"/>
              </w:rPr>
              <w:t xml:space="preserve"> </w:t>
            </w:r>
            <w:r w:rsidRPr="009E665C">
              <w:rPr>
                <w:sz w:val="24"/>
                <w:lang w:val="da-DK"/>
              </w:rPr>
              <w:t>end</w:t>
            </w:r>
            <w:r w:rsidRPr="009E665C">
              <w:rPr>
                <w:spacing w:val="-3"/>
                <w:sz w:val="24"/>
                <w:lang w:val="da-DK"/>
              </w:rPr>
              <w:t xml:space="preserve"> </w:t>
            </w:r>
            <w:r w:rsidRPr="009E665C">
              <w:rPr>
                <w:sz w:val="24"/>
                <w:lang w:val="da-DK"/>
              </w:rPr>
              <w:t>eller</w:t>
            </w:r>
            <w:r w:rsidRPr="009E665C">
              <w:rPr>
                <w:spacing w:val="-3"/>
                <w:sz w:val="24"/>
                <w:lang w:val="da-DK"/>
              </w:rPr>
              <w:t xml:space="preserve"> </w:t>
            </w:r>
            <w:r w:rsidRPr="009E665C">
              <w:rPr>
                <w:sz w:val="24"/>
                <w:lang w:val="da-DK"/>
              </w:rPr>
              <w:t>lig</w:t>
            </w:r>
            <w:r w:rsidRPr="009E665C">
              <w:rPr>
                <w:spacing w:val="-3"/>
                <w:sz w:val="24"/>
                <w:lang w:val="da-DK"/>
              </w:rPr>
              <w:t xml:space="preserve"> </w:t>
            </w:r>
            <w:r w:rsidRPr="009E665C">
              <w:rPr>
                <w:sz w:val="24"/>
                <w:lang w:val="da-DK"/>
              </w:rPr>
              <w:t>med</w:t>
            </w:r>
            <w:r w:rsidRPr="009E665C">
              <w:rPr>
                <w:spacing w:val="-3"/>
                <w:sz w:val="24"/>
                <w:lang w:val="da-DK"/>
              </w:rPr>
              <w:t xml:space="preserve"> </w:t>
            </w:r>
            <w:r w:rsidRPr="009E665C">
              <w:rPr>
                <w:sz w:val="24"/>
                <w:lang w:val="da-DK"/>
              </w:rPr>
              <w:t>20 vægtprocent genanvendt plast af samlet vægt af emballagen</w:t>
            </w:r>
            <w:r w:rsidRPr="009E665C">
              <w:rPr>
                <w:spacing w:val="-14"/>
                <w:sz w:val="24"/>
                <w:lang w:val="da-DK"/>
              </w:rPr>
              <w:t xml:space="preserve"> </w:t>
            </w:r>
            <w:r w:rsidRPr="009E665C">
              <w:rPr>
                <w:sz w:val="24"/>
                <w:lang w:val="da-DK"/>
              </w:rPr>
              <w:t>undtaget</w:t>
            </w:r>
            <w:r w:rsidRPr="009E665C">
              <w:rPr>
                <w:spacing w:val="-14"/>
                <w:sz w:val="24"/>
                <w:lang w:val="da-DK"/>
              </w:rPr>
              <w:t xml:space="preserve"> </w:t>
            </w:r>
            <w:r w:rsidRPr="009E665C">
              <w:rPr>
                <w:sz w:val="24"/>
                <w:lang w:val="da-DK"/>
              </w:rPr>
              <w:t>kon- taktfølsomme produkter</w:t>
            </w:r>
          </w:p>
        </w:tc>
        <w:tc>
          <w:tcPr>
            <w:tcW w:w="2840" w:type="dxa"/>
            <w:shd w:val="clear" w:color="auto" w:fill="F9F972"/>
          </w:tcPr>
          <w:p w14:paraId="64585828" w14:textId="77777777" w:rsidR="00635043" w:rsidRPr="009E665C" w:rsidRDefault="00644EC4">
            <w:pPr>
              <w:pStyle w:val="TableParagraph"/>
              <w:numPr>
                <w:ilvl w:val="0"/>
                <w:numId w:val="41"/>
              </w:numPr>
              <w:tabs>
                <w:tab w:val="left" w:pos="310"/>
              </w:tabs>
              <w:spacing w:line="249" w:lineRule="auto"/>
              <w:ind w:right="148"/>
              <w:jc w:val="both"/>
              <w:rPr>
                <w:sz w:val="24"/>
                <w:lang w:val="da-DK"/>
              </w:rPr>
            </w:pPr>
            <w:r w:rsidRPr="009E665C">
              <w:rPr>
                <w:sz w:val="24"/>
                <w:lang w:val="da-DK"/>
              </w:rPr>
              <w:t>Mindre</w:t>
            </w:r>
            <w:r w:rsidRPr="009E665C">
              <w:rPr>
                <w:spacing w:val="-6"/>
                <w:sz w:val="24"/>
                <w:lang w:val="da-DK"/>
              </w:rPr>
              <w:t xml:space="preserve"> </w:t>
            </w:r>
            <w:r w:rsidRPr="009E665C">
              <w:rPr>
                <w:sz w:val="24"/>
                <w:lang w:val="da-DK"/>
              </w:rPr>
              <w:t>end</w:t>
            </w:r>
            <w:r w:rsidRPr="009E665C">
              <w:rPr>
                <w:spacing w:val="-6"/>
                <w:sz w:val="24"/>
                <w:lang w:val="da-DK"/>
              </w:rPr>
              <w:t xml:space="preserve"> </w:t>
            </w:r>
            <w:r w:rsidRPr="009E665C">
              <w:rPr>
                <w:sz w:val="24"/>
                <w:lang w:val="da-DK"/>
              </w:rPr>
              <w:t>20</w:t>
            </w:r>
            <w:r w:rsidRPr="009E665C">
              <w:rPr>
                <w:spacing w:val="-6"/>
                <w:sz w:val="24"/>
                <w:lang w:val="da-DK"/>
              </w:rPr>
              <w:t xml:space="preserve"> </w:t>
            </w:r>
            <w:r w:rsidRPr="009E665C">
              <w:rPr>
                <w:sz w:val="24"/>
                <w:lang w:val="da-DK"/>
              </w:rPr>
              <w:t>vægtpro- cent</w:t>
            </w:r>
            <w:r w:rsidRPr="009E665C">
              <w:rPr>
                <w:spacing w:val="-2"/>
                <w:sz w:val="24"/>
                <w:lang w:val="da-DK"/>
              </w:rPr>
              <w:t xml:space="preserve"> </w:t>
            </w:r>
            <w:r w:rsidRPr="009E665C">
              <w:rPr>
                <w:sz w:val="24"/>
                <w:lang w:val="da-DK"/>
              </w:rPr>
              <w:t>genanvendt</w:t>
            </w:r>
            <w:r w:rsidRPr="009E665C">
              <w:rPr>
                <w:spacing w:val="-2"/>
                <w:sz w:val="24"/>
                <w:lang w:val="da-DK"/>
              </w:rPr>
              <w:t xml:space="preserve"> </w:t>
            </w:r>
            <w:r w:rsidRPr="009E665C">
              <w:rPr>
                <w:sz w:val="24"/>
                <w:lang w:val="da-DK"/>
              </w:rPr>
              <w:t>plast</w:t>
            </w:r>
            <w:r w:rsidRPr="009E665C">
              <w:rPr>
                <w:spacing w:val="-2"/>
                <w:sz w:val="24"/>
                <w:lang w:val="da-DK"/>
              </w:rPr>
              <w:t xml:space="preserve"> </w:t>
            </w:r>
            <w:r w:rsidRPr="009E665C">
              <w:rPr>
                <w:sz w:val="24"/>
                <w:lang w:val="da-DK"/>
              </w:rPr>
              <w:t>af samlet vægt af emballa- gen</w:t>
            </w:r>
            <w:r w:rsidRPr="009E665C">
              <w:rPr>
                <w:spacing w:val="-15"/>
                <w:sz w:val="24"/>
                <w:lang w:val="da-DK"/>
              </w:rPr>
              <w:t xml:space="preserve"> </w:t>
            </w:r>
            <w:r w:rsidRPr="009E665C">
              <w:rPr>
                <w:sz w:val="24"/>
                <w:lang w:val="da-DK"/>
              </w:rPr>
              <w:t>undtaget</w:t>
            </w:r>
            <w:r w:rsidRPr="009E665C">
              <w:rPr>
                <w:spacing w:val="-15"/>
                <w:sz w:val="24"/>
                <w:lang w:val="da-DK"/>
              </w:rPr>
              <w:t xml:space="preserve"> </w:t>
            </w:r>
            <w:r w:rsidRPr="009E665C">
              <w:rPr>
                <w:sz w:val="24"/>
                <w:lang w:val="da-DK"/>
              </w:rPr>
              <w:t>kontaktføl- somme produkter</w:t>
            </w:r>
          </w:p>
          <w:p w14:paraId="2C3AD65E" w14:textId="77777777" w:rsidR="00635043" w:rsidRPr="009E665C" w:rsidRDefault="00635043">
            <w:pPr>
              <w:pStyle w:val="TableParagraph"/>
              <w:spacing w:before="196"/>
              <w:rPr>
                <w:b/>
                <w:sz w:val="24"/>
                <w:lang w:val="da-DK"/>
              </w:rPr>
            </w:pPr>
          </w:p>
          <w:p w14:paraId="683E93D6" w14:textId="77777777" w:rsidR="00635043" w:rsidRDefault="00644EC4">
            <w:pPr>
              <w:pStyle w:val="TableParagraph"/>
              <w:spacing w:before="1"/>
              <w:ind w:left="10"/>
              <w:rPr>
                <w:sz w:val="24"/>
              </w:rPr>
            </w:pPr>
            <w:r>
              <w:rPr>
                <w:spacing w:val="-2"/>
                <w:sz w:val="24"/>
              </w:rPr>
              <w:t>eller</w:t>
            </w:r>
          </w:p>
          <w:p w14:paraId="43BA61B8" w14:textId="77777777" w:rsidR="00635043" w:rsidRDefault="00635043">
            <w:pPr>
              <w:pStyle w:val="TableParagraph"/>
              <w:spacing w:before="216"/>
              <w:rPr>
                <w:b/>
                <w:sz w:val="24"/>
              </w:rPr>
            </w:pPr>
          </w:p>
          <w:p w14:paraId="604395AD" w14:textId="77777777" w:rsidR="00635043" w:rsidRDefault="00644EC4">
            <w:pPr>
              <w:pStyle w:val="TableParagraph"/>
              <w:numPr>
                <w:ilvl w:val="0"/>
                <w:numId w:val="41"/>
              </w:numPr>
              <w:tabs>
                <w:tab w:val="left" w:pos="310"/>
              </w:tabs>
              <w:rPr>
                <w:sz w:val="24"/>
              </w:rPr>
            </w:pPr>
            <w:r>
              <w:rPr>
                <w:spacing w:val="-2"/>
                <w:sz w:val="24"/>
              </w:rPr>
              <w:t>Ingen</w:t>
            </w:r>
          </w:p>
        </w:tc>
        <w:tc>
          <w:tcPr>
            <w:tcW w:w="1900" w:type="dxa"/>
            <w:shd w:val="clear" w:color="auto" w:fill="F99879"/>
          </w:tcPr>
          <w:p w14:paraId="1BD1F2C7" w14:textId="77777777" w:rsidR="00635043" w:rsidRDefault="00635043">
            <w:pPr>
              <w:pStyle w:val="TableParagraph"/>
            </w:pPr>
          </w:p>
        </w:tc>
      </w:tr>
    </w:tbl>
    <w:p w14:paraId="32B59DE1" w14:textId="77777777" w:rsidR="00635043" w:rsidRDefault="00635043">
      <w:pPr>
        <w:pStyle w:val="Brdtekst"/>
        <w:spacing w:before="0"/>
        <w:ind w:left="0"/>
        <w:jc w:val="left"/>
        <w:rPr>
          <w:b/>
        </w:rPr>
      </w:pPr>
    </w:p>
    <w:p w14:paraId="7C76A00B" w14:textId="77777777" w:rsidR="00635043" w:rsidRDefault="00635043">
      <w:pPr>
        <w:pStyle w:val="Brdtekst"/>
        <w:spacing w:before="0"/>
        <w:ind w:left="0"/>
        <w:jc w:val="left"/>
        <w:rPr>
          <w:b/>
        </w:rPr>
      </w:pPr>
    </w:p>
    <w:p w14:paraId="6DE6C7FF" w14:textId="77777777" w:rsidR="00635043" w:rsidRDefault="00635043">
      <w:pPr>
        <w:pStyle w:val="Brdtekst"/>
        <w:spacing w:before="0"/>
        <w:ind w:left="0"/>
        <w:jc w:val="left"/>
        <w:rPr>
          <w:b/>
        </w:rPr>
      </w:pPr>
    </w:p>
    <w:p w14:paraId="4993612C" w14:textId="77777777" w:rsidR="00635043" w:rsidRDefault="00635043">
      <w:pPr>
        <w:pStyle w:val="Brdtekst"/>
        <w:spacing w:before="81"/>
        <w:ind w:left="0"/>
        <w:jc w:val="left"/>
        <w:rPr>
          <w:b/>
        </w:rPr>
      </w:pPr>
    </w:p>
    <w:p w14:paraId="36039F3D" w14:textId="77777777" w:rsidR="00635043" w:rsidRDefault="00644EC4">
      <w:pPr>
        <w:pStyle w:val="Listeafsnit"/>
        <w:numPr>
          <w:ilvl w:val="1"/>
          <w:numId w:val="73"/>
        </w:numPr>
        <w:tabs>
          <w:tab w:val="left" w:pos="2704"/>
        </w:tabs>
        <w:spacing w:before="0"/>
        <w:ind w:left="2704"/>
        <w:jc w:val="left"/>
        <w:rPr>
          <w:i/>
          <w:sz w:val="24"/>
        </w:rPr>
      </w:pPr>
      <w:r>
        <w:rPr>
          <w:i/>
          <w:sz w:val="24"/>
        </w:rPr>
        <w:t>Designkriterier</w:t>
      </w:r>
      <w:r>
        <w:rPr>
          <w:i/>
          <w:spacing w:val="-8"/>
          <w:sz w:val="24"/>
        </w:rPr>
        <w:t xml:space="preserve"> </w:t>
      </w:r>
      <w:r>
        <w:rPr>
          <w:i/>
          <w:sz w:val="24"/>
        </w:rPr>
        <w:t>for</w:t>
      </w:r>
      <w:r>
        <w:rPr>
          <w:i/>
          <w:spacing w:val="-8"/>
          <w:sz w:val="24"/>
        </w:rPr>
        <w:t xml:space="preserve"> </w:t>
      </w:r>
      <w:r>
        <w:rPr>
          <w:i/>
          <w:sz w:val="24"/>
        </w:rPr>
        <w:t>materialeunderkategorien</w:t>
      </w:r>
      <w:r>
        <w:rPr>
          <w:i/>
          <w:spacing w:val="-7"/>
          <w:sz w:val="24"/>
        </w:rPr>
        <w:t xml:space="preserve"> </w:t>
      </w:r>
      <w:r>
        <w:rPr>
          <w:i/>
          <w:sz w:val="24"/>
        </w:rPr>
        <w:t>hård</w:t>
      </w:r>
      <w:r>
        <w:rPr>
          <w:i/>
          <w:spacing w:val="-6"/>
          <w:sz w:val="24"/>
        </w:rPr>
        <w:t xml:space="preserve"> </w:t>
      </w:r>
      <w:r>
        <w:rPr>
          <w:i/>
          <w:spacing w:val="-5"/>
          <w:sz w:val="24"/>
        </w:rPr>
        <w:t>PET</w:t>
      </w:r>
    </w:p>
    <w:p w14:paraId="4400C139" w14:textId="77777777" w:rsidR="00635043" w:rsidRPr="009E665C" w:rsidRDefault="00644EC4">
      <w:pPr>
        <w:pStyle w:val="Brdtekst"/>
        <w:spacing w:before="192" w:line="249" w:lineRule="auto"/>
        <w:ind w:right="105" w:hanging="1"/>
        <w:rPr>
          <w:lang w:val="da-DK"/>
        </w:rPr>
      </w:pPr>
      <w:r w:rsidRPr="009E665C">
        <w:rPr>
          <w:lang w:val="da-DK"/>
        </w:rPr>
        <w:t>Materialeunderkategorien omfatter emballager af hård polyethylenterephthalat (PET), som ikke hører under materialeunderkategorien fleksibel plast. For hård PET er det dominerende materiale hård PET, men emballagen kan være sammensat af forskellige materialer.</w:t>
      </w:r>
    </w:p>
    <w:p w14:paraId="6C018E48" w14:textId="77777777" w:rsidR="00635043" w:rsidRPr="009E665C" w:rsidRDefault="00635043">
      <w:pPr>
        <w:pStyle w:val="Brdtekst"/>
        <w:spacing w:before="87"/>
        <w:ind w:left="0"/>
        <w:jc w:val="left"/>
        <w:rPr>
          <w:lang w:val="da-DK"/>
        </w:rPr>
      </w:pPr>
    </w:p>
    <w:p w14:paraId="12BC538D" w14:textId="77777777" w:rsidR="00635043" w:rsidRDefault="00644EC4">
      <w:pPr>
        <w:ind w:left="110"/>
        <w:rPr>
          <w:b/>
          <w:sz w:val="24"/>
        </w:rPr>
      </w:pPr>
      <w:r>
        <w:rPr>
          <w:b/>
          <w:spacing w:val="-2"/>
          <w:sz w:val="24"/>
        </w:rPr>
        <w:t>Hovedkomponent</w:t>
      </w:r>
    </w:p>
    <w:p w14:paraId="5DDDF135" w14:textId="77777777" w:rsidR="00635043" w:rsidRDefault="00635043">
      <w:pPr>
        <w:pStyle w:val="Brdtekst"/>
        <w:spacing w:before="67"/>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20"/>
        <w:gridCol w:w="2860"/>
        <w:gridCol w:w="1900"/>
      </w:tblGrid>
      <w:tr w:rsidR="00635043" w14:paraId="3772D6D2" w14:textId="77777777">
        <w:trPr>
          <w:trHeight w:val="287"/>
        </w:trPr>
        <w:tc>
          <w:tcPr>
            <w:tcW w:w="2060" w:type="dxa"/>
          </w:tcPr>
          <w:p w14:paraId="267B65CF" w14:textId="77777777" w:rsidR="00635043" w:rsidRDefault="00635043">
            <w:pPr>
              <w:pStyle w:val="TableParagraph"/>
              <w:rPr>
                <w:sz w:val="20"/>
              </w:rPr>
            </w:pPr>
          </w:p>
        </w:tc>
        <w:tc>
          <w:tcPr>
            <w:tcW w:w="2820" w:type="dxa"/>
            <w:shd w:val="clear" w:color="auto" w:fill="92D050"/>
          </w:tcPr>
          <w:p w14:paraId="66FD6AB9"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860" w:type="dxa"/>
            <w:shd w:val="clear" w:color="auto" w:fill="EBF65F"/>
          </w:tcPr>
          <w:p w14:paraId="22F421B6"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00" w:type="dxa"/>
            <w:shd w:val="clear" w:color="auto" w:fill="F99879"/>
          </w:tcPr>
          <w:p w14:paraId="0ABE092E"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2C3D5324" w14:textId="77777777">
        <w:trPr>
          <w:trHeight w:val="3023"/>
        </w:trPr>
        <w:tc>
          <w:tcPr>
            <w:tcW w:w="2060" w:type="dxa"/>
            <w:tcBorders>
              <w:bottom w:val="nil"/>
            </w:tcBorders>
          </w:tcPr>
          <w:p w14:paraId="4BA7F71A" w14:textId="77777777" w:rsidR="00635043" w:rsidRDefault="00635043">
            <w:pPr>
              <w:pStyle w:val="TableParagraph"/>
              <w:rPr>
                <w:b/>
                <w:sz w:val="24"/>
              </w:rPr>
            </w:pPr>
          </w:p>
          <w:p w14:paraId="05BF7EDC" w14:textId="77777777" w:rsidR="00635043" w:rsidRDefault="00635043">
            <w:pPr>
              <w:pStyle w:val="TableParagraph"/>
              <w:rPr>
                <w:b/>
                <w:sz w:val="24"/>
              </w:rPr>
            </w:pPr>
          </w:p>
          <w:p w14:paraId="1E726C4E" w14:textId="77777777" w:rsidR="00635043" w:rsidRDefault="00635043">
            <w:pPr>
              <w:pStyle w:val="TableParagraph"/>
              <w:rPr>
                <w:b/>
                <w:sz w:val="24"/>
              </w:rPr>
            </w:pPr>
          </w:p>
          <w:p w14:paraId="26B1B086" w14:textId="77777777" w:rsidR="00635043" w:rsidRDefault="00635043">
            <w:pPr>
              <w:pStyle w:val="TableParagraph"/>
              <w:spacing w:before="252"/>
              <w:rPr>
                <w:b/>
                <w:sz w:val="24"/>
              </w:rPr>
            </w:pPr>
          </w:p>
          <w:p w14:paraId="09CDC366" w14:textId="77777777" w:rsidR="00635043" w:rsidRDefault="00644EC4">
            <w:pPr>
              <w:pStyle w:val="TableParagraph"/>
              <w:ind w:left="10"/>
              <w:rPr>
                <w:sz w:val="24"/>
              </w:rPr>
            </w:pPr>
            <w:r>
              <w:rPr>
                <w:spacing w:val="-2"/>
                <w:sz w:val="24"/>
              </w:rPr>
              <w:t>Materiale</w:t>
            </w:r>
          </w:p>
        </w:tc>
        <w:tc>
          <w:tcPr>
            <w:tcW w:w="2820" w:type="dxa"/>
            <w:tcBorders>
              <w:bottom w:val="nil"/>
            </w:tcBorders>
            <w:shd w:val="clear" w:color="auto" w:fill="92D050"/>
          </w:tcPr>
          <w:p w14:paraId="35CDD4CE"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Mere</w:t>
            </w:r>
            <w:r w:rsidRPr="009E665C">
              <w:rPr>
                <w:spacing w:val="-5"/>
                <w:sz w:val="24"/>
                <w:lang w:val="da-DK"/>
              </w:rPr>
              <w:t xml:space="preserve"> </w:t>
            </w:r>
            <w:r w:rsidRPr="009E665C">
              <w:rPr>
                <w:sz w:val="24"/>
                <w:lang w:val="da-DK"/>
              </w:rPr>
              <w:t>end</w:t>
            </w:r>
            <w:r w:rsidRPr="009E665C">
              <w:rPr>
                <w:spacing w:val="-5"/>
                <w:sz w:val="24"/>
                <w:lang w:val="da-DK"/>
              </w:rPr>
              <w:t xml:space="preserve"> </w:t>
            </w:r>
            <w:r w:rsidRPr="009E665C">
              <w:rPr>
                <w:sz w:val="24"/>
                <w:lang w:val="da-DK"/>
              </w:rPr>
              <w:t>eller</w:t>
            </w:r>
            <w:r w:rsidRPr="009E665C">
              <w:rPr>
                <w:spacing w:val="-5"/>
                <w:sz w:val="24"/>
                <w:lang w:val="da-DK"/>
              </w:rPr>
              <w:t xml:space="preserve"> </w:t>
            </w:r>
            <w:r w:rsidRPr="009E665C">
              <w:rPr>
                <w:sz w:val="24"/>
                <w:lang w:val="da-DK"/>
              </w:rPr>
              <w:t>lig</w:t>
            </w:r>
            <w:r w:rsidRPr="009E665C">
              <w:rPr>
                <w:spacing w:val="-5"/>
                <w:sz w:val="24"/>
                <w:lang w:val="da-DK"/>
              </w:rPr>
              <w:t xml:space="preserve"> </w:t>
            </w:r>
            <w:r w:rsidRPr="009E665C">
              <w:rPr>
                <w:sz w:val="24"/>
                <w:lang w:val="da-DK"/>
              </w:rPr>
              <w:t>med</w:t>
            </w:r>
            <w:r w:rsidRPr="009E665C">
              <w:rPr>
                <w:spacing w:val="-5"/>
                <w:sz w:val="24"/>
                <w:lang w:val="da-DK"/>
              </w:rPr>
              <w:t xml:space="preserve"> </w:t>
            </w:r>
            <w:r w:rsidRPr="009E665C">
              <w:rPr>
                <w:sz w:val="24"/>
                <w:lang w:val="da-DK"/>
              </w:rPr>
              <w:t>98 vægtprocent PET</w:t>
            </w:r>
          </w:p>
        </w:tc>
        <w:tc>
          <w:tcPr>
            <w:tcW w:w="2860" w:type="dxa"/>
            <w:tcBorders>
              <w:bottom w:val="nil"/>
            </w:tcBorders>
            <w:shd w:val="clear" w:color="auto" w:fill="EBF65F"/>
          </w:tcPr>
          <w:p w14:paraId="3469B7E1" w14:textId="77777777" w:rsidR="00635043" w:rsidRPr="009E665C" w:rsidRDefault="00644EC4">
            <w:pPr>
              <w:pStyle w:val="TableParagraph"/>
              <w:numPr>
                <w:ilvl w:val="0"/>
                <w:numId w:val="40"/>
              </w:numPr>
              <w:tabs>
                <w:tab w:val="left" w:pos="310"/>
              </w:tabs>
              <w:spacing w:line="249" w:lineRule="auto"/>
              <w:ind w:right="42"/>
              <w:rPr>
                <w:sz w:val="24"/>
                <w:lang w:val="da-DK"/>
              </w:rPr>
            </w:pPr>
            <w:r w:rsidRPr="009E665C">
              <w:rPr>
                <w:sz w:val="24"/>
                <w:lang w:val="da-DK"/>
              </w:rPr>
              <w:t>Mere</w:t>
            </w:r>
            <w:r w:rsidRPr="009E665C">
              <w:rPr>
                <w:spacing w:val="-8"/>
                <w:sz w:val="24"/>
                <w:lang w:val="da-DK"/>
              </w:rPr>
              <w:t xml:space="preserve"> </w:t>
            </w:r>
            <w:r w:rsidRPr="009E665C">
              <w:rPr>
                <w:sz w:val="24"/>
                <w:lang w:val="da-DK"/>
              </w:rPr>
              <w:t>end</w:t>
            </w:r>
            <w:r w:rsidRPr="009E665C">
              <w:rPr>
                <w:spacing w:val="-8"/>
                <w:sz w:val="24"/>
                <w:lang w:val="da-DK"/>
              </w:rPr>
              <w:t xml:space="preserve"> </w:t>
            </w:r>
            <w:r w:rsidRPr="009E665C">
              <w:rPr>
                <w:sz w:val="24"/>
                <w:lang w:val="da-DK"/>
              </w:rPr>
              <w:t>eller</w:t>
            </w:r>
            <w:r w:rsidRPr="009E665C">
              <w:rPr>
                <w:spacing w:val="-8"/>
                <w:sz w:val="24"/>
                <w:lang w:val="da-DK"/>
              </w:rPr>
              <w:t xml:space="preserve"> </w:t>
            </w:r>
            <w:r w:rsidRPr="009E665C">
              <w:rPr>
                <w:sz w:val="24"/>
                <w:lang w:val="da-DK"/>
              </w:rPr>
              <w:t>lig</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95 vægtprocent PET</w:t>
            </w:r>
          </w:p>
          <w:p w14:paraId="56C012CC" w14:textId="77777777" w:rsidR="00635043" w:rsidRPr="009E665C" w:rsidRDefault="00635043">
            <w:pPr>
              <w:pStyle w:val="TableParagraph"/>
              <w:spacing w:before="194"/>
              <w:rPr>
                <w:b/>
                <w:sz w:val="24"/>
                <w:lang w:val="da-DK"/>
              </w:rPr>
            </w:pPr>
          </w:p>
          <w:p w14:paraId="219DF0B5" w14:textId="77777777" w:rsidR="00635043" w:rsidRDefault="00644EC4">
            <w:pPr>
              <w:pStyle w:val="TableParagraph"/>
              <w:ind w:left="10"/>
              <w:rPr>
                <w:sz w:val="24"/>
              </w:rPr>
            </w:pPr>
            <w:r>
              <w:rPr>
                <w:spacing w:val="-2"/>
                <w:sz w:val="24"/>
              </w:rPr>
              <w:t>eller</w:t>
            </w:r>
          </w:p>
          <w:p w14:paraId="43280601" w14:textId="77777777" w:rsidR="00635043" w:rsidRDefault="00635043">
            <w:pPr>
              <w:pStyle w:val="TableParagraph"/>
              <w:spacing w:before="216"/>
              <w:rPr>
                <w:b/>
                <w:sz w:val="24"/>
              </w:rPr>
            </w:pPr>
          </w:p>
          <w:p w14:paraId="717B1B51" w14:textId="77777777" w:rsidR="00635043" w:rsidRPr="009E665C" w:rsidRDefault="00644EC4">
            <w:pPr>
              <w:pStyle w:val="TableParagraph"/>
              <w:numPr>
                <w:ilvl w:val="0"/>
                <w:numId w:val="40"/>
              </w:numPr>
              <w:tabs>
                <w:tab w:val="left" w:pos="310"/>
              </w:tabs>
              <w:spacing w:line="249" w:lineRule="auto"/>
              <w:ind w:right="54"/>
              <w:rPr>
                <w:sz w:val="24"/>
                <w:lang w:val="da-DK"/>
              </w:rPr>
            </w:pPr>
            <w:r w:rsidRPr="009E665C">
              <w:rPr>
                <w:sz w:val="24"/>
                <w:lang w:val="da-DK"/>
              </w:rPr>
              <w:t>PET/PE</w:t>
            </w:r>
            <w:r w:rsidRPr="009E665C">
              <w:rPr>
                <w:spacing w:val="-13"/>
                <w:sz w:val="24"/>
                <w:lang w:val="da-DK"/>
              </w:rPr>
              <w:t xml:space="preserve"> </w:t>
            </w:r>
            <w:r w:rsidRPr="009E665C">
              <w:rPr>
                <w:sz w:val="24"/>
                <w:lang w:val="da-DK"/>
              </w:rPr>
              <w:t>med</w:t>
            </w:r>
            <w:r w:rsidRPr="009E665C">
              <w:rPr>
                <w:spacing w:val="-13"/>
                <w:sz w:val="24"/>
                <w:lang w:val="da-DK"/>
              </w:rPr>
              <w:t xml:space="preserve"> </w:t>
            </w:r>
            <w:r w:rsidRPr="009E665C">
              <w:rPr>
                <w:sz w:val="24"/>
                <w:lang w:val="da-DK"/>
              </w:rPr>
              <w:t>mindre</w:t>
            </w:r>
            <w:r w:rsidRPr="009E665C">
              <w:rPr>
                <w:spacing w:val="-13"/>
                <w:sz w:val="24"/>
                <w:lang w:val="da-DK"/>
              </w:rPr>
              <w:t xml:space="preserve"> </w:t>
            </w:r>
            <w:r w:rsidRPr="009E665C">
              <w:rPr>
                <w:sz w:val="24"/>
                <w:lang w:val="da-DK"/>
              </w:rPr>
              <w:t xml:space="preserve">eller lig med 10 vægtprocent </w:t>
            </w:r>
            <w:r w:rsidRPr="009E665C">
              <w:rPr>
                <w:spacing w:val="-6"/>
                <w:sz w:val="24"/>
                <w:lang w:val="da-DK"/>
              </w:rPr>
              <w:t>PE</w:t>
            </w:r>
          </w:p>
        </w:tc>
        <w:tc>
          <w:tcPr>
            <w:tcW w:w="1900" w:type="dxa"/>
            <w:tcBorders>
              <w:bottom w:val="nil"/>
            </w:tcBorders>
            <w:shd w:val="clear" w:color="auto" w:fill="F99879"/>
          </w:tcPr>
          <w:p w14:paraId="1AD3F328"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PET</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andre materialer fx PVC, PS, alu-</w:t>
            </w:r>
          </w:p>
          <w:p w14:paraId="5023FB67" w14:textId="77777777" w:rsidR="00635043" w:rsidRPr="009E665C" w:rsidRDefault="00644EC4">
            <w:pPr>
              <w:pStyle w:val="TableParagraph"/>
              <w:spacing w:line="249" w:lineRule="auto"/>
              <w:ind w:left="310" w:right="361"/>
              <w:rPr>
                <w:sz w:val="24"/>
                <w:lang w:val="da-DK"/>
              </w:rPr>
            </w:pPr>
            <w:r w:rsidRPr="009E665C">
              <w:rPr>
                <w:sz w:val="24"/>
                <w:lang w:val="da-DK"/>
              </w:rPr>
              <w:t>minium,</w:t>
            </w:r>
            <w:r w:rsidRPr="009E665C">
              <w:rPr>
                <w:spacing w:val="-15"/>
                <w:sz w:val="24"/>
                <w:lang w:val="da-DK"/>
              </w:rPr>
              <w:t xml:space="preserve"> </w:t>
            </w:r>
            <w:r w:rsidRPr="009E665C">
              <w:rPr>
                <w:sz w:val="24"/>
                <w:lang w:val="da-DK"/>
              </w:rPr>
              <w:t>PP, PETG,</w:t>
            </w:r>
            <w:r w:rsidRPr="009E665C">
              <w:rPr>
                <w:spacing w:val="-2"/>
                <w:sz w:val="24"/>
                <w:lang w:val="da-DK"/>
              </w:rPr>
              <w:t xml:space="preserve"> </w:t>
            </w:r>
            <w:r w:rsidRPr="009E665C">
              <w:rPr>
                <w:spacing w:val="-9"/>
                <w:sz w:val="24"/>
                <w:lang w:val="da-DK"/>
              </w:rPr>
              <w:t>PET-</w:t>
            </w:r>
          </w:p>
          <w:p w14:paraId="0F708F43" w14:textId="77777777" w:rsidR="00635043" w:rsidRPr="009E665C" w:rsidRDefault="00644EC4">
            <w:pPr>
              <w:pStyle w:val="TableParagraph"/>
              <w:spacing w:line="249" w:lineRule="auto"/>
              <w:ind w:left="310" w:right="178"/>
              <w:rPr>
                <w:sz w:val="24"/>
                <w:lang w:val="da-DK"/>
              </w:rPr>
            </w:pPr>
            <w:r w:rsidRPr="009E665C">
              <w:rPr>
                <w:sz w:val="24"/>
                <w:lang w:val="da-DK"/>
              </w:rPr>
              <w:t>GAG,</w:t>
            </w:r>
            <w:r w:rsidRPr="009E665C">
              <w:rPr>
                <w:spacing w:val="-15"/>
                <w:sz w:val="24"/>
                <w:lang w:val="da-DK"/>
              </w:rPr>
              <w:t xml:space="preserve"> </w:t>
            </w:r>
            <w:r w:rsidRPr="009E665C">
              <w:rPr>
                <w:sz w:val="24"/>
                <w:lang w:val="da-DK"/>
              </w:rPr>
              <w:t>ekspan- deret PET</w:t>
            </w:r>
          </w:p>
          <w:p w14:paraId="6C34C5F1" w14:textId="77777777" w:rsidR="00635043" w:rsidRPr="009E665C" w:rsidRDefault="00635043">
            <w:pPr>
              <w:pStyle w:val="TableParagraph"/>
              <w:spacing w:before="198"/>
              <w:rPr>
                <w:b/>
                <w:sz w:val="24"/>
                <w:lang w:val="da-DK"/>
              </w:rPr>
            </w:pPr>
          </w:p>
          <w:p w14:paraId="3F9AAF21" w14:textId="77777777" w:rsidR="00635043" w:rsidRDefault="00644EC4">
            <w:pPr>
              <w:pStyle w:val="TableParagraph"/>
              <w:spacing w:before="1"/>
              <w:ind w:left="10"/>
              <w:rPr>
                <w:sz w:val="24"/>
              </w:rPr>
            </w:pPr>
            <w:r>
              <w:rPr>
                <w:spacing w:val="-2"/>
                <w:sz w:val="24"/>
              </w:rPr>
              <w:t>eller</w:t>
            </w:r>
          </w:p>
        </w:tc>
      </w:tr>
    </w:tbl>
    <w:p w14:paraId="47AB50DD" w14:textId="77777777" w:rsidR="00635043" w:rsidRDefault="00635043">
      <w:pPr>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20"/>
        <w:gridCol w:w="2860"/>
        <w:gridCol w:w="1900"/>
      </w:tblGrid>
      <w:tr w:rsidR="00635043" w:rsidRPr="00EA5542" w14:paraId="0E5C72DB" w14:textId="77777777">
        <w:trPr>
          <w:trHeight w:val="2045"/>
        </w:trPr>
        <w:tc>
          <w:tcPr>
            <w:tcW w:w="2060" w:type="dxa"/>
            <w:tcBorders>
              <w:top w:val="nil"/>
            </w:tcBorders>
          </w:tcPr>
          <w:p w14:paraId="1249FE63" w14:textId="77777777" w:rsidR="00635043" w:rsidRDefault="00635043">
            <w:pPr>
              <w:pStyle w:val="TableParagraph"/>
            </w:pPr>
          </w:p>
        </w:tc>
        <w:tc>
          <w:tcPr>
            <w:tcW w:w="2820" w:type="dxa"/>
            <w:tcBorders>
              <w:top w:val="nil"/>
            </w:tcBorders>
            <w:shd w:val="clear" w:color="auto" w:fill="92D050"/>
          </w:tcPr>
          <w:p w14:paraId="3BB0D61C" w14:textId="77777777" w:rsidR="00635043" w:rsidRDefault="00635043">
            <w:pPr>
              <w:pStyle w:val="TableParagraph"/>
            </w:pPr>
          </w:p>
        </w:tc>
        <w:tc>
          <w:tcPr>
            <w:tcW w:w="2860" w:type="dxa"/>
            <w:tcBorders>
              <w:top w:val="nil"/>
            </w:tcBorders>
            <w:shd w:val="clear" w:color="auto" w:fill="EBF65F"/>
          </w:tcPr>
          <w:p w14:paraId="0A12C837" w14:textId="77777777" w:rsidR="00635043" w:rsidRDefault="00635043">
            <w:pPr>
              <w:pStyle w:val="TableParagraph"/>
            </w:pPr>
          </w:p>
        </w:tc>
        <w:tc>
          <w:tcPr>
            <w:tcW w:w="1900" w:type="dxa"/>
            <w:tcBorders>
              <w:top w:val="nil"/>
            </w:tcBorders>
            <w:shd w:val="clear" w:color="auto" w:fill="F99879"/>
          </w:tcPr>
          <w:p w14:paraId="0D97A9DE" w14:textId="77777777" w:rsidR="00635043" w:rsidRPr="009E665C" w:rsidRDefault="00644EC4">
            <w:pPr>
              <w:pStyle w:val="TableParagraph"/>
              <w:spacing w:line="249" w:lineRule="auto"/>
              <w:ind w:left="310" w:right="42" w:hanging="300"/>
              <w:rPr>
                <w:sz w:val="24"/>
                <w:lang w:val="da-DK"/>
              </w:rPr>
            </w:pPr>
            <w:r w:rsidRPr="009E665C">
              <w:rPr>
                <w:sz w:val="24"/>
                <w:lang w:val="da-DK"/>
              </w:rPr>
              <w:t>–</w:t>
            </w:r>
            <w:r w:rsidRPr="009E665C">
              <w:rPr>
                <w:spacing w:val="80"/>
                <w:sz w:val="24"/>
                <w:lang w:val="da-DK"/>
              </w:rPr>
              <w:t xml:space="preserve"> </w:t>
            </w:r>
            <w:r w:rsidRPr="009E665C">
              <w:rPr>
                <w:sz w:val="24"/>
                <w:lang w:val="da-DK"/>
              </w:rPr>
              <w:t>Materiale som er</w:t>
            </w:r>
            <w:r w:rsidRPr="009E665C">
              <w:rPr>
                <w:spacing w:val="-15"/>
                <w:sz w:val="24"/>
                <w:lang w:val="da-DK"/>
              </w:rPr>
              <w:t xml:space="preserve"> </w:t>
            </w:r>
            <w:r w:rsidRPr="009E665C">
              <w:rPr>
                <w:sz w:val="24"/>
                <w:lang w:val="da-DK"/>
              </w:rPr>
              <w:t xml:space="preserve">bionedbryde- </w:t>
            </w:r>
            <w:r w:rsidRPr="009E665C">
              <w:rPr>
                <w:spacing w:val="-4"/>
                <w:sz w:val="24"/>
                <w:lang w:val="da-DK"/>
              </w:rPr>
              <w:t>lig</w:t>
            </w:r>
          </w:p>
        </w:tc>
      </w:tr>
      <w:tr w:rsidR="00635043" w14:paraId="2DDBA603" w14:textId="77777777">
        <w:trPr>
          <w:trHeight w:val="8160"/>
        </w:trPr>
        <w:tc>
          <w:tcPr>
            <w:tcW w:w="2060" w:type="dxa"/>
          </w:tcPr>
          <w:p w14:paraId="0BAF00CC" w14:textId="77777777" w:rsidR="00635043" w:rsidRPr="009E665C" w:rsidRDefault="00635043">
            <w:pPr>
              <w:pStyle w:val="TableParagraph"/>
              <w:rPr>
                <w:b/>
                <w:sz w:val="24"/>
                <w:lang w:val="da-DK"/>
              </w:rPr>
            </w:pPr>
          </w:p>
          <w:p w14:paraId="53BE3F4A" w14:textId="77777777" w:rsidR="00635043" w:rsidRPr="009E665C" w:rsidRDefault="00635043">
            <w:pPr>
              <w:pStyle w:val="TableParagraph"/>
              <w:rPr>
                <w:b/>
                <w:sz w:val="24"/>
                <w:lang w:val="da-DK"/>
              </w:rPr>
            </w:pPr>
          </w:p>
          <w:p w14:paraId="448EE807" w14:textId="77777777" w:rsidR="00635043" w:rsidRPr="009E665C" w:rsidRDefault="00635043">
            <w:pPr>
              <w:pStyle w:val="TableParagraph"/>
              <w:rPr>
                <w:b/>
                <w:sz w:val="24"/>
                <w:lang w:val="da-DK"/>
              </w:rPr>
            </w:pPr>
          </w:p>
          <w:p w14:paraId="39682ED5" w14:textId="77777777" w:rsidR="00635043" w:rsidRPr="009E665C" w:rsidRDefault="00635043">
            <w:pPr>
              <w:pStyle w:val="TableParagraph"/>
              <w:rPr>
                <w:b/>
                <w:sz w:val="24"/>
                <w:lang w:val="da-DK"/>
              </w:rPr>
            </w:pPr>
          </w:p>
          <w:p w14:paraId="6CD9767F" w14:textId="77777777" w:rsidR="00635043" w:rsidRPr="009E665C" w:rsidRDefault="00635043">
            <w:pPr>
              <w:pStyle w:val="TableParagraph"/>
              <w:rPr>
                <w:b/>
                <w:sz w:val="24"/>
                <w:lang w:val="da-DK"/>
              </w:rPr>
            </w:pPr>
          </w:p>
          <w:p w14:paraId="6DA3CD29" w14:textId="77777777" w:rsidR="00635043" w:rsidRPr="009E665C" w:rsidRDefault="00635043">
            <w:pPr>
              <w:pStyle w:val="TableParagraph"/>
              <w:rPr>
                <w:b/>
                <w:sz w:val="24"/>
                <w:lang w:val="da-DK"/>
              </w:rPr>
            </w:pPr>
          </w:p>
          <w:p w14:paraId="400294CE" w14:textId="77777777" w:rsidR="00635043" w:rsidRPr="009E665C" w:rsidRDefault="00635043">
            <w:pPr>
              <w:pStyle w:val="TableParagraph"/>
              <w:rPr>
                <w:b/>
                <w:sz w:val="24"/>
                <w:lang w:val="da-DK"/>
              </w:rPr>
            </w:pPr>
          </w:p>
          <w:p w14:paraId="3E1386DE" w14:textId="77777777" w:rsidR="00635043" w:rsidRPr="009E665C" w:rsidRDefault="00635043">
            <w:pPr>
              <w:pStyle w:val="TableParagraph"/>
              <w:rPr>
                <w:b/>
                <w:sz w:val="24"/>
                <w:lang w:val="da-DK"/>
              </w:rPr>
            </w:pPr>
          </w:p>
          <w:p w14:paraId="0E29B8EF" w14:textId="77777777" w:rsidR="00635043" w:rsidRPr="009E665C" w:rsidRDefault="00635043">
            <w:pPr>
              <w:pStyle w:val="TableParagraph"/>
              <w:rPr>
                <w:b/>
                <w:sz w:val="24"/>
                <w:lang w:val="da-DK"/>
              </w:rPr>
            </w:pPr>
          </w:p>
          <w:p w14:paraId="71A86AD5" w14:textId="77777777" w:rsidR="00635043" w:rsidRPr="009E665C" w:rsidRDefault="00635043">
            <w:pPr>
              <w:pStyle w:val="TableParagraph"/>
              <w:rPr>
                <w:b/>
                <w:sz w:val="24"/>
                <w:lang w:val="da-DK"/>
              </w:rPr>
            </w:pPr>
          </w:p>
          <w:p w14:paraId="65176E8E" w14:textId="77777777" w:rsidR="00635043" w:rsidRPr="009E665C" w:rsidRDefault="00635043">
            <w:pPr>
              <w:pStyle w:val="TableParagraph"/>
              <w:rPr>
                <w:b/>
                <w:sz w:val="24"/>
                <w:lang w:val="da-DK"/>
              </w:rPr>
            </w:pPr>
          </w:p>
          <w:p w14:paraId="4EF91D1E" w14:textId="77777777" w:rsidR="00635043" w:rsidRPr="009E665C" w:rsidRDefault="00635043">
            <w:pPr>
              <w:pStyle w:val="TableParagraph"/>
              <w:rPr>
                <w:b/>
                <w:sz w:val="24"/>
                <w:lang w:val="da-DK"/>
              </w:rPr>
            </w:pPr>
          </w:p>
          <w:p w14:paraId="45DEF871" w14:textId="77777777" w:rsidR="00635043" w:rsidRPr="009E665C" w:rsidRDefault="00635043">
            <w:pPr>
              <w:pStyle w:val="TableParagraph"/>
              <w:rPr>
                <w:b/>
                <w:sz w:val="24"/>
                <w:lang w:val="da-DK"/>
              </w:rPr>
            </w:pPr>
          </w:p>
          <w:p w14:paraId="15EDDA26" w14:textId="77777777" w:rsidR="00635043" w:rsidRPr="009E665C" w:rsidRDefault="00635043">
            <w:pPr>
              <w:pStyle w:val="TableParagraph"/>
              <w:spacing w:before="60"/>
              <w:rPr>
                <w:b/>
                <w:sz w:val="24"/>
                <w:lang w:val="da-DK"/>
              </w:rPr>
            </w:pPr>
          </w:p>
          <w:p w14:paraId="60D6A823" w14:textId="77777777" w:rsidR="00635043" w:rsidRDefault="00644EC4">
            <w:pPr>
              <w:pStyle w:val="TableParagraph"/>
              <w:ind w:left="10"/>
              <w:rPr>
                <w:sz w:val="24"/>
              </w:rPr>
            </w:pPr>
            <w:r>
              <w:rPr>
                <w:spacing w:val="-2"/>
                <w:sz w:val="24"/>
              </w:rPr>
              <w:t>Tilsætningsstoffer</w:t>
            </w:r>
          </w:p>
        </w:tc>
        <w:tc>
          <w:tcPr>
            <w:tcW w:w="2820" w:type="dxa"/>
            <w:shd w:val="clear" w:color="auto" w:fill="92D050"/>
          </w:tcPr>
          <w:p w14:paraId="25FD39BB" w14:textId="77777777" w:rsidR="00635043" w:rsidRDefault="00644EC4">
            <w:pPr>
              <w:pStyle w:val="TableParagraph"/>
              <w:numPr>
                <w:ilvl w:val="0"/>
                <w:numId w:val="39"/>
              </w:numPr>
              <w:tabs>
                <w:tab w:val="left" w:pos="310"/>
              </w:tabs>
              <w:spacing w:line="667" w:lineRule="auto"/>
              <w:ind w:right="219" w:firstLine="0"/>
              <w:rPr>
                <w:sz w:val="24"/>
              </w:rPr>
            </w:pPr>
            <w:r>
              <w:rPr>
                <w:sz w:val="24"/>
              </w:rPr>
              <w:t>Ingen</w:t>
            </w:r>
            <w:r>
              <w:rPr>
                <w:spacing w:val="-15"/>
                <w:sz w:val="24"/>
              </w:rPr>
              <w:t xml:space="preserve"> </w:t>
            </w:r>
            <w:r>
              <w:rPr>
                <w:sz w:val="24"/>
              </w:rPr>
              <w:t xml:space="preserve">tilsætningsstoffer </w:t>
            </w:r>
            <w:r>
              <w:rPr>
                <w:spacing w:val="-2"/>
                <w:sz w:val="24"/>
              </w:rPr>
              <w:t>eller</w:t>
            </w:r>
          </w:p>
          <w:p w14:paraId="7E9C8DCD" w14:textId="77777777" w:rsidR="00635043" w:rsidRDefault="00644EC4">
            <w:pPr>
              <w:pStyle w:val="TableParagraph"/>
              <w:numPr>
                <w:ilvl w:val="0"/>
                <w:numId w:val="39"/>
              </w:numPr>
              <w:tabs>
                <w:tab w:val="left" w:pos="310"/>
              </w:tabs>
              <w:spacing w:line="249" w:lineRule="auto"/>
              <w:ind w:left="310" w:right="108"/>
              <w:rPr>
                <w:sz w:val="24"/>
              </w:rPr>
            </w:pPr>
            <w:r>
              <w:rPr>
                <w:sz w:val="24"/>
              </w:rPr>
              <w:t>Indhold</w:t>
            </w:r>
            <w:r>
              <w:rPr>
                <w:spacing w:val="-13"/>
                <w:sz w:val="24"/>
              </w:rPr>
              <w:t xml:space="preserve"> </w:t>
            </w:r>
            <w:r>
              <w:rPr>
                <w:sz w:val="24"/>
              </w:rPr>
              <w:t>af</w:t>
            </w:r>
            <w:r>
              <w:rPr>
                <w:spacing w:val="-13"/>
                <w:sz w:val="24"/>
              </w:rPr>
              <w:t xml:space="preserve"> </w:t>
            </w:r>
            <w:r>
              <w:rPr>
                <w:sz w:val="24"/>
              </w:rPr>
              <w:t>silikone</w:t>
            </w:r>
            <w:r>
              <w:rPr>
                <w:spacing w:val="-13"/>
                <w:sz w:val="24"/>
              </w:rPr>
              <w:t xml:space="preserve"> </w:t>
            </w:r>
            <w:r>
              <w:rPr>
                <w:sz w:val="24"/>
              </w:rPr>
              <w:t xml:space="preserve">over- </w:t>
            </w:r>
            <w:r>
              <w:rPr>
                <w:spacing w:val="-2"/>
                <w:sz w:val="24"/>
              </w:rPr>
              <w:t>fladebehandling</w:t>
            </w:r>
          </w:p>
          <w:p w14:paraId="56F8EDA1" w14:textId="77777777" w:rsidR="00635043" w:rsidRDefault="00635043">
            <w:pPr>
              <w:pStyle w:val="TableParagraph"/>
              <w:spacing w:before="195"/>
              <w:rPr>
                <w:b/>
                <w:sz w:val="24"/>
              </w:rPr>
            </w:pPr>
          </w:p>
          <w:p w14:paraId="26C11294" w14:textId="77777777" w:rsidR="00635043" w:rsidRDefault="00644EC4">
            <w:pPr>
              <w:pStyle w:val="TableParagraph"/>
              <w:ind w:left="10"/>
              <w:rPr>
                <w:sz w:val="24"/>
              </w:rPr>
            </w:pPr>
            <w:r>
              <w:rPr>
                <w:spacing w:val="-2"/>
                <w:sz w:val="24"/>
              </w:rPr>
              <w:t>og/eller</w:t>
            </w:r>
          </w:p>
          <w:p w14:paraId="57F2907B" w14:textId="77777777" w:rsidR="00635043" w:rsidRDefault="00635043">
            <w:pPr>
              <w:pStyle w:val="TableParagraph"/>
              <w:spacing w:before="216"/>
              <w:rPr>
                <w:b/>
                <w:sz w:val="24"/>
              </w:rPr>
            </w:pPr>
          </w:p>
          <w:p w14:paraId="0F9D9AEC" w14:textId="77777777" w:rsidR="00635043" w:rsidRDefault="00644EC4">
            <w:pPr>
              <w:pStyle w:val="TableParagraph"/>
              <w:numPr>
                <w:ilvl w:val="0"/>
                <w:numId w:val="39"/>
              </w:numPr>
              <w:tabs>
                <w:tab w:val="left" w:pos="310"/>
              </w:tabs>
              <w:spacing w:line="249" w:lineRule="auto"/>
              <w:ind w:left="310" w:right="155"/>
              <w:rPr>
                <w:sz w:val="24"/>
              </w:rPr>
            </w:pPr>
            <w:r>
              <w:rPr>
                <w:sz w:val="24"/>
              </w:rPr>
              <w:t>Indhold</w:t>
            </w:r>
            <w:r>
              <w:rPr>
                <w:spacing w:val="-15"/>
                <w:sz w:val="24"/>
              </w:rPr>
              <w:t xml:space="preserve"> </w:t>
            </w:r>
            <w:r>
              <w:rPr>
                <w:sz w:val="24"/>
              </w:rPr>
              <w:t>af</w:t>
            </w:r>
            <w:r>
              <w:rPr>
                <w:spacing w:val="-15"/>
                <w:sz w:val="24"/>
              </w:rPr>
              <w:t xml:space="preserve"> </w:t>
            </w:r>
            <w:r>
              <w:rPr>
                <w:sz w:val="24"/>
              </w:rPr>
              <w:t xml:space="preserve">anti-blocking </w:t>
            </w:r>
            <w:r>
              <w:rPr>
                <w:spacing w:val="-2"/>
                <w:sz w:val="24"/>
              </w:rPr>
              <w:t>masterbatch</w:t>
            </w:r>
          </w:p>
          <w:p w14:paraId="2C4D1A37" w14:textId="77777777" w:rsidR="00635043" w:rsidRDefault="00635043">
            <w:pPr>
              <w:pStyle w:val="TableParagraph"/>
              <w:spacing w:before="206"/>
              <w:rPr>
                <w:b/>
                <w:sz w:val="24"/>
              </w:rPr>
            </w:pPr>
          </w:p>
          <w:p w14:paraId="24F37897" w14:textId="77777777" w:rsidR="00635043" w:rsidRDefault="00644EC4">
            <w:pPr>
              <w:pStyle w:val="TableParagraph"/>
              <w:ind w:left="10"/>
              <w:rPr>
                <w:sz w:val="24"/>
              </w:rPr>
            </w:pPr>
            <w:r>
              <w:rPr>
                <w:spacing w:val="-2"/>
                <w:sz w:val="24"/>
              </w:rPr>
              <w:t>og/eller</w:t>
            </w:r>
          </w:p>
          <w:p w14:paraId="2B65ECB5" w14:textId="77777777" w:rsidR="00635043" w:rsidRDefault="00635043">
            <w:pPr>
              <w:pStyle w:val="TableParagraph"/>
              <w:spacing w:before="216"/>
              <w:rPr>
                <w:b/>
                <w:sz w:val="24"/>
              </w:rPr>
            </w:pPr>
          </w:p>
          <w:p w14:paraId="0036A9E9" w14:textId="77777777" w:rsidR="00635043" w:rsidRPr="009E665C" w:rsidRDefault="00644EC4">
            <w:pPr>
              <w:pStyle w:val="TableParagraph"/>
              <w:numPr>
                <w:ilvl w:val="0"/>
                <w:numId w:val="39"/>
              </w:numPr>
              <w:tabs>
                <w:tab w:val="left" w:pos="310"/>
              </w:tabs>
              <w:spacing w:line="249" w:lineRule="auto"/>
              <w:ind w:left="310" w:right="48"/>
              <w:rPr>
                <w:sz w:val="24"/>
                <w:lang w:val="da-DK"/>
              </w:rPr>
            </w:pPr>
            <w:r w:rsidRPr="009E665C">
              <w:rPr>
                <w:sz w:val="24"/>
                <w:lang w:val="da-DK"/>
              </w:rPr>
              <w:t>Indhold af masterbatch for</w:t>
            </w:r>
            <w:r w:rsidRPr="009E665C">
              <w:rPr>
                <w:spacing w:val="-15"/>
                <w:sz w:val="24"/>
                <w:lang w:val="da-DK"/>
              </w:rPr>
              <w:t xml:space="preserve"> </w:t>
            </w:r>
            <w:r w:rsidRPr="009E665C">
              <w:rPr>
                <w:sz w:val="24"/>
                <w:lang w:val="da-DK"/>
              </w:rPr>
              <w:t>slagstyrke</w:t>
            </w:r>
            <w:r w:rsidRPr="009E665C">
              <w:rPr>
                <w:spacing w:val="-15"/>
                <w:sz w:val="24"/>
                <w:lang w:val="da-DK"/>
              </w:rPr>
              <w:t xml:space="preserve"> </w:t>
            </w:r>
            <w:r w:rsidRPr="009E665C">
              <w:rPr>
                <w:sz w:val="24"/>
                <w:lang w:val="da-DK"/>
              </w:rPr>
              <w:t xml:space="preserve">modificati- </w:t>
            </w:r>
            <w:r w:rsidRPr="009E665C">
              <w:rPr>
                <w:spacing w:val="-6"/>
                <w:sz w:val="24"/>
                <w:lang w:val="da-DK"/>
              </w:rPr>
              <w:t>on</w:t>
            </w:r>
          </w:p>
          <w:p w14:paraId="4C20EE11" w14:textId="77777777" w:rsidR="00635043" w:rsidRPr="009E665C" w:rsidRDefault="00635043">
            <w:pPr>
              <w:pStyle w:val="TableParagraph"/>
              <w:spacing w:before="207"/>
              <w:rPr>
                <w:b/>
                <w:sz w:val="24"/>
                <w:lang w:val="da-DK"/>
              </w:rPr>
            </w:pPr>
          </w:p>
          <w:p w14:paraId="2659D247" w14:textId="77777777" w:rsidR="00635043" w:rsidRDefault="00644EC4">
            <w:pPr>
              <w:pStyle w:val="TableParagraph"/>
              <w:ind w:left="10"/>
              <w:rPr>
                <w:sz w:val="24"/>
              </w:rPr>
            </w:pPr>
            <w:r>
              <w:rPr>
                <w:spacing w:val="-2"/>
                <w:sz w:val="24"/>
              </w:rPr>
              <w:t>og/eller</w:t>
            </w:r>
          </w:p>
          <w:p w14:paraId="5EE4B652" w14:textId="77777777" w:rsidR="00635043" w:rsidRDefault="00635043">
            <w:pPr>
              <w:pStyle w:val="TableParagraph"/>
              <w:spacing w:before="202"/>
              <w:rPr>
                <w:b/>
                <w:sz w:val="24"/>
              </w:rPr>
            </w:pPr>
          </w:p>
          <w:p w14:paraId="07336167" w14:textId="77777777" w:rsidR="00635043" w:rsidRPr="009E665C" w:rsidRDefault="00644EC4">
            <w:pPr>
              <w:pStyle w:val="TableParagraph"/>
              <w:numPr>
                <w:ilvl w:val="0"/>
                <w:numId w:val="39"/>
              </w:numPr>
              <w:tabs>
                <w:tab w:val="left" w:pos="310"/>
              </w:tabs>
              <w:spacing w:line="290" w:lineRule="atLeast"/>
              <w:ind w:left="310" w:right="82"/>
              <w:rPr>
                <w:sz w:val="24"/>
                <w:lang w:val="da-DK"/>
              </w:rPr>
            </w:pPr>
            <w:r w:rsidRPr="009E665C">
              <w:rPr>
                <w:sz w:val="24"/>
                <w:lang w:val="da-DK"/>
              </w:rPr>
              <w:t>Indhold</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nuklering</w:t>
            </w:r>
            <w:r w:rsidRPr="009E665C">
              <w:rPr>
                <w:spacing w:val="-13"/>
                <w:sz w:val="24"/>
                <w:lang w:val="da-DK"/>
              </w:rPr>
              <w:t xml:space="preserve"> </w:t>
            </w:r>
            <w:r w:rsidRPr="009E665C">
              <w:rPr>
                <w:sz w:val="24"/>
                <w:lang w:val="da-DK"/>
              </w:rPr>
              <w:t xml:space="preserve">ma- sterbatch til styring af </w:t>
            </w:r>
            <w:r w:rsidRPr="009E665C">
              <w:rPr>
                <w:spacing w:val="-2"/>
                <w:sz w:val="24"/>
                <w:lang w:val="da-DK"/>
              </w:rPr>
              <w:t>krystaldannelse</w:t>
            </w:r>
          </w:p>
        </w:tc>
        <w:tc>
          <w:tcPr>
            <w:tcW w:w="2860" w:type="dxa"/>
            <w:shd w:val="clear" w:color="auto" w:fill="EBF65F"/>
          </w:tcPr>
          <w:p w14:paraId="592C5853" w14:textId="77777777" w:rsidR="00635043" w:rsidRPr="009E665C" w:rsidRDefault="00644EC4">
            <w:pPr>
              <w:pStyle w:val="TableParagraph"/>
              <w:spacing w:line="249" w:lineRule="auto"/>
              <w:ind w:left="310" w:right="-13" w:hanging="300"/>
              <w:rPr>
                <w:sz w:val="24"/>
                <w:lang w:val="da-DK"/>
              </w:rPr>
            </w:pPr>
            <w:r w:rsidRPr="009E665C">
              <w:rPr>
                <w:sz w:val="24"/>
                <w:lang w:val="da-DK"/>
              </w:rPr>
              <w:t>–</w:t>
            </w:r>
            <w:r w:rsidRPr="009E665C">
              <w:rPr>
                <w:spacing w:val="80"/>
                <w:sz w:val="24"/>
                <w:lang w:val="da-DK"/>
              </w:rPr>
              <w:t xml:space="preserve"> </w:t>
            </w:r>
            <w:r w:rsidRPr="009E665C">
              <w:rPr>
                <w:sz w:val="24"/>
                <w:lang w:val="da-DK"/>
              </w:rPr>
              <w:t>Indhold af andre tilsæt- ningsstoffer</w:t>
            </w:r>
            <w:r w:rsidRPr="009E665C">
              <w:rPr>
                <w:spacing w:val="-12"/>
                <w:sz w:val="24"/>
                <w:lang w:val="da-DK"/>
              </w:rPr>
              <w:t xml:space="preserve"> </w:t>
            </w:r>
            <w:r w:rsidRPr="009E665C">
              <w:rPr>
                <w:sz w:val="24"/>
                <w:lang w:val="da-DK"/>
              </w:rPr>
              <w:t>fx</w:t>
            </w:r>
            <w:r w:rsidRPr="009E665C">
              <w:rPr>
                <w:spacing w:val="-12"/>
                <w:sz w:val="24"/>
                <w:lang w:val="da-DK"/>
              </w:rPr>
              <w:t xml:space="preserve"> </w:t>
            </w:r>
            <w:r w:rsidRPr="009E665C">
              <w:rPr>
                <w:sz w:val="24"/>
                <w:lang w:val="da-DK"/>
              </w:rPr>
              <w:t>UV</w:t>
            </w:r>
            <w:r w:rsidRPr="009E665C">
              <w:rPr>
                <w:spacing w:val="-13"/>
                <w:sz w:val="24"/>
                <w:lang w:val="da-DK"/>
              </w:rPr>
              <w:t xml:space="preserve"> </w:t>
            </w:r>
            <w:r w:rsidRPr="009E665C">
              <w:rPr>
                <w:sz w:val="24"/>
                <w:lang w:val="da-DK"/>
              </w:rPr>
              <w:t>stabili- sator,</w:t>
            </w:r>
            <w:r w:rsidRPr="009E665C">
              <w:rPr>
                <w:spacing w:val="-3"/>
                <w:sz w:val="24"/>
                <w:lang w:val="da-DK"/>
              </w:rPr>
              <w:t xml:space="preserve"> </w:t>
            </w:r>
            <w:r w:rsidRPr="009E665C">
              <w:rPr>
                <w:sz w:val="24"/>
                <w:lang w:val="da-DK"/>
              </w:rPr>
              <w:t>AA</w:t>
            </w:r>
            <w:r w:rsidRPr="009E665C">
              <w:rPr>
                <w:spacing w:val="-4"/>
                <w:sz w:val="24"/>
                <w:lang w:val="da-DK"/>
              </w:rPr>
              <w:t xml:space="preserve"> </w:t>
            </w:r>
            <w:r w:rsidRPr="009E665C">
              <w:rPr>
                <w:sz w:val="24"/>
                <w:lang w:val="da-DK"/>
              </w:rPr>
              <w:t>blockers,</w:t>
            </w:r>
            <w:r w:rsidRPr="009E665C">
              <w:rPr>
                <w:spacing w:val="-3"/>
                <w:sz w:val="24"/>
                <w:lang w:val="da-DK"/>
              </w:rPr>
              <w:t xml:space="preserve"> </w:t>
            </w:r>
            <w:r w:rsidRPr="009E665C">
              <w:rPr>
                <w:sz w:val="24"/>
                <w:lang w:val="da-DK"/>
              </w:rPr>
              <w:t>optisk blegning, oxygen scaven- gers mv.</w:t>
            </w:r>
          </w:p>
        </w:tc>
        <w:tc>
          <w:tcPr>
            <w:tcW w:w="1900" w:type="dxa"/>
            <w:shd w:val="clear" w:color="auto" w:fill="F99879"/>
          </w:tcPr>
          <w:p w14:paraId="154552EE" w14:textId="77777777" w:rsidR="00635043" w:rsidRPr="009E665C" w:rsidRDefault="00644EC4">
            <w:pPr>
              <w:pStyle w:val="TableParagraph"/>
              <w:numPr>
                <w:ilvl w:val="0"/>
                <w:numId w:val="38"/>
              </w:numPr>
              <w:tabs>
                <w:tab w:val="left" w:pos="310"/>
              </w:tabs>
              <w:spacing w:line="249" w:lineRule="auto"/>
              <w:ind w:right="21"/>
              <w:jc w:val="both"/>
              <w:rPr>
                <w:sz w:val="24"/>
                <w:lang w:val="da-DK"/>
              </w:rPr>
            </w:pPr>
            <w:r w:rsidRPr="009E665C">
              <w:rPr>
                <w:sz w:val="24"/>
                <w:lang w:val="da-DK"/>
              </w:rPr>
              <w:t>Indhold</w:t>
            </w:r>
            <w:r w:rsidRPr="009E665C">
              <w:rPr>
                <w:spacing w:val="-13"/>
                <w:sz w:val="24"/>
                <w:lang w:val="da-DK"/>
              </w:rPr>
              <w:t xml:space="preserve"> </w:t>
            </w:r>
            <w:r w:rsidRPr="009E665C">
              <w:rPr>
                <w:sz w:val="24"/>
                <w:lang w:val="da-DK"/>
              </w:rPr>
              <w:t>som</w:t>
            </w:r>
            <w:r w:rsidRPr="009E665C">
              <w:rPr>
                <w:spacing w:val="-13"/>
                <w:sz w:val="24"/>
                <w:lang w:val="da-DK"/>
              </w:rPr>
              <w:t xml:space="preserve"> </w:t>
            </w:r>
            <w:r w:rsidRPr="009E665C">
              <w:rPr>
                <w:sz w:val="24"/>
                <w:lang w:val="da-DK"/>
              </w:rPr>
              <w:t>gi- ver</w:t>
            </w:r>
            <w:r w:rsidRPr="009E665C">
              <w:rPr>
                <w:spacing w:val="-13"/>
                <w:sz w:val="24"/>
                <w:lang w:val="da-DK"/>
              </w:rPr>
              <w:t xml:space="preserve"> </w:t>
            </w:r>
            <w:r w:rsidRPr="009E665C">
              <w:rPr>
                <w:sz w:val="24"/>
                <w:lang w:val="da-DK"/>
              </w:rPr>
              <w:t>bio-,</w:t>
            </w:r>
            <w:r w:rsidRPr="009E665C">
              <w:rPr>
                <w:spacing w:val="-13"/>
                <w:sz w:val="24"/>
                <w:lang w:val="da-DK"/>
              </w:rPr>
              <w:t xml:space="preserve"> </w:t>
            </w:r>
            <w:r w:rsidRPr="009E665C">
              <w:rPr>
                <w:sz w:val="24"/>
                <w:lang w:val="da-DK"/>
              </w:rPr>
              <w:t>oxo</w:t>
            </w:r>
            <w:r w:rsidRPr="009E665C">
              <w:rPr>
                <w:spacing w:val="-13"/>
                <w:sz w:val="24"/>
                <w:lang w:val="da-DK"/>
              </w:rPr>
              <w:t xml:space="preserve"> </w:t>
            </w:r>
            <w:r w:rsidRPr="009E665C">
              <w:rPr>
                <w:sz w:val="24"/>
                <w:lang w:val="da-DK"/>
              </w:rPr>
              <w:t>el- ler</w:t>
            </w:r>
            <w:r w:rsidRPr="009E665C">
              <w:rPr>
                <w:spacing w:val="-15"/>
                <w:sz w:val="24"/>
                <w:lang w:val="da-DK"/>
              </w:rPr>
              <w:t xml:space="preserve"> </w:t>
            </w:r>
            <w:r w:rsidRPr="009E665C">
              <w:rPr>
                <w:sz w:val="24"/>
                <w:lang w:val="da-DK"/>
              </w:rPr>
              <w:t xml:space="preserve">foto-nedbry- delige egenska- </w:t>
            </w:r>
            <w:r w:rsidRPr="009E665C">
              <w:rPr>
                <w:spacing w:val="-4"/>
                <w:sz w:val="24"/>
                <w:lang w:val="da-DK"/>
              </w:rPr>
              <w:t>ber</w:t>
            </w:r>
          </w:p>
          <w:p w14:paraId="1F8B21B8" w14:textId="77777777" w:rsidR="00635043" w:rsidRPr="009E665C" w:rsidRDefault="00635043">
            <w:pPr>
              <w:pStyle w:val="TableParagraph"/>
              <w:spacing w:before="196"/>
              <w:rPr>
                <w:b/>
                <w:sz w:val="24"/>
                <w:lang w:val="da-DK"/>
              </w:rPr>
            </w:pPr>
          </w:p>
          <w:p w14:paraId="37995E98" w14:textId="77777777" w:rsidR="00635043" w:rsidRDefault="00644EC4">
            <w:pPr>
              <w:pStyle w:val="TableParagraph"/>
              <w:spacing w:before="1"/>
              <w:ind w:left="10"/>
              <w:rPr>
                <w:sz w:val="24"/>
              </w:rPr>
            </w:pPr>
            <w:r>
              <w:rPr>
                <w:spacing w:val="-2"/>
                <w:sz w:val="24"/>
              </w:rPr>
              <w:t>eller</w:t>
            </w:r>
          </w:p>
          <w:p w14:paraId="11CEC364" w14:textId="77777777" w:rsidR="00635043" w:rsidRDefault="00635043">
            <w:pPr>
              <w:pStyle w:val="TableParagraph"/>
              <w:spacing w:before="216"/>
              <w:rPr>
                <w:b/>
                <w:sz w:val="24"/>
              </w:rPr>
            </w:pPr>
          </w:p>
          <w:p w14:paraId="442A8275" w14:textId="77777777" w:rsidR="00635043" w:rsidRDefault="00644EC4">
            <w:pPr>
              <w:pStyle w:val="TableParagraph"/>
              <w:numPr>
                <w:ilvl w:val="0"/>
                <w:numId w:val="38"/>
              </w:numPr>
              <w:tabs>
                <w:tab w:val="left" w:pos="310"/>
              </w:tabs>
              <w:spacing w:line="249" w:lineRule="auto"/>
              <w:ind w:right="208"/>
              <w:rPr>
                <w:sz w:val="24"/>
              </w:rPr>
            </w:pPr>
            <w:r>
              <w:rPr>
                <w:sz w:val="24"/>
              </w:rPr>
              <w:t>Indhold</w:t>
            </w:r>
            <w:r>
              <w:rPr>
                <w:spacing w:val="-15"/>
                <w:sz w:val="24"/>
              </w:rPr>
              <w:t xml:space="preserve"> </w:t>
            </w:r>
            <w:r>
              <w:rPr>
                <w:sz w:val="24"/>
              </w:rPr>
              <w:t>af</w:t>
            </w:r>
            <w:r>
              <w:rPr>
                <w:spacing w:val="-15"/>
                <w:sz w:val="24"/>
              </w:rPr>
              <w:t xml:space="preserve"> </w:t>
            </w:r>
            <w:r>
              <w:rPr>
                <w:sz w:val="24"/>
              </w:rPr>
              <w:t xml:space="preserve">na- </w:t>
            </w:r>
            <w:r>
              <w:rPr>
                <w:spacing w:val="-2"/>
                <w:sz w:val="24"/>
              </w:rPr>
              <w:t>nokomposit</w:t>
            </w:r>
          </w:p>
        </w:tc>
      </w:tr>
      <w:tr w:rsidR="00635043" w14:paraId="0C470076" w14:textId="77777777">
        <w:trPr>
          <w:trHeight w:val="3119"/>
        </w:trPr>
        <w:tc>
          <w:tcPr>
            <w:tcW w:w="2060" w:type="dxa"/>
            <w:tcBorders>
              <w:bottom w:val="nil"/>
            </w:tcBorders>
          </w:tcPr>
          <w:p w14:paraId="5E7C7CF5" w14:textId="77777777" w:rsidR="00635043" w:rsidRDefault="00635043">
            <w:pPr>
              <w:pStyle w:val="TableParagraph"/>
              <w:rPr>
                <w:b/>
                <w:sz w:val="24"/>
              </w:rPr>
            </w:pPr>
          </w:p>
          <w:p w14:paraId="68D2A1DC" w14:textId="77777777" w:rsidR="00635043" w:rsidRDefault="00635043">
            <w:pPr>
              <w:pStyle w:val="TableParagraph"/>
              <w:rPr>
                <w:b/>
                <w:sz w:val="24"/>
              </w:rPr>
            </w:pPr>
          </w:p>
          <w:p w14:paraId="73987379" w14:textId="77777777" w:rsidR="00635043" w:rsidRDefault="00635043">
            <w:pPr>
              <w:pStyle w:val="TableParagraph"/>
              <w:rPr>
                <w:b/>
                <w:sz w:val="24"/>
              </w:rPr>
            </w:pPr>
          </w:p>
          <w:p w14:paraId="3A92E125" w14:textId="77777777" w:rsidR="00635043" w:rsidRDefault="00635043">
            <w:pPr>
              <w:pStyle w:val="TableParagraph"/>
              <w:rPr>
                <w:b/>
                <w:sz w:val="24"/>
              </w:rPr>
            </w:pPr>
          </w:p>
          <w:p w14:paraId="2FD40968" w14:textId="77777777" w:rsidR="00635043" w:rsidRDefault="00635043">
            <w:pPr>
              <w:pStyle w:val="TableParagraph"/>
              <w:spacing w:before="24"/>
              <w:rPr>
                <w:b/>
                <w:sz w:val="24"/>
              </w:rPr>
            </w:pPr>
          </w:p>
          <w:p w14:paraId="7479A0C3" w14:textId="77777777" w:rsidR="00635043" w:rsidRDefault="00644EC4">
            <w:pPr>
              <w:pStyle w:val="TableParagraph"/>
              <w:ind w:left="10"/>
              <w:rPr>
                <w:sz w:val="24"/>
              </w:rPr>
            </w:pPr>
            <w:r>
              <w:rPr>
                <w:spacing w:val="-2"/>
                <w:sz w:val="24"/>
              </w:rPr>
              <w:t>Farve</w:t>
            </w:r>
          </w:p>
        </w:tc>
        <w:tc>
          <w:tcPr>
            <w:tcW w:w="2820" w:type="dxa"/>
            <w:tcBorders>
              <w:bottom w:val="nil"/>
            </w:tcBorders>
            <w:shd w:val="clear" w:color="auto" w:fill="92D050"/>
          </w:tcPr>
          <w:p w14:paraId="79194BB4" w14:textId="77777777" w:rsidR="00635043" w:rsidRDefault="00644EC4">
            <w:pPr>
              <w:pStyle w:val="TableParagraph"/>
              <w:numPr>
                <w:ilvl w:val="0"/>
                <w:numId w:val="37"/>
              </w:numPr>
              <w:tabs>
                <w:tab w:val="left" w:pos="310"/>
              </w:tabs>
              <w:spacing w:line="667" w:lineRule="auto"/>
              <w:ind w:right="98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5A7A23C3" w14:textId="77777777" w:rsidR="00635043" w:rsidRDefault="00644EC4">
            <w:pPr>
              <w:pStyle w:val="TableParagraph"/>
              <w:numPr>
                <w:ilvl w:val="0"/>
                <w:numId w:val="37"/>
              </w:numPr>
              <w:tabs>
                <w:tab w:val="left" w:pos="310"/>
              </w:tabs>
              <w:spacing w:line="249" w:lineRule="auto"/>
              <w:ind w:left="310" w:right="157"/>
              <w:rPr>
                <w:sz w:val="24"/>
              </w:rPr>
            </w:pPr>
            <w:r>
              <w:rPr>
                <w:sz w:val="24"/>
              </w:rPr>
              <w:t>Tilsat</w:t>
            </w:r>
            <w:r>
              <w:rPr>
                <w:spacing w:val="-15"/>
                <w:sz w:val="24"/>
              </w:rPr>
              <w:t xml:space="preserve"> </w:t>
            </w:r>
            <w:r>
              <w:rPr>
                <w:sz w:val="24"/>
              </w:rPr>
              <w:t>farve</w:t>
            </w:r>
            <w:r>
              <w:rPr>
                <w:spacing w:val="-15"/>
                <w:sz w:val="24"/>
              </w:rPr>
              <w:t xml:space="preserve"> </w:t>
            </w:r>
            <w:r>
              <w:rPr>
                <w:sz w:val="24"/>
              </w:rPr>
              <w:t>uden</w:t>
            </w:r>
            <w:r>
              <w:rPr>
                <w:spacing w:val="-15"/>
                <w:sz w:val="24"/>
              </w:rPr>
              <w:t xml:space="preserve"> </w:t>
            </w:r>
            <w:r>
              <w:rPr>
                <w:sz w:val="24"/>
              </w:rPr>
              <w:t xml:space="preserve">carbon </w:t>
            </w:r>
            <w:r>
              <w:rPr>
                <w:spacing w:val="-2"/>
                <w:sz w:val="24"/>
              </w:rPr>
              <w:t>black</w:t>
            </w:r>
          </w:p>
          <w:p w14:paraId="1ABAD4EC" w14:textId="77777777" w:rsidR="00635043" w:rsidRDefault="00635043">
            <w:pPr>
              <w:pStyle w:val="TableParagraph"/>
              <w:spacing w:before="195"/>
              <w:rPr>
                <w:b/>
                <w:sz w:val="24"/>
              </w:rPr>
            </w:pPr>
          </w:p>
          <w:p w14:paraId="0C87167D" w14:textId="77777777" w:rsidR="00635043" w:rsidRDefault="00644EC4">
            <w:pPr>
              <w:pStyle w:val="TableParagraph"/>
              <w:ind w:left="10"/>
              <w:rPr>
                <w:sz w:val="24"/>
              </w:rPr>
            </w:pPr>
            <w:r>
              <w:rPr>
                <w:spacing w:val="-2"/>
                <w:sz w:val="24"/>
              </w:rPr>
              <w:t>eller</w:t>
            </w:r>
          </w:p>
        </w:tc>
        <w:tc>
          <w:tcPr>
            <w:tcW w:w="2860" w:type="dxa"/>
            <w:tcBorders>
              <w:bottom w:val="nil"/>
            </w:tcBorders>
            <w:shd w:val="clear" w:color="auto" w:fill="EBF65F"/>
          </w:tcPr>
          <w:p w14:paraId="35766817" w14:textId="77777777" w:rsidR="00635043" w:rsidRDefault="00644EC4">
            <w:pPr>
              <w:pStyle w:val="TableParagraph"/>
              <w:numPr>
                <w:ilvl w:val="0"/>
                <w:numId w:val="36"/>
              </w:numPr>
              <w:tabs>
                <w:tab w:val="left" w:pos="310"/>
              </w:tabs>
              <w:spacing w:line="667" w:lineRule="auto"/>
              <w:ind w:right="1021" w:firstLine="0"/>
              <w:rPr>
                <w:sz w:val="24"/>
              </w:rPr>
            </w:pPr>
            <w:r>
              <w:rPr>
                <w:sz w:val="24"/>
              </w:rPr>
              <w:t>Ikke</w:t>
            </w:r>
            <w:r>
              <w:rPr>
                <w:spacing w:val="-15"/>
                <w:sz w:val="24"/>
              </w:rPr>
              <w:t xml:space="preserve"> </w:t>
            </w:r>
            <w:r>
              <w:rPr>
                <w:sz w:val="24"/>
              </w:rPr>
              <w:t>tilsat</w:t>
            </w:r>
            <w:r>
              <w:rPr>
                <w:spacing w:val="-15"/>
                <w:sz w:val="24"/>
              </w:rPr>
              <w:t xml:space="preserve"> </w:t>
            </w:r>
            <w:r>
              <w:rPr>
                <w:sz w:val="24"/>
              </w:rPr>
              <w:t xml:space="preserve">farve </w:t>
            </w:r>
            <w:r>
              <w:rPr>
                <w:spacing w:val="-2"/>
                <w:sz w:val="24"/>
              </w:rPr>
              <w:t>eller</w:t>
            </w:r>
          </w:p>
          <w:p w14:paraId="1A841A6B" w14:textId="77777777" w:rsidR="00635043" w:rsidRDefault="00644EC4">
            <w:pPr>
              <w:pStyle w:val="TableParagraph"/>
              <w:numPr>
                <w:ilvl w:val="0"/>
                <w:numId w:val="36"/>
              </w:numPr>
              <w:tabs>
                <w:tab w:val="left" w:pos="310"/>
              </w:tabs>
              <w:spacing w:line="249" w:lineRule="auto"/>
              <w:ind w:left="310" w:right="197"/>
              <w:rPr>
                <w:sz w:val="24"/>
              </w:rPr>
            </w:pPr>
            <w:r>
              <w:rPr>
                <w:sz w:val="24"/>
              </w:rPr>
              <w:t>Tilsat</w:t>
            </w:r>
            <w:r>
              <w:rPr>
                <w:spacing w:val="-15"/>
                <w:sz w:val="24"/>
              </w:rPr>
              <w:t xml:space="preserve"> </w:t>
            </w:r>
            <w:r>
              <w:rPr>
                <w:sz w:val="24"/>
              </w:rPr>
              <w:t>farve</w:t>
            </w:r>
            <w:r>
              <w:rPr>
                <w:spacing w:val="-15"/>
                <w:sz w:val="24"/>
              </w:rPr>
              <w:t xml:space="preserve"> </w:t>
            </w:r>
            <w:r>
              <w:rPr>
                <w:sz w:val="24"/>
              </w:rPr>
              <w:t>uden</w:t>
            </w:r>
            <w:r>
              <w:rPr>
                <w:spacing w:val="-15"/>
                <w:sz w:val="24"/>
              </w:rPr>
              <w:t xml:space="preserve"> </w:t>
            </w:r>
            <w:r>
              <w:rPr>
                <w:sz w:val="24"/>
              </w:rPr>
              <w:t xml:space="preserve">carbon </w:t>
            </w:r>
            <w:r>
              <w:rPr>
                <w:spacing w:val="-2"/>
                <w:sz w:val="24"/>
              </w:rPr>
              <w:t>black</w:t>
            </w:r>
          </w:p>
          <w:p w14:paraId="58F6291A" w14:textId="77777777" w:rsidR="00635043" w:rsidRDefault="00635043">
            <w:pPr>
              <w:pStyle w:val="TableParagraph"/>
              <w:spacing w:before="195"/>
              <w:rPr>
                <w:b/>
                <w:sz w:val="24"/>
              </w:rPr>
            </w:pPr>
          </w:p>
          <w:p w14:paraId="7693A70E" w14:textId="77777777" w:rsidR="00635043" w:rsidRDefault="00644EC4">
            <w:pPr>
              <w:pStyle w:val="TableParagraph"/>
              <w:ind w:left="10"/>
              <w:rPr>
                <w:sz w:val="24"/>
              </w:rPr>
            </w:pPr>
            <w:r>
              <w:rPr>
                <w:spacing w:val="-2"/>
                <w:sz w:val="24"/>
              </w:rPr>
              <w:t>eller</w:t>
            </w:r>
          </w:p>
        </w:tc>
        <w:tc>
          <w:tcPr>
            <w:tcW w:w="1900" w:type="dxa"/>
            <w:tcBorders>
              <w:bottom w:val="nil"/>
            </w:tcBorders>
            <w:shd w:val="clear" w:color="auto" w:fill="F99879"/>
          </w:tcPr>
          <w:p w14:paraId="197CB169" w14:textId="77777777" w:rsidR="00635043" w:rsidRPr="009E665C" w:rsidRDefault="00644EC4">
            <w:pPr>
              <w:pStyle w:val="TableParagraph"/>
              <w:numPr>
                <w:ilvl w:val="0"/>
                <w:numId w:val="35"/>
              </w:numPr>
              <w:tabs>
                <w:tab w:val="left" w:pos="310"/>
              </w:tabs>
              <w:spacing w:line="249" w:lineRule="auto"/>
              <w:ind w:right="3"/>
              <w:rPr>
                <w:sz w:val="24"/>
                <w:lang w:val="da-DK"/>
              </w:rPr>
            </w:pPr>
            <w:r w:rsidRPr="009E665C">
              <w:rPr>
                <w:sz w:val="24"/>
                <w:lang w:val="da-DK"/>
              </w:rPr>
              <w:t>Tilsat</w:t>
            </w:r>
            <w:r w:rsidRPr="009E665C">
              <w:rPr>
                <w:spacing w:val="-15"/>
                <w:sz w:val="24"/>
                <w:lang w:val="da-DK"/>
              </w:rPr>
              <w:t xml:space="preserve"> </w:t>
            </w:r>
            <w:r w:rsidRPr="009E665C">
              <w:rPr>
                <w:sz w:val="24"/>
                <w:lang w:val="da-DK"/>
              </w:rPr>
              <w:t>farve</w:t>
            </w:r>
            <w:r w:rsidRPr="009E665C">
              <w:rPr>
                <w:spacing w:val="-15"/>
                <w:sz w:val="24"/>
                <w:lang w:val="da-DK"/>
              </w:rPr>
              <w:t xml:space="preserve"> </w:t>
            </w:r>
            <w:r w:rsidRPr="009E665C">
              <w:rPr>
                <w:sz w:val="24"/>
                <w:lang w:val="da-DK"/>
              </w:rPr>
              <w:t>med indhold af car- bon black</w:t>
            </w:r>
          </w:p>
          <w:p w14:paraId="5FAEBD38" w14:textId="77777777" w:rsidR="00635043" w:rsidRPr="009E665C" w:rsidRDefault="00635043">
            <w:pPr>
              <w:pStyle w:val="TableParagraph"/>
              <w:spacing w:before="195"/>
              <w:rPr>
                <w:b/>
                <w:sz w:val="24"/>
                <w:lang w:val="da-DK"/>
              </w:rPr>
            </w:pPr>
          </w:p>
          <w:p w14:paraId="4D9DF066" w14:textId="77777777" w:rsidR="00635043" w:rsidRDefault="00644EC4">
            <w:pPr>
              <w:pStyle w:val="TableParagraph"/>
              <w:ind w:left="10"/>
              <w:rPr>
                <w:sz w:val="24"/>
              </w:rPr>
            </w:pPr>
            <w:r>
              <w:rPr>
                <w:spacing w:val="-2"/>
                <w:sz w:val="24"/>
              </w:rPr>
              <w:t>eller</w:t>
            </w:r>
          </w:p>
          <w:p w14:paraId="3F1C57D7" w14:textId="77777777" w:rsidR="00635043" w:rsidRDefault="00635043">
            <w:pPr>
              <w:pStyle w:val="TableParagraph"/>
              <w:spacing w:before="216"/>
              <w:rPr>
                <w:b/>
                <w:sz w:val="24"/>
              </w:rPr>
            </w:pPr>
          </w:p>
          <w:p w14:paraId="3D62A454" w14:textId="77777777" w:rsidR="00635043" w:rsidRDefault="00644EC4">
            <w:pPr>
              <w:pStyle w:val="TableParagraph"/>
              <w:numPr>
                <w:ilvl w:val="0"/>
                <w:numId w:val="35"/>
              </w:numPr>
              <w:tabs>
                <w:tab w:val="left" w:pos="310"/>
              </w:tabs>
              <w:spacing w:line="249" w:lineRule="auto"/>
              <w:ind w:right="101"/>
              <w:rPr>
                <w:sz w:val="24"/>
              </w:rPr>
            </w:pPr>
            <w:r>
              <w:rPr>
                <w:spacing w:val="-2"/>
                <w:sz w:val="24"/>
              </w:rPr>
              <w:t>Fluorescerende farve</w:t>
            </w:r>
          </w:p>
        </w:tc>
      </w:tr>
    </w:tbl>
    <w:p w14:paraId="1AE96F75" w14:textId="77777777" w:rsidR="00635043" w:rsidRDefault="00635043">
      <w:pPr>
        <w:spacing w:line="249" w:lineRule="auto"/>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20"/>
        <w:gridCol w:w="2860"/>
        <w:gridCol w:w="1900"/>
      </w:tblGrid>
      <w:tr w:rsidR="00635043" w14:paraId="7B8060D7" w14:textId="77777777">
        <w:trPr>
          <w:trHeight w:val="3167"/>
        </w:trPr>
        <w:tc>
          <w:tcPr>
            <w:tcW w:w="2060" w:type="dxa"/>
            <w:tcBorders>
              <w:top w:val="nil"/>
            </w:tcBorders>
          </w:tcPr>
          <w:p w14:paraId="0865A503" w14:textId="77777777" w:rsidR="00635043" w:rsidRDefault="00635043">
            <w:pPr>
              <w:pStyle w:val="TableParagraph"/>
            </w:pPr>
          </w:p>
        </w:tc>
        <w:tc>
          <w:tcPr>
            <w:tcW w:w="2820" w:type="dxa"/>
            <w:tcBorders>
              <w:top w:val="nil"/>
            </w:tcBorders>
            <w:shd w:val="clear" w:color="auto" w:fill="92D050"/>
          </w:tcPr>
          <w:p w14:paraId="3E781ED6"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Farve</w:t>
            </w:r>
            <w:r w:rsidRPr="009E665C">
              <w:rPr>
                <w:spacing w:val="-7"/>
                <w:sz w:val="24"/>
                <w:lang w:val="da-DK"/>
              </w:rPr>
              <w:t xml:space="preserve"> </w:t>
            </w:r>
            <w:r w:rsidRPr="009E665C">
              <w:rPr>
                <w:sz w:val="24"/>
                <w:lang w:val="da-DK"/>
              </w:rPr>
              <w:t>som</w:t>
            </w:r>
            <w:r w:rsidRPr="009E665C">
              <w:rPr>
                <w:spacing w:val="-7"/>
                <w:sz w:val="24"/>
                <w:lang w:val="da-DK"/>
              </w:rPr>
              <w:t xml:space="preserve"> </w:t>
            </w:r>
            <w:r w:rsidRPr="009E665C">
              <w:rPr>
                <w:sz w:val="24"/>
                <w:lang w:val="da-DK"/>
              </w:rPr>
              <w:t>er</w:t>
            </w:r>
            <w:r w:rsidRPr="009E665C">
              <w:rPr>
                <w:spacing w:val="-7"/>
                <w:sz w:val="24"/>
                <w:lang w:val="da-DK"/>
              </w:rPr>
              <w:t xml:space="preserve"> </w:t>
            </w:r>
            <w:r w:rsidRPr="009E665C">
              <w:rPr>
                <w:sz w:val="24"/>
                <w:lang w:val="da-DK"/>
              </w:rPr>
              <w:t xml:space="preserve">NIR-sorte- </w:t>
            </w:r>
            <w:r w:rsidRPr="009E665C">
              <w:rPr>
                <w:spacing w:val="-4"/>
                <w:sz w:val="24"/>
                <w:lang w:val="da-DK"/>
              </w:rPr>
              <w:t>rbar</w:t>
            </w:r>
          </w:p>
        </w:tc>
        <w:tc>
          <w:tcPr>
            <w:tcW w:w="2860" w:type="dxa"/>
            <w:tcBorders>
              <w:top w:val="nil"/>
            </w:tcBorders>
            <w:shd w:val="clear" w:color="auto" w:fill="EBF65F"/>
          </w:tcPr>
          <w:p w14:paraId="2143BACE"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Farve</w:t>
            </w:r>
            <w:r w:rsidRPr="009E665C">
              <w:rPr>
                <w:spacing w:val="-7"/>
                <w:sz w:val="24"/>
                <w:lang w:val="da-DK"/>
              </w:rPr>
              <w:t xml:space="preserve"> </w:t>
            </w:r>
            <w:r w:rsidRPr="009E665C">
              <w:rPr>
                <w:sz w:val="24"/>
                <w:lang w:val="da-DK"/>
              </w:rPr>
              <w:t>som</w:t>
            </w:r>
            <w:r w:rsidRPr="009E665C">
              <w:rPr>
                <w:spacing w:val="-7"/>
                <w:sz w:val="24"/>
                <w:lang w:val="da-DK"/>
              </w:rPr>
              <w:t xml:space="preserve"> </w:t>
            </w:r>
            <w:r w:rsidRPr="009E665C">
              <w:rPr>
                <w:sz w:val="24"/>
                <w:lang w:val="da-DK"/>
              </w:rPr>
              <w:t>er</w:t>
            </w:r>
            <w:r w:rsidRPr="009E665C">
              <w:rPr>
                <w:spacing w:val="-7"/>
                <w:sz w:val="24"/>
                <w:lang w:val="da-DK"/>
              </w:rPr>
              <w:t xml:space="preserve"> </w:t>
            </w:r>
            <w:r w:rsidRPr="009E665C">
              <w:rPr>
                <w:sz w:val="24"/>
                <w:lang w:val="da-DK"/>
              </w:rPr>
              <w:t xml:space="preserve">NIR-sorte- </w:t>
            </w:r>
            <w:r w:rsidRPr="009E665C">
              <w:rPr>
                <w:spacing w:val="-4"/>
                <w:sz w:val="24"/>
                <w:lang w:val="da-DK"/>
              </w:rPr>
              <w:t>rbar</w:t>
            </w:r>
          </w:p>
        </w:tc>
        <w:tc>
          <w:tcPr>
            <w:tcW w:w="1900" w:type="dxa"/>
            <w:tcBorders>
              <w:top w:val="nil"/>
            </w:tcBorders>
            <w:shd w:val="clear" w:color="auto" w:fill="F99879"/>
          </w:tcPr>
          <w:p w14:paraId="3E623A1E" w14:textId="77777777" w:rsidR="00635043" w:rsidRDefault="00644EC4">
            <w:pPr>
              <w:pStyle w:val="TableParagraph"/>
              <w:spacing w:line="264" w:lineRule="exact"/>
              <w:ind w:left="10"/>
              <w:rPr>
                <w:sz w:val="24"/>
              </w:rPr>
            </w:pPr>
            <w:r>
              <w:rPr>
                <w:spacing w:val="-2"/>
                <w:sz w:val="24"/>
              </w:rPr>
              <w:t>eller</w:t>
            </w:r>
          </w:p>
          <w:p w14:paraId="595C5D19" w14:textId="77777777" w:rsidR="00635043" w:rsidRDefault="00635043">
            <w:pPr>
              <w:pStyle w:val="TableParagraph"/>
              <w:spacing w:before="216"/>
              <w:rPr>
                <w:b/>
                <w:sz w:val="24"/>
              </w:rPr>
            </w:pPr>
          </w:p>
          <w:p w14:paraId="476C7DDF" w14:textId="77777777" w:rsidR="00635043" w:rsidRDefault="00644EC4">
            <w:pPr>
              <w:pStyle w:val="TableParagraph"/>
              <w:numPr>
                <w:ilvl w:val="0"/>
                <w:numId w:val="34"/>
              </w:numPr>
              <w:tabs>
                <w:tab w:val="left" w:pos="310"/>
              </w:tabs>
              <w:spacing w:line="667" w:lineRule="auto"/>
              <w:ind w:right="108" w:firstLine="0"/>
              <w:rPr>
                <w:sz w:val="24"/>
              </w:rPr>
            </w:pPr>
            <w:r>
              <w:rPr>
                <w:sz w:val="24"/>
              </w:rPr>
              <w:t>Metallisk</w:t>
            </w:r>
            <w:r>
              <w:rPr>
                <w:spacing w:val="-15"/>
                <w:sz w:val="24"/>
              </w:rPr>
              <w:t xml:space="preserve"> </w:t>
            </w:r>
            <w:r>
              <w:rPr>
                <w:sz w:val="24"/>
              </w:rPr>
              <w:t xml:space="preserve">farve </w:t>
            </w:r>
            <w:r>
              <w:rPr>
                <w:spacing w:val="-2"/>
                <w:sz w:val="24"/>
              </w:rPr>
              <w:t>eller</w:t>
            </w:r>
          </w:p>
          <w:p w14:paraId="28259C2B" w14:textId="77777777" w:rsidR="00635043" w:rsidRPr="009E665C" w:rsidRDefault="00644EC4">
            <w:pPr>
              <w:pStyle w:val="TableParagraph"/>
              <w:numPr>
                <w:ilvl w:val="0"/>
                <w:numId w:val="34"/>
              </w:numPr>
              <w:tabs>
                <w:tab w:val="left" w:pos="310"/>
              </w:tabs>
              <w:spacing w:before="1" w:line="249" w:lineRule="auto"/>
              <w:ind w:left="310" w:right="87"/>
              <w:rPr>
                <w:sz w:val="24"/>
                <w:lang w:val="da-DK"/>
              </w:rPr>
            </w:pPr>
            <w:r w:rsidRPr="009E665C">
              <w:rPr>
                <w:sz w:val="24"/>
                <w:lang w:val="da-DK"/>
              </w:rPr>
              <w:t>Farve</w:t>
            </w:r>
            <w:r w:rsidRPr="009E665C">
              <w:rPr>
                <w:spacing w:val="-15"/>
                <w:sz w:val="24"/>
                <w:lang w:val="da-DK"/>
              </w:rPr>
              <w:t xml:space="preserve"> </w:t>
            </w:r>
            <w:r w:rsidRPr="009E665C">
              <w:rPr>
                <w:sz w:val="24"/>
                <w:lang w:val="da-DK"/>
              </w:rPr>
              <w:t>som</w:t>
            </w:r>
            <w:r w:rsidRPr="009E665C">
              <w:rPr>
                <w:spacing w:val="-15"/>
                <w:sz w:val="24"/>
                <w:lang w:val="da-DK"/>
              </w:rPr>
              <w:t xml:space="preserve"> </w:t>
            </w:r>
            <w:r w:rsidRPr="009E665C">
              <w:rPr>
                <w:sz w:val="24"/>
                <w:lang w:val="da-DK"/>
              </w:rPr>
              <w:t>ikke er NIR-sorte-</w:t>
            </w:r>
          </w:p>
          <w:p w14:paraId="45E4F463" w14:textId="77777777" w:rsidR="00635043" w:rsidRDefault="00644EC4">
            <w:pPr>
              <w:pStyle w:val="TableParagraph"/>
              <w:spacing w:before="2"/>
              <w:ind w:left="310"/>
              <w:rPr>
                <w:sz w:val="24"/>
              </w:rPr>
            </w:pPr>
            <w:r>
              <w:rPr>
                <w:spacing w:val="-4"/>
                <w:sz w:val="24"/>
              </w:rPr>
              <w:t>rbar</w:t>
            </w:r>
          </w:p>
        </w:tc>
      </w:tr>
      <w:tr w:rsidR="00635043" w14:paraId="2A177E05" w14:textId="77777777">
        <w:trPr>
          <w:trHeight w:val="3647"/>
        </w:trPr>
        <w:tc>
          <w:tcPr>
            <w:tcW w:w="2060" w:type="dxa"/>
          </w:tcPr>
          <w:p w14:paraId="07100102" w14:textId="77777777" w:rsidR="00635043" w:rsidRDefault="00635043">
            <w:pPr>
              <w:pStyle w:val="TableParagraph"/>
              <w:rPr>
                <w:b/>
                <w:sz w:val="24"/>
              </w:rPr>
            </w:pPr>
          </w:p>
          <w:p w14:paraId="0C036898" w14:textId="77777777" w:rsidR="00635043" w:rsidRDefault="00635043">
            <w:pPr>
              <w:pStyle w:val="TableParagraph"/>
              <w:rPr>
                <w:b/>
                <w:sz w:val="24"/>
              </w:rPr>
            </w:pPr>
          </w:p>
          <w:p w14:paraId="79D051E7" w14:textId="77777777" w:rsidR="00635043" w:rsidRDefault="00635043">
            <w:pPr>
              <w:pStyle w:val="TableParagraph"/>
              <w:rPr>
                <w:b/>
                <w:sz w:val="24"/>
              </w:rPr>
            </w:pPr>
          </w:p>
          <w:p w14:paraId="47E2FE15" w14:textId="77777777" w:rsidR="00635043" w:rsidRDefault="00635043">
            <w:pPr>
              <w:pStyle w:val="TableParagraph"/>
              <w:rPr>
                <w:b/>
                <w:sz w:val="24"/>
              </w:rPr>
            </w:pPr>
          </w:p>
          <w:p w14:paraId="6A3A4C82" w14:textId="77777777" w:rsidR="00635043" w:rsidRDefault="00635043">
            <w:pPr>
              <w:pStyle w:val="TableParagraph"/>
              <w:rPr>
                <w:b/>
                <w:sz w:val="24"/>
              </w:rPr>
            </w:pPr>
          </w:p>
          <w:p w14:paraId="5996121C" w14:textId="77777777" w:rsidR="00635043" w:rsidRDefault="00635043">
            <w:pPr>
              <w:pStyle w:val="TableParagraph"/>
              <w:spacing w:before="12"/>
              <w:rPr>
                <w:b/>
                <w:sz w:val="24"/>
              </w:rPr>
            </w:pPr>
          </w:p>
          <w:p w14:paraId="6D4191D0" w14:textId="77777777" w:rsidR="00635043" w:rsidRDefault="00644EC4">
            <w:pPr>
              <w:pStyle w:val="TableParagraph"/>
              <w:ind w:left="10"/>
              <w:rPr>
                <w:sz w:val="24"/>
              </w:rPr>
            </w:pPr>
            <w:r>
              <w:rPr>
                <w:spacing w:val="-2"/>
                <w:sz w:val="24"/>
              </w:rPr>
              <w:t>Barriere</w:t>
            </w:r>
          </w:p>
        </w:tc>
        <w:tc>
          <w:tcPr>
            <w:tcW w:w="2820" w:type="dxa"/>
            <w:shd w:val="clear" w:color="auto" w:fill="92D050"/>
          </w:tcPr>
          <w:p w14:paraId="0783CA02" w14:textId="77777777" w:rsidR="00635043" w:rsidRDefault="00644EC4">
            <w:pPr>
              <w:pStyle w:val="TableParagraph"/>
              <w:numPr>
                <w:ilvl w:val="0"/>
                <w:numId w:val="33"/>
              </w:numPr>
              <w:tabs>
                <w:tab w:val="left" w:pos="310"/>
              </w:tabs>
              <w:spacing w:line="667" w:lineRule="auto"/>
              <w:ind w:right="1135" w:firstLine="0"/>
              <w:rPr>
                <w:sz w:val="24"/>
              </w:rPr>
            </w:pPr>
            <w:r>
              <w:rPr>
                <w:sz w:val="24"/>
              </w:rPr>
              <w:t>Ingen</w:t>
            </w:r>
            <w:r>
              <w:rPr>
                <w:spacing w:val="-15"/>
                <w:sz w:val="24"/>
              </w:rPr>
              <w:t xml:space="preserve"> </w:t>
            </w:r>
            <w:r>
              <w:rPr>
                <w:sz w:val="24"/>
              </w:rPr>
              <w:t xml:space="preserve">barriere </w:t>
            </w:r>
            <w:r>
              <w:rPr>
                <w:spacing w:val="-2"/>
                <w:sz w:val="24"/>
              </w:rPr>
              <w:t>eller</w:t>
            </w:r>
          </w:p>
          <w:p w14:paraId="65E96280" w14:textId="77777777" w:rsidR="00635043" w:rsidRDefault="00644EC4">
            <w:pPr>
              <w:pStyle w:val="TableParagraph"/>
              <w:numPr>
                <w:ilvl w:val="0"/>
                <w:numId w:val="33"/>
              </w:numPr>
              <w:tabs>
                <w:tab w:val="left" w:pos="310"/>
              </w:tabs>
              <w:spacing w:line="667" w:lineRule="auto"/>
              <w:ind w:right="541" w:firstLine="0"/>
              <w:rPr>
                <w:sz w:val="24"/>
              </w:rPr>
            </w:pPr>
            <w:r>
              <w:rPr>
                <w:sz w:val="24"/>
              </w:rPr>
              <w:t>Materiale</w:t>
            </w:r>
            <w:r>
              <w:rPr>
                <w:spacing w:val="-15"/>
                <w:sz w:val="24"/>
              </w:rPr>
              <w:t xml:space="preserve"> </w:t>
            </w:r>
            <w:r>
              <w:rPr>
                <w:sz w:val="24"/>
              </w:rPr>
              <w:t>med</w:t>
            </w:r>
            <w:r>
              <w:rPr>
                <w:spacing w:val="-15"/>
                <w:sz w:val="24"/>
              </w:rPr>
              <w:t xml:space="preserve"> </w:t>
            </w:r>
            <w:r>
              <w:rPr>
                <w:sz w:val="24"/>
              </w:rPr>
              <w:t xml:space="preserve">SiOx </w:t>
            </w:r>
            <w:r>
              <w:rPr>
                <w:spacing w:val="-2"/>
                <w:sz w:val="24"/>
              </w:rPr>
              <w:t>og/eller</w:t>
            </w:r>
          </w:p>
          <w:p w14:paraId="4574B60C" w14:textId="77777777" w:rsidR="00635043" w:rsidRDefault="00644EC4">
            <w:pPr>
              <w:pStyle w:val="TableParagraph"/>
              <w:numPr>
                <w:ilvl w:val="0"/>
                <w:numId w:val="33"/>
              </w:numPr>
              <w:tabs>
                <w:tab w:val="left" w:pos="310"/>
              </w:tabs>
              <w:ind w:left="310"/>
              <w:rPr>
                <w:sz w:val="24"/>
              </w:rPr>
            </w:pPr>
            <w:r>
              <w:rPr>
                <w:sz w:val="24"/>
              </w:rPr>
              <w:t xml:space="preserve">Materiale med PET </w:t>
            </w:r>
            <w:r>
              <w:rPr>
                <w:spacing w:val="-2"/>
                <w:sz w:val="24"/>
              </w:rPr>
              <w:t>base-</w:t>
            </w:r>
          </w:p>
          <w:p w14:paraId="2978B344" w14:textId="77777777" w:rsidR="00635043" w:rsidRDefault="00644EC4">
            <w:pPr>
              <w:pStyle w:val="TableParagraph"/>
              <w:spacing w:before="3"/>
              <w:ind w:left="310"/>
              <w:rPr>
                <w:sz w:val="24"/>
              </w:rPr>
            </w:pPr>
            <w:r>
              <w:rPr>
                <w:sz w:val="24"/>
              </w:rPr>
              <w:t xml:space="preserve">ret </w:t>
            </w:r>
            <w:r>
              <w:rPr>
                <w:spacing w:val="-2"/>
                <w:sz w:val="24"/>
              </w:rPr>
              <w:t>barriere</w:t>
            </w:r>
          </w:p>
        </w:tc>
        <w:tc>
          <w:tcPr>
            <w:tcW w:w="2860" w:type="dxa"/>
            <w:shd w:val="clear" w:color="auto" w:fill="EBF65F"/>
          </w:tcPr>
          <w:p w14:paraId="1682076E" w14:textId="77777777" w:rsidR="00635043" w:rsidRPr="009E665C" w:rsidRDefault="00644EC4">
            <w:pPr>
              <w:pStyle w:val="TableParagraph"/>
              <w:numPr>
                <w:ilvl w:val="0"/>
                <w:numId w:val="32"/>
              </w:numPr>
              <w:tabs>
                <w:tab w:val="left" w:pos="310"/>
              </w:tabs>
              <w:spacing w:line="249" w:lineRule="auto"/>
              <w:ind w:right="61"/>
              <w:jc w:val="both"/>
              <w:rPr>
                <w:sz w:val="24"/>
                <w:lang w:val="da-DK"/>
              </w:rPr>
            </w:pPr>
            <w:r w:rsidRPr="009E665C">
              <w:rPr>
                <w:sz w:val="24"/>
                <w:lang w:val="da-DK"/>
              </w:rPr>
              <w:t>Materiale</w:t>
            </w:r>
            <w:r w:rsidRPr="009E665C">
              <w:rPr>
                <w:spacing w:val="-2"/>
                <w:sz w:val="24"/>
                <w:lang w:val="da-DK"/>
              </w:rPr>
              <w:t xml:space="preserve"> </w:t>
            </w:r>
            <w:r w:rsidRPr="009E665C">
              <w:rPr>
                <w:sz w:val="24"/>
                <w:lang w:val="da-DK"/>
              </w:rPr>
              <w:t>med</w:t>
            </w:r>
            <w:r w:rsidRPr="009E665C">
              <w:rPr>
                <w:spacing w:val="-2"/>
                <w:sz w:val="24"/>
                <w:lang w:val="da-DK"/>
              </w:rPr>
              <w:t xml:space="preserve"> </w:t>
            </w:r>
            <w:r w:rsidRPr="009E665C">
              <w:rPr>
                <w:sz w:val="24"/>
                <w:lang w:val="da-DK"/>
              </w:rPr>
              <w:t>andre</w:t>
            </w:r>
            <w:r w:rsidRPr="009E665C">
              <w:rPr>
                <w:spacing w:val="-2"/>
                <w:sz w:val="24"/>
                <w:lang w:val="da-DK"/>
              </w:rPr>
              <w:t xml:space="preserve"> </w:t>
            </w:r>
            <w:r w:rsidRPr="009E665C">
              <w:rPr>
                <w:sz w:val="24"/>
                <w:lang w:val="da-DK"/>
              </w:rPr>
              <w:t>bar- rierer end specificerede i grønt</w:t>
            </w:r>
            <w:r w:rsidRPr="009E665C">
              <w:rPr>
                <w:spacing w:val="-10"/>
                <w:sz w:val="24"/>
                <w:lang w:val="da-DK"/>
              </w:rPr>
              <w:t xml:space="preserve"> </w:t>
            </w:r>
            <w:r w:rsidRPr="009E665C">
              <w:rPr>
                <w:sz w:val="24"/>
                <w:lang w:val="da-DK"/>
              </w:rPr>
              <w:t>niveau</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rødt</w:t>
            </w:r>
            <w:r w:rsidRPr="009E665C">
              <w:rPr>
                <w:spacing w:val="-10"/>
                <w:sz w:val="24"/>
                <w:lang w:val="da-DK"/>
              </w:rPr>
              <w:t xml:space="preserve"> </w:t>
            </w:r>
            <w:r w:rsidRPr="009E665C">
              <w:rPr>
                <w:sz w:val="24"/>
                <w:lang w:val="da-DK"/>
              </w:rPr>
              <w:t xml:space="preserve">ni- </w:t>
            </w:r>
            <w:r w:rsidRPr="009E665C">
              <w:rPr>
                <w:spacing w:val="-4"/>
                <w:sz w:val="24"/>
                <w:lang w:val="da-DK"/>
              </w:rPr>
              <w:t>veau</w:t>
            </w:r>
          </w:p>
          <w:p w14:paraId="1563C4A1" w14:textId="77777777" w:rsidR="00635043" w:rsidRPr="009E665C" w:rsidRDefault="00635043">
            <w:pPr>
              <w:pStyle w:val="TableParagraph"/>
              <w:spacing w:before="195"/>
              <w:rPr>
                <w:b/>
                <w:sz w:val="24"/>
                <w:lang w:val="da-DK"/>
              </w:rPr>
            </w:pPr>
          </w:p>
          <w:p w14:paraId="2F7B1AC6" w14:textId="77777777" w:rsidR="00635043" w:rsidRDefault="00644EC4">
            <w:pPr>
              <w:pStyle w:val="TableParagraph"/>
              <w:spacing w:before="1"/>
              <w:ind w:left="10"/>
              <w:rPr>
                <w:sz w:val="24"/>
              </w:rPr>
            </w:pPr>
            <w:r>
              <w:rPr>
                <w:spacing w:val="-2"/>
                <w:sz w:val="24"/>
              </w:rPr>
              <w:t>og/eller</w:t>
            </w:r>
          </w:p>
          <w:p w14:paraId="20BEDFF2" w14:textId="77777777" w:rsidR="00635043" w:rsidRDefault="00635043">
            <w:pPr>
              <w:pStyle w:val="TableParagraph"/>
              <w:spacing w:before="216"/>
              <w:rPr>
                <w:b/>
                <w:sz w:val="24"/>
              </w:rPr>
            </w:pPr>
          </w:p>
          <w:p w14:paraId="55A1FB5D" w14:textId="77777777" w:rsidR="00635043" w:rsidRDefault="00644EC4">
            <w:pPr>
              <w:pStyle w:val="TableParagraph"/>
              <w:numPr>
                <w:ilvl w:val="0"/>
                <w:numId w:val="32"/>
              </w:numPr>
              <w:tabs>
                <w:tab w:val="left" w:pos="310"/>
              </w:tabs>
              <w:spacing w:line="249" w:lineRule="auto"/>
              <w:ind w:right="368"/>
              <w:rPr>
                <w:sz w:val="24"/>
              </w:rPr>
            </w:pPr>
            <w:r>
              <w:rPr>
                <w:sz w:val="24"/>
              </w:rPr>
              <w:t>Materiale</w:t>
            </w:r>
            <w:r>
              <w:rPr>
                <w:spacing w:val="-15"/>
                <w:sz w:val="24"/>
              </w:rPr>
              <w:t xml:space="preserve"> </w:t>
            </w:r>
            <w:r>
              <w:rPr>
                <w:sz w:val="24"/>
              </w:rPr>
              <w:t>med</w:t>
            </w:r>
            <w:r>
              <w:rPr>
                <w:spacing w:val="-15"/>
                <w:sz w:val="24"/>
              </w:rPr>
              <w:t xml:space="preserve"> </w:t>
            </w:r>
            <w:r>
              <w:rPr>
                <w:sz w:val="24"/>
              </w:rPr>
              <w:t xml:space="preserve">oxygen </w:t>
            </w:r>
            <w:r>
              <w:rPr>
                <w:spacing w:val="-2"/>
                <w:sz w:val="24"/>
              </w:rPr>
              <w:t>scavenger</w:t>
            </w:r>
          </w:p>
        </w:tc>
        <w:tc>
          <w:tcPr>
            <w:tcW w:w="1900" w:type="dxa"/>
            <w:shd w:val="clear" w:color="auto" w:fill="F99879"/>
          </w:tcPr>
          <w:p w14:paraId="4234FE52" w14:textId="77777777" w:rsidR="00635043" w:rsidRDefault="00644EC4">
            <w:pPr>
              <w:pStyle w:val="TableParagraph"/>
              <w:numPr>
                <w:ilvl w:val="0"/>
                <w:numId w:val="31"/>
              </w:numPr>
              <w:tabs>
                <w:tab w:val="left" w:pos="310"/>
              </w:tabs>
              <w:spacing w:line="249" w:lineRule="auto"/>
              <w:ind w:right="175"/>
              <w:rPr>
                <w:sz w:val="24"/>
              </w:rPr>
            </w:pPr>
            <w:r>
              <w:rPr>
                <w:sz w:val="24"/>
              </w:rPr>
              <w:t>Materiale</w:t>
            </w:r>
            <w:r>
              <w:rPr>
                <w:spacing w:val="-15"/>
                <w:sz w:val="24"/>
              </w:rPr>
              <w:t xml:space="preserve"> </w:t>
            </w:r>
            <w:r>
              <w:rPr>
                <w:sz w:val="24"/>
              </w:rPr>
              <w:t xml:space="preserve">med </w:t>
            </w:r>
            <w:r>
              <w:rPr>
                <w:spacing w:val="-4"/>
                <w:sz w:val="24"/>
              </w:rPr>
              <w:t>EVOH</w:t>
            </w:r>
          </w:p>
          <w:p w14:paraId="060D59F9" w14:textId="77777777" w:rsidR="00635043" w:rsidRDefault="00635043">
            <w:pPr>
              <w:pStyle w:val="TableParagraph"/>
              <w:spacing w:before="194"/>
              <w:rPr>
                <w:b/>
                <w:sz w:val="24"/>
              </w:rPr>
            </w:pPr>
          </w:p>
          <w:p w14:paraId="49415230" w14:textId="77777777" w:rsidR="00635043" w:rsidRDefault="00644EC4">
            <w:pPr>
              <w:pStyle w:val="TableParagraph"/>
              <w:ind w:left="10"/>
              <w:rPr>
                <w:sz w:val="24"/>
              </w:rPr>
            </w:pPr>
            <w:r>
              <w:rPr>
                <w:spacing w:val="-2"/>
                <w:sz w:val="24"/>
              </w:rPr>
              <w:t>eller</w:t>
            </w:r>
          </w:p>
          <w:p w14:paraId="69FAE622" w14:textId="77777777" w:rsidR="00635043" w:rsidRDefault="00635043">
            <w:pPr>
              <w:pStyle w:val="TableParagraph"/>
              <w:spacing w:before="216"/>
              <w:rPr>
                <w:b/>
                <w:sz w:val="24"/>
              </w:rPr>
            </w:pPr>
          </w:p>
          <w:p w14:paraId="595B995E" w14:textId="77777777" w:rsidR="00635043" w:rsidRDefault="00644EC4">
            <w:pPr>
              <w:pStyle w:val="TableParagraph"/>
              <w:numPr>
                <w:ilvl w:val="0"/>
                <w:numId w:val="31"/>
              </w:numPr>
              <w:tabs>
                <w:tab w:val="left" w:pos="310"/>
              </w:tabs>
              <w:spacing w:line="249" w:lineRule="auto"/>
              <w:ind w:right="175"/>
              <w:rPr>
                <w:sz w:val="24"/>
              </w:rPr>
            </w:pPr>
            <w:r>
              <w:rPr>
                <w:sz w:val="24"/>
              </w:rPr>
              <w:t>Materiale</w:t>
            </w:r>
            <w:r>
              <w:rPr>
                <w:spacing w:val="-15"/>
                <w:sz w:val="24"/>
              </w:rPr>
              <w:t xml:space="preserve"> </w:t>
            </w:r>
            <w:r>
              <w:rPr>
                <w:sz w:val="24"/>
              </w:rPr>
              <w:t xml:space="preserve">med </w:t>
            </w:r>
            <w:r>
              <w:rPr>
                <w:spacing w:val="-6"/>
                <w:sz w:val="24"/>
              </w:rPr>
              <w:t>PA</w:t>
            </w:r>
          </w:p>
        </w:tc>
      </w:tr>
    </w:tbl>
    <w:p w14:paraId="624A5B9C" w14:textId="77777777" w:rsidR="00635043" w:rsidRDefault="00635043">
      <w:pPr>
        <w:pStyle w:val="Brdtekst"/>
        <w:spacing w:before="20"/>
        <w:ind w:left="0"/>
        <w:jc w:val="left"/>
        <w:rPr>
          <w:b/>
        </w:rPr>
      </w:pPr>
    </w:p>
    <w:p w14:paraId="59A948AF" w14:textId="77777777" w:rsidR="00635043" w:rsidRDefault="00644EC4">
      <w:pPr>
        <w:ind w:left="110"/>
        <w:rPr>
          <w:b/>
          <w:sz w:val="24"/>
        </w:rPr>
      </w:pPr>
      <w:r>
        <w:rPr>
          <w:b/>
          <w:sz w:val="24"/>
        </w:rPr>
        <w:t>Integreret</w:t>
      </w:r>
      <w:r>
        <w:rPr>
          <w:b/>
          <w:spacing w:val="-10"/>
          <w:sz w:val="24"/>
        </w:rPr>
        <w:t xml:space="preserve"> </w:t>
      </w:r>
      <w:r>
        <w:rPr>
          <w:b/>
          <w:spacing w:val="-2"/>
          <w:sz w:val="24"/>
        </w:rPr>
        <w:t>komponent</w:t>
      </w:r>
    </w:p>
    <w:p w14:paraId="4E5659AF"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820"/>
        <w:gridCol w:w="1900"/>
      </w:tblGrid>
      <w:tr w:rsidR="00635043" w14:paraId="44406457" w14:textId="77777777">
        <w:trPr>
          <w:trHeight w:val="287"/>
        </w:trPr>
        <w:tc>
          <w:tcPr>
            <w:tcW w:w="2060" w:type="dxa"/>
          </w:tcPr>
          <w:p w14:paraId="61BB6EEE" w14:textId="77777777" w:rsidR="00635043" w:rsidRDefault="00635043">
            <w:pPr>
              <w:pStyle w:val="TableParagraph"/>
              <w:rPr>
                <w:sz w:val="20"/>
              </w:rPr>
            </w:pPr>
          </w:p>
        </w:tc>
        <w:tc>
          <w:tcPr>
            <w:tcW w:w="2860" w:type="dxa"/>
            <w:shd w:val="clear" w:color="auto" w:fill="92D050"/>
          </w:tcPr>
          <w:p w14:paraId="6E9B90ED"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820" w:type="dxa"/>
            <w:shd w:val="clear" w:color="auto" w:fill="EBF65F"/>
          </w:tcPr>
          <w:p w14:paraId="6113C696"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00" w:type="dxa"/>
            <w:shd w:val="clear" w:color="auto" w:fill="F99879"/>
          </w:tcPr>
          <w:p w14:paraId="4EB65750"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06889088" w14:textId="77777777">
        <w:trPr>
          <w:trHeight w:val="5327"/>
        </w:trPr>
        <w:tc>
          <w:tcPr>
            <w:tcW w:w="2060" w:type="dxa"/>
            <w:tcBorders>
              <w:bottom w:val="nil"/>
            </w:tcBorders>
          </w:tcPr>
          <w:p w14:paraId="755633FF" w14:textId="77777777" w:rsidR="00635043" w:rsidRDefault="00635043">
            <w:pPr>
              <w:pStyle w:val="TableParagraph"/>
              <w:rPr>
                <w:b/>
                <w:sz w:val="24"/>
              </w:rPr>
            </w:pPr>
          </w:p>
          <w:p w14:paraId="0715A80A" w14:textId="77777777" w:rsidR="00635043" w:rsidRDefault="00635043">
            <w:pPr>
              <w:pStyle w:val="TableParagraph"/>
              <w:rPr>
                <w:b/>
                <w:sz w:val="24"/>
              </w:rPr>
            </w:pPr>
          </w:p>
          <w:p w14:paraId="64DC3869" w14:textId="77777777" w:rsidR="00635043" w:rsidRDefault="00635043">
            <w:pPr>
              <w:pStyle w:val="TableParagraph"/>
              <w:rPr>
                <w:b/>
                <w:sz w:val="24"/>
              </w:rPr>
            </w:pPr>
          </w:p>
          <w:p w14:paraId="6F6CF77F" w14:textId="77777777" w:rsidR="00635043" w:rsidRDefault="00635043">
            <w:pPr>
              <w:pStyle w:val="TableParagraph"/>
              <w:rPr>
                <w:b/>
                <w:sz w:val="24"/>
              </w:rPr>
            </w:pPr>
          </w:p>
          <w:p w14:paraId="425FBDCB" w14:textId="77777777" w:rsidR="00635043" w:rsidRDefault="00635043">
            <w:pPr>
              <w:pStyle w:val="TableParagraph"/>
              <w:rPr>
                <w:b/>
                <w:sz w:val="24"/>
              </w:rPr>
            </w:pPr>
          </w:p>
          <w:p w14:paraId="6E00FBEB" w14:textId="77777777" w:rsidR="00635043" w:rsidRDefault="00635043">
            <w:pPr>
              <w:pStyle w:val="TableParagraph"/>
              <w:rPr>
                <w:b/>
                <w:sz w:val="24"/>
              </w:rPr>
            </w:pPr>
          </w:p>
          <w:p w14:paraId="36CD6B25" w14:textId="77777777" w:rsidR="00635043" w:rsidRDefault="00635043">
            <w:pPr>
              <w:pStyle w:val="TableParagraph"/>
              <w:rPr>
                <w:b/>
                <w:sz w:val="24"/>
              </w:rPr>
            </w:pPr>
          </w:p>
          <w:p w14:paraId="01943F30" w14:textId="77777777" w:rsidR="00635043" w:rsidRDefault="00635043">
            <w:pPr>
              <w:pStyle w:val="TableParagraph"/>
              <w:rPr>
                <w:b/>
                <w:sz w:val="24"/>
              </w:rPr>
            </w:pPr>
          </w:p>
          <w:p w14:paraId="2F48D8A0" w14:textId="77777777" w:rsidR="00635043" w:rsidRDefault="00635043">
            <w:pPr>
              <w:pStyle w:val="TableParagraph"/>
              <w:spacing w:before="24"/>
              <w:rPr>
                <w:b/>
                <w:sz w:val="24"/>
              </w:rPr>
            </w:pPr>
          </w:p>
          <w:p w14:paraId="18AB30D8" w14:textId="77777777" w:rsidR="00635043" w:rsidRDefault="00644EC4">
            <w:pPr>
              <w:pStyle w:val="TableParagraph"/>
              <w:ind w:left="10"/>
              <w:rPr>
                <w:sz w:val="24"/>
              </w:rPr>
            </w:pPr>
            <w:r>
              <w:rPr>
                <w:spacing w:val="-4"/>
                <w:sz w:val="24"/>
              </w:rPr>
              <w:t>Alle</w:t>
            </w:r>
          </w:p>
        </w:tc>
        <w:tc>
          <w:tcPr>
            <w:tcW w:w="2860" w:type="dxa"/>
            <w:tcBorders>
              <w:bottom w:val="nil"/>
            </w:tcBorders>
            <w:shd w:val="clear" w:color="auto" w:fill="92D050"/>
          </w:tcPr>
          <w:p w14:paraId="7A7D8EB7" w14:textId="77777777" w:rsidR="00635043" w:rsidRDefault="00644EC4">
            <w:pPr>
              <w:pStyle w:val="TableParagraph"/>
              <w:numPr>
                <w:ilvl w:val="0"/>
                <w:numId w:val="30"/>
              </w:numPr>
              <w:tabs>
                <w:tab w:val="left" w:pos="310"/>
              </w:tabs>
              <w:spacing w:line="249" w:lineRule="auto"/>
              <w:ind w:right="35"/>
              <w:rPr>
                <w:sz w:val="24"/>
              </w:rPr>
            </w:pPr>
            <w:r>
              <w:rPr>
                <w:sz w:val="24"/>
              </w:rPr>
              <w:t>Ingen</w:t>
            </w:r>
            <w:r>
              <w:rPr>
                <w:spacing w:val="-15"/>
                <w:sz w:val="24"/>
              </w:rPr>
              <w:t xml:space="preserve"> </w:t>
            </w:r>
            <w:r>
              <w:rPr>
                <w:sz w:val="24"/>
              </w:rPr>
              <w:t>integrerede</w:t>
            </w:r>
            <w:r>
              <w:rPr>
                <w:spacing w:val="-15"/>
                <w:sz w:val="24"/>
              </w:rPr>
              <w:t xml:space="preserve"> </w:t>
            </w:r>
            <w:r>
              <w:rPr>
                <w:sz w:val="24"/>
              </w:rPr>
              <w:t xml:space="preserve">kompo- </w:t>
            </w:r>
            <w:r>
              <w:rPr>
                <w:spacing w:val="-2"/>
                <w:sz w:val="24"/>
              </w:rPr>
              <w:t>nenter</w:t>
            </w:r>
          </w:p>
          <w:p w14:paraId="3DD90C89" w14:textId="77777777" w:rsidR="00635043" w:rsidRDefault="00635043">
            <w:pPr>
              <w:pStyle w:val="TableParagraph"/>
              <w:spacing w:before="194"/>
              <w:rPr>
                <w:b/>
                <w:sz w:val="24"/>
              </w:rPr>
            </w:pPr>
          </w:p>
          <w:p w14:paraId="4AC2C45A" w14:textId="77777777" w:rsidR="00635043" w:rsidRDefault="00644EC4">
            <w:pPr>
              <w:pStyle w:val="TableParagraph"/>
              <w:ind w:left="10"/>
              <w:rPr>
                <w:sz w:val="24"/>
              </w:rPr>
            </w:pPr>
            <w:r>
              <w:rPr>
                <w:spacing w:val="-2"/>
                <w:sz w:val="24"/>
              </w:rPr>
              <w:t>eller</w:t>
            </w:r>
          </w:p>
          <w:p w14:paraId="2CF38FB5" w14:textId="77777777" w:rsidR="00635043" w:rsidRDefault="00635043">
            <w:pPr>
              <w:pStyle w:val="TableParagraph"/>
              <w:spacing w:before="216"/>
              <w:rPr>
                <w:b/>
                <w:sz w:val="24"/>
              </w:rPr>
            </w:pPr>
          </w:p>
          <w:p w14:paraId="16DCD285" w14:textId="77777777" w:rsidR="00635043" w:rsidRPr="009E665C" w:rsidRDefault="00644EC4">
            <w:pPr>
              <w:pStyle w:val="TableParagraph"/>
              <w:numPr>
                <w:ilvl w:val="0"/>
                <w:numId w:val="30"/>
              </w:numPr>
              <w:tabs>
                <w:tab w:val="left" w:pos="310"/>
              </w:tabs>
              <w:spacing w:line="249" w:lineRule="auto"/>
              <w:ind w:right="108"/>
              <w:rPr>
                <w:sz w:val="24"/>
                <w:lang w:val="da-DK"/>
              </w:rPr>
            </w:pPr>
            <w:r w:rsidRPr="009E665C">
              <w:rPr>
                <w:sz w:val="24"/>
                <w:lang w:val="da-DK"/>
              </w:rPr>
              <w:t>Låg</w:t>
            </w:r>
            <w:r w:rsidRPr="009E665C">
              <w:rPr>
                <w:spacing w:val="-13"/>
                <w:sz w:val="24"/>
                <w:lang w:val="da-DK"/>
              </w:rPr>
              <w:t xml:space="preserve"> </w:t>
            </w:r>
            <w:r w:rsidRPr="009E665C">
              <w:rPr>
                <w:sz w:val="24"/>
                <w:lang w:val="da-DK"/>
              </w:rPr>
              <w:t>og</w:t>
            </w:r>
            <w:r w:rsidRPr="009E665C">
              <w:rPr>
                <w:spacing w:val="-13"/>
                <w:sz w:val="24"/>
                <w:lang w:val="da-DK"/>
              </w:rPr>
              <w:t xml:space="preserve"> </w:t>
            </w:r>
            <w:r w:rsidRPr="009E665C">
              <w:rPr>
                <w:sz w:val="24"/>
                <w:lang w:val="da-DK"/>
              </w:rPr>
              <w:t>andre</w:t>
            </w:r>
            <w:r w:rsidRPr="009E665C">
              <w:rPr>
                <w:spacing w:val="-13"/>
                <w:sz w:val="24"/>
                <w:lang w:val="da-DK"/>
              </w:rPr>
              <w:t xml:space="preserve"> </w:t>
            </w:r>
            <w:r w:rsidRPr="009E665C">
              <w:rPr>
                <w:sz w:val="24"/>
                <w:lang w:val="da-DK"/>
              </w:rPr>
              <w:t>komponen- ter af hård PET</w:t>
            </w:r>
          </w:p>
          <w:p w14:paraId="308501E6" w14:textId="77777777" w:rsidR="00635043" w:rsidRPr="009E665C" w:rsidRDefault="00635043">
            <w:pPr>
              <w:pStyle w:val="TableParagraph"/>
              <w:spacing w:before="206"/>
              <w:rPr>
                <w:b/>
                <w:sz w:val="24"/>
                <w:lang w:val="da-DK"/>
              </w:rPr>
            </w:pPr>
          </w:p>
          <w:p w14:paraId="79A69643" w14:textId="77777777" w:rsidR="00635043" w:rsidRDefault="00644EC4">
            <w:pPr>
              <w:pStyle w:val="TableParagraph"/>
              <w:ind w:left="10"/>
              <w:rPr>
                <w:sz w:val="24"/>
              </w:rPr>
            </w:pPr>
            <w:r>
              <w:rPr>
                <w:spacing w:val="-2"/>
                <w:sz w:val="24"/>
              </w:rPr>
              <w:t>og/eller</w:t>
            </w:r>
          </w:p>
          <w:p w14:paraId="06DF9403" w14:textId="77777777" w:rsidR="00635043" w:rsidRDefault="00635043">
            <w:pPr>
              <w:pStyle w:val="TableParagraph"/>
              <w:spacing w:before="216"/>
              <w:rPr>
                <w:b/>
                <w:sz w:val="24"/>
              </w:rPr>
            </w:pPr>
          </w:p>
          <w:p w14:paraId="4A3DDA61" w14:textId="77777777" w:rsidR="00635043" w:rsidRPr="009E665C" w:rsidRDefault="00644EC4">
            <w:pPr>
              <w:pStyle w:val="TableParagraph"/>
              <w:numPr>
                <w:ilvl w:val="0"/>
                <w:numId w:val="30"/>
              </w:numPr>
              <w:tabs>
                <w:tab w:val="left" w:pos="310"/>
              </w:tabs>
              <w:spacing w:line="249" w:lineRule="auto"/>
              <w:ind w:right="194"/>
              <w:rPr>
                <w:sz w:val="24"/>
                <w:lang w:val="da-DK"/>
              </w:rPr>
            </w:pPr>
            <w:r w:rsidRPr="009E665C">
              <w:rPr>
                <w:sz w:val="24"/>
                <w:lang w:val="da-DK"/>
              </w:rPr>
              <w:t>Blød plast af PE eller PP</w:t>
            </w:r>
            <w:r w:rsidRPr="009E665C">
              <w:rPr>
                <w:spacing w:val="-10"/>
                <w:sz w:val="24"/>
                <w:lang w:val="da-DK"/>
              </w:rPr>
              <w:t xml:space="preserve"> </w:t>
            </w:r>
            <w:r w:rsidRPr="009E665C">
              <w:rPr>
                <w:sz w:val="24"/>
                <w:lang w:val="da-DK"/>
              </w:rPr>
              <w:t>med</w:t>
            </w:r>
            <w:r w:rsidRPr="009E665C">
              <w:rPr>
                <w:spacing w:val="-10"/>
                <w:sz w:val="24"/>
                <w:lang w:val="da-DK"/>
              </w:rPr>
              <w:t xml:space="preserve"> </w:t>
            </w:r>
            <w:r w:rsidRPr="009E665C">
              <w:rPr>
                <w:sz w:val="24"/>
                <w:lang w:val="da-DK"/>
              </w:rPr>
              <w:t>densitet</w:t>
            </w:r>
            <w:r w:rsidRPr="009E665C">
              <w:rPr>
                <w:spacing w:val="-10"/>
                <w:sz w:val="24"/>
                <w:lang w:val="da-DK"/>
              </w:rPr>
              <w:t xml:space="preserve"> </w:t>
            </w:r>
            <w:r w:rsidRPr="009E665C">
              <w:rPr>
                <w:sz w:val="24"/>
                <w:lang w:val="da-DK"/>
              </w:rPr>
              <w:t>under</w:t>
            </w:r>
            <w:r w:rsidRPr="009E665C">
              <w:rPr>
                <w:spacing w:val="-10"/>
                <w:sz w:val="24"/>
                <w:lang w:val="da-DK"/>
              </w:rPr>
              <w:t xml:space="preserve"> </w:t>
            </w:r>
            <w:r w:rsidRPr="009E665C">
              <w:rPr>
                <w:sz w:val="24"/>
                <w:lang w:val="da-DK"/>
              </w:rPr>
              <w:t xml:space="preserve">1 </w:t>
            </w:r>
            <w:r w:rsidRPr="009E665C">
              <w:rPr>
                <w:spacing w:val="-2"/>
                <w:sz w:val="24"/>
                <w:lang w:val="da-DK"/>
              </w:rPr>
              <w:t>g/cm3</w:t>
            </w:r>
          </w:p>
        </w:tc>
        <w:tc>
          <w:tcPr>
            <w:tcW w:w="2820" w:type="dxa"/>
            <w:tcBorders>
              <w:bottom w:val="nil"/>
            </w:tcBorders>
            <w:shd w:val="clear" w:color="auto" w:fill="EBF65F"/>
          </w:tcPr>
          <w:p w14:paraId="41EFAA48" w14:textId="77777777" w:rsidR="00635043" w:rsidRPr="009E665C" w:rsidRDefault="00644EC4">
            <w:pPr>
              <w:pStyle w:val="TableParagraph"/>
              <w:numPr>
                <w:ilvl w:val="0"/>
                <w:numId w:val="29"/>
              </w:numPr>
              <w:tabs>
                <w:tab w:val="left" w:pos="310"/>
              </w:tabs>
              <w:spacing w:line="249" w:lineRule="auto"/>
              <w:ind w:right="195"/>
              <w:rPr>
                <w:sz w:val="24"/>
                <w:lang w:val="da-DK"/>
              </w:rPr>
            </w:pPr>
            <w:r w:rsidRPr="009E665C">
              <w:rPr>
                <w:sz w:val="24"/>
                <w:lang w:val="da-DK"/>
              </w:rPr>
              <w:t>Materiale</w:t>
            </w:r>
            <w:r w:rsidRPr="009E665C">
              <w:rPr>
                <w:spacing w:val="-15"/>
                <w:sz w:val="24"/>
                <w:lang w:val="da-DK"/>
              </w:rPr>
              <w:t xml:space="preserve"> </w:t>
            </w:r>
            <w:r w:rsidRPr="009E665C">
              <w:rPr>
                <w:sz w:val="24"/>
                <w:lang w:val="da-DK"/>
              </w:rPr>
              <w:t>med</w:t>
            </w:r>
            <w:r w:rsidRPr="009E665C">
              <w:rPr>
                <w:spacing w:val="-15"/>
                <w:sz w:val="24"/>
                <w:lang w:val="da-DK"/>
              </w:rPr>
              <w:t xml:space="preserve"> </w:t>
            </w:r>
            <w:r w:rsidRPr="009E665C">
              <w:rPr>
                <w:sz w:val="24"/>
                <w:lang w:val="da-DK"/>
              </w:rPr>
              <w:t>blanding af PE og PP</w:t>
            </w:r>
          </w:p>
          <w:p w14:paraId="22646D57" w14:textId="77777777" w:rsidR="00635043" w:rsidRPr="009E665C" w:rsidRDefault="00635043">
            <w:pPr>
              <w:pStyle w:val="TableParagraph"/>
              <w:spacing w:before="194"/>
              <w:rPr>
                <w:b/>
                <w:sz w:val="24"/>
                <w:lang w:val="da-DK"/>
              </w:rPr>
            </w:pPr>
          </w:p>
          <w:p w14:paraId="01C36CA4" w14:textId="77777777" w:rsidR="00635043" w:rsidRDefault="00644EC4">
            <w:pPr>
              <w:pStyle w:val="TableParagraph"/>
              <w:ind w:left="10"/>
              <w:rPr>
                <w:sz w:val="24"/>
              </w:rPr>
            </w:pPr>
            <w:r>
              <w:rPr>
                <w:spacing w:val="-2"/>
                <w:sz w:val="24"/>
              </w:rPr>
              <w:t>og/eller</w:t>
            </w:r>
          </w:p>
          <w:p w14:paraId="412B6E60" w14:textId="77777777" w:rsidR="00635043" w:rsidRDefault="00635043">
            <w:pPr>
              <w:pStyle w:val="TableParagraph"/>
              <w:spacing w:before="216"/>
              <w:rPr>
                <w:b/>
                <w:sz w:val="24"/>
              </w:rPr>
            </w:pPr>
          </w:p>
          <w:p w14:paraId="3A362574" w14:textId="77777777" w:rsidR="00635043" w:rsidRPr="009E665C" w:rsidRDefault="00644EC4">
            <w:pPr>
              <w:pStyle w:val="TableParagraph"/>
              <w:numPr>
                <w:ilvl w:val="0"/>
                <w:numId w:val="29"/>
              </w:numPr>
              <w:tabs>
                <w:tab w:val="left" w:pos="310"/>
              </w:tabs>
              <w:spacing w:line="667" w:lineRule="auto"/>
              <w:ind w:left="10" w:right="348" w:firstLine="0"/>
              <w:rPr>
                <w:sz w:val="24"/>
                <w:lang w:val="da-DK"/>
              </w:rPr>
            </w:pPr>
            <w:r w:rsidRPr="009E665C">
              <w:rPr>
                <w:sz w:val="24"/>
                <w:lang w:val="da-DK"/>
              </w:rPr>
              <w:t>Materiale</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blød</w:t>
            </w:r>
            <w:r w:rsidRPr="009E665C">
              <w:rPr>
                <w:spacing w:val="-13"/>
                <w:sz w:val="24"/>
                <w:lang w:val="da-DK"/>
              </w:rPr>
              <w:t xml:space="preserve"> </w:t>
            </w:r>
            <w:r w:rsidRPr="009E665C">
              <w:rPr>
                <w:sz w:val="24"/>
                <w:lang w:val="da-DK"/>
              </w:rPr>
              <w:t xml:space="preserve">PET </w:t>
            </w:r>
            <w:r w:rsidRPr="009E665C">
              <w:rPr>
                <w:spacing w:val="-2"/>
                <w:sz w:val="24"/>
                <w:lang w:val="da-DK"/>
              </w:rPr>
              <w:t>og/eller</w:t>
            </w:r>
          </w:p>
          <w:p w14:paraId="4A47B60C" w14:textId="77777777" w:rsidR="00635043" w:rsidRPr="009E665C" w:rsidRDefault="00644EC4">
            <w:pPr>
              <w:pStyle w:val="TableParagraph"/>
              <w:numPr>
                <w:ilvl w:val="0"/>
                <w:numId w:val="29"/>
              </w:numPr>
              <w:tabs>
                <w:tab w:val="left" w:pos="310"/>
              </w:tabs>
              <w:spacing w:before="1" w:line="667" w:lineRule="auto"/>
              <w:ind w:left="10" w:right="254" w:firstLine="0"/>
              <w:rPr>
                <w:sz w:val="24"/>
                <w:lang w:val="da-DK"/>
              </w:rPr>
            </w:pPr>
            <w:r w:rsidRPr="009E665C">
              <w:rPr>
                <w:sz w:val="24"/>
                <w:lang w:val="da-DK"/>
              </w:rPr>
              <w:t>Materiale</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skum</w:t>
            </w:r>
            <w:r w:rsidRPr="009E665C">
              <w:rPr>
                <w:spacing w:val="-13"/>
                <w:sz w:val="24"/>
                <w:lang w:val="da-DK"/>
              </w:rPr>
              <w:t xml:space="preserve"> </w:t>
            </w:r>
            <w:r w:rsidRPr="009E665C">
              <w:rPr>
                <w:sz w:val="24"/>
                <w:lang w:val="da-DK"/>
              </w:rPr>
              <w:t xml:space="preserve">PET </w:t>
            </w:r>
            <w:r w:rsidRPr="009E665C">
              <w:rPr>
                <w:spacing w:val="-2"/>
                <w:sz w:val="24"/>
                <w:lang w:val="da-DK"/>
              </w:rPr>
              <w:t>og/eller</w:t>
            </w:r>
          </w:p>
        </w:tc>
        <w:tc>
          <w:tcPr>
            <w:tcW w:w="1900" w:type="dxa"/>
            <w:tcBorders>
              <w:bottom w:val="nil"/>
            </w:tcBorders>
            <w:shd w:val="clear" w:color="auto" w:fill="F99879"/>
          </w:tcPr>
          <w:p w14:paraId="3C1FBB35" w14:textId="77777777" w:rsidR="00635043" w:rsidRPr="009E665C" w:rsidRDefault="00644EC4">
            <w:pPr>
              <w:pStyle w:val="TableParagraph"/>
              <w:numPr>
                <w:ilvl w:val="0"/>
                <w:numId w:val="28"/>
              </w:numPr>
              <w:tabs>
                <w:tab w:val="left" w:pos="310"/>
              </w:tabs>
              <w:spacing w:line="249" w:lineRule="auto"/>
              <w:ind w:right="34"/>
              <w:rPr>
                <w:sz w:val="24"/>
                <w:lang w:val="da-DK"/>
              </w:rPr>
            </w:pPr>
            <w:r w:rsidRPr="009E665C">
              <w:rPr>
                <w:sz w:val="24"/>
                <w:lang w:val="da-DK"/>
              </w:rPr>
              <w:t>Andre materia- ler</w:t>
            </w:r>
            <w:r w:rsidRPr="009E665C">
              <w:rPr>
                <w:spacing w:val="-15"/>
                <w:sz w:val="24"/>
                <w:lang w:val="da-DK"/>
              </w:rPr>
              <w:t xml:space="preserve"> </w:t>
            </w:r>
            <w:r w:rsidRPr="009E665C">
              <w:rPr>
                <w:sz w:val="24"/>
                <w:lang w:val="da-DK"/>
              </w:rPr>
              <w:t>med</w:t>
            </w:r>
            <w:r w:rsidRPr="009E665C">
              <w:rPr>
                <w:spacing w:val="-15"/>
                <w:sz w:val="24"/>
                <w:lang w:val="da-DK"/>
              </w:rPr>
              <w:t xml:space="preserve"> </w:t>
            </w:r>
            <w:r w:rsidRPr="009E665C">
              <w:rPr>
                <w:sz w:val="24"/>
                <w:lang w:val="da-DK"/>
              </w:rPr>
              <w:t>densitet over eller lig med 1 g/cm3</w:t>
            </w:r>
          </w:p>
          <w:p w14:paraId="285DB9B8" w14:textId="77777777" w:rsidR="00635043" w:rsidRPr="009E665C" w:rsidRDefault="00635043">
            <w:pPr>
              <w:pStyle w:val="TableParagraph"/>
              <w:spacing w:before="195"/>
              <w:rPr>
                <w:b/>
                <w:sz w:val="24"/>
                <w:lang w:val="da-DK"/>
              </w:rPr>
            </w:pPr>
          </w:p>
          <w:p w14:paraId="2EAA9D0A" w14:textId="77777777" w:rsidR="00635043" w:rsidRDefault="00644EC4">
            <w:pPr>
              <w:pStyle w:val="TableParagraph"/>
              <w:spacing w:before="1"/>
              <w:ind w:left="10"/>
              <w:rPr>
                <w:sz w:val="24"/>
              </w:rPr>
            </w:pPr>
            <w:r>
              <w:rPr>
                <w:spacing w:val="-2"/>
                <w:sz w:val="24"/>
              </w:rPr>
              <w:t>eller</w:t>
            </w:r>
          </w:p>
          <w:p w14:paraId="62575043" w14:textId="77777777" w:rsidR="00635043" w:rsidRDefault="00635043">
            <w:pPr>
              <w:pStyle w:val="TableParagraph"/>
              <w:spacing w:before="216"/>
              <w:rPr>
                <w:b/>
                <w:sz w:val="24"/>
              </w:rPr>
            </w:pPr>
          </w:p>
          <w:p w14:paraId="4AAF0D0E" w14:textId="77777777" w:rsidR="00635043" w:rsidRDefault="00644EC4">
            <w:pPr>
              <w:pStyle w:val="TableParagraph"/>
              <w:numPr>
                <w:ilvl w:val="0"/>
                <w:numId w:val="28"/>
              </w:numPr>
              <w:tabs>
                <w:tab w:val="left" w:pos="310"/>
              </w:tabs>
              <w:spacing w:line="249" w:lineRule="auto"/>
              <w:ind w:right="75"/>
              <w:rPr>
                <w:sz w:val="24"/>
              </w:rPr>
            </w:pPr>
            <w:r>
              <w:rPr>
                <w:sz w:val="24"/>
              </w:rPr>
              <w:t>Materiale med fiber</w:t>
            </w:r>
            <w:r>
              <w:rPr>
                <w:spacing w:val="-15"/>
                <w:sz w:val="24"/>
              </w:rPr>
              <w:t xml:space="preserve"> </w:t>
            </w:r>
            <w:r>
              <w:rPr>
                <w:sz w:val="24"/>
              </w:rPr>
              <w:t>eller</w:t>
            </w:r>
            <w:r>
              <w:rPr>
                <w:spacing w:val="-15"/>
                <w:sz w:val="24"/>
              </w:rPr>
              <w:t xml:space="preserve"> </w:t>
            </w:r>
            <w:r>
              <w:rPr>
                <w:sz w:val="24"/>
              </w:rPr>
              <w:t>papir</w:t>
            </w:r>
          </w:p>
          <w:p w14:paraId="3894AF73" w14:textId="77777777" w:rsidR="00635043" w:rsidRDefault="00635043">
            <w:pPr>
              <w:pStyle w:val="TableParagraph"/>
              <w:spacing w:before="206"/>
              <w:rPr>
                <w:b/>
                <w:sz w:val="24"/>
              </w:rPr>
            </w:pPr>
          </w:p>
          <w:p w14:paraId="3B1B8EB1" w14:textId="77777777" w:rsidR="00635043" w:rsidRDefault="00644EC4">
            <w:pPr>
              <w:pStyle w:val="TableParagraph"/>
              <w:ind w:left="10"/>
              <w:rPr>
                <w:sz w:val="24"/>
              </w:rPr>
            </w:pPr>
            <w:r>
              <w:rPr>
                <w:spacing w:val="-2"/>
                <w:sz w:val="24"/>
              </w:rPr>
              <w:t>eller</w:t>
            </w:r>
          </w:p>
          <w:p w14:paraId="2B3DF3D2" w14:textId="77777777" w:rsidR="00635043" w:rsidRDefault="00635043">
            <w:pPr>
              <w:pStyle w:val="TableParagraph"/>
              <w:spacing w:before="216"/>
              <w:rPr>
                <w:b/>
                <w:sz w:val="24"/>
              </w:rPr>
            </w:pPr>
          </w:p>
          <w:p w14:paraId="02BF78C3" w14:textId="77777777" w:rsidR="00635043" w:rsidRPr="009E665C" w:rsidRDefault="00644EC4">
            <w:pPr>
              <w:pStyle w:val="TableParagraph"/>
              <w:numPr>
                <w:ilvl w:val="0"/>
                <w:numId w:val="28"/>
              </w:numPr>
              <w:tabs>
                <w:tab w:val="left" w:pos="310"/>
              </w:tabs>
              <w:spacing w:line="249" w:lineRule="auto"/>
              <w:ind w:right="175"/>
              <w:rPr>
                <w:sz w:val="24"/>
                <w:lang w:val="da-DK"/>
              </w:rPr>
            </w:pPr>
            <w:r w:rsidRPr="009E665C">
              <w:rPr>
                <w:sz w:val="24"/>
                <w:lang w:val="da-DK"/>
              </w:rPr>
              <w:t>Materiale</w:t>
            </w:r>
            <w:r w:rsidRPr="009E665C">
              <w:rPr>
                <w:spacing w:val="-15"/>
                <w:sz w:val="24"/>
                <w:lang w:val="da-DK"/>
              </w:rPr>
              <w:t xml:space="preserve"> </w:t>
            </w:r>
            <w:r w:rsidRPr="009E665C">
              <w:rPr>
                <w:sz w:val="24"/>
                <w:lang w:val="da-DK"/>
              </w:rPr>
              <w:t xml:space="preserve">med metallag eller </w:t>
            </w:r>
            <w:r w:rsidRPr="009E665C">
              <w:rPr>
                <w:spacing w:val="-2"/>
                <w:sz w:val="24"/>
                <w:lang w:val="da-DK"/>
              </w:rPr>
              <w:t>metallisering</w:t>
            </w:r>
          </w:p>
        </w:tc>
      </w:tr>
    </w:tbl>
    <w:p w14:paraId="401D7405" w14:textId="77777777" w:rsidR="00635043" w:rsidRPr="009E665C" w:rsidRDefault="00635043">
      <w:pPr>
        <w:spacing w:line="249" w:lineRule="auto"/>
        <w:rPr>
          <w:sz w:val="24"/>
          <w:lang w:val="da-DK"/>
        </w:rPr>
        <w:sectPr w:rsidR="00635043" w:rsidRPr="009E665C">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820"/>
        <w:gridCol w:w="1900"/>
      </w:tblGrid>
      <w:tr w:rsidR="00635043" w:rsidRPr="00EA5542" w14:paraId="130DAF1E" w14:textId="77777777">
        <w:trPr>
          <w:trHeight w:val="5279"/>
        </w:trPr>
        <w:tc>
          <w:tcPr>
            <w:tcW w:w="2060" w:type="dxa"/>
            <w:tcBorders>
              <w:top w:val="nil"/>
            </w:tcBorders>
          </w:tcPr>
          <w:p w14:paraId="44F8C0A5" w14:textId="77777777" w:rsidR="00635043" w:rsidRPr="009E665C" w:rsidRDefault="00635043">
            <w:pPr>
              <w:pStyle w:val="TableParagraph"/>
              <w:rPr>
                <w:lang w:val="da-DK"/>
              </w:rPr>
            </w:pPr>
          </w:p>
        </w:tc>
        <w:tc>
          <w:tcPr>
            <w:tcW w:w="2860" w:type="dxa"/>
            <w:tcBorders>
              <w:top w:val="nil"/>
            </w:tcBorders>
            <w:shd w:val="clear" w:color="auto" w:fill="92D050"/>
          </w:tcPr>
          <w:p w14:paraId="16034685" w14:textId="77777777" w:rsidR="00635043" w:rsidRPr="009E665C" w:rsidRDefault="00635043">
            <w:pPr>
              <w:pStyle w:val="TableParagraph"/>
              <w:rPr>
                <w:lang w:val="da-DK"/>
              </w:rPr>
            </w:pPr>
          </w:p>
        </w:tc>
        <w:tc>
          <w:tcPr>
            <w:tcW w:w="2820" w:type="dxa"/>
            <w:tcBorders>
              <w:top w:val="nil"/>
            </w:tcBorders>
            <w:shd w:val="clear" w:color="auto" w:fill="EBF65F"/>
          </w:tcPr>
          <w:p w14:paraId="16B52839" w14:textId="77777777" w:rsidR="00635043" w:rsidRPr="009E665C" w:rsidRDefault="00644EC4">
            <w:pPr>
              <w:pStyle w:val="TableParagraph"/>
              <w:numPr>
                <w:ilvl w:val="0"/>
                <w:numId w:val="27"/>
              </w:numPr>
              <w:tabs>
                <w:tab w:val="left" w:pos="310"/>
              </w:tabs>
              <w:spacing w:line="249" w:lineRule="auto"/>
              <w:ind w:right="101"/>
              <w:jc w:val="both"/>
              <w:rPr>
                <w:sz w:val="24"/>
                <w:lang w:val="da-DK"/>
              </w:rPr>
            </w:pPr>
            <w:r w:rsidRPr="009E665C">
              <w:rPr>
                <w:sz w:val="24"/>
                <w:lang w:val="da-DK"/>
              </w:rPr>
              <w:t>PET</w:t>
            </w:r>
            <w:r w:rsidRPr="009E665C">
              <w:rPr>
                <w:spacing w:val="-6"/>
                <w:sz w:val="24"/>
                <w:lang w:val="da-DK"/>
              </w:rPr>
              <w:t xml:space="preserve"> </w:t>
            </w:r>
            <w:r w:rsidRPr="009E665C">
              <w:rPr>
                <w:sz w:val="24"/>
                <w:lang w:val="da-DK"/>
              </w:rPr>
              <w:t>multimateriale</w:t>
            </w:r>
            <w:r w:rsidRPr="009E665C">
              <w:rPr>
                <w:spacing w:val="-6"/>
                <w:sz w:val="24"/>
                <w:lang w:val="da-DK"/>
              </w:rPr>
              <w:t xml:space="preserve"> </w:t>
            </w:r>
            <w:r w:rsidRPr="009E665C">
              <w:rPr>
                <w:sz w:val="24"/>
                <w:lang w:val="da-DK"/>
              </w:rPr>
              <w:t>med og</w:t>
            </w:r>
            <w:r w:rsidRPr="009E665C">
              <w:rPr>
                <w:spacing w:val="-10"/>
                <w:sz w:val="24"/>
                <w:lang w:val="da-DK"/>
              </w:rPr>
              <w:t xml:space="preserve"> </w:t>
            </w:r>
            <w:r w:rsidRPr="009E665C">
              <w:rPr>
                <w:sz w:val="24"/>
                <w:lang w:val="da-DK"/>
              </w:rPr>
              <w:t>uden</w:t>
            </w:r>
            <w:r w:rsidRPr="009E665C">
              <w:rPr>
                <w:spacing w:val="-10"/>
                <w:sz w:val="24"/>
                <w:lang w:val="da-DK"/>
              </w:rPr>
              <w:t xml:space="preserve"> </w:t>
            </w:r>
            <w:r w:rsidRPr="009E665C">
              <w:rPr>
                <w:sz w:val="24"/>
                <w:lang w:val="da-DK"/>
              </w:rPr>
              <w:t>barriere</w:t>
            </w:r>
            <w:r w:rsidRPr="009E665C">
              <w:rPr>
                <w:spacing w:val="-10"/>
                <w:sz w:val="24"/>
                <w:lang w:val="da-DK"/>
              </w:rPr>
              <w:t xml:space="preserve"> </w:t>
            </w:r>
            <w:r w:rsidRPr="009E665C">
              <w:rPr>
                <w:sz w:val="24"/>
                <w:lang w:val="da-DK"/>
              </w:rPr>
              <w:t>fx</w:t>
            </w:r>
            <w:r w:rsidRPr="009E665C">
              <w:rPr>
                <w:spacing w:val="-10"/>
                <w:sz w:val="24"/>
                <w:lang w:val="da-DK"/>
              </w:rPr>
              <w:t xml:space="preserve"> </w:t>
            </w:r>
            <w:r w:rsidRPr="009E665C">
              <w:rPr>
                <w:sz w:val="24"/>
                <w:lang w:val="da-DK"/>
              </w:rPr>
              <w:t xml:space="preserve">PET/ </w:t>
            </w:r>
            <w:r w:rsidRPr="009E665C">
              <w:rPr>
                <w:spacing w:val="-2"/>
                <w:sz w:val="24"/>
                <w:lang w:val="da-DK"/>
              </w:rPr>
              <w:t>EVOH/PE</w:t>
            </w:r>
          </w:p>
          <w:p w14:paraId="3ED4C642" w14:textId="77777777" w:rsidR="00635043" w:rsidRPr="009E665C" w:rsidRDefault="00635043">
            <w:pPr>
              <w:pStyle w:val="TableParagraph"/>
              <w:spacing w:before="195"/>
              <w:rPr>
                <w:b/>
                <w:sz w:val="24"/>
                <w:lang w:val="da-DK"/>
              </w:rPr>
            </w:pPr>
          </w:p>
          <w:p w14:paraId="03C6AA9F" w14:textId="77777777" w:rsidR="00635043" w:rsidRDefault="00644EC4">
            <w:pPr>
              <w:pStyle w:val="TableParagraph"/>
              <w:ind w:left="10"/>
              <w:rPr>
                <w:sz w:val="24"/>
              </w:rPr>
            </w:pPr>
            <w:r>
              <w:rPr>
                <w:spacing w:val="-2"/>
                <w:sz w:val="24"/>
              </w:rPr>
              <w:t>og/eller</w:t>
            </w:r>
          </w:p>
          <w:p w14:paraId="778C44AA" w14:textId="77777777" w:rsidR="00635043" w:rsidRDefault="00635043">
            <w:pPr>
              <w:pStyle w:val="TableParagraph"/>
              <w:spacing w:before="216"/>
              <w:rPr>
                <w:b/>
                <w:sz w:val="24"/>
              </w:rPr>
            </w:pPr>
          </w:p>
          <w:p w14:paraId="5B3322B8" w14:textId="77777777" w:rsidR="00635043" w:rsidRPr="009E665C" w:rsidRDefault="00644EC4">
            <w:pPr>
              <w:pStyle w:val="TableParagraph"/>
              <w:numPr>
                <w:ilvl w:val="0"/>
                <w:numId w:val="27"/>
              </w:numPr>
              <w:tabs>
                <w:tab w:val="left" w:pos="310"/>
              </w:tabs>
              <w:spacing w:line="249" w:lineRule="auto"/>
              <w:ind w:right="255"/>
              <w:rPr>
                <w:sz w:val="24"/>
                <w:lang w:val="da-DK"/>
              </w:rPr>
            </w:pPr>
            <w:r w:rsidRPr="009E665C">
              <w:rPr>
                <w:sz w:val="24"/>
                <w:lang w:val="da-DK"/>
              </w:rPr>
              <w:t>Pads</w:t>
            </w:r>
            <w:r w:rsidRPr="009E665C">
              <w:rPr>
                <w:spacing w:val="-14"/>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bobleplast</w:t>
            </w:r>
            <w:r w:rsidRPr="009E665C">
              <w:rPr>
                <w:spacing w:val="-13"/>
                <w:sz w:val="24"/>
                <w:lang w:val="da-DK"/>
              </w:rPr>
              <w:t xml:space="preserve"> </w:t>
            </w:r>
            <w:r w:rsidRPr="009E665C">
              <w:rPr>
                <w:sz w:val="24"/>
                <w:lang w:val="da-DK"/>
              </w:rPr>
              <w:t xml:space="preserve">eller </w:t>
            </w:r>
            <w:r w:rsidRPr="009E665C">
              <w:rPr>
                <w:spacing w:val="-2"/>
                <w:sz w:val="24"/>
                <w:lang w:val="da-DK"/>
              </w:rPr>
              <w:t>sugepapir</w:t>
            </w:r>
          </w:p>
        </w:tc>
        <w:tc>
          <w:tcPr>
            <w:tcW w:w="1900" w:type="dxa"/>
            <w:tcBorders>
              <w:top w:val="nil"/>
            </w:tcBorders>
            <w:shd w:val="clear" w:color="auto" w:fill="F99879"/>
          </w:tcPr>
          <w:p w14:paraId="53C7DB83" w14:textId="77777777" w:rsidR="00635043" w:rsidRDefault="00644EC4">
            <w:pPr>
              <w:pStyle w:val="TableParagraph"/>
              <w:spacing w:line="264" w:lineRule="exact"/>
              <w:ind w:left="10"/>
              <w:rPr>
                <w:sz w:val="24"/>
              </w:rPr>
            </w:pPr>
            <w:r>
              <w:rPr>
                <w:spacing w:val="-2"/>
                <w:sz w:val="24"/>
              </w:rPr>
              <w:t>eller</w:t>
            </w:r>
          </w:p>
          <w:p w14:paraId="353D154B" w14:textId="77777777" w:rsidR="00635043" w:rsidRDefault="00635043">
            <w:pPr>
              <w:pStyle w:val="TableParagraph"/>
              <w:spacing w:before="216"/>
              <w:rPr>
                <w:b/>
                <w:sz w:val="24"/>
              </w:rPr>
            </w:pPr>
          </w:p>
          <w:p w14:paraId="0366BCE2" w14:textId="77777777" w:rsidR="00635043" w:rsidRDefault="00644EC4">
            <w:pPr>
              <w:pStyle w:val="TableParagraph"/>
              <w:numPr>
                <w:ilvl w:val="0"/>
                <w:numId w:val="26"/>
              </w:numPr>
              <w:tabs>
                <w:tab w:val="left" w:pos="310"/>
              </w:tabs>
              <w:spacing w:line="249" w:lineRule="auto"/>
              <w:ind w:right="175"/>
              <w:rPr>
                <w:sz w:val="24"/>
              </w:rPr>
            </w:pPr>
            <w:r>
              <w:rPr>
                <w:sz w:val="24"/>
              </w:rPr>
              <w:t>Materiale</w:t>
            </w:r>
            <w:r>
              <w:rPr>
                <w:spacing w:val="-15"/>
                <w:sz w:val="24"/>
              </w:rPr>
              <w:t xml:space="preserve"> </w:t>
            </w:r>
            <w:r>
              <w:rPr>
                <w:sz w:val="24"/>
              </w:rPr>
              <w:t xml:space="preserve">med </w:t>
            </w:r>
            <w:r>
              <w:rPr>
                <w:spacing w:val="-2"/>
                <w:sz w:val="24"/>
              </w:rPr>
              <w:t>silikone</w:t>
            </w:r>
          </w:p>
          <w:p w14:paraId="1768ED64" w14:textId="77777777" w:rsidR="00635043" w:rsidRDefault="00635043">
            <w:pPr>
              <w:pStyle w:val="TableParagraph"/>
              <w:spacing w:before="206"/>
              <w:rPr>
                <w:b/>
                <w:sz w:val="24"/>
              </w:rPr>
            </w:pPr>
          </w:p>
          <w:p w14:paraId="2F67CD27" w14:textId="77777777" w:rsidR="00635043" w:rsidRDefault="00644EC4">
            <w:pPr>
              <w:pStyle w:val="TableParagraph"/>
              <w:ind w:left="10"/>
              <w:rPr>
                <w:sz w:val="24"/>
              </w:rPr>
            </w:pPr>
            <w:r>
              <w:rPr>
                <w:spacing w:val="-2"/>
                <w:sz w:val="24"/>
              </w:rPr>
              <w:t>eller</w:t>
            </w:r>
          </w:p>
          <w:p w14:paraId="3C361102" w14:textId="77777777" w:rsidR="00635043" w:rsidRDefault="00635043">
            <w:pPr>
              <w:pStyle w:val="TableParagraph"/>
              <w:spacing w:before="216"/>
              <w:rPr>
                <w:b/>
                <w:sz w:val="24"/>
              </w:rPr>
            </w:pPr>
          </w:p>
          <w:p w14:paraId="01374A47" w14:textId="77777777" w:rsidR="00635043" w:rsidRDefault="00644EC4">
            <w:pPr>
              <w:pStyle w:val="TableParagraph"/>
              <w:numPr>
                <w:ilvl w:val="0"/>
                <w:numId w:val="26"/>
              </w:numPr>
              <w:tabs>
                <w:tab w:val="left" w:pos="310"/>
              </w:tabs>
              <w:spacing w:line="249" w:lineRule="auto"/>
              <w:ind w:right="175"/>
              <w:rPr>
                <w:sz w:val="24"/>
              </w:rPr>
            </w:pPr>
            <w:r>
              <w:rPr>
                <w:sz w:val="24"/>
              </w:rPr>
              <w:t>Materiale</w:t>
            </w:r>
            <w:r>
              <w:rPr>
                <w:spacing w:val="-15"/>
                <w:sz w:val="24"/>
              </w:rPr>
              <w:t xml:space="preserve"> </w:t>
            </w:r>
            <w:r>
              <w:rPr>
                <w:sz w:val="24"/>
              </w:rPr>
              <w:t xml:space="preserve">med </w:t>
            </w:r>
            <w:r>
              <w:rPr>
                <w:spacing w:val="-4"/>
                <w:sz w:val="24"/>
              </w:rPr>
              <w:t>PVC</w:t>
            </w:r>
          </w:p>
          <w:p w14:paraId="41294362" w14:textId="77777777" w:rsidR="00635043" w:rsidRDefault="00635043">
            <w:pPr>
              <w:pStyle w:val="TableParagraph"/>
              <w:spacing w:before="206"/>
              <w:rPr>
                <w:b/>
                <w:sz w:val="24"/>
              </w:rPr>
            </w:pPr>
          </w:p>
          <w:p w14:paraId="670AEC47" w14:textId="77777777" w:rsidR="00635043" w:rsidRDefault="00644EC4">
            <w:pPr>
              <w:pStyle w:val="TableParagraph"/>
              <w:ind w:left="10"/>
              <w:rPr>
                <w:sz w:val="24"/>
              </w:rPr>
            </w:pPr>
            <w:r>
              <w:rPr>
                <w:spacing w:val="-2"/>
                <w:sz w:val="24"/>
              </w:rPr>
              <w:t>eller</w:t>
            </w:r>
          </w:p>
          <w:p w14:paraId="291757C1" w14:textId="77777777" w:rsidR="00635043" w:rsidRDefault="00635043">
            <w:pPr>
              <w:pStyle w:val="TableParagraph"/>
              <w:spacing w:before="212"/>
              <w:rPr>
                <w:b/>
                <w:sz w:val="24"/>
              </w:rPr>
            </w:pPr>
          </w:p>
          <w:p w14:paraId="7F8E5988" w14:textId="77777777" w:rsidR="00635043" w:rsidRPr="009E665C" w:rsidRDefault="00644EC4">
            <w:pPr>
              <w:pStyle w:val="TableParagraph"/>
              <w:numPr>
                <w:ilvl w:val="0"/>
                <w:numId w:val="26"/>
              </w:numPr>
              <w:tabs>
                <w:tab w:val="left" w:pos="310"/>
              </w:tabs>
              <w:spacing w:line="280" w:lineRule="atLeast"/>
              <w:ind w:right="42"/>
              <w:rPr>
                <w:sz w:val="24"/>
                <w:lang w:val="da-DK"/>
              </w:rPr>
            </w:pPr>
            <w:r w:rsidRPr="009E665C">
              <w:rPr>
                <w:sz w:val="24"/>
                <w:lang w:val="da-DK"/>
              </w:rPr>
              <w:t>Materiale som er</w:t>
            </w:r>
            <w:r w:rsidRPr="009E665C">
              <w:rPr>
                <w:spacing w:val="-15"/>
                <w:sz w:val="24"/>
                <w:lang w:val="da-DK"/>
              </w:rPr>
              <w:t xml:space="preserve"> </w:t>
            </w:r>
            <w:r w:rsidRPr="009E665C">
              <w:rPr>
                <w:sz w:val="24"/>
                <w:lang w:val="da-DK"/>
              </w:rPr>
              <w:t>bionedbryde- lig plast</w:t>
            </w:r>
          </w:p>
        </w:tc>
      </w:tr>
    </w:tbl>
    <w:p w14:paraId="0F03DD5B" w14:textId="77777777" w:rsidR="00635043" w:rsidRPr="009E665C" w:rsidRDefault="00635043">
      <w:pPr>
        <w:pStyle w:val="Brdtekst"/>
        <w:spacing w:before="0"/>
        <w:ind w:left="0"/>
        <w:jc w:val="left"/>
        <w:rPr>
          <w:b/>
          <w:lang w:val="da-DK"/>
        </w:rPr>
      </w:pPr>
    </w:p>
    <w:p w14:paraId="224F9C2A" w14:textId="77777777" w:rsidR="00635043" w:rsidRPr="009E665C" w:rsidRDefault="00635043">
      <w:pPr>
        <w:pStyle w:val="Brdtekst"/>
        <w:spacing w:before="0"/>
        <w:ind w:left="0"/>
        <w:jc w:val="left"/>
        <w:rPr>
          <w:b/>
          <w:lang w:val="da-DK"/>
        </w:rPr>
      </w:pPr>
    </w:p>
    <w:p w14:paraId="6326C242" w14:textId="77777777" w:rsidR="00635043" w:rsidRPr="009E665C" w:rsidRDefault="00635043">
      <w:pPr>
        <w:pStyle w:val="Brdtekst"/>
        <w:spacing w:before="0"/>
        <w:ind w:left="0"/>
        <w:jc w:val="left"/>
        <w:rPr>
          <w:b/>
          <w:lang w:val="da-DK"/>
        </w:rPr>
      </w:pPr>
    </w:p>
    <w:p w14:paraId="60F7575C" w14:textId="77777777" w:rsidR="00635043" w:rsidRPr="009E665C" w:rsidRDefault="00635043">
      <w:pPr>
        <w:pStyle w:val="Brdtekst"/>
        <w:spacing w:before="0"/>
        <w:ind w:left="0"/>
        <w:jc w:val="left"/>
        <w:rPr>
          <w:b/>
          <w:lang w:val="da-DK"/>
        </w:rPr>
      </w:pPr>
    </w:p>
    <w:p w14:paraId="0BDF4828" w14:textId="77777777" w:rsidR="00635043" w:rsidRPr="009E665C" w:rsidRDefault="00635043">
      <w:pPr>
        <w:pStyle w:val="Brdtekst"/>
        <w:spacing w:before="0"/>
        <w:ind w:left="0"/>
        <w:jc w:val="left"/>
        <w:rPr>
          <w:b/>
          <w:lang w:val="da-DK"/>
        </w:rPr>
      </w:pPr>
    </w:p>
    <w:p w14:paraId="0FDFD0F2" w14:textId="77777777" w:rsidR="00635043" w:rsidRPr="009E665C" w:rsidRDefault="00635043">
      <w:pPr>
        <w:pStyle w:val="Brdtekst"/>
        <w:spacing w:before="0"/>
        <w:ind w:left="0"/>
        <w:jc w:val="left"/>
        <w:rPr>
          <w:b/>
          <w:lang w:val="da-DK"/>
        </w:rPr>
      </w:pPr>
    </w:p>
    <w:p w14:paraId="185F800D" w14:textId="77777777" w:rsidR="00635043" w:rsidRPr="009E665C" w:rsidRDefault="00635043">
      <w:pPr>
        <w:pStyle w:val="Brdtekst"/>
        <w:spacing w:before="0"/>
        <w:ind w:left="0"/>
        <w:jc w:val="left"/>
        <w:rPr>
          <w:b/>
          <w:lang w:val="da-DK"/>
        </w:rPr>
      </w:pPr>
    </w:p>
    <w:p w14:paraId="22C025AD" w14:textId="77777777" w:rsidR="00635043" w:rsidRPr="009E665C" w:rsidRDefault="00635043">
      <w:pPr>
        <w:pStyle w:val="Brdtekst"/>
        <w:spacing w:before="0"/>
        <w:ind w:left="0"/>
        <w:jc w:val="left"/>
        <w:rPr>
          <w:b/>
          <w:lang w:val="da-DK"/>
        </w:rPr>
      </w:pPr>
    </w:p>
    <w:p w14:paraId="4072251B" w14:textId="77777777" w:rsidR="00635043" w:rsidRPr="009E665C" w:rsidRDefault="00635043">
      <w:pPr>
        <w:pStyle w:val="Brdtekst"/>
        <w:spacing w:before="267"/>
        <w:ind w:left="0"/>
        <w:jc w:val="left"/>
        <w:rPr>
          <w:b/>
          <w:lang w:val="da-DK"/>
        </w:rPr>
      </w:pPr>
    </w:p>
    <w:p w14:paraId="76064CAE" w14:textId="77777777" w:rsidR="00635043" w:rsidRDefault="00644EC4">
      <w:pPr>
        <w:ind w:left="110"/>
        <w:rPr>
          <w:b/>
          <w:sz w:val="24"/>
        </w:rPr>
      </w:pPr>
      <w:r>
        <w:rPr>
          <w:b/>
          <w:sz w:val="24"/>
        </w:rPr>
        <w:t>Hovedkomponent</w:t>
      </w:r>
      <w:r>
        <w:rPr>
          <w:b/>
          <w:spacing w:val="-4"/>
          <w:sz w:val="24"/>
        </w:rPr>
        <w:t xml:space="preserve"> </w:t>
      </w:r>
      <w:r>
        <w:rPr>
          <w:b/>
          <w:sz w:val="24"/>
        </w:rPr>
        <w:t>og</w:t>
      </w:r>
      <w:r>
        <w:rPr>
          <w:b/>
          <w:spacing w:val="-3"/>
          <w:sz w:val="24"/>
        </w:rPr>
        <w:t xml:space="preserve"> </w:t>
      </w:r>
      <w:r>
        <w:rPr>
          <w:b/>
          <w:sz w:val="24"/>
        </w:rPr>
        <w:t>integreret</w:t>
      </w:r>
      <w:r>
        <w:rPr>
          <w:b/>
          <w:spacing w:val="-3"/>
          <w:sz w:val="24"/>
        </w:rPr>
        <w:t xml:space="preserve"> </w:t>
      </w:r>
      <w:r>
        <w:rPr>
          <w:b/>
          <w:spacing w:val="-2"/>
          <w:sz w:val="24"/>
        </w:rPr>
        <w:t>komponent</w:t>
      </w:r>
    </w:p>
    <w:p w14:paraId="6AB8A12D" w14:textId="77777777" w:rsidR="00635043" w:rsidRDefault="00635043">
      <w:pPr>
        <w:pStyle w:val="Brdtekst"/>
        <w:spacing w:before="68"/>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0"/>
        <w:gridCol w:w="2860"/>
        <w:gridCol w:w="2800"/>
        <w:gridCol w:w="1900"/>
      </w:tblGrid>
      <w:tr w:rsidR="00635043" w14:paraId="39EF6149" w14:textId="77777777">
        <w:trPr>
          <w:trHeight w:val="287"/>
        </w:trPr>
        <w:tc>
          <w:tcPr>
            <w:tcW w:w="2060" w:type="dxa"/>
          </w:tcPr>
          <w:p w14:paraId="480C1FD4" w14:textId="77777777" w:rsidR="00635043" w:rsidRDefault="00635043">
            <w:pPr>
              <w:pStyle w:val="TableParagraph"/>
              <w:rPr>
                <w:sz w:val="20"/>
              </w:rPr>
            </w:pPr>
          </w:p>
        </w:tc>
        <w:tc>
          <w:tcPr>
            <w:tcW w:w="2860" w:type="dxa"/>
            <w:shd w:val="clear" w:color="auto" w:fill="92D050"/>
          </w:tcPr>
          <w:p w14:paraId="142DD1C0"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800" w:type="dxa"/>
            <w:shd w:val="clear" w:color="auto" w:fill="EBF65F"/>
          </w:tcPr>
          <w:p w14:paraId="3CD45C09"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1900" w:type="dxa"/>
            <w:shd w:val="clear" w:color="auto" w:fill="F99879"/>
          </w:tcPr>
          <w:p w14:paraId="39DBA255"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550BEE5F" w14:textId="77777777">
        <w:trPr>
          <w:trHeight w:val="2687"/>
        </w:trPr>
        <w:tc>
          <w:tcPr>
            <w:tcW w:w="2060" w:type="dxa"/>
          </w:tcPr>
          <w:p w14:paraId="2F73EF28" w14:textId="77777777" w:rsidR="00635043" w:rsidRPr="009E665C" w:rsidRDefault="00635043">
            <w:pPr>
              <w:pStyle w:val="TableParagraph"/>
              <w:rPr>
                <w:b/>
                <w:sz w:val="24"/>
                <w:lang w:val="da-DK"/>
              </w:rPr>
            </w:pPr>
          </w:p>
          <w:p w14:paraId="0DAAAFDF" w14:textId="77777777" w:rsidR="00635043" w:rsidRPr="009E665C" w:rsidRDefault="00635043">
            <w:pPr>
              <w:pStyle w:val="TableParagraph"/>
              <w:rPr>
                <w:b/>
                <w:sz w:val="24"/>
                <w:lang w:val="da-DK"/>
              </w:rPr>
            </w:pPr>
          </w:p>
          <w:p w14:paraId="6829A56C" w14:textId="77777777" w:rsidR="00635043" w:rsidRPr="009E665C" w:rsidRDefault="00635043">
            <w:pPr>
              <w:pStyle w:val="TableParagraph"/>
              <w:spacing w:before="72"/>
              <w:rPr>
                <w:b/>
                <w:sz w:val="24"/>
                <w:lang w:val="da-DK"/>
              </w:rPr>
            </w:pPr>
          </w:p>
          <w:p w14:paraId="20BC0EE8" w14:textId="77777777" w:rsidR="00635043" w:rsidRPr="009E665C" w:rsidRDefault="00644EC4">
            <w:pPr>
              <w:pStyle w:val="TableParagraph"/>
              <w:spacing w:line="249" w:lineRule="auto"/>
              <w:ind w:left="10" w:right="72"/>
              <w:rPr>
                <w:sz w:val="24"/>
                <w:lang w:val="da-DK"/>
              </w:rPr>
            </w:pPr>
            <w:r w:rsidRPr="009E665C">
              <w:rPr>
                <w:sz w:val="24"/>
                <w:lang w:val="da-DK"/>
              </w:rPr>
              <w:t>Genanvendt</w:t>
            </w:r>
            <w:r w:rsidRPr="009E665C">
              <w:rPr>
                <w:spacing w:val="-15"/>
                <w:sz w:val="24"/>
                <w:lang w:val="da-DK"/>
              </w:rPr>
              <w:t xml:space="preserve"> </w:t>
            </w:r>
            <w:r w:rsidRPr="009E665C">
              <w:rPr>
                <w:sz w:val="24"/>
                <w:lang w:val="da-DK"/>
              </w:rPr>
              <w:t>indhold fra post-forbruger genanvendt plast</w:t>
            </w:r>
          </w:p>
        </w:tc>
        <w:tc>
          <w:tcPr>
            <w:tcW w:w="2860" w:type="dxa"/>
            <w:shd w:val="clear" w:color="auto" w:fill="92D050"/>
          </w:tcPr>
          <w:p w14:paraId="6994989F" w14:textId="77777777" w:rsidR="00635043" w:rsidRPr="009E665C" w:rsidRDefault="00644EC4">
            <w:pPr>
              <w:pStyle w:val="TableParagraph"/>
              <w:spacing w:line="249" w:lineRule="auto"/>
              <w:ind w:left="310" w:right="172" w:hanging="300"/>
              <w:rPr>
                <w:sz w:val="24"/>
                <w:lang w:val="da-DK"/>
              </w:rPr>
            </w:pPr>
            <w:r w:rsidRPr="009E665C">
              <w:rPr>
                <w:sz w:val="24"/>
                <w:lang w:val="da-DK"/>
              </w:rPr>
              <w:t>–</w:t>
            </w:r>
            <w:r w:rsidRPr="009E665C">
              <w:rPr>
                <w:spacing w:val="80"/>
                <w:sz w:val="24"/>
                <w:lang w:val="da-DK"/>
              </w:rPr>
              <w:t xml:space="preserve"> </w:t>
            </w:r>
            <w:r w:rsidRPr="009E665C">
              <w:rPr>
                <w:sz w:val="24"/>
                <w:lang w:val="da-DK"/>
              </w:rPr>
              <w:t>Mere eller lig med 20 vægtprocent</w:t>
            </w:r>
            <w:r w:rsidRPr="009E665C">
              <w:rPr>
                <w:spacing w:val="-15"/>
                <w:sz w:val="24"/>
                <w:lang w:val="da-DK"/>
              </w:rPr>
              <w:t xml:space="preserve"> </w:t>
            </w:r>
            <w:r w:rsidRPr="009E665C">
              <w:rPr>
                <w:sz w:val="24"/>
                <w:lang w:val="da-DK"/>
              </w:rPr>
              <w:t xml:space="preserve">genanvendt plast af samlet vægt af </w:t>
            </w:r>
            <w:r w:rsidRPr="009E665C">
              <w:rPr>
                <w:spacing w:val="-2"/>
                <w:sz w:val="24"/>
                <w:lang w:val="da-DK"/>
              </w:rPr>
              <w:t>emballagen</w:t>
            </w:r>
          </w:p>
        </w:tc>
        <w:tc>
          <w:tcPr>
            <w:tcW w:w="2800" w:type="dxa"/>
            <w:shd w:val="clear" w:color="auto" w:fill="EBF65F"/>
          </w:tcPr>
          <w:p w14:paraId="04AFEA66" w14:textId="77777777" w:rsidR="00635043" w:rsidRPr="009E665C" w:rsidRDefault="00644EC4">
            <w:pPr>
              <w:pStyle w:val="TableParagraph"/>
              <w:numPr>
                <w:ilvl w:val="0"/>
                <w:numId w:val="25"/>
              </w:numPr>
              <w:tabs>
                <w:tab w:val="left" w:pos="310"/>
              </w:tabs>
              <w:spacing w:line="249" w:lineRule="auto"/>
              <w:ind w:right="128"/>
              <w:jc w:val="both"/>
              <w:rPr>
                <w:sz w:val="24"/>
                <w:lang w:val="da-DK"/>
              </w:rPr>
            </w:pPr>
            <w:r w:rsidRPr="009E665C">
              <w:rPr>
                <w:sz w:val="24"/>
                <w:lang w:val="da-DK"/>
              </w:rPr>
              <w:t>Mindre</w:t>
            </w:r>
            <w:r w:rsidRPr="009E665C">
              <w:rPr>
                <w:spacing w:val="-13"/>
                <w:sz w:val="24"/>
                <w:lang w:val="da-DK"/>
              </w:rPr>
              <w:t xml:space="preserve"> </w:t>
            </w:r>
            <w:r w:rsidRPr="009E665C">
              <w:rPr>
                <w:sz w:val="24"/>
                <w:lang w:val="da-DK"/>
              </w:rPr>
              <w:t>end</w:t>
            </w:r>
            <w:r w:rsidRPr="009E665C">
              <w:rPr>
                <w:spacing w:val="-13"/>
                <w:sz w:val="24"/>
                <w:lang w:val="da-DK"/>
              </w:rPr>
              <w:t xml:space="preserve"> </w:t>
            </w:r>
            <w:r w:rsidRPr="009E665C">
              <w:rPr>
                <w:sz w:val="24"/>
                <w:lang w:val="da-DK"/>
              </w:rPr>
              <w:t>20</w:t>
            </w:r>
            <w:r w:rsidRPr="009E665C">
              <w:rPr>
                <w:spacing w:val="-13"/>
                <w:sz w:val="24"/>
                <w:lang w:val="da-DK"/>
              </w:rPr>
              <w:t xml:space="preserve"> </w:t>
            </w:r>
            <w:r w:rsidRPr="009E665C">
              <w:rPr>
                <w:sz w:val="24"/>
                <w:lang w:val="da-DK"/>
              </w:rPr>
              <w:t>vægtpro- cent</w:t>
            </w:r>
            <w:r w:rsidRPr="009E665C">
              <w:rPr>
                <w:spacing w:val="-8"/>
                <w:sz w:val="24"/>
                <w:lang w:val="da-DK"/>
              </w:rPr>
              <w:t xml:space="preserve"> </w:t>
            </w:r>
            <w:r w:rsidRPr="009E665C">
              <w:rPr>
                <w:sz w:val="24"/>
                <w:lang w:val="da-DK"/>
              </w:rPr>
              <w:t>genanvendt</w:t>
            </w:r>
            <w:r w:rsidRPr="009E665C">
              <w:rPr>
                <w:spacing w:val="-8"/>
                <w:sz w:val="24"/>
                <w:lang w:val="da-DK"/>
              </w:rPr>
              <w:t xml:space="preserve"> </w:t>
            </w:r>
            <w:r w:rsidRPr="009E665C">
              <w:rPr>
                <w:sz w:val="24"/>
                <w:lang w:val="da-DK"/>
              </w:rPr>
              <w:t>plast</w:t>
            </w:r>
            <w:r w:rsidRPr="009E665C">
              <w:rPr>
                <w:spacing w:val="-8"/>
                <w:sz w:val="24"/>
                <w:lang w:val="da-DK"/>
              </w:rPr>
              <w:t xml:space="preserve"> </w:t>
            </w:r>
            <w:r w:rsidRPr="009E665C">
              <w:rPr>
                <w:sz w:val="24"/>
                <w:lang w:val="da-DK"/>
              </w:rPr>
              <w:t xml:space="preserve">af samlet vægt af emballa- </w:t>
            </w:r>
            <w:r w:rsidRPr="009E665C">
              <w:rPr>
                <w:spacing w:val="-4"/>
                <w:sz w:val="24"/>
                <w:lang w:val="da-DK"/>
              </w:rPr>
              <w:t>gen</w:t>
            </w:r>
          </w:p>
          <w:p w14:paraId="6BC00E57" w14:textId="77777777" w:rsidR="00635043" w:rsidRPr="009E665C" w:rsidRDefault="00635043">
            <w:pPr>
              <w:pStyle w:val="TableParagraph"/>
              <w:spacing w:before="195"/>
              <w:rPr>
                <w:b/>
                <w:sz w:val="24"/>
                <w:lang w:val="da-DK"/>
              </w:rPr>
            </w:pPr>
          </w:p>
          <w:p w14:paraId="41F2FDCA" w14:textId="77777777" w:rsidR="00635043" w:rsidRDefault="00644EC4">
            <w:pPr>
              <w:pStyle w:val="TableParagraph"/>
              <w:spacing w:before="1"/>
              <w:ind w:left="10"/>
              <w:rPr>
                <w:sz w:val="24"/>
              </w:rPr>
            </w:pPr>
            <w:r>
              <w:rPr>
                <w:spacing w:val="-2"/>
                <w:sz w:val="24"/>
              </w:rPr>
              <w:t>eller</w:t>
            </w:r>
          </w:p>
          <w:p w14:paraId="21FF14A9" w14:textId="77777777" w:rsidR="00635043" w:rsidRDefault="00635043">
            <w:pPr>
              <w:pStyle w:val="TableParagraph"/>
              <w:spacing w:before="216"/>
              <w:rPr>
                <w:b/>
                <w:sz w:val="24"/>
              </w:rPr>
            </w:pPr>
          </w:p>
          <w:p w14:paraId="51C86EE9" w14:textId="77777777" w:rsidR="00635043" w:rsidRDefault="00644EC4">
            <w:pPr>
              <w:pStyle w:val="TableParagraph"/>
              <w:numPr>
                <w:ilvl w:val="0"/>
                <w:numId w:val="25"/>
              </w:numPr>
              <w:tabs>
                <w:tab w:val="left" w:pos="310"/>
              </w:tabs>
              <w:rPr>
                <w:sz w:val="24"/>
              </w:rPr>
            </w:pPr>
            <w:r>
              <w:rPr>
                <w:spacing w:val="-2"/>
                <w:sz w:val="24"/>
              </w:rPr>
              <w:t>Ingen</w:t>
            </w:r>
          </w:p>
        </w:tc>
        <w:tc>
          <w:tcPr>
            <w:tcW w:w="1900" w:type="dxa"/>
            <w:shd w:val="clear" w:color="auto" w:fill="F99879"/>
          </w:tcPr>
          <w:p w14:paraId="1153C07B" w14:textId="77777777" w:rsidR="00635043" w:rsidRDefault="00635043">
            <w:pPr>
              <w:pStyle w:val="TableParagraph"/>
            </w:pPr>
          </w:p>
        </w:tc>
      </w:tr>
    </w:tbl>
    <w:p w14:paraId="45C49B7C" w14:textId="77777777" w:rsidR="00635043" w:rsidRDefault="00644EC4">
      <w:pPr>
        <w:pStyle w:val="Listeafsnit"/>
        <w:numPr>
          <w:ilvl w:val="1"/>
          <w:numId w:val="73"/>
        </w:numPr>
        <w:tabs>
          <w:tab w:val="left" w:pos="360"/>
        </w:tabs>
        <w:spacing w:before="273"/>
        <w:ind w:left="360"/>
        <w:jc w:val="center"/>
        <w:rPr>
          <w:i/>
          <w:sz w:val="24"/>
        </w:rPr>
      </w:pPr>
      <w:r>
        <w:rPr>
          <w:i/>
          <w:sz w:val="24"/>
        </w:rPr>
        <w:t>Designkriterier</w:t>
      </w:r>
      <w:r>
        <w:rPr>
          <w:i/>
          <w:spacing w:val="-7"/>
          <w:sz w:val="24"/>
        </w:rPr>
        <w:t xml:space="preserve"> </w:t>
      </w:r>
      <w:r>
        <w:rPr>
          <w:i/>
          <w:sz w:val="24"/>
        </w:rPr>
        <w:t>for</w:t>
      </w:r>
      <w:r>
        <w:rPr>
          <w:i/>
          <w:spacing w:val="-6"/>
          <w:sz w:val="24"/>
        </w:rPr>
        <w:t xml:space="preserve"> </w:t>
      </w:r>
      <w:r>
        <w:rPr>
          <w:i/>
          <w:sz w:val="24"/>
        </w:rPr>
        <w:t>materialeunderkategorien</w:t>
      </w:r>
      <w:r>
        <w:rPr>
          <w:i/>
          <w:spacing w:val="-5"/>
          <w:sz w:val="24"/>
        </w:rPr>
        <w:t xml:space="preserve"> </w:t>
      </w:r>
      <w:r>
        <w:rPr>
          <w:i/>
          <w:spacing w:val="-4"/>
          <w:sz w:val="24"/>
        </w:rPr>
        <w:t>glas</w:t>
      </w:r>
    </w:p>
    <w:p w14:paraId="228DD03F" w14:textId="77777777" w:rsidR="00635043" w:rsidRPr="009E665C" w:rsidRDefault="00644EC4">
      <w:pPr>
        <w:pStyle w:val="Brdtekst"/>
        <w:spacing w:before="192"/>
        <w:jc w:val="left"/>
        <w:rPr>
          <w:lang w:val="da-DK"/>
        </w:rPr>
      </w:pPr>
      <w:r w:rsidRPr="009E665C">
        <w:rPr>
          <w:lang w:val="da-DK"/>
        </w:rPr>
        <w:t xml:space="preserve">Materialeunderkategorien omfatter emballager af </w:t>
      </w:r>
      <w:r w:rsidRPr="009E665C">
        <w:rPr>
          <w:spacing w:val="-2"/>
          <w:lang w:val="da-DK"/>
        </w:rPr>
        <w:t>glas.</w:t>
      </w:r>
    </w:p>
    <w:p w14:paraId="357ABF74" w14:textId="77777777" w:rsidR="00635043" w:rsidRPr="009E665C" w:rsidRDefault="00635043">
      <w:pPr>
        <w:pStyle w:val="Brdtekst"/>
        <w:spacing w:before="96"/>
        <w:ind w:left="0"/>
        <w:jc w:val="left"/>
        <w:rPr>
          <w:lang w:val="da-DK"/>
        </w:rPr>
      </w:pPr>
    </w:p>
    <w:p w14:paraId="410F9251" w14:textId="77777777" w:rsidR="00635043" w:rsidRDefault="00644EC4">
      <w:pPr>
        <w:pStyle w:val="Overskrift2"/>
      </w:pPr>
      <w:r>
        <w:rPr>
          <w:spacing w:val="-2"/>
        </w:rPr>
        <w:t>Hovedkomponent</w:t>
      </w:r>
    </w:p>
    <w:p w14:paraId="0D6D0AB7" w14:textId="77777777" w:rsidR="00635043" w:rsidRDefault="00635043">
      <w:p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80"/>
        <w:gridCol w:w="3840"/>
        <w:gridCol w:w="3700"/>
      </w:tblGrid>
      <w:tr w:rsidR="00635043" w14:paraId="0FAA4C57" w14:textId="77777777">
        <w:trPr>
          <w:trHeight w:val="287"/>
        </w:trPr>
        <w:tc>
          <w:tcPr>
            <w:tcW w:w="2080" w:type="dxa"/>
          </w:tcPr>
          <w:p w14:paraId="2B40C76D" w14:textId="77777777" w:rsidR="00635043" w:rsidRDefault="00635043">
            <w:pPr>
              <w:pStyle w:val="TableParagraph"/>
              <w:rPr>
                <w:sz w:val="20"/>
              </w:rPr>
            </w:pPr>
          </w:p>
        </w:tc>
        <w:tc>
          <w:tcPr>
            <w:tcW w:w="3840" w:type="dxa"/>
            <w:shd w:val="clear" w:color="auto" w:fill="92D050"/>
          </w:tcPr>
          <w:p w14:paraId="6F2F7C3B"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00" w:type="dxa"/>
            <w:shd w:val="clear" w:color="auto" w:fill="F99879"/>
          </w:tcPr>
          <w:p w14:paraId="0BBDE942"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4D76C89D" w14:textId="77777777">
        <w:trPr>
          <w:trHeight w:val="864"/>
        </w:trPr>
        <w:tc>
          <w:tcPr>
            <w:tcW w:w="2080" w:type="dxa"/>
          </w:tcPr>
          <w:p w14:paraId="133F6466" w14:textId="77777777" w:rsidR="00635043" w:rsidRDefault="00644EC4">
            <w:pPr>
              <w:pStyle w:val="TableParagraph"/>
              <w:spacing w:line="264" w:lineRule="exact"/>
              <w:ind w:left="10"/>
              <w:rPr>
                <w:sz w:val="24"/>
              </w:rPr>
            </w:pPr>
            <w:r>
              <w:rPr>
                <w:spacing w:val="-2"/>
                <w:sz w:val="24"/>
              </w:rPr>
              <w:t>Materiale</w:t>
            </w:r>
          </w:p>
        </w:tc>
        <w:tc>
          <w:tcPr>
            <w:tcW w:w="3840" w:type="dxa"/>
            <w:shd w:val="clear" w:color="auto" w:fill="92D050"/>
          </w:tcPr>
          <w:p w14:paraId="01FB58C7"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Indeholder</w:t>
            </w:r>
            <w:r w:rsidRPr="009E665C">
              <w:rPr>
                <w:spacing w:val="-6"/>
                <w:sz w:val="24"/>
                <w:lang w:val="da-DK"/>
              </w:rPr>
              <w:t xml:space="preserve"> </w:t>
            </w:r>
            <w:r w:rsidRPr="009E665C">
              <w:rPr>
                <w:sz w:val="24"/>
                <w:lang w:val="da-DK"/>
              </w:rPr>
              <w:t>ikke</w:t>
            </w:r>
            <w:r w:rsidRPr="009E665C">
              <w:rPr>
                <w:spacing w:val="-6"/>
                <w:sz w:val="24"/>
                <w:lang w:val="da-DK"/>
              </w:rPr>
              <w:t xml:space="preserve"> </w:t>
            </w:r>
            <w:r w:rsidRPr="009E665C">
              <w:rPr>
                <w:sz w:val="24"/>
                <w:lang w:val="da-DK"/>
              </w:rPr>
              <w:t>keramik,</w:t>
            </w:r>
            <w:r w:rsidRPr="009E665C">
              <w:rPr>
                <w:spacing w:val="-6"/>
                <w:sz w:val="24"/>
                <w:lang w:val="da-DK"/>
              </w:rPr>
              <w:t xml:space="preserve"> </w:t>
            </w:r>
            <w:r w:rsidRPr="009E665C">
              <w:rPr>
                <w:sz w:val="24"/>
                <w:lang w:val="da-DK"/>
              </w:rPr>
              <w:t>sten,</w:t>
            </w:r>
            <w:r w:rsidRPr="009E665C">
              <w:rPr>
                <w:spacing w:val="-6"/>
                <w:sz w:val="24"/>
                <w:lang w:val="da-DK"/>
              </w:rPr>
              <w:t xml:space="preserve"> </w:t>
            </w:r>
            <w:r w:rsidRPr="009E665C">
              <w:rPr>
                <w:sz w:val="24"/>
                <w:lang w:val="da-DK"/>
              </w:rPr>
              <w:t>por- celæn, krystalglas, blyglas, kvarts,</w:t>
            </w:r>
          </w:p>
          <w:p w14:paraId="228974DB" w14:textId="77777777" w:rsidR="00635043" w:rsidRDefault="00644EC4">
            <w:pPr>
              <w:pStyle w:val="TableParagraph"/>
              <w:ind w:left="310"/>
              <w:rPr>
                <w:sz w:val="24"/>
              </w:rPr>
            </w:pPr>
            <w:r>
              <w:rPr>
                <w:spacing w:val="-2"/>
                <w:sz w:val="24"/>
              </w:rPr>
              <w:t>borosilicatglas</w:t>
            </w:r>
          </w:p>
        </w:tc>
        <w:tc>
          <w:tcPr>
            <w:tcW w:w="3700" w:type="dxa"/>
            <w:shd w:val="clear" w:color="auto" w:fill="F99879"/>
          </w:tcPr>
          <w:p w14:paraId="0E54AFA2"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Indeholder</w:t>
            </w:r>
            <w:r w:rsidRPr="009E665C">
              <w:rPr>
                <w:spacing w:val="-7"/>
                <w:sz w:val="24"/>
                <w:lang w:val="da-DK"/>
              </w:rPr>
              <w:t xml:space="preserve"> </w:t>
            </w:r>
            <w:r w:rsidRPr="009E665C">
              <w:rPr>
                <w:sz w:val="24"/>
                <w:lang w:val="da-DK"/>
              </w:rPr>
              <w:t>keramik,</w:t>
            </w:r>
            <w:r w:rsidRPr="009E665C">
              <w:rPr>
                <w:spacing w:val="-7"/>
                <w:sz w:val="24"/>
                <w:lang w:val="da-DK"/>
              </w:rPr>
              <w:t xml:space="preserve"> </w:t>
            </w:r>
            <w:r w:rsidRPr="009E665C">
              <w:rPr>
                <w:sz w:val="24"/>
                <w:lang w:val="da-DK"/>
              </w:rPr>
              <w:t>sten,</w:t>
            </w:r>
            <w:r w:rsidRPr="009E665C">
              <w:rPr>
                <w:spacing w:val="-7"/>
                <w:sz w:val="24"/>
                <w:lang w:val="da-DK"/>
              </w:rPr>
              <w:t xml:space="preserve"> </w:t>
            </w:r>
            <w:r w:rsidRPr="009E665C">
              <w:rPr>
                <w:sz w:val="24"/>
                <w:lang w:val="da-DK"/>
              </w:rPr>
              <w:t xml:space="preserve">porce- læn, krystalglas, blyglas, </w:t>
            </w:r>
            <w:r w:rsidRPr="009E665C">
              <w:rPr>
                <w:spacing w:val="-2"/>
                <w:sz w:val="24"/>
                <w:lang w:val="da-DK"/>
              </w:rPr>
              <w:t>kvarts,</w:t>
            </w:r>
          </w:p>
          <w:p w14:paraId="61E29B90" w14:textId="77777777" w:rsidR="00635043" w:rsidRDefault="00644EC4">
            <w:pPr>
              <w:pStyle w:val="TableParagraph"/>
              <w:ind w:left="310"/>
              <w:rPr>
                <w:sz w:val="24"/>
              </w:rPr>
            </w:pPr>
            <w:r>
              <w:rPr>
                <w:spacing w:val="-2"/>
                <w:sz w:val="24"/>
              </w:rPr>
              <w:t>borosilicatglas</w:t>
            </w:r>
          </w:p>
        </w:tc>
      </w:tr>
      <w:tr w:rsidR="00635043" w:rsidRPr="00EA5542" w14:paraId="3BE281F1" w14:textId="77777777">
        <w:trPr>
          <w:trHeight w:val="3983"/>
        </w:trPr>
        <w:tc>
          <w:tcPr>
            <w:tcW w:w="2080" w:type="dxa"/>
          </w:tcPr>
          <w:p w14:paraId="60FB1F0D" w14:textId="77777777" w:rsidR="00635043" w:rsidRDefault="00644EC4">
            <w:pPr>
              <w:pStyle w:val="TableParagraph"/>
              <w:spacing w:line="264" w:lineRule="exact"/>
              <w:ind w:left="10"/>
              <w:rPr>
                <w:sz w:val="24"/>
              </w:rPr>
            </w:pPr>
            <w:r>
              <w:rPr>
                <w:sz w:val="24"/>
              </w:rPr>
              <w:t xml:space="preserve">Farve og </w:t>
            </w:r>
            <w:r>
              <w:rPr>
                <w:spacing w:val="-2"/>
                <w:sz w:val="24"/>
              </w:rPr>
              <w:t>dekoration</w:t>
            </w:r>
          </w:p>
        </w:tc>
        <w:tc>
          <w:tcPr>
            <w:tcW w:w="3840" w:type="dxa"/>
            <w:shd w:val="clear" w:color="auto" w:fill="92D050"/>
          </w:tcPr>
          <w:p w14:paraId="1CE324C5" w14:textId="77777777" w:rsidR="00635043" w:rsidRDefault="00644EC4">
            <w:pPr>
              <w:pStyle w:val="TableParagraph"/>
              <w:numPr>
                <w:ilvl w:val="0"/>
                <w:numId w:val="24"/>
              </w:numPr>
              <w:tabs>
                <w:tab w:val="left" w:pos="310"/>
              </w:tabs>
              <w:spacing w:line="667" w:lineRule="auto"/>
              <w:ind w:right="955" w:firstLine="0"/>
              <w:rPr>
                <w:sz w:val="24"/>
              </w:rPr>
            </w:pPr>
            <w:r>
              <w:rPr>
                <w:sz w:val="24"/>
              </w:rPr>
              <w:t>Ingen</w:t>
            </w:r>
            <w:r>
              <w:rPr>
                <w:spacing w:val="-13"/>
                <w:sz w:val="24"/>
              </w:rPr>
              <w:t xml:space="preserve"> </w:t>
            </w:r>
            <w:r>
              <w:rPr>
                <w:sz w:val="24"/>
              </w:rPr>
              <w:t>metallisering</w:t>
            </w:r>
            <w:r>
              <w:rPr>
                <w:spacing w:val="-13"/>
                <w:sz w:val="24"/>
              </w:rPr>
              <w:t xml:space="preserve"> </w:t>
            </w:r>
            <w:r>
              <w:rPr>
                <w:sz w:val="24"/>
              </w:rPr>
              <w:t>af</w:t>
            </w:r>
            <w:r>
              <w:rPr>
                <w:spacing w:val="-13"/>
                <w:sz w:val="24"/>
              </w:rPr>
              <w:t xml:space="preserve"> </w:t>
            </w:r>
            <w:r>
              <w:rPr>
                <w:sz w:val="24"/>
              </w:rPr>
              <w:t xml:space="preserve">glas </w:t>
            </w:r>
            <w:r>
              <w:rPr>
                <w:spacing w:val="-6"/>
                <w:sz w:val="24"/>
              </w:rPr>
              <w:t>og</w:t>
            </w:r>
          </w:p>
          <w:p w14:paraId="51065462" w14:textId="77777777" w:rsidR="00635043" w:rsidRPr="009E665C" w:rsidRDefault="00644EC4">
            <w:pPr>
              <w:pStyle w:val="TableParagraph"/>
              <w:numPr>
                <w:ilvl w:val="0"/>
                <w:numId w:val="24"/>
              </w:numPr>
              <w:tabs>
                <w:tab w:val="left" w:pos="310"/>
              </w:tabs>
              <w:spacing w:line="249" w:lineRule="auto"/>
              <w:ind w:left="310" w:right="54"/>
              <w:rPr>
                <w:sz w:val="24"/>
                <w:lang w:val="da-DK"/>
              </w:rPr>
            </w:pPr>
            <w:r w:rsidRPr="009E665C">
              <w:rPr>
                <w:sz w:val="24"/>
                <w:lang w:val="da-DK"/>
              </w:rPr>
              <w:t>Lysgennemtrængelighed på mere end eller lig med 10,00 procent ved bølgelængde 400 nm til 780 nm, målt</w:t>
            </w:r>
            <w:r w:rsidRPr="009E665C">
              <w:rPr>
                <w:spacing w:val="-7"/>
                <w:sz w:val="24"/>
                <w:lang w:val="da-DK"/>
              </w:rPr>
              <w:t xml:space="preserve"> </w:t>
            </w:r>
            <w:r w:rsidRPr="009E665C">
              <w:rPr>
                <w:sz w:val="24"/>
                <w:lang w:val="da-DK"/>
              </w:rPr>
              <w:t>på</w:t>
            </w:r>
            <w:r w:rsidRPr="009E665C">
              <w:rPr>
                <w:spacing w:val="-7"/>
                <w:sz w:val="24"/>
                <w:lang w:val="da-DK"/>
              </w:rPr>
              <w:t xml:space="preserve"> </w:t>
            </w:r>
            <w:r w:rsidRPr="009E665C">
              <w:rPr>
                <w:sz w:val="24"/>
                <w:lang w:val="da-DK"/>
              </w:rPr>
              <w:t>det</w:t>
            </w:r>
            <w:r w:rsidRPr="009E665C">
              <w:rPr>
                <w:spacing w:val="-7"/>
                <w:sz w:val="24"/>
                <w:lang w:val="da-DK"/>
              </w:rPr>
              <w:t xml:space="preserve"> </w:t>
            </w:r>
            <w:r w:rsidRPr="009E665C">
              <w:rPr>
                <w:sz w:val="24"/>
                <w:lang w:val="da-DK"/>
              </w:rPr>
              <w:t>mørkeste</w:t>
            </w:r>
            <w:r w:rsidRPr="009E665C">
              <w:rPr>
                <w:spacing w:val="-7"/>
                <w:sz w:val="24"/>
                <w:lang w:val="da-DK"/>
              </w:rPr>
              <w:t xml:space="preserve"> </w:t>
            </w:r>
            <w:r w:rsidRPr="009E665C">
              <w:rPr>
                <w:sz w:val="24"/>
                <w:lang w:val="da-DK"/>
              </w:rPr>
              <w:t>sted</w:t>
            </w:r>
            <w:r w:rsidRPr="009E665C">
              <w:rPr>
                <w:spacing w:val="-7"/>
                <w:sz w:val="24"/>
                <w:lang w:val="da-DK"/>
              </w:rPr>
              <w:t xml:space="preserve"> </w:t>
            </w:r>
            <w:r w:rsidRPr="009E665C">
              <w:rPr>
                <w:sz w:val="24"/>
                <w:lang w:val="da-DK"/>
              </w:rPr>
              <w:t>på</w:t>
            </w:r>
            <w:r w:rsidRPr="009E665C">
              <w:rPr>
                <w:spacing w:val="-7"/>
                <w:sz w:val="24"/>
                <w:lang w:val="da-DK"/>
              </w:rPr>
              <w:t xml:space="preserve"> </w:t>
            </w:r>
            <w:r w:rsidRPr="009E665C">
              <w:rPr>
                <w:sz w:val="24"/>
                <w:lang w:val="da-DK"/>
              </w:rPr>
              <w:t>glasset</w:t>
            </w:r>
          </w:p>
          <w:p w14:paraId="7AE023FE" w14:textId="77777777" w:rsidR="00635043" w:rsidRPr="009E665C" w:rsidRDefault="00635043">
            <w:pPr>
              <w:pStyle w:val="TableParagraph"/>
              <w:spacing w:before="197"/>
              <w:rPr>
                <w:b/>
                <w:sz w:val="24"/>
                <w:lang w:val="da-DK"/>
              </w:rPr>
            </w:pPr>
          </w:p>
          <w:p w14:paraId="03D1B2CD" w14:textId="77777777" w:rsidR="00635043" w:rsidRDefault="00644EC4">
            <w:pPr>
              <w:pStyle w:val="TableParagraph"/>
              <w:ind w:left="10"/>
              <w:rPr>
                <w:sz w:val="24"/>
              </w:rPr>
            </w:pPr>
            <w:r>
              <w:rPr>
                <w:spacing w:val="-2"/>
                <w:sz w:val="24"/>
              </w:rPr>
              <w:t>eller</w:t>
            </w:r>
          </w:p>
          <w:p w14:paraId="1EC508C3" w14:textId="77777777" w:rsidR="00635043" w:rsidRPr="009E665C" w:rsidRDefault="00644EC4">
            <w:pPr>
              <w:pStyle w:val="TableParagraph"/>
              <w:numPr>
                <w:ilvl w:val="0"/>
                <w:numId w:val="24"/>
              </w:numPr>
              <w:tabs>
                <w:tab w:val="left" w:pos="310"/>
              </w:tabs>
              <w:spacing w:before="252"/>
              <w:ind w:left="310"/>
              <w:rPr>
                <w:sz w:val="24"/>
                <w:lang w:val="da-DK"/>
              </w:rPr>
            </w:pPr>
            <w:r w:rsidRPr="009E665C">
              <w:rPr>
                <w:sz w:val="24"/>
                <w:lang w:val="da-DK"/>
              </w:rPr>
              <w:t>Farve som er NIR-</w:t>
            </w:r>
            <w:r w:rsidRPr="009E665C">
              <w:rPr>
                <w:spacing w:val="-2"/>
                <w:sz w:val="24"/>
                <w:lang w:val="da-DK"/>
              </w:rPr>
              <w:t>sorterbar</w:t>
            </w:r>
          </w:p>
        </w:tc>
        <w:tc>
          <w:tcPr>
            <w:tcW w:w="3700" w:type="dxa"/>
            <w:shd w:val="clear" w:color="auto" w:fill="F99879"/>
          </w:tcPr>
          <w:p w14:paraId="07EDF3B7" w14:textId="77777777" w:rsidR="00635043" w:rsidRPr="009E665C" w:rsidRDefault="00644EC4">
            <w:pPr>
              <w:pStyle w:val="TableParagraph"/>
              <w:numPr>
                <w:ilvl w:val="0"/>
                <w:numId w:val="23"/>
              </w:numPr>
              <w:tabs>
                <w:tab w:val="left" w:pos="310"/>
              </w:tabs>
              <w:spacing w:line="667" w:lineRule="auto"/>
              <w:ind w:right="1002" w:firstLine="0"/>
              <w:rPr>
                <w:sz w:val="24"/>
                <w:lang w:val="da-DK"/>
              </w:rPr>
            </w:pPr>
            <w:r w:rsidRPr="009E665C">
              <w:rPr>
                <w:sz w:val="24"/>
                <w:lang w:val="da-DK"/>
              </w:rPr>
              <w:t>Har</w:t>
            </w:r>
            <w:r w:rsidRPr="009E665C">
              <w:rPr>
                <w:spacing w:val="-13"/>
                <w:sz w:val="24"/>
                <w:lang w:val="da-DK"/>
              </w:rPr>
              <w:t xml:space="preserve"> </w:t>
            </w:r>
            <w:r w:rsidRPr="009E665C">
              <w:rPr>
                <w:sz w:val="24"/>
                <w:lang w:val="da-DK"/>
              </w:rPr>
              <w:t>metallisering</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 xml:space="preserve">glas </w:t>
            </w:r>
            <w:r w:rsidRPr="009E665C">
              <w:rPr>
                <w:spacing w:val="-2"/>
                <w:sz w:val="24"/>
                <w:lang w:val="da-DK"/>
              </w:rPr>
              <w:t>og/eller</w:t>
            </w:r>
          </w:p>
          <w:p w14:paraId="4EAB62E9" w14:textId="77777777" w:rsidR="00635043" w:rsidRPr="009E665C" w:rsidRDefault="00644EC4">
            <w:pPr>
              <w:pStyle w:val="TableParagraph"/>
              <w:numPr>
                <w:ilvl w:val="0"/>
                <w:numId w:val="23"/>
              </w:numPr>
              <w:tabs>
                <w:tab w:val="left" w:pos="310"/>
              </w:tabs>
              <w:spacing w:line="249" w:lineRule="auto"/>
              <w:ind w:left="310" w:right="7"/>
              <w:rPr>
                <w:sz w:val="24"/>
                <w:lang w:val="da-DK"/>
              </w:rPr>
            </w:pPr>
            <w:r w:rsidRPr="009E665C">
              <w:rPr>
                <w:sz w:val="24"/>
                <w:lang w:val="da-DK"/>
              </w:rPr>
              <w:t>Lysgennemtrængelighed på min- dre end 10,00 procent ved bølge- længde</w:t>
            </w:r>
            <w:r w:rsidRPr="009E665C">
              <w:rPr>
                <w:spacing w:val="-6"/>
                <w:sz w:val="24"/>
                <w:lang w:val="da-DK"/>
              </w:rPr>
              <w:t xml:space="preserve"> </w:t>
            </w:r>
            <w:r w:rsidRPr="009E665C">
              <w:rPr>
                <w:sz w:val="24"/>
                <w:lang w:val="da-DK"/>
              </w:rPr>
              <w:t>400</w:t>
            </w:r>
            <w:r w:rsidRPr="009E665C">
              <w:rPr>
                <w:spacing w:val="-6"/>
                <w:sz w:val="24"/>
                <w:lang w:val="da-DK"/>
              </w:rPr>
              <w:t xml:space="preserve"> </w:t>
            </w:r>
            <w:r w:rsidRPr="009E665C">
              <w:rPr>
                <w:sz w:val="24"/>
                <w:lang w:val="da-DK"/>
              </w:rPr>
              <w:t>nm</w:t>
            </w:r>
            <w:r w:rsidRPr="009E665C">
              <w:rPr>
                <w:spacing w:val="-6"/>
                <w:sz w:val="24"/>
                <w:lang w:val="da-DK"/>
              </w:rPr>
              <w:t xml:space="preserve"> </w:t>
            </w:r>
            <w:r w:rsidRPr="009E665C">
              <w:rPr>
                <w:sz w:val="24"/>
                <w:lang w:val="da-DK"/>
              </w:rPr>
              <w:t>til</w:t>
            </w:r>
            <w:r w:rsidRPr="009E665C">
              <w:rPr>
                <w:spacing w:val="-6"/>
                <w:sz w:val="24"/>
                <w:lang w:val="da-DK"/>
              </w:rPr>
              <w:t xml:space="preserve"> </w:t>
            </w:r>
            <w:r w:rsidRPr="009E665C">
              <w:rPr>
                <w:sz w:val="24"/>
                <w:lang w:val="da-DK"/>
              </w:rPr>
              <w:t>780</w:t>
            </w:r>
            <w:r w:rsidRPr="009E665C">
              <w:rPr>
                <w:spacing w:val="-6"/>
                <w:sz w:val="24"/>
                <w:lang w:val="da-DK"/>
              </w:rPr>
              <w:t xml:space="preserve"> </w:t>
            </w:r>
            <w:r w:rsidRPr="009E665C">
              <w:rPr>
                <w:sz w:val="24"/>
                <w:lang w:val="da-DK"/>
              </w:rPr>
              <w:t>nm,</w:t>
            </w:r>
            <w:r w:rsidRPr="009E665C">
              <w:rPr>
                <w:spacing w:val="-6"/>
                <w:sz w:val="24"/>
                <w:lang w:val="da-DK"/>
              </w:rPr>
              <w:t xml:space="preserve"> </w:t>
            </w:r>
            <w:r w:rsidRPr="009E665C">
              <w:rPr>
                <w:sz w:val="24"/>
                <w:lang w:val="da-DK"/>
              </w:rPr>
              <w:t>målt</w:t>
            </w:r>
            <w:r w:rsidRPr="009E665C">
              <w:rPr>
                <w:spacing w:val="-6"/>
                <w:sz w:val="24"/>
                <w:lang w:val="da-DK"/>
              </w:rPr>
              <w:t xml:space="preserve"> </w:t>
            </w:r>
            <w:r w:rsidRPr="009E665C">
              <w:rPr>
                <w:sz w:val="24"/>
                <w:lang w:val="da-DK"/>
              </w:rPr>
              <w:t>på det mørkeste sted på glasset</w:t>
            </w:r>
          </w:p>
          <w:p w14:paraId="1FFE5DA9" w14:textId="77777777" w:rsidR="00635043" w:rsidRPr="009E665C" w:rsidRDefault="00635043">
            <w:pPr>
              <w:pStyle w:val="TableParagraph"/>
              <w:spacing w:before="197"/>
              <w:rPr>
                <w:b/>
                <w:sz w:val="24"/>
                <w:lang w:val="da-DK"/>
              </w:rPr>
            </w:pPr>
          </w:p>
          <w:p w14:paraId="7C5BEE23" w14:textId="77777777" w:rsidR="00635043" w:rsidRDefault="00644EC4">
            <w:pPr>
              <w:pStyle w:val="TableParagraph"/>
              <w:ind w:left="10"/>
              <w:rPr>
                <w:sz w:val="24"/>
              </w:rPr>
            </w:pPr>
            <w:r>
              <w:rPr>
                <w:spacing w:val="-2"/>
                <w:sz w:val="24"/>
              </w:rPr>
              <w:t>eller</w:t>
            </w:r>
          </w:p>
          <w:p w14:paraId="6DCBBB6F" w14:textId="77777777" w:rsidR="00635043" w:rsidRPr="009E665C" w:rsidRDefault="00644EC4">
            <w:pPr>
              <w:pStyle w:val="TableParagraph"/>
              <w:numPr>
                <w:ilvl w:val="0"/>
                <w:numId w:val="23"/>
              </w:numPr>
              <w:tabs>
                <w:tab w:val="left" w:pos="310"/>
              </w:tabs>
              <w:spacing w:before="252"/>
              <w:ind w:left="310"/>
              <w:rPr>
                <w:sz w:val="24"/>
                <w:lang w:val="da-DK"/>
              </w:rPr>
            </w:pPr>
            <w:r w:rsidRPr="009E665C">
              <w:rPr>
                <w:sz w:val="24"/>
                <w:lang w:val="da-DK"/>
              </w:rPr>
              <w:t>Farve som ikke er NIR-</w:t>
            </w:r>
            <w:r w:rsidRPr="009E665C">
              <w:rPr>
                <w:spacing w:val="-2"/>
                <w:sz w:val="24"/>
                <w:lang w:val="da-DK"/>
              </w:rPr>
              <w:t>sorterbar</w:t>
            </w:r>
          </w:p>
        </w:tc>
      </w:tr>
      <w:tr w:rsidR="00635043" w14:paraId="43A2AF1D" w14:textId="77777777">
        <w:trPr>
          <w:trHeight w:val="2112"/>
        </w:trPr>
        <w:tc>
          <w:tcPr>
            <w:tcW w:w="2080" w:type="dxa"/>
          </w:tcPr>
          <w:p w14:paraId="7B9FD4B0" w14:textId="77777777" w:rsidR="00635043" w:rsidRDefault="00644EC4">
            <w:pPr>
              <w:pStyle w:val="TableParagraph"/>
              <w:spacing w:line="264" w:lineRule="exact"/>
              <w:ind w:left="10"/>
              <w:rPr>
                <w:sz w:val="24"/>
              </w:rPr>
            </w:pPr>
            <w:r>
              <w:rPr>
                <w:spacing w:val="-5"/>
                <w:sz w:val="24"/>
              </w:rPr>
              <w:t>Lim</w:t>
            </w:r>
          </w:p>
        </w:tc>
        <w:tc>
          <w:tcPr>
            <w:tcW w:w="3840" w:type="dxa"/>
            <w:shd w:val="clear" w:color="auto" w:fill="92D050"/>
          </w:tcPr>
          <w:p w14:paraId="3DAF517C" w14:textId="77777777" w:rsidR="00635043" w:rsidRPr="009E665C" w:rsidRDefault="00644EC4">
            <w:pPr>
              <w:pStyle w:val="TableParagraph"/>
              <w:numPr>
                <w:ilvl w:val="0"/>
                <w:numId w:val="22"/>
              </w:numPr>
              <w:tabs>
                <w:tab w:val="left" w:pos="310"/>
              </w:tabs>
              <w:spacing w:line="249" w:lineRule="auto"/>
              <w:ind w:right="81"/>
              <w:rPr>
                <w:sz w:val="24"/>
                <w:lang w:val="da-DK"/>
              </w:rPr>
            </w:pPr>
            <w:r w:rsidRPr="009E665C">
              <w:rPr>
                <w:sz w:val="24"/>
                <w:lang w:val="da-DK"/>
              </w:rPr>
              <w:t>Ingen</w:t>
            </w:r>
            <w:r w:rsidRPr="009E665C">
              <w:rPr>
                <w:spacing w:val="-10"/>
                <w:sz w:val="24"/>
                <w:lang w:val="da-DK"/>
              </w:rPr>
              <w:t xml:space="preserve"> </w:t>
            </w:r>
            <w:r w:rsidRPr="009E665C">
              <w:rPr>
                <w:sz w:val="24"/>
                <w:lang w:val="da-DK"/>
              </w:rPr>
              <w:t>lim</w:t>
            </w:r>
            <w:r w:rsidRPr="009E665C">
              <w:rPr>
                <w:spacing w:val="-10"/>
                <w:sz w:val="24"/>
                <w:lang w:val="da-DK"/>
              </w:rPr>
              <w:t xml:space="preserve"> </w:t>
            </w:r>
            <w:r w:rsidRPr="009E665C">
              <w:rPr>
                <w:sz w:val="24"/>
                <w:lang w:val="da-DK"/>
              </w:rPr>
              <w:t>på</w:t>
            </w:r>
            <w:r w:rsidRPr="009E665C">
              <w:rPr>
                <w:spacing w:val="-10"/>
                <w:sz w:val="24"/>
                <w:lang w:val="da-DK"/>
              </w:rPr>
              <w:t xml:space="preserve"> </w:t>
            </w:r>
            <w:r w:rsidRPr="009E665C">
              <w:rPr>
                <w:sz w:val="24"/>
                <w:lang w:val="da-DK"/>
              </w:rPr>
              <w:t>hovedkomponent</w:t>
            </w:r>
            <w:r w:rsidRPr="009E665C">
              <w:rPr>
                <w:spacing w:val="-10"/>
                <w:sz w:val="24"/>
                <w:lang w:val="da-DK"/>
              </w:rPr>
              <w:t xml:space="preserve"> </w:t>
            </w:r>
            <w:r w:rsidRPr="009E665C">
              <w:rPr>
                <w:sz w:val="24"/>
                <w:lang w:val="da-DK"/>
              </w:rPr>
              <w:t>eller den integrerede komponent</w:t>
            </w:r>
          </w:p>
          <w:p w14:paraId="09D5CB1B" w14:textId="77777777" w:rsidR="00635043" w:rsidRPr="009E665C" w:rsidRDefault="00635043">
            <w:pPr>
              <w:pStyle w:val="TableParagraph"/>
              <w:spacing w:before="194"/>
              <w:rPr>
                <w:b/>
                <w:sz w:val="24"/>
                <w:lang w:val="da-DK"/>
              </w:rPr>
            </w:pPr>
          </w:p>
          <w:p w14:paraId="69DD821A" w14:textId="77777777" w:rsidR="00635043" w:rsidRDefault="00644EC4">
            <w:pPr>
              <w:pStyle w:val="TableParagraph"/>
              <w:ind w:left="10"/>
              <w:rPr>
                <w:sz w:val="24"/>
              </w:rPr>
            </w:pPr>
            <w:r>
              <w:rPr>
                <w:spacing w:val="-2"/>
                <w:sz w:val="24"/>
              </w:rPr>
              <w:t>eller</w:t>
            </w:r>
          </w:p>
          <w:p w14:paraId="71D52198" w14:textId="77777777" w:rsidR="00635043" w:rsidRDefault="00635043">
            <w:pPr>
              <w:pStyle w:val="TableParagraph"/>
              <w:spacing w:before="216"/>
              <w:rPr>
                <w:b/>
                <w:sz w:val="24"/>
              </w:rPr>
            </w:pPr>
          </w:p>
          <w:p w14:paraId="1876B19E" w14:textId="77777777" w:rsidR="00635043" w:rsidRDefault="00644EC4">
            <w:pPr>
              <w:pStyle w:val="TableParagraph"/>
              <w:numPr>
                <w:ilvl w:val="0"/>
                <w:numId w:val="22"/>
              </w:numPr>
              <w:tabs>
                <w:tab w:val="left" w:pos="310"/>
              </w:tabs>
              <w:rPr>
                <w:sz w:val="24"/>
              </w:rPr>
            </w:pPr>
            <w:r>
              <w:rPr>
                <w:sz w:val="24"/>
              </w:rPr>
              <w:t xml:space="preserve">Lim er </w:t>
            </w:r>
            <w:r>
              <w:rPr>
                <w:spacing w:val="-2"/>
                <w:sz w:val="24"/>
              </w:rPr>
              <w:t>vandafvaskelig</w:t>
            </w:r>
          </w:p>
        </w:tc>
        <w:tc>
          <w:tcPr>
            <w:tcW w:w="3700" w:type="dxa"/>
            <w:shd w:val="clear" w:color="auto" w:fill="F99879"/>
          </w:tcPr>
          <w:p w14:paraId="1C88B55F" w14:textId="77777777" w:rsidR="00635043" w:rsidRDefault="00644EC4">
            <w:pPr>
              <w:pStyle w:val="TableParagraph"/>
              <w:spacing w:line="264" w:lineRule="exact"/>
              <w:ind w:left="10"/>
              <w:rPr>
                <w:sz w:val="24"/>
              </w:rPr>
            </w:pPr>
            <w:r>
              <w:rPr>
                <w:sz w:val="24"/>
              </w:rPr>
              <w:t>–</w:t>
            </w:r>
            <w:r>
              <w:rPr>
                <w:spacing w:val="30"/>
                <w:sz w:val="24"/>
              </w:rPr>
              <w:t xml:space="preserve">  </w:t>
            </w:r>
            <w:r>
              <w:rPr>
                <w:sz w:val="24"/>
              </w:rPr>
              <w:t xml:space="preserve">Lim er ikke </w:t>
            </w:r>
            <w:r>
              <w:rPr>
                <w:spacing w:val="-2"/>
                <w:sz w:val="24"/>
              </w:rPr>
              <w:t>vandafvaskelig</w:t>
            </w:r>
          </w:p>
        </w:tc>
      </w:tr>
    </w:tbl>
    <w:p w14:paraId="5324CED0" w14:textId="77777777" w:rsidR="00635043" w:rsidRDefault="00635043">
      <w:pPr>
        <w:pStyle w:val="Brdtekst"/>
        <w:spacing w:before="0"/>
        <w:ind w:left="0"/>
        <w:jc w:val="left"/>
        <w:rPr>
          <w:b/>
        </w:rPr>
      </w:pPr>
    </w:p>
    <w:p w14:paraId="461EF540" w14:textId="77777777" w:rsidR="00635043" w:rsidRDefault="00635043">
      <w:pPr>
        <w:pStyle w:val="Brdtekst"/>
        <w:spacing w:before="0"/>
        <w:ind w:left="0"/>
        <w:jc w:val="left"/>
        <w:rPr>
          <w:b/>
        </w:rPr>
      </w:pPr>
    </w:p>
    <w:p w14:paraId="2CB38379" w14:textId="77777777" w:rsidR="00635043" w:rsidRDefault="00635043">
      <w:pPr>
        <w:pStyle w:val="Brdtekst"/>
        <w:spacing w:before="0"/>
        <w:ind w:left="0"/>
        <w:jc w:val="left"/>
        <w:rPr>
          <w:b/>
        </w:rPr>
      </w:pPr>
    </w:p>
    <w:p w14:paraId="7DC79005" w14:textId="77777777" w:rsidR="00635043" w:rsidRDefault="00635043">
      <w:pPr>
        <w:pStyle w:val="Brdtekst"/>
        <w:spacing w:before="0"/>
        <w:ind w:left="0"/>
        <w:jc w:val="left"/>
        <w:rPr>
          <w:b/>
        </w:rPr>
      </w:pPr>
    </w:p>
    <w:p w14:paraId="6BED1290" w14:textId="77777777" w:rsidR="00635043" w:rsidRDefault="00635043">
      <w:pPr>
        <w:pStyle w:val="Brdtekst"/>
        <w:spacing w:before="0"/>
        <w:ind w:left="0"/>
        <w:jc w:val="left"/>
        <w:rPr>
          <w:b/>
        </w:rPr>
      </w:pPr>
    </w:p>
    <w:p w14:paraId="00EE1D2C" w14:textId="77777777" w:rsidR="00635043" w:rsidRDefault="00635043">
      <w:pPr>
        <w:pStyle w:val="Brdtekst"/>
        <w:spacing w:before="56"/>
        <w:ind w:left="0"/>
        <w:jc w:val="left"/>
        <w:rPr>
          <w:b/>
        </w:rPr>
      </w:pPr>
    </w:p>
    <w:p w14:paraId="49E1C207" w14:textId="77777777" w:rsidR="00635043" w:rsidRDefault="00644EC4">
      <w:pPr>
        <w:spacing w:before="1"/>
        <w:ind w:left="110"/>
        <w:rPr>
          <w:b/>
          <w:sz w:val="24"/>
        </w:rPr>
      </w:pPr>
      <w:r>
        <w:rPr>
          <w:b/>
          <w:sz w:val="24"/>
        </w:rPr>
        <w:t>Integreret</w:t>
      </w:r>
      <w:r>
        <w:rPr>
          <w:b/>
          <w:spacing w:val="-10"/>
          <w:sz w:val="24"/>
        </w:rPr>
        <w:t xml:space="preserve"> </w:t>
      </w:r>
      <w:r>
        <w:rPr>
          <w:b/>
          <w:spacing w:val="-2"/>
          <w:sz w:val="24"/>
        </w:rPr>
        <w:t>komponent</w:t>
      </w:r>
    </w:p>
    <w:p w14:paraId="74DD645A" w14:textId="77777777" w:rsidR="00635043" w:rsidRDefault="00635043">
      <w:pPr>
        <w:pStyle w:val="Brdtekst"/>
        <w:spacing w:before="67"/>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0"/>
        <w:gridCol w:w="3800"/>
        <w:gridCol w:w="3700"/>
      </w:tblGrid>
      <w:tr w:rsidR="00635043" w14:paraId="6002D228" w14:textId="77777777">
        <w:trPr>
          <w:trHeight w:val="287"/>
        </w:trPr>
        <w:tc>
          <w:tcPr>
            <w:tcW w:w="2120" w:type="dxa"/>
          </w:tcPr>
          <w:p w14:paraId="6C5FC5E1" w14:textId="77777777" w:rsidR="00635043" w:rsidRDefault="00635043">
            <w:pPr>
              <w:pStyle w:val="TableParagraph"/>
              <w:rPr>
                <w:sz w:val="20"/>
              </w:rPr>
            </w:pPr>
          </w:p>
        </w:tc>
        <w:tc>
          <w:tcPr>
            <w:tcW w:w="3800" w:type="dxa"/>
            <w:shd w:val="clear" w:color="auto" w:fill="92D050"/>
          </w:tcPr>
          <w:p w14:paraId="31374C3D"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00" w:type="dxa"/>
            <w:shd w:val="clear" w:color="auto" w:fill="F99879"/>
          </w:tcPr>
          <w:p w14:paraId="3174919C"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47B813FE" w14:textId="77777777">
        <w:trPr>
          <w:trHeight w:val="3551"/>
        </w:trPr>
        <w:tc>
          <w:tcPr>
            <w:tcW w:w="2120" w:type="dxa"/>
            <w:tcBorders>
              <w:bottom w:val="nil"/>
            </w:tcBorders>
          </w:tcPr>
          <w:p w14:paraId="6745231E" w14:textId="77777777" w:rsidR="00635043" w:rsidRDefault="00635043">
            <w:pPr>
              <w:pStyle w:val="TableParagraph"/>
              <w:rPr>
                <w:b/>
                <w:sz w:val="24"/>
              </w:rPr>
            </w:pPr>
          </w:p>
          <w:p w14:paraId="626126E3" w14:textId="77777777" w:rsidR="00635043" w:rsidRDefault="00635043">
            <w:pPr>
              <w:pStyle w:val="TableParagraph"/>
              <w:rPr>
                <w:b/>
                <w:sz w:val="24"/>
              </w:rPr>
            </w:pPr>
          </w:p>
          <w:p w14:paraId="441DCF5F" w14:textId="77777777" w:rsidR="00635043" w:rsidRDefault="00635043">
            <w:pPr>
              <w:pStyle w:val="TableParagraph"/>
              <w:rPr>
                <w:b/>
                <w:sz w:val="24"/>
              </w:rPr>
            </w:pPr>
          </w:p>
          <w:p w14:paraId="46A9417C" w14:textId="77777777" w:rsidR="00635043" w:rsidRDefault="00635043">
            <w:pPr>
              <w:pStyle w:val="TableParagraph"/>
              <w:rPr>
                <w:b/>
                <w:sz w:val="24"/>
              </w:rPr>
            </w:pPr>
          </w:p>
          <w:p w14:paraId="664200F2" w14:textId="77777777" w:rsidR="00635043" w:rsidRDefault="00635043">
            <w:pPr>
              <w:pStyle w:val="TableParagraph"/>
              <w:rPr>
                <w:b/>
                <w:sz w:val="24"/>
              </w:rPr>
            </w:pPr>
          </w:p>
          <w:p w14:paraId="0D2B2806" w14:textId="77777777" w:rsidR="00635043" w:rsidRDefault="00635043">
            <w:pPr>
              <w:pStyle w:val="TableParagraph"/>
              <w:spacing w:before="84"/>
              <w:rPr>
                <w:b/>
                <w:sz w:val="24"/>
              </w:rPr>
            </w:pPr>
          </w:p>
          <w:p w14:paraId="4BAB1511" w14:textId="77777777" w:rsidR="00635043" w:rsidRDefault="00644EC4">
            <w:pPr>
              <w:pStyle w:val="TableParagraph"/>
              <w:ind w:left="10"/>
              <w:rPr>
                <w:sz w:val="24"/>
              </w:rPr>
            </w:pPr>
            <w:r>
              <w:rPr>
                <w:spacing w:val="-2"/>
                <w:sz w:val="24"/>
              </w:rPr>
              <w:t>Etiket</w:t>
            </w:r>
          </w:p>
        </w:tc>
        <w:tc>
          <w:tcPr>
            <w:tcW w:w="3800" w:type="dxa"/>
            <w:tcBorders>
              <w:bottom w:val="nil"/>
            </w:tcBorders>
            <w:shd w:val="clear" w:color="auto" w:fill="92D050"/>
          </w:tcPr>
          <w:p w14:paraId="7D54116D" w14:textId="77777777" w:rsidR="00635043" w:rsidRPr="009E665C" w:rsidRDefault="00644EC4">
            <w:pPr>
              <w:pStyle w:val="TableParagraph"/>
              <w:numPr>
                <w:ilvl w:val="0"/>
                <w:numId w:val="21"/>
              </w:numPr>
              <w:tabs>
                <w:tab w:val="left" w:pos="310"/>
              </w:tabs>
              <w:spacing w:line="667" w:lineRule="auto"/>
              <w:ind w:right="288" w:firstLine="0"/>
              <w:rPr>
                <w:sz w:val="24"/>
                <w:lang w:val="da-DK"/>
              </w:rPr>
            </w:pPr>
            <w:r w:rsidRPr="009E665C">
              <w:rPr>
                <w:sz w:val="24"/>
                <w:lang w:val="da-DK"/>
              </w:rPr>
              <w:t>Ingen</w:t>
            </w:r>
            <w:r w:rsidRPr="009E665C">
              <w:rPr>
                <w:spacing w:val="-13"/>
                <w:sz w:val="24"/>
                <w:lang w:val="da-DK"/>
              </w:rPr>
              <w:t xml:space="preserve"> </w:t>
            </w:r>
            <w:r w:rsidRPr="009E665C">
              <w:rPr>
                <w:sz w:val="24"/>
                <w:lang w:val="da-DK"/>
              </w:rPr>
              <w:t>etiket/sleeve</w:t>
            </w:r>
            <w:r w:rsidRPr="009E665C">
              <w:rPr>
                <w:spacing w:val="-13"/>
                <w:sz w:val="24"/>
                <w:lang w:val="da-DK"/>
              </w:rPr>
              <w:t xml:space="preserve"> </w:t>
            </w:r>
            <w:r w:rsidRPr="009E665C">
              <w:rPr>
                <w:sz w:val="24"/>
                <w:lang w:val="da-DK"/>
              </w:rPr>
              <w:t>eller</w:t>
            </w:r>
            <w:r w:rsidRPr="009E665C">
              <w:rPr>
                <w:spacing w:val="-13"/>
                <w:sz w:val="24"/>
                <w:lang w:val="da-DK"/>
              </w:rPr>
              <w:t xml:space="preserve"> </w:t>
            </w:r>
            <w:r w:rsidRPr="009E665C">
              <w:rPr>
                <w:sz w:val="24"/>
                <w:lang w:val="da-DK"/>
              </w:rPr>
              <w:t xml:space="preserve">lignende </w:t>
            </w:r>
            <w:r w:rsidRPr="009E665C">
              <w:rPr>
                <w:spacing w:val="-2"/>
                <w:sz w:val="24"/>
                <w:lang w:val="da-DK"/>
              </w:rPr>
              <w:t>eller</w:t>
            </w:r>
          </w:p>
          <w:p w14:paraId="1D2D8427" w14:textId="77777777" w:rsidR="00635043" w:rsidRPr="009E665C" w:rsidRDefault="00644EC4">
            <w:pPr>
              <w:pStyle w:val="TableParagraph"/>
              <w:numPr>
                <w:ilvl w:val="0"/>
                <w:numId w:val="21"/>
              </w:numPr>
              <w:tabs>
                <w:tab w:val="left" w:pos="310"/>
              </w:tabs>
              <w:spacing w:line="249" w:lineRule="auto"/>
              <w:ind w:left="310" w:right="-15"/>
              <w:rPr>
                <w:sz w:val="24"/>
                <w:lang w:val="da-DK"/>
              </w:rPr>
            </w:pPr>
            <w:r w:rsidRPr="009E665C">
              <w:rPr>
                <w:sz w:val="24"/>
                <w:lang w:val="da-DK"/>
              </w:rPr>
              <w:t>Påsat en sleeve af plast, bast eller tekstil der fylder mindre end eller lig med 75 procent af ydre overfla- de</w:t>
            </w:r>
            <w:r w:rsidRPr="009E665C">
              <w:rPr>
                <w:spacing w:val="-3"/>
                <w:sz w:val="24"/>
                <w:lang w:val="da-DK"/>
              </w:rPr>
              <w:t xml:space="preserve"> </w:t>
            </w:r>
            <w:r w:rsidRPr="009E665C">
              <w:rPr>
                <w:sz w:val="24"/>
                <w:lang w:val="da-DK"/>
              </w:rPr>
              <w:t>af</w:t>
            </w:r>
            <w:r w:rsidRPr="009E665C">
              <w:rPr>
                <w:spacing w:val="-3"/>
                <w:sz w:val="24"/>
                <w:lang w:val="da-DK"/>
              </w:rPr>
              <w:t xml:space="preserve"> </w:t>
            </w:r>
            <w:r w:rsidRPr="009E665C">
              <w:rPr>
                <w:sz w:val="24"/>
                <w:lang w:val="da-DK"/>
              </w:rPr>
              <w:t>emballagen</w:t>
            </w:r>
            <w:r w:rsidRPr="009E665C">
              <w:rPr>
                <w:spacing w:val="-3"/>
                <w:sz w:val="24"/>
                <w:lang w:val="da-DK"/>
              </w:rPr>
              <w:t xml:space="preserve"> </w:t>
            </w:r>
            <w:r w:rsidRPr="009E665C">
              <w:rPr>
                <w:sz w:val="24"/>
                <w:lang w:val="da-DK"/>
              </w:rPr>
              <w:t>uden</w:t>
            </w:r>
            <w:r w:rsidRPr="009E665C">
              <w:rPr>
                <w:spacing w:val="-3"/>
                <w:sz w:val="24"/>
                <w:lang w:val="da-DK"/>
              </w:rPr>
              <w:t xml:space="preserve"> </w:t>
            </w:r>
            <w:r w:rsidRPr="009E665C">
              <w:rPr>
                <w:sz w:val="24"/>
                <w:lang w:val="da-DK"/>
              </w:rPr>
              <w:t>låg</w:t>
            </w:r>
            <w:r w:rsidRPr="009E665C">
              <w:rPr>
                <w:spacing w:val="-3"/>
                <w:sz w:val="24"/>
                <w:lang w:val="da-DK"/>
              </w:rPr>
              <w:t xml:space="preserve"> </w:t>
            </w:r>
            <w:r w:rsidRPr="009E665C">
              <w:rPr>
                <w:sz w:val="24"/>
                <w:lang w:val="da-DK"/>
              </w:rPr>
              <w:t xml:space="preserve">undtagen ved henvisning til produktinforma- tionshensyn, hvor det er </w:t>
            </w:r>
            <w:r w:rsidRPr="009E665C">
              <w:rPr>
                <w:spacing w:val="-2"/>
                <w:sz w:val="24"/>
                <w:lang w:val="da-DK"/>
              </w:rPr>
              <w:t>specificeret</w:t>
            </w:r>
          </w:p>
          <w:p w14:paraId="763381E3" w14:textId="77777777" w:rsidR="00635043" w:rsidRDefault="00644EC4">
            <w:pPr>
              <w:pStyle w:val="TableParagraph"/>
              <w:ind w:left="310"/>
              <w:rPr>
                <w:sz w:val="24"/>
              </w:rPr>
            </w:pPr>
            <w:r>
              <w:rPr>
                <w:sz w:val="24"/>
              </w:rPr>
              <w:t xml:space="preserve">i anden </w:t>
            </w:r>
            <w:r>
              <w:rPr>
                <w:spacing w:val="-2"/>
                <w:sz w:val="24"/>
              </w:rPr>
              <w:t>lovgivning</w:t>
            </w:r>
          </w:p>
        </w:tc>
        <w:tc>
          <w:tcPr>
            <w:tcW w:w="3700" w:type="dxa"/>
            <w:tcBorders>
              <w:bottom w:val="nil"/>
            </w:tcBorders>
            <w:shd w:val="clear" w:color="auto" w:fill="F99879"/>
          </w:tcPr>
          <w:p w14:paraId="310AEABC" w14:textId="77777777" w:rsidR="00635043" w:rsidRPr="009E665C" w:rsidRDefault="00644EC4">
            <w:pPr>
              <w:pStyle w:val="TableParagraph"/>
              <w:spacing w:line="249" w:lineRule="auto"/>
              <w:ind w:left="310" w:right="304" w:hanging="300"/>
              <w:rPr>
                <w:sz w:val="24"/>
                <w:lang w:val="da-DK"/>
              </w:rPr>
            </w:pPr>
            <w:r w:rsidRPr="009E665C">
              <w:rPr>
                <w:sz w:val="24"/>
                <w:lang w:val="da-DK"/>
              </w:rPr>
              <w:t>–</w:t>
            </w:r>
            <w:r w:rsidRPr="009E665C">
              <w:rPr>
                <w:spacing w:val="80"/>
                <w:sz w:val="24"/>
                <w:lang w:val="da-DK"/>
              </w:rPr>
              <w:t xml:space="preserve"> </w:t>
            </w:r>
            <w:r w:rsidRPr="009E665C">
              <w:rPr>
                <w:sz w:val="24"/>
                <w:lang w:val="da-DK"/>
              </w:rPr>
              <w:t>Påsat</w:t>
            </w:r>
            <w:r w:rsidRPr="009E665C">
              <w:rPr>
                <w:spacing w:val="-5"/>
                <w:sz w:val="24"/>
                <w:lang w:val="da-DK"/>
              </w:rPr>
              <w:t xml:space="preserve"> </w:t>
            </w:r>
            <w:r w:rsidRPr="009E665C">
              <w:rPr>
                <w:sz w:val="24"/>
                <w:lang w:val="da-DK"/>
              </w:rPr>
              <w:t>en</w:t>
            </w:r>
            <w:r w:rsidRPr="009E665C">
              <w:rPr>
                <w:spacing w:val="-5"/>
                <w:sz w:val="24"/>
                <w:lang w:val="da-DK"/>
              </w:rPr>
              <w:t xml:space="preserve"> </w:t>
            </w:r>
            <w:r w:rsidRPr="009E665C">
              <w:rPr>
                <w:sz w:val="24"/>
                <w:lang w:val="da-DK"/>
              </w:rPr>
              <w:t>sleeve</w:t>
            </w:r>
            <w:r w:rsidRPr="009E665C">
              <w:rPr>
                <w:spacing w:val="-5"/>
                <w:sz w:val="24"/>
                <w:lang w:val="da-DK"/>
              </w:rPr>
              <w:t xml:space="preserve"> </w:t>
            </w:r>
            <w:r w:rsidRPr="009E665C">
              <w:rPr>
                <w:sz w:val="24"/>
                <w:lang w:val="da-DK"/>
              </w:rPr>
              <w:t>af</w:t>
            </w:r>
            <w:r w:rsidRPr="009E665C">
              <w:rPr>
                <w:spacing w:val="-5"/>
                <w:sz w:val="24"/>
                <w:lang w:val="da-DK"/>
              </w:rPr>
              <w:t xml:space="preserve"> </w:t>
            </w:r>
            <w:r w:rsidRPr="009E665C">
              <w:rPr>
                <w:sz w:val="24"/>
                <w:lang w:val="da-DK"/>
              </w:rPr>
              <w:t>plast,</w:t>
            </w:r>
            <w:r w:rsidRPr="009E665C">
              <w:rPr>
                <w:spacing w:val="-5"/>
                <w:sz w:val="24"/>
                <w:lang w:val="da-DK"/>
              </w:rPr>
              <w:t xml:space="preserve"> </w:t>
            </w:r>
            <w:r w:rsidRPr="009E665C">
              <w:rPr>
                <w:sz w:val="24"/>
                <w:lang w:val="da-DK"/>
              </w:rPr>
              <w:t>bast</w:t>
            </w:r>
            <w:r w:rsidRPr="009E665C">
              <w:rPr>
                <w:spacing w:val="-5"/>
                <w:sz w:val="24"/>
                <w:lang w:val="da-DK"/>
              </w:rPr>
              <w:t xml:space="preserve"> </w:t>
            </w:r>
            <w:r w:rsidRPr="009E665C">
              <w:rPr>
                <w:sz w:val="24"/>
                <w:lang w:val="da-DK"/>
              </w:rPr>
              <w:t>el- ler tekstil der fylder mere end 75 procent af ydre overflade af emballagen uden låg, undtaget</w:t>
            </w:r>
          </w:p>
          <w:p w14:paraId="0ADBFF26" w14:textId="77777777" w:rsidR="00635043" w:rsidRPr="009E665C" w:rsidRDefault="00644EC4">
            <w:pPr>
              <w:pStyle w:val="TableParagraph"/>
              <w:spacing w:line="249" w:lineRule="auto"/>
              <w:ind w:left="310" w:right="1"/>
              <w:jc w:val="both"/>
              <w:rPr>
                <w:sz w:val="24"/>
                <w:lang w:val="da-DK"/>
              </w:rPr>
            </w:pPr>
            <w:r w:rsidRPr="009E665C">
              <w:rPr>
                <w:sz w:val="24"/>
                <w:lang w:val="da-DK"/>
              </w:rPr>
              <w:t>ved</w:t>
            </w:r>
            <w:r w:rsidRPr="009E665C">
              <w:rPr>
                <w:spacing w:val="-13"/>
                <w:sz w:val="24"/>
                <w:lang w:val="da-DK"/>
              </w:rPr>
              <w:t xml:space="preserve"> </w:t>
            </w:r>
            <w:r w:rsidRPr="009E665C">
              <w:rPr>
                <w:sz w:val="24"/>
                <w:lang w:val="da-DK"/>
              </w:rPr>
              <w:t>henvisning</w:t>
            </w:r>
            <w:r w:rsidRPr="009E665C">
              <w:rPr>
                <w:spacing w:val="-13"/>
                <w:sz w:val="24"/>
                <w:lang w:val="da-DK"/>
              </w:rPr>
              <w:t xml:space="preserve"> </w:t>
            </w:r>
            <w:r w:rsidRPr="009E665C">
              <w:rPr>
                <w:sz w:val="24"/>
                <w:lang w:val="da-DK"/>
              </w:rPr>
              <w:t>til</w:t>
            </w:r>
            <w:r w:rsidRPr="009E665C">
              <w:rPr>
                <w:spacing w:val="-13"/>
                <w:sz w:val="24"/>
                <w:lang w:val="da-DK"/>
              </w:rPr>
              <w:t xml:space="preserve"> </w:t>
            </w:r>
            <w:r w:rsidRPr="009E665C">
              <w:rPr>
                <w:sz w:val="24"/>
                <w:lang w:val="da-DK"/>
              </w:rPr>
              <w:t>produktinforma- tionshensyn, hvor det er specifice- ret i anden lovgivning</w:t>
            </w:r>
          </w:p>
          <w:p w14:paraId="34D807E8" w14:textId="77777777" w:rsidR="00635043" w:rsidRPr="009E665C" w:rsidRDefault="00635043">
            <w:pPr>
              <w:pStyle w:val="TableParagraph"/>
              <w:rPr>
                <w:b/>
                <w:sz w:val="24"/>
                <w:lang w:val="da-DK"/>
              </w:rPr>
            </w:pPr>
          </w:p>
          <w:p w14:paraId="5EB42479" w14:textId="77777777" w:rsidR="00635043" w:rsidRPr="009E665C" w:rsidRDefault="00635043">
            <w:pPr>
              <w:pStyle w:val="TableParagraph"/>
              <w:spacing w:before="162"/>
              <w:rPr>
                <w:b/>
                <w:sz w:val="24"/>
                <w:lang w:val="da-DK"/>
              </w:rPr>
            </w:pPr>
          </w:p>
          <w:p w14:paraId="3FE823F4" w14:textId="77777777" w:rsidR="00635043" w:rsidRDefault="00644EC4">
            <w:pPr>
              <w:pStyle w:val="TableParagraph"/>
              <w:spacing w:before="1"/>
              <w:ind w:left="10"/>
              <w:rPr>
                <w:sz w:val="24"/>
              </w:rPr>
            </w:pPr>
            <w:r>
              <w:rPr>
                <w:spacing w:val="-2"/>
                <w:sz w:val="24"/>
              </w:rPr>
              <w:t>eller</w:t>
            </w:r>
          </w:p>
        </w:tc>
      </w:tr>
    </w:tbl>
    <w:p w14:paraId="7BE3D4A1" w14:textId="77777777" w:rsidR="00635043" w:rsidRDefault="00635043">
      <w:pPr>
        <w:rPr>
          <w:sz w:val="24"/>
        </w:rPr>
        <w:sectPr w:rsidR="00635043">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20"/>
        <w:gridCol w:w="3800"/>
        <w:gridCol w:w="3700"/>
      </w:tblGrid>
      <w:tr w:rsidR="00635043" w:rsidRPr="00EA5542" w14:paraId="255E728A" w14:textId="77777777">
        <w:trPr>
          <w:trHeight w:val="5135"/>
        </w:trPr>
        <w:tc>
          <w:tcPr>
            <w:tcW w:w="2120" w:type="dxa"/>
            <w:tcBorders>
              <w:top w:val="nil"/>
            </w:tcBorders>
          </w:tcPr>
          <w:p w14:paraId="6E613120" w14:textId="77777777" w:rsidR="00635043" w:rsidRDefault="00635043">
            <w:pPr>
              <w:pStyle w:val="TableParagraph"/>
            </w:pPr>
          </w:p>
        </w:tc>
        <w:tc>
          <w:tcPr>
            <w:tcW w:w="3800" w:type="dxa"/>
            <w:tcBorders>
              <w:top w:val="nil"/>
            </w:tcBorders>
            <w:shd w:val="clear" w:color="auto" w:fill="92D050"/>
          </w:tcPr>
          <w:p w14:paraId="21A69695" w14:textId="77777777" w:rsidR="00635043" w:rsidRDefault="00644EC4">
            <w:pPr>
              <w:pStyle w:val="TableParagraph"/>
              <w:spacing w:before="228"/>
              <w:ind w:left="10"/>
              <w:rPr>
                <w:sz w:val="24"/>
              </w:rPr>
            </w:pPr>
            <w:r>
              <w:rPr>
                <w:spacing w:val="-2"/>
                <w:sz w:val="24"/>
              </w:rPr>
              <w:t>og/eller</w:t>
            </w:r>
          </w:p>
          <w:p w14:paraId="0EEB92A5" w14:textId="77777777" w:rsidR="00635043" w:rsidRDefault="00635043">
            <w:pPr>
              <w:pStyle w:val="TableParagraph"/>
              <w:spacing w:before="216"/>
              <w:rPr>
                <w:b/>
                <w:sz w:val="24"/>
              </w:rPr>
            </w:pPr>
          </w:p>
          <w:p w14:paraId="7E658679" w14:textId="77777777" w:rsidR="00635043" w:rsidRPr="009E665C" w:rsidRDefault="00644EC4">
            <w:pPr>
              <w:pStyle w:val="TableParagraph"/>
              <w:numPr>
                <w:ilvl w:val="0"/>
                <w:numId w:val="20"/>
              </w:numPr>
              <w:tabs>
                <w:tab w:val="left" w:pos="310"/>
              </w:tabs>
              <w:spacing w:line="249" w:lineRule="auto"/>
              <w:ind w:right="22"/>
              <w:jc w:val="both"/>
              <w:rPr>
                <w:sz w:val="24"/>
                <w:lang w:val="da-DK"/>
              </w:rPr>
            </w:pPr>
            <w:r w:rsidRPr="009E665C">
              <w:rPr>
                <w:sz w:val="24"/>
                <w:lang w:val="da-DK"/>
              </w:rPr>
              <w:t>Sleeven er krympet således, at foli- en</w:t>
            </w:r>
            <w:r w:rsidRPr="009E665C">
              <w:rPr>
                <w:spacing w:val="-6"/>
                <w:sz w:val="24"/>
                <w:lang w:val="da-DK"/>
              </w:rPr>
              <w:t xml:space="preserve"> </w:t>
            </w:r>
            <w:r w:rsidRPr="009E665C">
              <w:rPr>
                <w:sz w:val="24"/>
                <w:lang w:val="da-DK"/>
              </w:rPr>
              <w:t>ikke</w:t>
            </w:r>
            <w:r w:rsidRPr="009E665C">
              <w:rPr>
                <w:spacing w:val="-6"/>
                <w:sz w:val="24"/>
                <w:lang w:val="da-DK"/>
              </w:rPr>
              <w:t xml:space="preserve"> </w:t>
            </w:r>
            <w:r w:rsidRPr="009E665C">
              <w:rPr>
                <w:sz w:val="24"/>
                <w:lang w:val="da-DK"/>
              </w:rPr>
              <w:t>går</w:t>
            </w:r>
            <w:r w:rsidRPr="009E665C">
              <w:rPr>
                <w:spacing w:val="-6"/>
                <w:sz w:val="24"/>
                <w:lang w:val="da-DK"/>
              </w:rPr>
              <w:t xml:space="preserve"> </w:t>
            </w:r>
            <w:r w:rsidRPr="009E665C">
              <w:rPr>
                <w:sz w:val="24"/>
                <w:lang w:val="da-DK"/>
              </w:rPr>
              <w:t>ind</w:t>
            </w:r>
            <w:r w:rsidRPr="009E665C">
              <w:rPr>
                <w:spacing w:val="-6"/>
                <w:sz w:val="24"/>
                <w:lang w:val="da-DK"/>
              </w:rPr>
              <w:t xml:space="preserve"> </w:t>
            </w:r>
            <w:r w:rsidRPr="009E665C">
              <w:rPr>
                <w:sz w:val="24"/>
                <w:lang w:val="da-DK"/>
              </w:rPr>
              <w:t>under</w:t>
            </w:r>
            <w:r w:rsidRPr="009E665C">
              <w:rPr>
                <w:spacing w:val="-6"/>
                <w:sz w:val="24"/>
                <w:lang w:val="da-DK"/>
              </w:rPr>
              <w:t xml:space="preserve"> </w:t>
            </w:r>
            <w:r w:rsidRPr="009E665C">
              <w:rPr>
                <w:sz w:val="24"/>
                <w:lang w:val="da-DK"/>
              </w:rPr>
              <w:t>bunden</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 xml:space="preserve">fla- </w:t>
            </w:r>
            <w:r w:rsidRPr="009E665C">
              <w:rPr>
                <w:spacing w:val="-4"/>
                <w:sz w:val="24"/>
                <w:lang w:val="da-DK"/>
              </w:rPr>
              <w:t>sken</w:t>
            </w:r>
          </w:p>
          <w:p w14:paraId="17E4DB8D" w14:textId="77777777" w:rsidR="00635043" w:rsidRPr="009E665C" w:rsidRDefault="00635043">
            <w:pPr>
              <w:pStyle w:val="TableParagraph"/>
              <w:spacing w:before="207"/>
              <w:rPr>
                <w:b/>
                <w:sz w:val="24"/>
                <w:lang w:val="da-DK"/>
              </w:rPr>
            </w:pPr>
          </w:p>
          <w:p w14:paraId="41C772FC" w14:textId="77777777" w:rsidR="00635043" w:rsidRDefault="00644EC4">
            <w:pPr>
              <w:pStyle w:val="TableParagraph"/>
              <w:ind w:left="10"/>
              <w:rPr>
                <w:sz w:val="24"/>
              </w:rPr>
            </w:pPr>
            <w:r>
              <w:rPr>
                <w:spacing w:val="-2"/>
                <w:sz w:val="24"/>
              </w:rPr>
              <w:t>og/eller</w:t>
            </w:r>
          </w:p>
          <w:p w14:paraId="1B930152" w14:textId="77777777" w:rsidR="00635043" w:rsidRDefault="00635043">
            <w:pPr>
              <w:pStyle w:val="TableParagraph"/>
              <w:spacing w:before="212"/>
              <w:rPr>
                <w:b/>
                <w:sz w:val="24"/>
              </w:rPr>
            </w:pPr>
          </w:p>
          <w:p w14:paraId="71A65D1C" w14:textId="77777777" w:rsidR="00635043" w:rsidRPr="009E665C" w:rsidRDefault="00644EC4">
            <w:pPr>
              <w:pStyle w:val="TableParagraph"/>
              <w:numPr>
                <w:ilvl w:val="0"/>
                <w:numId w:val="20"/>
              </w:numPr>
              <w:tabs>
                <w:tab w:val="left" w:pos="310"/>
              </w:tabs>
              <w:spacing w:line="280" w:lineRule="atLeast"/>
              <w:ind w:right="8"/>
              <w:rPr>
                <w:sz w:val="24"/>
                <w:lang w:val="da-DK"/>
              </w:rPr>
            </w:pPr>
            <w:r w:rsidRPr="009E665C">
              <w:rPr>
                <w:sz w:val="24"/>
                <w:lang w:val="da-DK"/>
              </w:rPr>
              <w:t>Etiketten af fibre eller plast fylder mindre end eller lig med 50 pro- cent af ydre overflade af emballa- gen uden låg undtagen ved henvis- ning</w:t>
            </w:r>
            <w:r w:rsidRPr="009E665C">
              <w:rPr>
                <w:spacing w:val="-15"/>
                <w:sz w:val="24"/>
                <w:lang w:val="da-DK"/>
              </w:rPr>
              <w:t xml:space="preserve"> </w:t>
            </w:r>
            <w:r w:rsidRPr="009E665C">
              <w:rPr>
                <w:sz w:val="24"/>
                <w:lang w:val="da-DK"/>
              </w:rPr>
              <w:t>til</w:t>
            </w:r>
            <w:r w:rsidRPr="009E665C">
              <w:rPr>
                <w:spacing w:val="-15"/>
                <w:sz w:val="24"/>
                <w:lang w:val="da-DK"/>
              </w:rPr>
              <w:t xml:space="preserve"> </w:t>
            </w:r>
            <w:r w:rsidRPr="009E665C">
              <w:rPr>
                <w:sz w:val="24"/>
                <w:lang w:val="da-DK"/>
              </w:rPr>
              <w:t xml:space="preserve">produktinformationshensyn, hvor det er specificeret i anden lov- </w:t>
            </w:r>
            <w:r w:rsidRPr="009E665C">
              <w:rPr>
                <w:spacing w:val="-2"/>
                <w:sz w:val="24"/>
                <w:lang w:val="da-DK"/>
              </w:rPr>
              <w:t>givning</w:t>
            </w:r>
          </w:p>
        </w:tc>
        <w:tc>
          <w:tcPr>
            <w:tcW w:w="3700" w:type="dxa"/>
            <w:tcBorders>
              <w:top w:val="nil"/>
            </w:tcBorders>
            <w:shd w:val="clear" w:color="auto" w:fill="F99879"/>
          </w:tcPr>
          <w:p w14:paraId="164EEF77" w14:textId="77777777" w:rsidR="00635043" w:rsidRPr="009E665C" w:rsidRDefault="00644EC4">
            <w:pPr>
              <w:pStyle w:val="TableParagraph"/>
              <w:numPr>
                <w:ilvl w:val="0"/>
                <w:numId w:val="19"/>
              </w:numPr>
              <w:tabs>
                <w:tab w:val="left" w:pos="310"/>
              </w:tabs>
              <w:spacing w:line="249" w:lineRule="auto"/>
              <w:ind w:right="62"/>
              <w:rPr>
                <w:sz w:val="24"/>
                <w:lang w:val="da-DK"/>
              </w:rPr>
            </w:pPr>
            <w:r w:rsidRPr="009E665C">
              <w:rPr>
                <w:sz w:val="24"/>
                <w:lang w:val="da-DK"/>
              </w:rPr>
              <w:t>Sleeven er krympet således, at folien</w:t>
            </w:r>
            <w:r w:rsidRPr="009E665C">
              <w:rPr>
                <w:spacing w:val="-7"/>
                <w:sz w:val="24"/>
                <w:lang w:val="da-DK"/>
              </w:rPr>
              <w:t xml:space="preserve"> </w:t>
            </w:r>
            <w:r w:rsidRPr="009E665C">
              <w:rPr>
                <w:sz w:val="24"/>
                <w:lang w:val="da-DK"/>
              </w:rPr>
              <w:t>går</w:t>
            </w:r>
            <w:r w:rsidRPr="009E665C">
              <w:rPr>
                <w:spacing w:val="-7"/>
                <w:sz w:val="24"/>
                <w:lang w:val="da-DK"/>
              </w:rPr>
              <w:t xml:space="preserve"> </w:t>
            </w:r>
            <w:r w:rsidRPr="009E665C">
              <w:rPr>
                <w:sz w:val="24"/>
                <w:lang w:val="da-DK"/>
              </w:rPr>
              <w:t>ind</w:t>
            </w:r>
            <w:r w:rsidRPr="009E665C">
              <w:rPr>
                <w:spacing w:val="-7"/>
                <w:sz w:val="24"/>
                <w:lang w:val="da-DK"/>
              </w:rPr>
              <w:t xml:space="preserve"> </w:t>
            </w:r>
            <w:r w:rsidRPr="009E665C">
              <w:rPr>
                <w:sz w:val="24"/>
                <w:lang w:val="da-DK"/>
              </w:rPr>
              <w:t>under</w:t>
            </w:r>
            <w:r w:rsidRPr="009E665C">
              <w:rPr>
                <w:spacing w:val="-7"/>
                <w:sz w:val="24"/>
                <w:lang w:val="da-DK"/>
              </w:rPr>
              <w:t xml:space="preserve"> </w:t>
            </w:r>
            <w:r w:rsidRPr="009E665C">
              <w:rPr>
                <w:sz w:val="24"/>
                <w:lang w:val="da-DK"/>
              </w:rPr>
              <w:t>bunden</w:t>
            </w:r>
            <w:r w:rsidRPr="009E665C">
              <w:rPr>
                <w:spacing w:val="-7"/>
                <w:sz w:val="24"/>
                <w:lang w:val="da-DK"/>
              </w:rPr>
              <w:t xml:space="preserve"> </w:t>
            </w:r>
            <w:r w:rsidRPr="009E665C">
              <w:rPr>
                <w:sz w:val="24"/>
                <w:lang w:val="da-DK"/>
              </w:rPr>
              <w:t>af</w:t>
            </w:r>
            <w:r w:rsidRPr="009E665C">
              <w:rPr>
                <w:spacing w:val="-7"/>
                <w:sz w:val="24"/>
                <w:lang w:val="da-DK"/>
              </w:rPr>
              <w:t xml:space="preserve"> </w:t>
            </w:r>
            <w:r w:rsidRPr="009E665C">
              <w:rPr>
                <w:sz w:val="24"/>
                <w:lang w:val="da-DK"/>
              </w:rPr>
              <w:t xml:space="preserve">fla- </w:t>
            </w:r>
            <w:r w:rsidRPr="009E665C">
              <w:rPr>
                <w:spacing w:val="-4"/>
                <w:sz w:val="24"/>
                <w:lang w:val="da-DK"/>
              </w:rPr>
              <w:t>sken</w:t>
            </w:r>
          </w:p>
          <w:p w14:paraId="6D45581B" w14:textId="77777777" w:rsidR="00635043" w:rsidRPr="009E665C" w:rsidRDefault="00635043">
            <w:pPr>
              <w:pStyle w:val="TableParagraph"/>
              <w:spacing w:before="195"/>
              <w:rPr>
                <w:b/>
                <w:sz w:val="24"/>
                <w:lang w:val="da-DK"/>
              </w:rPr>
            </w:pPr>
          </w:p>
          <w:p w14:paraId="185206A3" w14:textId="77777777" w:rsidR="00635043" w:rsidRDefault="00644EC4">
            <w:pPr>
              <w:pStyle w:val="TableParagraph"/>
              <w:ind w:left="10"/>
              <w:rPr>
                <w:sz w:val="24"/>
              </w:rPr>
            </w:pPr>
            <w:r>
              <w:rPr>
                <w:spacing w:val="-2"/>
                <w:sz w:val="24"/>
              </w:rPr>
              <w:t>eller</w:t>
            </w:r>
          </w:p>
          <w:p w14:paraId="1DD55463" w14:textId="77777777" w:rsidR="00635043" w:rsidRDefault="00635043">
            <w:pPr>
              <w:pStyle w:val="TableParagraph"/>
              <w:spacing w:before="216"/>
              <w:rPr>
                <w:b/>
                <w:sz w:val="24"/>
              </w:rPr>
            </w:pPr>
          </w:p>
          <w:p w14:paraId="1C132425" w14:textId="77777777" w:rsidR="00635043" w:rsidRPr="009E665C" w:rsidRDefault="00644EC4">
            <w:pPr>
              <w:pStyle w:val="TableParagraph"/>
              <w:numPr>
                <w:ilvl w:val="0"/>
                <w:numId w:val="19"/>
              </w:numPr>
              <w:tabs>
                <w:tab w:val="left" w:pos="310"/>
              </w:tabs>
              <w:spacing w:line="249" w:lineRule="auto"/>
              <w:ind w:right="35"/>
              <w:rPr>
                <w:sz w:val="24"/>
                <w:lang w:val="da-DK"/>
              </w:rPr>
            </w:pPr>
            <w:r w:rsidRPr="009E665C">
              <w:rPr>
                <w:sz w:val="24"/>
                <w:lang w:val="da-DK"/>
              </w:rPr>
              <w:t>Etiketten af fibre eller plast fylder mere end 50 procent af ydre over- flade</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emballagen</w:t>
            </w:r>
            <w:r w:rsidRPr="009E665C">
              <w:rPr>
                <w:spacing w:val="-8"/>
                <w:sz w:val="24"/>
                <w:lang w:val="da-DK"/>
              </w:rPr>
              <w:t xml:space="preserve"> </w:t>
            </w:r>
            <w:r w:rsidRPr="009E665C">
              <w:rPr>
                <w:sz w:val="24"/>
                <w:lang w:val="da-DK"/>
              </w:rPr>
              <w:t>uden</w:t>
            </w:r>
            <w:r w:rsidRPr="009E665C">
              <w:rPr>
                <w:spacing w:val="-8"/>
                <w:sz w:val="24"/>
                <w:lang w:val="da-DK"/>
              </w:rPr>
              <w:t xml:space="preserve"> </w:t>
            </w:r>
            <w:r w:rsidRPr="009E665C">
              <w:rPr>
                <w:sz w:val="24"/>
                <w:lang w:val="da-DK"/>
              </w:rPr>
              <w:t>låg,</w:t>
            </w:r>
            <w:r w:rsidRPr="009E665C">
              <w:rPr>
                <w:spacing w:val="-8"/>
                <w:sz w:val="24"/>
                <w:lang w:val="da-DK"/>
              </w:rPr>
              <w:t xml:space="preserve"> </w:t>
            </w:r>
            <w:r w:rsidRPr="009E665C">
              <w:rPr>
                <w:sz w:val="24"/>
                <w:lang w:val="da-DK"/>
              </w:rPr>
              <w:t>und- taget ved henvisning til produk- tinformationshensyn, hvor det er specificeret i anden lovgivning</w:t>
            </w:r>
          </w:p>
        </w:tc>
      </w:tr>
    </w:tbl>
    <w:p w14:paraId="335CDC78" w14:textId="77777777" w:rsidR="00635043" w:rsidRPr="009E665C" w:rsidRDefault="00635043">
      <w:pPr>
        <w:pStyle w:val="Brdtekst"/>
        <w:spacing w:before="0"/>
        <w:ind w:left="0"/>
        <w:jc w:val="left"/>
        <w:rPr>
          <w:b/>
          <w:lang w:val="da-DK"/>
        </w:rPr>
      </w:pPr>
    </w:p>
    <w:p w14:paraId="0C82B440" w14:textId="77777777" w:rsidR="00635043" w:rsidRPr="009E665C" w:rsidRDefault="00635043">
      <w:pPr>
        <w:pStyle w:val="Brdtekst"/>
        <w:spacing w:before="0"/>
        <w:ind w:left="0"/>
        <w:jc w:val="left"/>
        <w:rPr>
          <w:b/>
          <w:lang w:val="da-DK"/>
        </w:rPr>
      </w:pPr>
    </w:p>
    <w:p w14:paraId="0D49A7C3" w14:textId="77777777" w:rsidR="00635043" w:rsidRPr="009E665C" w:rsidRDefault="00635043">
      <w:pPr>
        <w:pStyle w:val="Brdtekst"/>
        <w:spacing w:before="134"/>
        <w:ind w:left="0"/>
        <w:jc w:val="left"/>
        <w:rPr>
          <w:b/>
          <w:lang w:val="da-DK"/>
        </w:rPr>
      </w:pPr>
    </w:p>
    <w:p w14:paraId="5DB59345" w14:textId="77777777" w:rsidR="00635043" w:rsidRDefault="00644EC4">
      <w:pPr>
        <w:pStyle w:val="Listeafsnit"/>
        <w:numPr>
          <w:ilvl w:val="1"/>
          <w:numId w:val="73"/>
        </w:numPr>
        <w:tabs>
          <w:tab w:val="left" w:pos="2989"/>
        </w:tabs>
        <w:spacing w:before="0"/>
        <w:ind w:left="2989"/>
        <w:jc w:val="left"/>
        <w:rPr>
          <w:i/>
          <w:sz w:val="24"/>
        </w:rPr>
      </w:pPr>
      <w:r>
        <w:rPr>
          <w:i/>
          <w:sz w:val="24"/>
        </w:rPr>
        <w:t>Designkriterier</w:t>
      </w:r>
      <w:r>
        <w:rPr>
          <w:i/>
          <w:spacing w:val="-7"/>
          <w:sz w:val="24"/>
        </w:rPr>
        <w:t xml:space="preserve"> </w:t>
      </w:r>
      <w:r>
        <w:rPr>
          <w:i/>
          <w:sz w:val="24"/>
        </w:rPr>
        <w:t>for</w:t>
      </w:r>
      <w:r>
        <w:rPr>
          <w:i/>
          <w:spacing w:val="-6"/>
          <w:sz w:val="24"/>
        </w:rPr>
        <w:t xml:space="preserve"> </w:t>
      </w:r>
      <w:r>
        <w:rPr>
          <w:i/>
          <w:sz w:val="24"/>
        </w:rPr>
        <w:t>materialeunderkategorien</w:t>
      </w:r>
      <w:r>
        <w:rPr>
          <w:i/>
          <w:spacing w:val="-5"/>
          <w:sz w:val="24"/>
        </w:rPr>
        <w:t xml:space="preserve"> pap</w:t>
      </w:r>
    </w:p>
    <w:p w14:paraId="19DF9715" w14:textId="77777777" w:rsidR="00635043" w:rsidRPr="009E665C" w:rsidRDefault="00644EC4">
      <w:pPr>
        <w:pStyle w:val="Brdtekst"/>
        <w:spacing w:before="192" w:line="249" w:lineRule="auto"/>
        <w:ind w:right="106"/>
        <w:rPr>
          <w:lang w:val="da-DK"/>
        </w:rPr>
      </w:pPr>
      <w:r w:rsidRPr="009E665C">
        <w:rPr>
          <w:lang w:val="da-DK"/>
        </w:rPr>
        <w:t>Materialeunderkategorien omfatter fiberbaseret emballage som oftest ikke er fleksibelt fx kartonnage (karton), bølgepap og lignede materialer, som er fremstillet i en papproduktionsproces. Karton har typisk en vægt mellem 180 gram/m2 til 400 gram/m2. Pap har typisk en vægt fra 400 gram/m2 og opefter.</w:t>
      </w:r>
    </w:p>
    <w:p w14:paraId="31B3D260" w14:textId="77777777" w:rsidR="00635043" w:rsidRPr="009E665C" w:rsidRDefault="00635043">
      <w:pPr>
        <w:pStyle w:val="Brdtekst"/>
        <w:spacing w:before="87"/>
        <w:ind w:left="0"/>
        <w:jc w:val="left"/>
        <w:rPr>
          <w:lang w:val="da-DK"/>
        </w:rPr>
      </w:pPr>
    </w:p>
    <w:p w14:paraId="5A9A8D3B" w14:textId="77777777" w:rsidR="00635043" w:rsidRDefault="00644EC4">
      <w:pPr>
        <w:pStyle w:val="Overskrift2"/>
        <w:jc w:val="both"/>
      </w:pPr>
      <w:r>
        <w:t>Hovedkomponent</w:t>
      </w:r>
      <w:r>
        <w:rPr>
          <w:spacing w:val="-4"/>
        </w:rPr>
        <w:t xml:space="preserve"> </w:t>
      </w:r>
      <w:r>
        <w:t>og</w:t>
      </w:r>
      <w:r>
        <w:rPr>
          <w:spacing w:val="-3"/>
        </w:rPr>
        <w:t xml:space="preserve"> </w:t>
      </w:r>
      <w:r>
        <w:t>integreret</w:t>
      </w:r>
      <w:r>
        <w:rPr>
          <w:spacing w:val="-3"/>
        </w:rPr>
        <w:t xml:space="preserve"> </w:t>
      </w:r>
      <w:r>
        <w:rPr>
          <w:spacing w:val="-2"/>
        </w:rPr>
        <w:t>komponent</w:t>
      </w:r>
    </w:p>
    <w:p w14:paraId="762900E6"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0"/>
        <w:gridCol w:w="3800"/>
        <w:gridCol w:w="3700"/>
      </w:tblGrid>
      <w:tr w:rsidR="00635043" w14:paraId="5B7BCD48" w14:textId="77777777">
        <w:trPr>
          <w:trHeight w:val="288"/>
        </w:trPr>
        <w:tc>
          <w:tcPr>
            <w:tcW w:w="2140" w:type="dxa"/>
          </w:tcPr>
          <w:p w14:paraId="1E146A0C" w14:textId="77777777" w:rsidR="00635043" w:rsidRDefault="00635043">
            <w:pPr>
              <w:pStyle w:val="TableParagraph"/>
              <w:rPr>
                <w:sz w:val="20"/>
              </w:rPr>
            </w:pPr>
          </w:p>
        </w:tc>
        <w:tc>
          <w:tcPr>
            <w:tcW w:w="3800" w:type="dxa"/>
            <w:shd w:val="clear" w:color="auto" w:fill="92D050"/>
          </w:tcPr>
          <w:p w14:paraId="103516D1"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00" w:type="dxa"/>
            <w:shd w:val="clear" w:color="auto" w:fill="F99879"/>
          </w:tcPr>
          <w:p w14:paraId="5FB91C34"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bl>
    <w:p w14:paraId="377F2D8E" w14:textId="77777777" w:rsidR="00635043" w:rsidRDefault="00635043">
      <w:pPr>
        <w:spacing w:line="264" w:lineRule="exact"/>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0"/>
        <w:gridCol w:w="3800"/>
        <w:gridCol w:w="3700"/>
      </w:tblGrid>
      <w:tr w:rsidR="00635043" w:rsidRPr="00EA5542" w14:paraId="3D735A6E" w14:textId="77777777">
        <w:trPr>
          <w:trHeight w:val="6528"/>
        </w:trPr>
        <w:tc>
          <w:tcPr>
            <w:tcW w:w="2140" w:type="dxa"/>
          </w:tcPr>
          <w:p w14:paraId="250377BB" w14:textId="77777777" w:rsidR="00635043" w:rsidRDefault="00644EC4">
            <w:pPr>
              <w:pStyle w:val="TableParagraph"/>
              <w:spacing w:line="264" w:lineRule="exact"/>
              <w:ind w:left="10"/>
              <w:rPr>
                <w:b/>
                <w:sz w:val="24"/>
              </w:rPr>
            </w:pPr>
            <w:r>
              <w:rPr>
                <w:b/>
                <w:spacing w:val="-2"/>
                <w:sz w:val="24"/>
              </w:rPr>
              <w:lastRenderedPageBreak/>
              <w:t>Materiale</w:t>
            </w:r>
          </w:p>
        </w:tc>
        <w:tc>
          <w:tcPr>
            <w:tcW w:w="3800" w:type="dxa"/>
            <w:shd w:val="clear" w:color="auto" w:fill="92D050"/>
          </w:tcPr>
          <w:p w14:paraId="1114FDEE" w14:textId="77777777" w:rsidR="00635043" w:rsidRPr="009E665C" w:rsidRDefault="00644EC4">
            <w:pPr>
              <w:pStyle w:val="TableParagraph"/>
              <w:numPr>
                <w:ilvl w:val="0"/>
                <w:numId w:val="18"/>
              </w:numPr>
              <w:tabs>
                <w:tab w:val="left" w:pos="310"/>
              </w:tabs>
              <w:spacing w:line="249" w:lineRule="auto"/>
              <w:ind w:right="54"/>
              <w:rPr>
                <w:sz w:val="24"/>
                <w:lang w:val="da-DK"/>
              </w:rPr>
            </w:pPr>
            <w:r w:rsidRPr="009E665C">
              <w:rPr>
                <w:sz w:val="24"/>
                <w:lang w:val="da-DK"/>
              </w:rPr>
              <w:t>Består</w:t>
            </w:r>
            <w:r w:rsidRPr="009E665C">
              <w:rPr>
                <w:spacing w:val="-1"/>
                <w:sz w:val="24"/>
                <w:lang w:val="da-DK"/>
              </w:rPr>
              <w:t xml:space="preserve"> </w:t>
            </w:r>
            <w:r w:rsidRPr="009E665C">
              <w:rPr>
                <w:sz w:val="24"/>
                <w:lang w:val="da-DK"/>
              </w:rPr>
              <w:t>af</w:t>
            </w:r>
            <w:r w:rsidRPr="009E665C">
              <w:rPr>
                <w:spacing w:val="-1"/>
                <w:sz w:val="24"/>
                <w:lang w:val="da-DK"/>
              </w:rPr>
              <w:t xml:space="preserve"> </w:t>
            </w:r>
            <w:r w:rsidRPr="009E665C">
              <w:rPr>
                <w:sz w:val="24"/>
                <w:lang w:val="da-DK"/>
              </w:rPr>
              <w:t>mere</w:t>
            </w:r>
            <w:r w:rsidRPr="009E665C">
              <w:rPr>
                <w:spacing w:val="-1"/>
                <w:sz w:val="24"/>
                <w:lang w:val="da-DK"/>
              </w:rPr>
              <w:t xml:space="preserve"> </w:t>
            </w:r>
            <w:r w:rsidRPr="009E665C">
              <w:rPr>
                <w:sz w:val="24"/>
                <w:lang w:val="da-DK"/>
              </w:rPr>
              <w:t>end</w:t>
            </w:r>
            <w:r w:rsidRPr="009E665C">
              <w:rPr>
                <w:spacing w:val="-1"/>
                <w:sz w:val="24"/>
                <w:lang w:val="da-DK"/>
              </w:rPr>
              <w:t xml:space="preserve"> </w:t>
            </w:r>
            <w:r w:rsidRPr="009E665C">
              <w:rPr>
                <w:sz w:val="24"/>
                <w:lang w:val="da-DK"/>
              </w:rPr>
              <w:t>eller</w:t>
            </w:r>
            <w:r w:rsidRPr="009E665C">
              <w:rPr>
                <w:spacing w:val="-1"/>
                <w:sz w:val="24"/>
                <w:lang w:val="da-DK"/>
              </w:rPr>
              <w:t xml:space="preserve"> </w:t>
            </w:r>
            <w:r w:rsidRPr="009E665C">
              <w:rPr>
                <w:sz w:val="24"/>
                <w:lang w:val="da-DK"/>
              </w:rPr>
              <w:t>lig</w:t>
            </w:r>
            <w:r w:rsidRPr="009E665C">
              <w:rPr>
                <w:spacing w:val="-1"/>
                <w:sz w:val="24"/>
                <w:lang w:val="da-DK"/>
              </w:rPr>
              <w:t xml:space="preserve"> </w:t>
            </w:r>
            <w:r w:rsidRPr="009E665C">
              <w:rPr>
                <w:sz w:val="24"/>
                <w:lang w:val="da-DK"/>
              </w:rPr>
              <w:t>med</w:t>
            </w:r>
            <w:r w:rsidRPr="009E665C">
              <w:rPr>
                <w:spacing w:val="-1"/>
                <w:sz w:val="24"/>
                <w:lang w:val="da-DK"/>
              </w:rPr>
              <w:t xml:space="preserve"> </w:t>
            </w:r>
            <w:r w:rsidRPr="009E665C">
              <w:rPr>
                <w:sz w:val="24"/>
                <w:lang w:val="da-DK"/>
              </w:rPr>
              <w:t>95 vægtprocent fibermateriale, af den samlede</w:t>
            </w:r>
            <w:r w:rsidRPr="009E665C">
              <w:rPr>
                <w:spacing w:val="-8"/>
                <w:sz w:val="24"/>
                <w:lang w:val="da-DK"/>
              </w:rPr>
              <w:t xml:space="preserve"> </w:t>
            </w:r>
            <w:r w:rsidRPr="009E665C">
              <w:rPr>
                <w:sz w:val="24"/>
                <w:lang w:val="da-DK"/>
              </w:rPr>
              <w:t>vægt,</w:t>
            </w:r>
            <w:r w:rsidRPr="009E665C">
              <w:rPr>
                <w:spacing w:val="-8"/>
                <w:sz w:val="24"/>
                <w:lang w:val="da-DK"/>
              </w:rPr>
              <w:t xml:space="preserve"> </w:t>
            </w:r>
            <w:r w:rsidRPr="009E665C">
              <w:rPr>
                <w:sz w:val="24"/>
                <w:lang w:val="da-DK"/>
              </w:rPr>
              <w:t>hvor</w:t>
            </w:r>
            <w:r w:rsidRPr="009E665C">
              <w:rPr>
                <w:spacing w:val="-8"/>
                <w:sz w:val="24"/>
                <w:lang w:val="da-DK"/>
              </w:rPr>
              <w:t xml:space="preserve"> </w:t>
            </w:r>
            <w:r w:rsidRPr="009E665C">
              <w:rPr>
                <w:sz w:val="24"/>
                <w:lang w:val="da-DK"/>
              </w:rPr>
              <w:t>tape</w:t>
            </w:r>
            <w:r w:rsidRPr="009E665C">
              <w:rPr>
                <w:spacing w:val="-8"/>
                <w:sz w:val="24"/>
                <w:lang w:val="da-DK"/>
              </w:rPr>
              <w:t xml:space="preserve"> </w:t>
            </w:r>
            <w:r w:rsidRPr="009E665C">
              <w:rPr>
                <w:sz w:val="24"/>
                <w:lang w:val="da-DK"/>
              </w:rPr>
              <w:t>ikke</w:t>
            </w:r>
            <w:r w:rsidRPr="009E665C">
              <w:rPr>
                <w:spacing w:val="-8"/>
                <w:sz w:val="24"/>
                <w:lang w:val="da-DK"/>
              </w:rPr>
              <w:t xml:space="preserve"> </w:t>
            </w:r>
            <w:r w:rsidRPr="009E665C">
              <w:rPr>
                <w:sz w:val="24"/>
                <w:lang w:val="da-DK"/>
              </w:rPr>
              <w:t xml:space="preserve">tæller </w:t>
            </w:r>
            <w:r w:rsidRPr="009E665C">
              <w:rPr>
                <w:spacing w:val="-4"/>
                <w:sz w:val="24"/>
                <w:lang w:val="da-DK"/>
              </w:rPr>
              <w:t>med</w:t>
            </w:r>
          </w:p>
          <w:p w14:paraId="6D5E4164" w14:textId="77777777" w:rsidR="00635043" w:rsidRPr="009E665C" w:rsidRDefault="00635043">
            <w:pPr>
              <w:pStyle w:val="TableParagraph"/>
              <w:spacing w:before="195"/>
              <w:rPr>
                <w:b/>
                <w:sz w:val="24"/>
                <w:lang w:val="da-DK"/>
              </w:rPr>
            </w:pPr>
          </w:p>
          <w:p w14:paraId="53FF806E" w14:textId="77777777" w:rsidR="00635043" w:rsidRDefault="00644EC4">
            <w:pPr>
              <w:pStyle w:val="TableParagraph"/>
              <w:spacing w:before="1"/>
              <w:ind w:left="10"/>
              <w:rPr>
                <w:sz w:val="24"/>
              </w:rPr>
            </w:pPr>
            <w:r>
              <w:rPr>
                <w:spacing w:val="-5"/>
                <w:sz w:val="24"/>
              </w:rPr>
              <w:t>og</w:t>
            </w:r>
          </w:p>
          <w:p w14:paraId="0BEED368" w14:textId="77777777" w:rsidR="00635043" w:rsidRDefault="00635043">
            <w:pPr>
              <w:pStyle w:val="TableParagraph"/>
              <w:spacing w:before="216"/>
              <w:rPr>
                <w:b/>
                <w:sz w:val="24"/>
              </w:rPr>
            </w:pPr>
          </w:p>
          <w:p w14:paraId="6430EF48" w14:textId="77777777" w:rsidR="00635043" w:rsidRDefault="00644EC4">
            <w:pPr>
              <w:pStyle w:val="TableParagraph"/>
              <w:numPr>
                <w:ilvl w:val="0"/>
                <w:numId w:val="18"/>
              </w:numPr>
              <w:tabs>
                <w:tab w:val="left" w:pos="310"/>
              </w:tabs>
              <w:spacing w:line="249" w:lineRule="auto"/>
              <w:ind w:right="115"/>
              <w:rPr>
                <w:sz w:val="24"/>
              </w:rPr>
            </w:pPr>
            <w:r w:rsidRPr="009E665C">
              <w:rPr>
                <w:sz w:val="24"/>
                <w:lang w:val="da-DK"/>
              </w:rPr>
              <w:t>Ikke forsætligt tilsat PFAS eller mineralske olier i form af enten mineralske</w:t>
            </w:r>
            <w:r w:rsidRPr="009E665C">
              <w:rPr>
                <w:spacing w:val="-8"/>
                <w:sz w:val="24"/>
                <w:lang w:val="da-DK"/>
              </w:rPr>
              <w:t xml:space="preserve"> </w:t>
            </w:r>
            <w:r w:rsidRPr="009E665C">
              <w:rPr>
                <w:sz w:val="24"/>
                <w:lang w:val="da-DK"/>
              </w:rPr>
              <w:t>olier</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mættede</w:t>
            </w:r>
            <w:r w:rsidRPr="009E665C">
              <w:rPr>
                <w:spacing w:val="-8"/>
                <w:sz w:val="24"/>
                <w:lang w:val="da-DK"/>
              </w:rPr>
              <w:t xml:space="preserve"> </w:t>
            </w:r>
            <w:r w:rsidRPr="009E665C">
              <w:rPr>
                <w:sz w:val="24"/>
                <w:lang w:val="da-DK"/>
              </w:rPr>
              <w:t>kul- brinter (MOSH) eller mineralske olier med aromatiske kulbrinter (MOAH).</w:t>
            </w:r>
            <w:r w:rsidRPr="009E665C">
              <w:rPr>
                <w:spacing w:val="-10"/>
                <w:sz w:val="24"/>
                <w:lang w:val="da-DK"/>
              </w:rPr>
              <w:t xml:space="preserve"> </w:t>
            </w:r>
            <w:r>
              <w:rPr>
                <w:sz w:val="24"/>
              </w:rPr>
              <w:t>Kravet</w:t>
            </w:r>
            <w:r>
              <w:rPr>
                <w:spacing w:val="-10"/>
                <w:sz w:val="24"/>
              </w:rPr>
              <w:t xml:space="preserve"> </w:t>
            </w:r>
            <w:r>
              <w:rPr>
                <w:sz w:val="24"/>
              </w:rPr>
              <w:t>omfatter</w:t>
            </w:r>
            <w:r>
              <w:rPr>
                <w:spacing w:val="-10"/>
                <w:sz w:val="24"/>
              </w:rPr>
              <w:t xml:space="preserve"> </w:t>
            </w:r>
            <w:r>
              <w:rPr>
                <w:sz w:val="24"/>
              </w:rPr>
              <w:t>ikke</w:t>
            </w:r>
            <w:r>
              <w:rPr>
                <w:spacing w:val="-10"/>
                <w:sz w:val="24"/>
              </w:rPr>
              <w:t xml:space="preserve"> </w:t>
            </w:r>
            <w:r>
              <w:rPr>
                <w:sz w:val="24"/>
              </w:rPr>
              <w:t xml:space="preserve">til- sætning ved brug af genanvendt </w:t>
            </w:r>
            <w:r>
              <w:rPr>
                <w:spacing w:val="-2"/>
                <w:sz w:val="24"/>
              </w:rPr>
              <w:t>indhold</w:t>
            </w:r>
          </w:p>
          <w:p w14:paraId="44588754" w14:textId="77777777" w:rsidR="00635043" w:rsidRDefault="00635043">
            <w:pPr>
              <w:pStyle w:val="TableParagraph"/>
              <w:spacing w:before="211"/>
              <w:rPr>
                <w:b/>
                <w:sz w:val="24"/>
              </w:rPr>
            </w:pPr>
          </w:p>
          <w:p w14:paraId="134C8A1E" w14:textId="77777777" w:rsidR="00635043" w:rsidRDefault="00644EC4">
            <w:pPr>
              <w:pStyle w:val="TableParagraph"/>
              <w:spacing w:before="1"/>
              <w:ind w:left="10"/>
              <w:rPr>
                <w:sz w:val="24"/>
              </w:rPr>
            </w:pPr>
            <w:r>
              <w:rPr>
                <w:spacing w:val="-5"/>
                <w:sz w:val="24"/>
              </w:rPr>
              <w:t>og</w:t>
            </w:r>
          </w:p>
          <w:p w14:paraId="7A5B6A40" w14:textId="77777777" w:rsidR="00635043" w:rsidRDefault="00635043">
            <w:pPr>
              <w:pStyle w:val="TableParagraph"/>
              <w:spacing w:before="201"/>
              <w:rPr>
                <w:b/>
                <w:sz w:val="24"/>
              </w:rPr>
            </w:pPr>
          </w:p>
          <w:p w14:paraId="200812C9" w14:textId="77777777" w:rsidR="00635043" w:rsidRPr="009E665C" w:rsidRDefault="00644EC4">
            <w:pPr>
              <w:pStyle w:val="TableParagraph"/>
              <w:numPr>
                <w:ilvl w:val="0"/>
                <w:numId w:val="18"/>
              </w:numPr>
              <w:tabs>
                <w:tab w:val="left" w:pos="310"/>
              </w:tabs>
              <w:spacing w:before="1" w:line="290" w:lineRule="atLeast"/>
              <w:ind w:right="-15"/>
              <w:rPr>
                <w:sz w:val="24"/>
                <w:lang w:val="da-DK"/>
              </w:rPr>
            </w:pPr>
            <w:r w:rsidRPr="009E665C">
              <w:rPr>
                <w:sz w:val="24"/>
                <w:lang w:val="da-DK"/>
              </w:rPr>
              <w:t>Ikke</w:t>
            </w:r>
            <w:r w:rsidRPr="009E665C">
              <w:rPr>
                <w:spacing w:val="-10"/>
                <w:sz w:val="24"/>
                <w:lang w:val="da-DK"/>
              </w:rPr>
              <w:t xml:space="preserve"> </w:t>
            </w:r>
            <w:r w:rsidRPr="009E665C">
              <w:rPr>
                <w:sz w:val="24"/>
                <w:lang w:val="da-DK"/>
              </w:rPr>
              <w:t>forsætligt</w:t>
            </w:r>
            <w:r w:rsidRPr="009E665C">
              <w:rPr>
                <w:spacing w:val="-10"/>
                <w:sz w:val="24"/>
                <w:lang w:val="da-DK"/>
              </w:rPr>
              <w:t xml:space="preserve"> </w:t>
            </w:r>
            <w:r w:rsidRPr="009E665C">
              <w:rPr>
                <w:sz w:val="24"/>
                <w:lang w:val="da-DK"/>
              </w:rPr>
              <w:t>tilsat</w:t>
            </w:r>
            <w:r w:rsidRPr="009E665C">
              <w:rPr>
                <w:spacing w:val="-10"/>
                <w:sz w:val="24"/>
                <w:lang w:val="da-DK"/>
              </w:rPr>
              <w:t xml:space="preserve"> </w:t>
            </w:r>
            <w:r w:rsidRPr="009E665C">
              <w:rPr>
                <w:sz w:val="24"/>
                <w:lang w:val="da-DK"/>
              </w:rPr>
              <w:t>tilsætningsstof- fer der gør pappet svær opløselig</w:t>
            </w:r>
          </w:p>
        </w:tc>
        <w:tc>
          <w:tcPr>
            <w:tcW w:w="3700" w:type="dxa"/>
            <w:shd w:val="clear" w:color="auto" w:fill="F99879"/>
          </w:tcPr>
          <w:p w14:paraId="70C57478" w14:textId="77777777" w:rsidR="00635043" w:rsidRPr="009E665C" w:rsidRDefault="00644EC4">
            <w:pPr>
              <w:pStyle w:val="TableParagraph"/>
              <w:numPr>
                <w:ilvl w:val="0"/>
                <w:numId w:val="17"/>
              </w:numPr>
              <w:tabs>
                <w:tab w:val="left" w:pos="310"/>
              </w:tabs>
              <w:spacing w:line="249" w:lineRule="auto"/>
              <w:ind w:right="2"/>
              <w:rPr>
                <w:sz w:val="24"/>
                <w:lang w:val="da-DK"/>
              </w:rPr>
            </w:pPr>
            <w:r w:rsidRPr="009E665C">
              <w:rPr>
                <w:sz w:val="24"/>
                <w:lang w:val="da-DK"/>
              </w:rPr>
              <w:t>Består af mindre end 95 vægtpro- cent</w:t>
            </w:r>
            <w:r w:rsidRPr="009E665C">
              <w:rPr>
                <w:spacing w:val="-10"/>
                <w:sz w:val="24"/>
                <w:lang w:val="da-DK"/>
              </w:rPr>
              <w:t xml:space="preserve"> </w:t>
            </w:r>
            <w:r w:rsidRPr="009E665C">
              <w:rPr>
                <w:sz w:val="24"/>
                <w:lang w:val="da-DK"/>
              </w:rPr>
              <w:t>fibermateriale,</w:t>
            </w:r>
            <w:r w:rsidRPr="009E665C">
              <w:rPr>
                <w:spacing w:val="-10"/>
                <w:sz w:val="24"/>
                <w:lang w:val="da-DK"/>
              </w:rPr>
              <w:t xml:space="preserve"> </w:t>
            </w:r>
            <w:r w:rsidRPr="009E665C">
              <w:rPr>
                <w:sz w:val="24"/>
                <w:lang w:val="da-DK"/>
              </w:rPr>
              <w:t>af</w:t>
            </w:r>
            <w:r w:rsidRPr="009E665C">
              <w:rPr>
                <w:spacing w:val="-10"/>
                <w:sz w:val="24"/>
                <w:lang w:val="da-DK"/>
              </w:rPr>
              <w:t xml:space="preserve"> </w:t>
            </w:r>
            <w:r w:rsidRPr="009E665C">
              <w:rPr>
                <w:sz w:val="24"/>
                <w:lang w:val="da-DK"/>
              </w:rPr>
              <w:t>den</w:t>
            </w:r>
            <w:r w:rsidRPr="009E665C">
              <w:rPr>
                <w:spacing w:val="-10"/>
                <w:sz w:val="24"/>
                <w:lang w:val="da-DK"/>
              </w:rPr>
              <w:t xml:space="preserve"> </w:t>
            </w:r>
            <w:r w:rsidRPr="009E665C">
              <w:rPr>
                <w:sz w:val="24"/>
                <w:lang w:val="da-DK"/>
              </w:rPr>
              <w:t>samlede vægt, hvor tape ikke tæller med</w:t>
            </w:r>
          </w:p>
          <w:p w14:paraId="62121C6C" w14:textId="77777777" w:rsidR="00635043" w:rsidRPr="009E665C" w:rsidRDefault="00635043">
            <w:pPr>
              <w:pStyle w:val="TableParagraph"/>
              <w:spacing w:before="195"/>
              <w:rPr>
                <w:b/>
                <w:sz w:val="24"/>
                <w:lang w:val="da-DK"/>
              </w:rPr>
            </w:pPr>
          </w:p>
          <w:p w14:paraId="6BD94CC0" w14:textId="77777777" w:rsidR="00635043" w:rsidRDefault="00644EC4">
            <w:pPr>
              <w:pStyle w:val="TableParagraph"/>
              <w:ind w:left="10"/>
              <w:rPr>
                <w:sz w:val="24"/>
              </w:rPr>
            </w:pPr>
            <w:r>
              <w:rPr>
                <w:spacing w:val="-2"/>
                <w:sz w:val="24"/>
              </w:rPr>
              <w:t>eller</w:t>
            </w:r>
          </w:p>
          <w:p w14:paraId="0A6242B6" w14:textId="77777777" w:rsidR="00635043" w:rsidRDefault="00635043">
            <w:pPr>
              <w:pStyle w:val="TableParagraph"/>
              <w:spacing w:before="216"/>
              <w:rPr>
                <w:b/>
                <w:sz w:val="24"/>
              </w:rPr>
            </w:pPr>
          </w:p>
          <w:p w14:paraId="76A5F563" w14:textId="77777777" w:rsidR="00635043" w:rsidRDefault="00644EC4">
            <w:pPr>
              <w:pStyle w:val="TableParagraph"/>
              <w:numPr>
                <w:ilvl w:val="0"/>
                <w:numId w:val="17"/>
              </w:numPr>
              <w:tabs>
                <w:tab w:val="left" w:pos="310"/>
              </w:tabs>
              <w:spacing w:line="249" w:lineRule="auto"/>
              <w:ind w:right="15"/>
              <w:rPr>
                <w:sz w:val="24"/>
              </w:rPr>
            </w:pPr>
            <w:r w:rsidRPr="009E665C">
              <w:rPr>
                <w:sz w:val="24"/>
                <w:lang w:val="da-DK"/>
              </w:rPr>
              <w:t>Forsætligt tilsat PFAS eller mine- ralske olier i form af enten mi- neralske olier med mættede kul- brinter (MOSH) eller mineralske olier med aromatiske kulbrinter (MOAH).</w:t>
            </w:r>
            <w:r w:rsidRPr="009E665C">
              <w:rPr>
                <w:spacing w:val="-10"/>
                <w:sz w:val="24"/>
                <w:lang w:val="da-DK"/>
              </w:rPr>
              <w:t xml:space="preserve"> </w:t>
            </w:r>
            <w:r>
              <w:rPr>
                <w:sz w:val="24"/>
              </w:rPr>
              <w:t>Kravet</w:t>
            </w:r>
            <w:r>
              <w:rPr>
                <w:spacing w:val="-10"/>
                <w:sz w:val="24"/>
              </w:rPr>
              <w:t xml:space="preserve"> </w:t>
            </w:r>
            <w:r>
              <w:rPr>
                <w:sz w:val="24"/>
              </w:rPr>
              <w:t>omfatter</w:t>
            </w:r>
            <w:r>
              <w:rPr>
                <w:spacing w:val="-10"/>
                <w:sz w:val="24"/>
              </w:rPr>
              <w:t xml:space="preserve"> </w:t>
            </w:r>
            <w:r>
              <w:rPr>
                <w:sz w:val="24"/>
              </w:rPr>
              <w:t>ikke</w:t>
            </w:r>
            <w:r>
              <w:rPr>
                <w:spacing w:val="-10"/>
                <w:sz w:val="24"/>
              </w:rPr>
              <w:t xml:space="preserve"> </w:t>
            </w:r>
            <w:r>
              <w:rPr>
                <w:sz w:val="24"/>
              </w:rPr>
              <w:t xml:space="preserve">til- sætning ved brug af genanvendt </w:t>
            </w:r>
            <w:r>
              <w:rPr>
                <w:spacing w:val="-2"/>
                <w:sz w:val="24"/>
              </w:rPr>
              <w:t>indhold</w:t>
            </w:r>
          </w:p>
          <w:p w14:paraId="57C3DCC9" w14:textId="77777777" w:rsidR="00635043" w:rsidRDefault="00644EC4">
            <w:pPr>
              <w:pStyle w:val="TableParagraph"/>
              <w:spacing w:before="248"/>
              <w:ind w:left="10"/>
              <w:rPr>
                <w:sz w:val="24"/>
              </w:rPr>
            </w:pPr>
            <w:r>
              <w:rPr>
                <w:spacing w:val="-2"/>
                <w:sz w:val="24"/>
              </w:rPr>
              <w:t>eller</w:t>
            </w:r>
          </w:p>
          <w:p w14:paraId="0FF9F4BF" w14:textId="77777777" w:rsidR="00635043" w:rsidRDefault="00635043">
            <w:pPr>
              <w:pStyle w:val="TableParagraph"/>
              <w:spacing w:before="215"/>
              <w:rPr>
                <w:b/>
                <w:sz w:val="24"/>
              </w:rPr>
            </w:pPr>
          </w:p>
          <w:p w14:paraId="032F022E" w14:textId="77777777" w:rsidR="00635043" w:rsidRPr="009E665C" w:rsidRDefault="00644EC4">
            <w:pPr>
              <w:pStyle w:val="TableParagraph"/>
              <w:numPr>
                <w:ilvl w:val="0"/>
                <w:numId w:val="17"/>
              </w:numPr>
              <w:tabs>
                <w:tab w:val="left" w:pos="310"/>
              </w:tabs>
              <w:spacing w:before="1" w:line="249" w:lineRule="auto"/>
              <w:ind w:right="144"/>
              <w:rPr>
                <w:sz w:val="24"/>
                <w:lang w:val="da-DK"/>
              </w:rPr>
            </w:pPr>
            <w:r w:rsidRPr="009E665C">
              <w:rPr>
                <w:sz w:val="24"/>
                <w:lang w:val="da-DK"/>
              </w:rPr>
              <w:t>Forsætligt</w:t>
            </w:r>
            <w:r w:rsidRPr="009E665C">
              <w:rPr>
                <w:spacing w:val="-15"/>
                <w:sz w:val="24"/>
                <w:lang w:val="da-DK"/>
              </w:rPr>
              <w:t xml:space="preserve"> </w:t>
            </w:r>
            <w:r w:rsidRPr="009E665C">
              <w:rPr>
                <w:sz w:val="24"/>
                <w:lang w:val="da-DK"/>
              </w:rPr>
              <w:t>tilsat</w:t>
            </w:r>
            <w:r w:rsidRPr="009E665C">
              <w:rPr>
                <w:spacing w:val="-15"/>
                <w:sz w:val="24"/>
                <w:lang w:val="da-DK"/>
              </w:rPr>
              <w:t xml:space="preserve"> </w:t>
            </w:r>
            <w:r w:rsidRPr="009E665C">
              <w:rPr>
                <w:sz w:val="24"/>
                <w:lang w:val="da-DK"/>
              </w:rPr>
              <w:t>tilsætningsstoffer der gør pappet svær opløselig</w:t>
            </w:r>
          </w:p>
        </w:tc>
      </w:tr>
      <w:tr w:rsidR="00635043" w:rsidRPr="00EA5542" w14:paraId="56214529" w14:textId="77777777">
        <w:trPr>
          <w:trHeight w:val="575"/>
        </w:trPr>
        <w:tc>
          <w:tcPr>
            <w:tcW w:w="2140" w:type="dxa"/>
          </w:tcPr>
          <w:p w14:paraId="0D60FEE4" w14:textId="77777777" w:rsidR="00635043" w:rsidRDefault="00644EC4">
            <w:pPr>
              <w:pStyle w:val="TableParagraph"/>
              <w:spacing w:line="264" w:lineRule="exact"/>
              <w:ind w:left="10"/>
              <w:rPr>
                <w:b/>
                <w:sz w:val="24"/>
              </w:rPr>
            </w:pPr>
            <w:r>
              <w:rPr>
                <w:b/>
                <w:spacing w:val="-2"/>
                <w:sz w:val="24"/>
              </w:rPr>
              <w:t>Overfladebehand­</w:t>
            </w:r>
          </w:p>
          <w:p w14:paraId="5D1F1B89" w14:textId="77777777" w:rsidR="00635043" w:rsidRDefault="00644EC4">
            <w:pPr>
              <w:pStyle w:val="TableParagraph"/>
              <w:spacing w:before="12"/>
              <w:ind w:left="10"/>
              <w:rPr>
                <w:b/>
                <w:sz w:val="24"/>
              </w:rPr>
            </w:pPr>
            <w:r>
              <w:rPr>
                <w:b/>
                <w:spacing w:val="-4"/>
                <w:sz w:val="24"/>
              </w:rPr>
              <w:t>ling</w:t>
            </w:r>
          </w:p>
        </w:tc>
        <w:tc>
          <w:tcPr>
            <w:tcW w:w="3800" w:type="dxa"/>
            <w:shd w:val="clear" w:color="auto" w:fill="92D050"/>
          </w:tcPr>
          <w:p w14:paraId="0D704524"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30"/>
                <w:sz w:val="24"/>
                <w:lang w:val="da-DK"/>
              </w:rPr>
              <w:t xml:space="preserve">  </w:t>
            </w:r>
            <w:r w:rsidRPr="009E665C">
              <w:rPr>
                <w:sz w:val="24"/>
                <w:lang w:val="da-DK"/>
              </w:rPr>
              <w:t xml:space="preserve">Ikke overfladebehandlet med </w:t>
            </w:r>
            <w:r w:rsidRPr="009E665C">
              <w:rPr>
                <w:spacing w:val="-4"/>
                <w:sz w:val="24"/>
                <w:lang w:val="da-DK"/>
              </w:rPr>
              <w:t>voks</w:t>
            </w:r>
          </w:p>
          <w:p w14:paraId="27193EE9" w14:textId="77777777" w:rsidR="00635043" w:rsidRPr="009E665C" w:rsidRDefault="00644EC4">
            <w:pPr>
              <w:pStyle w:val="TableParagraph"/>
              <w:spacing w:before="12"/>
              <w:ind w:left="310"/>
              <w:rPr>
                <w:sz w:val="24"/>
                <w:lang w:val="da-DK"/>
              </w:rPr>
            </w:pPr>
            <w:r w:rsidRPr="009E665C">
              <w:rPr>
                <w:sz w:val="24"/>
                <w:lang w:val="da-DK"/>
              </w:rPr>
              <w:t xml:space="preserve">eller </w:t>
            </w:r>
            <w:r w:rsidRPr="009E665C">
              <w:rPr>
                <w:spacing w:val="-2"/>
                <w:sz w:val="24"/>
                <w:lang w:val="da-DK"/>
              </w:rPr>
              <w:t>paraffin</w:t>
            </w:r>
          </w:p>
        </w:tc>
        <w:tc>
          <w:tcPr>
            <w:tcW w:w="3700" w:type="dxa"/>
            <w:shd w:val="clear" w:color="auto" w:fill="F99879"/>
          </w:tcPr>
          <w:p w14:paraId="0E8F3967"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29"/>
                <w:sz w:val="24"/>
                <w:lang w:val="da-DK"/>
              </w:rPr>
              <w:t xml:space="preserve">  </w:t>
            </w:r>
            <w:r w:rsidRPr="009E665C">
              <w:rPr>
                <w:sz w:val="24"/>
                <w:lang w:val="da-DK"/>
              </w:rPr>
              <w:t>Overfladebehandlet med</w:t>
            </w:r>
            <w:r w:rsidRPr="009E665C">
              <w:rPr>
                <w:spacing w:val="-1"/>
                <w:sz w:val="24"/>
                <w:lang w:val="da-DK"/>
              </w:rPr>
              <w:t xml:space="preserve"> </w:t>
            </w:r>
            <w:r w:rsidRPr="009E665C">
              <w:rPr>
                <w:sz w:val="24"/>
                <w:lang w:val="da-DK"/>
              </w:rPr>
              <w:t>voks</w:t>
            </w:r>
            <w:r w:rsidRPr="009E665C">
              <w:rPr>
                <w:spacing w:val="-1"/>
                <w:sz w:val="24"/>
                <w:lang w:val="da-DK"/>
              </w:rPr>
              <w:t xml:space="preserve"> </w:t>
            </w:r>
            <w:r w:rsidRPr="009E665C">
              <w:rPr>
                <w:spacing w:val="-2"/>
                <w:sz w:val="24"/>
                <w:lang w:val="da-DK"/>
              </w:rPr>
              <w:t>eller</w:t>
            </w:r>
          </w:p>
          <w:p w14:paraId="2799E635" w14:textId="77777777" w:rsidR="00635043" w:rsidRPr="009E665C" w:rsidRDefault="00644EC4">
            <w:pPr>
              <w:pStyle w:val="TableParagraph"/>
              <w:spacing w:before="12"/>
              <w:ind w:left="310"/>
              <w:rPr>
                <w:sz w:val="24"/>
                <w:lang w:val="da-DK"/>
              </w:rPr>
            </w:pPr>
            <w:r w:rsidRPr="009E665C">
              <w:rPr>
                <w:spacing w:val="-2"/>
                <w:sz w:val="24"/>
                <w:lang w:val="da-DK"/>
              </w:rPr>
              <w:t>paraffin</w:t>
            </w:r>
          </w:p>
        </w:tc>
      </w:tr>
    </w:tbl>
    <w:p w14:paraId="556721CA" w14:textId="77777777" w:rsidR="00635043" w:rsidRPr="009E665C" w:rsidRDefault="00635043">
      <w:pPr>
        <w:pStyle w:val="Brdtekst"/>
        <w:spacing w:before="0"/>
        <w:ind w:left="0"/>
        <w:jc w:val="left"/>
        <w:rPr>
          <w:b/>
          <w:lang w:val="da-DK"/>
        </w:rPr>
      </w:pPr>
    </w:p>
    <w:p w14:paraId="708831CC" w14:textId="77777777" w:rsidR="00635043" w:rsidRPr="009E665C" w:rsidRDefault="00635043">
      <w:pPr>
        <w:pStyle w:val="Brdtekst"/>
        <w:spacing w:before="0"/>
        <w:ind w:left="0"/>
        <w:jc w:val="left"/>
        <w:rPr>
          <w:b/>
          <w:lang w:val="da-DK"/>
        </w:rPr>
      </w:pPr>
    </w:p>
    <w:p w14:paraId="33EB6322" w14:textId="77777777" w:rsidR="00635043" w:rsidRPr="009E665C" w:rsidRDefault="00635043">
      <w:pPr>
        <w:pStyle w:val="Brdtekst"/>
        <w:spacing w:before="0"/>
        <w:ind w:left="0"/>
        <w:jc w:val="left"/>
        <w:rPr>
          <w:b/>
          <w:lang w:val="da-DK"/>
        </w:rPr>
      </w:pPr>
    </w:p>
    <w:p w14:paraId="6846EB49" w14:textId="77777777" w:rsidR="00635043" w:rsidRPr="009E665C" w:rsidRDefault="00635043">
      <w:pPr>
        <w:pStyle w:val="Brdtekst"/>
        <w:spacing w:before="108"/>
        <w:ind w:left="0"/>
        <w:jc w:val="left"/>
        <w:rPr>
          <w:b/>
          <w:lang w:val="da-DK"/>
        </w:rPr>
      </w:pPr>
    </w:p>
    <w:p w14:paraId="03BD4ADB" w14:textId="77777777" w:rsidR="00635043" w:rsidRDefault="00644EC4">
      <w:pPr>
        <w:pStyle w:val="Listeafsnit"/>
        <w:numPr>
          <w:ilvl w:val="1"/>
          <w:numId w:val="73"/>
        </w:numPr>
        <w:tabs>
          <w:tab w:val="left" w:pos="2909"/>
        </w:tabs>
        <w:spacing w:before="1"/>
        <w:ind w:left="2909"/>
        <w:jc w:val="left"/>
        <w:rPr>
          <w:i/>
          <w:sz w:val="24"/>
        </w:rPr>
      </w:pPr>
      <w:r>
        <w:rPr>
          <w:i/>
          <w:sz w:val="24"/>
        </w:rPr>
        <w:t>Designkriterier</w:t>
      </w:r>
      <w:r>
        <w:rPr>
          <w:i/>
          <w:spacing w:val="-7"/>
          <w:sz w:val="24"/>
        </w:rPr>
        <w:t xml:space="preserve"> </w:t>
      </w:r>
      <w:r>
        <w:rPr>
          <w:i/>
          <w:sz w:val="24"/>
        </w:rPr>
        <w:t>for</w:t>
      </w:r>
      <w:r>
        <w:rPr>
          <w:i/>
          <w:spacing w:val="-6"/>
          <w:sz w:val="24"/>
        </w:rPr>
        <w:t xml:space="preserve"> </w:t>
      </w:r>
      <w:r>
        <w:rPr>
          <w:i/>
          <w:sz w:val="24"/>
        </w:rPr>
        <w:t>materialeunderkategorien</w:t>
      </w:r>
      <w:r>
        <w:rPr>
          <w:i/>
          <w:spacing w:val="-5"/>
          <w:sz w:val="24"/>
        </w:rPr>
        <w:t xml:space="preserve"> </w:t>
      </w:r>
      <w:r>
        <w:rPr>
          <w:i/>
          <w:spacing w:val="-2"/>
          <w:sz w:val="24"/>
        </w:rPr>
        <w:t>papir</w:t>
      </w:r>
    </w:p>
    <w:p w14:paraId="0FED664A" w14:textId="77777777" w:rsidR="00635043" w:rsidRPr="009E665C" w:rsidRDefault="00644EC4">
      <w:pPr>
        <w:pStyle w:val="Brdtekst"/>
        <w:spacing w:before="192" w:line="249" w:lineRule="auto"/>
        <w:ind w:right="107"/>
        <w:rPr>
          <w:lang w:val="da-DK"/>
        </w:rPr>
      </w:pPr>
      <w:r w:rsidRPr="009E665C">
        <w:rPr>
          <w:lang w:val="da-DK"/>
        </w:rPr>
        <w:t xml:space="preserve">Materialeunderkategorien omfatter fiberbaseret emballage som er fleksibelt, fx papirsposer, sandwich-pa- pir, muffin form og lignede som er fremstillet i en papirproduktionsproces. Papir ses også anvendt i forbindelse med f.eks. ikke fleksibel emballage. Papir har typisk en vægt mellem 17 gram/m2 til 180 </w:t>
      </w:r>
      <w:r w:rsidRPr="009E665C">
        <w:rPr>
          <w:spacing w:val="-2"/>
          <w:lang w:val="da-DK"/>
        </w:rPr>
        <w:t>gram/m2.</w:t>
      </w:r>
    </w:p>
    <w:p w14:paraId="2179D73D" w14:textId="77777777" w:rsidR="00635043" w:rsidRPr="009E665C" w:rsidRDefault="00635043">
      <w:pPr>
        <w:spacing w:line="249" w:lineRule="auto"/>
        <w:rPr>
          <w:lang w:val="da-DK"/>
        </w:rPr>
        <w:sectPr w:rsidR="00635043" w:rsidRPr="009E665C">
          <w:pgSz w:w="11910" w:h="16840"/>
          <w:pgMar w:top="1660" w:right="740" w:bottom="840" w:left="740" w:header="0" w:footer="652" w:gutter="0"/>
          <w:cols w:space="708"/>
        </w:sectPr>
      </w:pPr>
    </w:p>
    <w:p w14:paraId="5A42F508" w14:textId="77777777" w:rsidR="00635043" w:rsidRDefault="00644EC4">
      <w:pPr>
        <w:pStyle w:val="Overskrift2"/>
        <w:spacing w:before="67"/>
      </w:pPr>
      <w:r>
        <w:lastRenderedPageBreak/>
        <w:t>Hovedkomponent</w:t>
      </w:r>
      <w:r>
        <w:rPr>
          <w:spacing w:val="-4"/>
        </w:rPr>
        <w:t xml:space="preserve"> </w:t>
      </w:r>
      <w:r>
        <w:t>og</w:t>
      </w:r>
      <w:r>
        <w:rPr>
          <w:spacing w:val="-3"/>
        </w:rPr>
        <w:t xml:space="preserve"> </w:t>
      </w:r>
      <w:r>
        <w:t>integreret</w:t>
      </w:r>
      <w:r>
        <w:rPr>
          <w:spacing w:val="-3"/>
        </w:rPr>
        <w:t xml:space="preserve"> </w:t>
      </w:r>
      <w:r>
        <w:rPr>
          <w:spacing w:val="-2"/>
        </w:rPr>
        <w:t>komponent</w:t>
      </w:r>
    </w:p>
    <w:p w14:paraId="55BF24BF" w14:textId="77777777" w:rsidR="00635043" w:rsidRDefault="00635043">
      <w:pPr>
        <w:pStyle w:val="Brdtekst"/>
        <w:spacing w:before="68"/>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3780"/>
        <w:gridCol w:w="3700"/>
      </w:tblGrid>
      <w:tr w:rsidR="00635043" w14:paraId="7218A6FC" w14:textId="77777777">
        <w:trPr>
          <w:trHeight w:val="288"/>
        </w:trPr>
        <w:tc>
          <w:tcPr>
            <w:tcW w:w="2160" w:type="dxa"/>
          </w:tcPr>
          <w:p w14:paraId="20F1A25C" w14:textId="77777777" w:rsidR="00635043" w:rsidRDefault="00635043">
            <w:pPr>
              <w:pStyle w:val="TableParagraph"/>
              <w:rPr>
                <w:sz w:val="20"/>
              </w:rPr>
            </w:pPr>
          </w:p>
        </w:tc>
        <w:tc>
          <w:tcPr>
            <w:tcW w:w="3780" w:type="dxa"/>
            <w:shd w:val="clear" w:color="auto" w:fill="92D050"/>
          </w:tcPr>
          <w:p w14:paraId="70EE5745"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00" w:type="dxa"/>
            <w:shd w:val="clear" w:color="auto" w:fill="F99879"/>
          </w:tcPr>
          <w:p w14:paraId="0296E695"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75A645E4" w14:textId="77777777">
        <w:trPr>
          <w:trHeight w:val="6576"/>
        </w:trPr>
        <w:tc>
          <w:tcPr>
            <w:tcW w:w="2160" w:type="dxa"/>
          </w:tcPr>
          <w:p w14:paraId="36CB0EFB" w14:textId="77777777" w:rsidR="00635043" w:rsidRDefault="00644EC4">
            <w:pPr>
              <w:pStyle w:val="TableParagraph"/>
              <w:spacing w:line="264" w:lineRule="exact"/>
              <w:ind w:left="10"/>
              <w:rPr>
                <w:sz w:val="24"/>
              </w:rPr>
            </w:pPr>
            <w:r>
              <w:rPr>
                <w:spacing w:val="-2"/>
                <w:sz w:val="24"/>
              </w:rPr>
              <w:t>Materiale</w:t>
            </w:r>
          </w:p>
        </w:tc>
        <w:tc>
          <w:tcPr>
            <w:tcW w:w="3780" w:type="dxa"/>
            <w:shd w:val="clear" w:color="auto" w:fill="92D050"/>
          </w:tcPr>
          <w:p w14:paraId="270A8049" w14:textId="77777777" w:rsidR="00635043" w:rsidRPr="009E665C" w:rsidRDefault="00644EC4">
            <w:pPr>
              <w:pStyle w:val="TableParagraph"/>
              <w:numPr>
                <w:ilvl w:val="0"/>
                <w:numId w:val="16"/>
              </w:numPr>
              <w:tabs>
                <w:tab w:val="left" w:pos="310"/>
              </w:tabs>
              <w:spacing w:line="249" w:lineRule="auto"/>
              <w:ind w:right="34"/>
              <w:rPr>
                <w:sz w:val="24"/>
                <w:lang w:val="da-DK"/>
              </w:rPr>
            </w:pPr>
            <w:r w:rsidRPr="009E665C">
              <w:rPr>
                <w:sz w:val="24"/>
                <w:lang w:val="da-DK"/>
              </w:rPr>
              <w:t>Består</w:t>
            </w:r>
            <w:r w:rsidRPr="009E665C">
              <w:rPr>
                <w:spacing w:val="-1"/>
                <w:sz w:val="24"/>
                <w:lang w:val="da-DK"/>
              </w:rPr>
              <w:t xml:space="preserve"> </w:t>
            </w:r>
            <w:r w:rsidRPr="009E665C">
              <w:rPr>
                <w:sz w:val="24"/>
                <w:lang w:val="da-DK"/>
              </w:rPr>
              <w:t>af</w:t>
            </w:r>
            <w:r w:rsidRPr="009E665C">
              <w:rPr>
                <w:spacing w:val="-1"/>
                <w:sz w:val="24"/>
                <w:lang w:val="da-DK"/>
              </w:rPr>
              <w:t xml:space="preserve"> </w:t>
            </w:r>
            <w:r w:rsidRPr="009E665C">
              <w:rPr>
                <w:sz w:val="24"/>
                <w:lang w:val="da-DK"/>
              </w:rPr>
              <w:t>mere</w:t>
            </w:r>
            <w:r w:rsidRPr="009E665C">
              <w:rPr>
                <w:spacing w:val="-1"/>
                <w:sz w:val="24"/>
                <w:lang w:val="da-DK"/>
              </w:rPr>
              <w:t xml:space="preserve"> </w:t>
            </w:r>
            <w:r w:rsidRPr="009E665C">
              <w:rPr>
                <w:sz w:val="24"/>
                <w:lang w:val="da-DK"/>
              </w:rPr>
              <w:t>end</w:t>
            </w:r>
            <w:r w:rsidRPr="009E665C">
              <w:rPr>
                <w:spacing w:val="-1"/>
                <w:sz w:val="24"/>
                <w:lang w:val="da-DK"/>
              </w:rPr>
              <w:t xml:space="preserve"> </w:t>
            </w:r>
            <w:r w:rsidRPr="009E665C">
              <w:rPr>
                <w:sz w:val="24"/>
                <w:lang w:val="da-DK"/>
              </w:rPr>
              <w:t>eller</w:t>
            </w:r>
            <w:r w:rsidRPr="009E665C">
              <w:rPr>
                <w:spacing w:val="-1"/>
                <w:sz w:val="24"/>
                <w:lang w:val="da-DK"/>
              </w:rPr>
              <w:t xml:space="preserve"> </w:t>
            </w:r>
            <w:r w:rsidRPr="009E665C">
              <w:rPr>
                <w:sz w:val="24"/>
                <w:lang w:val="da-DK"/>
              </w:rPr>
              <w:t>lig</w:t>
            </w:r>
            <w:r w:rsidRPr="009E665C">
              <w:rPr>
                <w:spacing w:val="-1"/>
                <w:sz w:val="24"/>
                <w:lang w:val="da-DK"/>
              </w:rPr>
              <w:t xml:space="preserve"> </w:t>
            </w:r>
            <w:r w:rsidRPr="009E665C">
              <w:rPr>
                <w:sz w:val="24"/>
                <w:lang w:val="da-DK"/>
              </w:rPr>
              <w:t>med</w:t>
            </w:r>
            <w:r w:rsidRPr="009E665C">
              <w:rPr>
                <w:spacing w:val="-1"/>
                <w:sz w:val="24"/>
                <w:lang w:val="da-DK"/>
              </w:rPr>
              <w:t xml:space="preserve"> </w:t>
            </w:r>
            <w:r w:rsidRPr="009E665C">
              <w:rPr>
                <w:sz w:val="24"/>
                <w:lang w:val="da-DK"/>
              </w:rPr>
              <w:t>95 vægtprocent fibermateriale, af den samlede</w:t>
            </w:r>
            <w:r w:rsidRPr="009E665C">
              <w:rPr>
                <w:spacing w:val="-8"/>
                <w:sz w:val="24"/>
                <w:lang w:val="da-DK"/>
              </w:rPr>
              <w:t xml:space="preserve"> </w:t>
            </w:r>
            <w:r w:rsidRPr="009E665C">
              <w:rPr>
                <w:sz w:val="24"/>
                <w:lang w:val="da-DK"/>
              </w:rPr>
              <w:t>vægt,</w:t>
            </w:r>
            <w:r w:rsidRPr="009E665C">
              <w:rPr>
                <w:spacing w:val="-8"/>
                <w:sz w:val="24"/>
                <w:lang w:val="da-DK"/>
              </w:rPr>
              <w:t xml:space="preserve"> </w:t>
            </w:r>
            <w:r w:rsidRPr="009E665C">
              <w:rPr>
                <w:sz w:val="24"/>
                <w:lang w:val="da-DK"/>
              </w:rPr>
              <w:t>hvor</w:t>
            </w:r>
            <w:r w:rsidRPr="009E665C">
              <w:rPr>
                <w:spacing w:val="-8"/>
                <w:sz w:val="24"/>
                <w:lang w:val="da-DK"/>
              </w:rPr>
              <w:t xml:space="preserve"> </w:t>
            </w:r>
            <w:r w:rsidRPr="009E665C">
              <w:rPr>
                <w:sz w:val="24"/>
                <w:lang w:val="da-DK"/>
              </w:rPr>
              <w:t>tape</w:t>
            </w:r>
            <w:r w:rsidRPr="009E665C">
              <w:rPr>
                <w:spacing w:val="-8"/>
                <w:sz w:val="24"/>
                <w:lang w:val="da-DK"/>
              </w:rPr>
              <w:t xml:space="preserve"> </w:t>
            </w:r>
            <w:r w:rsidRPr="009E665C">
              <w:rPr>
                <w:sz w:val="24"/>
                <w:lang w:val="da-DK"/>
              </w:rPr>
              <w:t>ikke</w:t>
            </w:r>
            <w:r w:rsidRPr="009E665C">
              <w:rPr>
                <w:spacing w:val="-8"/>
                <w:sz w:val="24"/>
                <w:lang w:val="da-DK"/>
              </w:rPr>
              <w:t xml:space="preserve"> </w:t>
            </w:r>
            <w:r w:rsidRPr="009E665C">
              <w:rPr>
                <w:sz w:val="24"/>
                <w:lang w:val="da-DK"/>
              </w:rPr>
              <w:t xml:space="preserve">tæller </w:t>
            </w:r>
            <w:r w:rsidRPr="009E665C">
              <w:rPr>
                <w:spacing w:val="-4"/>
                <w:sz w:val="24"/>
                <w:lang w:val="da-DK"/>
              </w:rPr>
              <w:t>med</w:t>
            </w:r>
          </w:p>
          <w:p w14:paraId="58E846D6" w14:textId="77777777" w:rsidR="00635043" w:rsidRDefault="00644EC4">
            <w:pPr>
              <w:pStyle w:val="TableParagraph"/>
              <w:spacing w:before="232"/>
              <w:ind w:left="10"/>
              <w:rPr>
                <w:sz w:val="24"/>
              </w:rPr>
            </w:pPr>
            <w:r>
              <w:rPr>
                <w:spacing w:val="-5"/>
                <w:sz w:val="24"/>
              </w:rPr>
              <w:t>og</w:t>
            </w:r>
          </w:p>
          <w:p w14:paraId="61F2632C" w14:textId="77777777" w:rsidR="00635043" w:rsidRDefault="00635043">
            <w:pPr>
              <w:pStyle w:val="TableParagraph"/>
              <w:spacing w:before="216"/>
              <w:rPr>
                <w:b/>
                <w:sz w:val="24"/>
              </w:rPr>
            </w:pPr>
          </w:p>
          <w:p w14:paraId="2AD36A40" w14:textId="77777777" w:rsidR="00635043" w:rsidRDefault="00644EC4">
            <w:pPr>
              <w:pStyle w:val="TableParagraph"/>
              <w:numPr>
                <w:ilvl w:val="0"/>
                <w:numId w:val="16"/>
              </w:numPr>
              <w:tabs>
                <w:tab w:val="left" w:pos="310"/>
              </w:tabs>
              <w:spacing w:line="249" w:lineRule="auto"/>
              <w:ind w:right="95"/>
              <w:rPr>
                <w:sz w:val="24"/>
              </w:rPr>
            </w:pPr>
            <w:r w:rsidRPr="009E665C">
              <w:rPr>
                <w:sz w:val="24"/>
                <w:lang w:val="da-DK"/>
              </w:rPr>
              <w:t>Ikke forsætligt tilsat PFAS eller mineralske olier i form af enten mineralske</w:t>
            </w:r>
            <w:r w:rsidRPr="009E665C">
              <w:rPr>
                <w:spacing w:val="-8"/>
                <w:sz w:val="24"/>
                <w:lang w:val="da-DK"/>
              </w:rPr>
              <w:t xml:space="preserve"> </w:t>
            </w:r>
            <w:r w:rsidRPr="009E665C">
              <w:rPr>
                <w:sz w:val="24"/>
                <w:lang w:val="da-DK"/>
              </w:rPr>
              <w:t>olier</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mættede</w:t>
            </w:r>
            <w:r w:rsidRPr="009E665C">
              <w:rPr>
                <w:spacing w:val="-8"/>
                <w:sz w:val="24"/>
                <w:lang w:val="da-DK"/>
              </w:rPr>
              <w:t xml:space="preserve"> </w:t>
            </w:r>
            <w:r w:rsidRPr="009E665C">
              <w:rPr>
                <w:sz w:val="24"/>
                <w:lang w:val="da-DK"/>
              </w:rPr>
              <w:t>kul- brinter (MOSH) eller mineralske olier med aromatiske kulbrinter (MOAH).</w:t>
            </w:r>
            <w:r w:rsidRPr="009E665C">
              <w:rPr>
                <w:spacing w:val="-10"/>
                <w:sz w:val="24"/>
                <w:lang w:val="da-DK"/>
              </w:rPr>
              <w:t xml:space="preserve"> </w:t>
            </w:r>
            <w:r>
              <w:rPr>
                <w:sz w:val="24"/>
              </w:rPr>
              <w:t>Kravet</w:t>
            </w:r>
            <w:r>
              <w:rPr>
                <w:spacing w:val="-10"/>
                <w:sz w:val="24"/>
              </w:rPr>
              <w:t xml:space="preserve"> </w:t>
            </w:r>
            <w:r>
              <w:rPr>
                <w:sz w:val="24"/>
              </w:rPr>
              <w:t>omfatter</w:t>
            </w:r>
            <w:r>
              <w:rPr>
                <w:spacing w:val="-10"/>
                <w:sz w:val="24"/>
              </w:rPr>
              <w:t xml:space="preserve"> </w:t>
            </w:r>
            <w:r>
              <w:rPr>
                <w:sz w:val="24"/>
              </w:rPr>
              <w:t>ikke</w:t>
            </w:r>
            <w:r>
              <w:rPr>
                <w:spacing w:val="-10"/>
                <w:sz w:val="24"/>
              </w:rPr>
              <w:t xml:space="preserve"> </w:t>
            </w:r>
            <w:r>
              <w:rPr>
                <w:sz w:val="24"/>
              </w:rPr>
              <w:t xml:space="preserve">til- sætning ved brug af genanvendt </w:t>
            </w:r>
            <w:r>
              <w:rPr>
                <w:spacing w:val="-2"/>
                <w:sz w:val="24"/>
              </w:rPr>
              <w:t>indhold</w:t>
            </w:r>
          </w:p>
          <w:p w14:paraId="0B9FD5DF" w14:textId="77777777" w:rsidR="00635043" w:rsidRDefault="00635043">
            <w:pPr>
              <w:pStyle w:val="TableParagraph"/>
              <w:spacing w:before="211"/>
              <w:rPr>
                <w:b/>
                <w:sz w:val="24"/>
              </w:rPr>
            </w:pPr>
          </w:p>
          <w:p w14:paraId="0DDC7D78" w14:textId="77777777" w:rsidR="00635043" w:rsidRDefault="00644EC4">
            <w:pPr>
              <w:pStyle w:val="TableParagraph"/>
              <w:spacing w:before="1"/>
              <w:ind w:left="10"/>
              <w:rPr>
                <w:sz w:val="24"/>
              </w:rPr>
            </w:pPr>
            <w:r>
              <w:rPr>
                <w:spacing w:val="-5"/>
                <w:sz w:val="24"/>
              </w:rPr>
              <w:t>og</w:t>
            </w:r>
          </w:p>
          <w:p w14:paraId="5EC61392" w14:textId="77777777" w:rsidR="00635043" w:rsidRDefault="00635043">
            <w:pPr>
              <w:pStyle w:val="TableParagraph"/>
              <w:spacing w:before="201"/>
              <w:rPr>
                <w:b/>
                <w:sz w:val="24"/>
              </w:rPr>
            </w:pPr>
          </w:p>
          <w:p w14:paraId="6FE9C3F8" w14:textId="77777777" w:rsidR="00635043" w:rsidRPr="009E665C" w:rsidRDefault="00644EC4">
            <w:pPr>
              <w:pStyle w:val="TableParagraph"/>
              <w:numPr>
                <w:ilvl w:val="0"/>
                <w:numId w:val="16"/>
              </w:numPr>
              <w:tabs>
                <w:tab w:val="left" w:pos="310"/>
              </w:tabs>
              <w:spacing w:before="1" w:line="290" w:lineRule="atLeast"/>
              <w:ind w:right="73"/>
              <w:rPr>
                <w:sz w:val="24"/>
                <w:lang w:val="da-DK"/>
              </w:rPr>
            </w:pPr>
            <w:r w:rsidRPr="009E665C">
              <w:rPr>
                <w:sz w:val="24"/>
                <w:lang w:val="da-DK"/>
              </w:rPr>
              <w:t>Ikke forsætligt tilsat tilsætnings- stoffer</w:t>
            </w:r>
            <w:r w:rsidRPr="009E665C">
              <w:rPr>
                <w:spacing w:val="-9"/>
                <w:sz w:val="24"/>
                <w:lang w:val="da-DK"/>
              </w:rPr>
              <w:t xml:space="preserve"> </w:t>
            </w:r>
            <w:r w:rsidRPr="009E665C">
              <w:rPr>
                <w:sz w:val="24"/>
                <w:lang w:val="da-DK"/>
              </w:rPr>
              <w:t>der</w:t>
            </w:r>
            <w:r w:rsidRPr="009E665C">
              <w:rPr>
                <w:spacing w:val="-9"/>
                <w:sz w:val="24"/>
                <w:lang w:val="da-DK"/>
              </w:rPr>
              <w:t xml:space="preserve"> </w:t>
            </w:r>
            <w:r w:rsidRPr="009E665C">
              <w:rPr>
                <w:sz w:val="24"/>
                <w:lang w:val="da-DK"/>
              </w:rPr>
              <w:t>gør</w:t>
            </w:r>
            <w:r w:rsidRPr="009E665C">
              <w:rPr>
                <w:spacing w:val="-9"/>
                <w:sz w:val="24"/>
                <w:lang w:val="da-DK"/>
              </w:rPr>
              <w:t xml:space="preserve"> </w:t>
            </w:r>
            <w:r w:rsidRPr="009E665C">
              <w:rPr>
                <w:sz w:val="24"/>
                <w:lang w:val="da-DK"/>
              </w:rPr>
              <w:t>papiret</w:t>
            </w:r>
            <w:r w:rsidRPr="009E665C">
              <w:rPr>
                <w:spacing w:val="-9"/>
                <w:sz w:val="24"/>
                <w:lang w:val="da-DK"/>
              </w:rPr>
              <w:t xml:space="preserve"> </w:t>
            </w:r>
            <w:r w:rsidRPr="009E665C">
              <w:rPr>
                <w:sz w:val="24"/>
                <w:lang w:val="da-DK"/>
              </w:rPr>
              <w:t>svær</w:t>
            </w:r>
            <w:r w:rsidRPr="009E665C">
              <w:rPr>
                <w:spacing w:val="-9"/>
                <w:sz w:val="24"/>
                <w:lang w:val="da-DK"/>
              </w:rPr>
              <w:t xml:space="preserve"> </w:t>
            </w:r>
            <w:r w:rsidRPr="009E665C">
              <w:rPr>
                <w:sz w:val="24"/>
                <w:lang w:val="da-DK"/>
              </w:rPr>
              <w:t xml:space="preserve">opløse- </w:t>
            </w:r>
            <w:r w:rsidRPr="009E665C">
              <w:rPr>
                <w:spacing w:val="-4"/>
                <w:sz w:val="24"/>
                <w:lang w:val="da-DK"/>
              </w:rPr>
              <w:t>lig</w:t>
            </w:r>
          </w:p>
        </w:tc>
        <w:tc>
          <w:tcPr>
            <w:tcW w:w="3700" w:type="dxa"/>
            <w:shd w:val="clear" w:color="auto" w:fill="F99879"/>
          </w:tcPr>
          <w:p w14:paraId="760FEB90" w14:textId="77777777" w:rsidR="00635043" w:rsidRPr="009E665C" w:rsidRDefault="00644EC4">
            <w:pPr>
              <w:pStyle w:val="TableParagraph"/>
              <w:numPr>
                <w:ilvl w:val="0"/>
                <w:numId w:val="15"/>
              </w:numPr>
              <w:tabs>
                <w:tab w:val="left" w:pos="310"/>
              </w:tabs>
              <w:spacing w:line="249" w:lineRule="auto"/>
              <w:ind w:right="2"/>
              <w:rPr>
                <w:sz w:val="24"/>
                <w:lang w:val="da-DK"/>
              </w:rPr>
            </w:pPr>
            <w:r w:rsidRPr="009E665C">
              <w:rPr>
                <w:sz w:val="24"/>
                <w:lang w:val="da-DK"/>
              </w:rPr>
              <w:t>Består af mindre end 95 vægtpro- cent</w:t>
            </w:r>
            <w:r w:rsidRPr="009E665C">
              <w:rPr>
                <w:spacing w:val="-10"/>
                <w:sz w:val="24"/>
                <w:lang w:val="da-DK"/>
              </w:rPr>
              <w:t xml:space="preserve"> </w:t>
            </w:r>
            <w:r w:rsidRPr="009E665C">
              <w:rPr>
                <w:sz w:val="24"/>
                <w:lang w:val="da-DK"/>
              </w:rPr>
              <w:t>fibermateriale,</w:t>
            </w:r>
            <w:r w:rsidRPr="009E665C">
              <w:rPr>
                <w:spacing w:val="-10"/>
                <w:sz w:val="24"/>
                <w:lang w:val="da-DK"/>
              </w:rPr>
              <w:t xml:space="preserve"> </w:t>
            </w:r>
            <w:r w:rsidRPr="009E665C">
              <w:rPr>
                <w:sz w:val="24"/>
                <w:lang w:val="da-DK"/>
              </w:rPr>
              <w:t>af</w:t>
            </w:r>
            <w:r w:rsidRPr="009E665C">
              <w:rPr>
                <w:spacing w:val="-10"/>
                <w:sz w:val="24"/>
                <w:lang w:val="da-DK"/>
              </w:rPr>
              <w:t xml:space="preserve"> </w:t>
            </w:r>
            <w:r w:rsidRPr="009E665C">
              <w:rPr>
                <w:sz w:val="24"/>
                <w:lang w:val="da-DK"/>
              </w:rPr>
              <w:t>den</w:t>
            </w:r>
            <w:r w:rsidRPr="009E665C">
              <w:rPr>
                <w:spacing w:val="-10"/>
                <w:sz w:val="24"/>
                <w:lang w:val="da-DK"/>
              </w:rPr>
              <w:t xml:space="preserve"> </w:t>
            </w:r>
            <w:r w:rsidRPr="009E665C">
              <w:rPr>
                <w:sz w:val="24"/>
                <w:lang w:val="da-DK"/>
              </w:rPr>
              <w:t>samlede vægt, hvor tape ikke tæller med</w:t>
            </w:r>
          </w:p>
          <w:p w14:paraId="5BCCF7DC" w14:textId="77777777" w:rsidR="00635043" w:rsidRDefault="00644EC4">
            <w:pPr>
              <w:pStyle w:val="TableParagraph"/>
              <w:spacing w:before="231"/>
              <w:ind w:left="10"/>
              <w:rPr>
                <w:sz w:val="24"/>
              </w:rPr>
            </w:pPr>
            <w:r>
              <w:rPr>
                <w:spacing w:val="-2"/>
                <w:sz w:val="24"/>
              </w:rPr>
              <w:t>eller</w:t>
            </w:r>
          </w:p>
          <w:p w14:paraId="614D9933" w14:textId="77777777" w:rsidR="00635043" w:rsidRDefault="00635043">
            <w:pPr>
              <w:pStyle w:val="TableParagraph"/>
              <w:spacing w:before="216"/>
              <w:rPr>
                <w:b/>
                <w:sz w:val="24"/>
              </w:rPr>
            </w:pPr>
          </w:p>
          <w:p w14:paraId="78FB110A" w14:textId="77777777" w:rsidR="00635043" w:rsidRDefault="00644EC4">
            <w:pPr>
              <w:pStyle w:val="TableParagraph"/>
              <w:numPr>
                <w:ilvl w:val="0"/>
                <w:numId w:val="15"/>
              </w:numPr>
              <w:tabs>
                <w:tab w:val="left" w:pos="310"/>
              </w:tabs>
              <w:spacing w:line="249" w:lineRule="auto"/>
              <w:ind w:right="15"/>
              <w:rPr>
                <w:sz w:val="24"/>
              </w:rPr>
            </w:pPr>
            <w:r w:rsidRPr="009E665C">
              <w:rPr>
                <w:sz w:val="24"/>
                <w:lang w:val="da-DK"/>
              </w:rPr>
              <w:t>Forsætligt tilsat PFAS eller mine- ralske olier i form af enten mi- neralske olier med mættede kul- brinter (MOSH) eller mineralske olier med aromatiske kulbrinter (MOAH).</w:t>
            </w:r>
            <w:r w:rsidRPr="009E665C">
              <w:rPr>
                <w:spacing w:val="-10"/>
                <w:sz w:val="24"/>
                <w:lang w:val="da-DK"/>
              </w:rPr>
              <w:t xml:space="preserve"> </w:t>
            </w:r>
            <w:r>
              <w:rPr>
                <w:sz w:val="24"/>
              </w:rPr>
              <w:t>Kravet</w:t>
            </w:r>
            <w:r>
              <w:rPr>
                <w:spacing w:val="-10"/>
                <w:sz w:val="24"/>
              </w:rPr>
              <w:t xml:space="preserve"> </w:t>
            </w:r>
            <w:r>
              <w:rPr>
                <w:sz w:val="24"/>
              </w:rPr>
              <w:t>omfatter</w:t>
            </w:r>
            <w:r>
              <w:rPr>
                <w:spacing w:val="-10"/>
                <w:sz w:val="24"/>
              </w:rPr>
              <w:t xml:space="preserve"> </w:t>
            </w:r>
            <w:r>
              <w:rPr>
                <w:sz w:val="24"/>
              </w:rPr>
              <w:t>ikke</w:t>
            </w:r>
            <w:r>
              <w:rPr>
                <w:spacing w:val="-10"/>
                <w:sz w:val="24"/>
              </w:rPr>
              <w:t xml:space="preserve"> </w:t>
            </w:r>
            <w:r>
              <w:rPr>
                <w:sz w:val="24"/>
              </w:rPr>
              <w:t xml:space="preserve">til- sætning ved brug af genanvendt </w:t>
            </w:r>
            <w:r>
              <w:rPr>
                <w:spacing w:val="-2"/>
                <w:sz w:val="24"/>
              </w:rPr>
              <w:t>indhold</w:t>
            </w:r>
          </w:p>
          <w:p w14:paraId="52C9B2D4" w14:textId="77777777" w:rsidR="00635043" w:rsidRDefault="00644EC4">
            <w:pPr>
              <w:pStyle w:val="TableParagraph"/>
              <w:spacing w:before="248"/>
              <w:ind w:left="10"/>
              <w:rPr>
                <w:sz w:val="24"/>
              </w:rPr>
            </w:pPr>
            <w:r>
              <w:rPr>
                <w:spacing w:val="-2"/>
                <w:sz w:val="24"/>
              </w:rPr>
              <w:t>eller</w:t>
            </w:r>
          </w:p>
          <w:p w14:paraId="1EDE5525" w14:textId="77777777" w:rsidR="00635043" w:rsidRDefault="00635043">
            <w:pPr>
              <w:pStyle w:val="TableParagraph"/>
              <w:spacing w:before="215"/>
              <w:rPr>
                <w:b/>
                <w:sz w:val="24"/>
              </w:rPr>
            </w:pPr>
          </w:p>
          <w:p w14:paraId="52753605" w14:textId="77777777" w:rsidR="00635043" w:rsidRPr="009E665C" w:rsidRDefault="00644EC4">
            <w:pPr>
              <w:pStyle w:val="TableParagraph"/>
              <w:numPr>
                <w:ilvl w:val="0"/>
                <w:numId w:val="15"/>
              </w:numPr>
              <w:tabs>
                <w:tab w:val="left" w:pos="310"/>
              </w:tabs>
              <w:spacing w:before="1" w:line="249" w:lineRule="auto"/>
              <w:ind w:right="126"/>
              <w:rPr>
                <w:sz w:val="24"/>
                <w:lang w:val="da-DK"/>
              </w:rPr>
            </w:pPr>
            <w:r w:rsidRPr="009E665C">
              <w:rPr>
                <w:sz w:val="24"/>
                <w:lang w:val="da-DK"/>
              </w:rPr>
              <w:t>Tilsat</w:t>
            </w:r>
            <w:r w:rsidRPr="009E665C">
              <w:rPr>
                <w:spacing w:val="-15"/>
                <w:sz w:val="24"/>
                <w:lang w:val="da-DK"/>
              </w:rPr>
              <w:t xml:space="preserve"> </w:t>
            </w:r>
            <w:r w:rsidRPr="009E665C">
              <w:rPr>
                <w:sz w:val="24"/>
                <w:lang w:val="da-DK"/>
              </w:rPr>
              <w:t>forsætligt</w:t>
            </w:r>
            <w:r w:rsidRPr="009E665C">
              <w:rPr>
                <w:spacing w:val="-15"/>
                <w:sz w:val="24"/>
                <w:lang w:val="da-DK"/>
              </w:rPr>
              <w:t xml:space="preserve"> </w:t>
            </w:r>
            <w:r w:rsidRPr="009E665C">
              <w:rPr>
                <w:sz w:val="24"/>
                <w:lang w:val="da-DK"/>
              </w:rPr>
              <w:t>tilsætningsstoffer der gør papiret svær opløselig</w:t>
            </w:r>
          </w:p>
        </w:tc>
      </w:tr>
      <w:tr w:rsidR="00635043" w:rsidRPr="00EA5542" w14:paraId="59F59500" w14:textId="77777777">
        <w:trPr>
          <w:trHeight w:val="575"/>
        </w:trPr>
        <w:tc>
          <w:tcPr>
            <w:tcW w:w="2160" w:type="dxa"/>
          </w:tcPr>
          <w:p w14:paraId="06D42123" w14:textId="77777777" w:rsidR="00635043" w:rsidRDefault="00644EC4">
            <w:pPr>
              <w:pStyle w:val="TableParagraph"/>
              <w:spacing w:line="264" w:lineRule="exact"/>
              <w:ind w:left="10"/>
              <w:rPr>
                <w:sz w:val="24"/>
              </w:rPr>
            </w:pPr>
            <w:r>
              <w:rPr>
                <w:spacing w:val="-2"/>
                <w:sz w:val="24"/>
              </w:rPr>
              <w:t>Overfladebehandling</w:t>
            </w:r>
          </w:p>
        </w:tc>
        <w:tc>
          <w:tcPr>
            <w:tcW w:w="3780" w:type="dxa"/>
            <w:shd w:val="clear" w:color="auto" w:fill="92D050"/>
          </w:tcPr>
          <w:p w14:paraId="1307DF02"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30"/>
                <w:sz w:val="24"/>
                <w:lang w:val="da-DK"/>
              </w:rPr>
              <w:t xml:space="preserve">  </w:t>
            </w:r>
            <w:r w:rsidRPr="009E665C">
              <w:rPr>
                <w:sz w:val="24"/>
                <w:lang w:val="da-DK"/>
              </w:rPr>
              <w:t xml:space="preserve">Ikke overfladebehandlet med </w:t>
            </w:r>
            <w:r w:rsidRPr="009E665C">
              <w:rPr>
                <w:spacing w:val="-4"/>
                <w:sz w:val="24"/>
                <w:lang w:val="da-DK"/>
              </w:rPr>
              <w:t>voks</w:t>
            </w:r>
          </w:p>
          <w:p w14:paraId="30031869" w14:textId="77777777" w:rsidR="00635043" w:rsidRPr="009E665C" w:rsidRDefault="00644EC4">
            <w:pPr>
              <w:pStyle w:val="TableParagraph"/>
              <w:spacing w:before="12"/>
              <w:ind w:left="310"/>
              <w:rPr>
                <w:sz w:val="24"/>
                <w:lang w:val="da-DK"/>
              </w:rPr>
            </w:pPr>
            <w:r w:rsidRPr="009E665C">
              <w:rPr>
                <w:sz w:val="24"/>
                <w:lang w:val="da-DK"/>
              </w:rPr>
              <w:t xml:space="preserve">eller </w:t>
            </w:r>
            <w:r w:rsidRPr="009E665C">
              <w:rPr>
                <w:spacing w:val="-2"/>
                <w:sz w:val="24"/>
                <w:lang w:val="da-DK"/>
              </w:rPr>
              <w:t>paraffin</w:t>
            </w:r>
          </w:p>
        </w:tc>
        <w:tc>
          <w:tcPr>
            <w:tcW w:w="3700" w:type="dxa"/>
            <w:shd w:val="clear" w:color="auto" w:fill="F99879"/>
          </w:tcPr>
          <w:p w14:paraId="01CC2EF8"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29"/>
                <w:sz w:val="24"/>
                <w:lang w:val="da-DK"/>
              </w:rPr>
              <w:t xml:space="preserve">  </w:t>
            </w:r>
            <w:r w:rsidRPr="009E665C">
              <w:rPr>
                <w:sz w:val="24"/>
                <w:lang w:val="da-DK"/>
              </w:rPr>
              <w:t>Overfladebehandlet med</w:t>
            </w:r>
            <w:r w:rsidRPr="009E665C">
              <w:rPr>
                <w:spacing w:val="-1"/>
                <w:sz w:val="24"/>
                <w:lang w:val="da-DK"/>
              </w:rPr>
              <w:t xml:space="preserve"> </w:t>
            </w:r>
            <w:r w:rsidRPr="009E665C">
              <w:rPr>
                <w:sz w:val="24"/>
                <w:lang w:val="da-DK"/>
              </w:rPr>
              <w:t>voks</w:t>
            </w:r>
            <w:r w:rsidRPr="009E665C">
              <w:rPr>
                <w:spacing w:val="-1"/>
                <w:sz w:val="24"/>
                <w:lang w:val="da-DK"/>
              </w:rPr>
              <w:t xml:space="preserve"> </w:t>
            </w:r>
            <w:r w:rsidRPr="009E665C">
              <w:rPr>
                <w:spacing w:val="-2"/>
                <w:sz w:val="24"/>
                <w:lang w:val="da-DK"/>
              </w:rPr>
              <w:t>eller</w:t>
            </w:r>
          </w:p>
          <w:p w14:paraId="113283C3" w14:textId="77777777" w:rsidR="00635043" w:rsidRPr="009E665C" w:rsidRDefault="00644EC4">
            <w:pPr>
              <w:pStyle w:val="TableParagraph"/>
              <w:spacing w:before="12"/>
              <w:ind w:left="310"/>
              <w:rPr>
                <w:sz w:val="24"/>
                <w:lang w:val="da-DK"/>
              </w:rPr>
            </w:pPr>
            <w:r w:rsidRPr="009E665C">
              <w:rPr>
                <w:spacing w:val="-2"/>
                <w:sz w:val="24"/>
                <w:lang w:val="da-DK"/>
              </w:rPr>
              <w:t>paraffin</w:t>
            </w:r>
          </w:p>
        </w:tc>
      </w:tr>
    </w:tbl>
    <w:p w14:paraId="3D620495" w14:textId="77777777" w:rsidR="00635043" w:rsidRPr="009E665C" w:rsidRDefault="00635043">
      <w:pPr>
        <w:pStyle w:val="Brdtekst"/>
        <w:spacing w:before="0"/>
        <w:ind w:left="0"/>
        <w:jc w:val="left"/>
        <w:rPr>
          <w:b/>
          <w:lang w:val="da-DK"/>
        </w:rPr>
      </w:pPr>
    </w:p>
    <w:p w14:paraId="74568AF6" w14:textId="77777777" w:rsidR="00635043" w:rsidRPr="009E665C" w:rsidRDefault="00635043">
      <w:pPr>
        <w:pStyle w:val="Brdtekst"/>
        <w:spacing w:before="0"/>
        <w:ind w:left="0"/>
        <w:jc w:val="left"/>
        <w:rPr>
          <w:b/>
          <w:lang w:val="da-DK"/>
        </w:rPr>
      </w:pPr>
    </w:p>
    <w:p w14:paraId="371E0078" w14:textId="77777777" w:rsidR="00635043" w:rsidRPr="009E665C" w:rsidRDefault="00635043">
      <w:pPr>
        <w:pStyle w:val="Brdtekst"/>
        <w:spacing w:before="0"/>
        <w:ind w:left="0"/>
        <w:jc w:val="left"/>
        <w:rPr>
          <w:b/>
          <w:lang w:val="da-DK"/>
        </w:rPr>
      </w:pPr>
    </w:p>
    <w:p w14:paraId="1504D43D" w14:textId="77777777" w:rsidR="00635043" w:rsidRPr="009E665C" w:rsidRDefault="00635043">
      <w:pPr>
        <w:pStyle w:val="Brdtekst"/>
        <w:spacing w:before="0"/>
        <w:ind w:left="0"/>
        <w:jc w:val="left"/>
        <w:rPr>
          <w:b/>
          <w:lang w:val="da-DK"/>
        </w:rPr>
      </w:pPr>
    </w:p>
    <w:p w14:paraId="754ED710" w14:textId="77777777" w:rsidR="00635043" w:rsidRPr="009E665C" w:rsidRDefault="00635043">
      <w:pPr>
        <w:pStyle w:val="Brdtekst"/>
        <w:spacing w:before="0"/>
        <w:ind w:left="0"/>
        <w:jc w:val="left"/>
        <w:rPr>
          <w:b/>
          <w:lang w:val="da-DK"/>
        </w:rPr>
      </w:pPr>
    </w:p>
    <w:p w14:paraId="6C9D75C6" w14:textId="77777777" w:rsidR="00635043" w:rsidRPr="009E665C" w:rsidRDefault="00635043">
      <w:pPr>
        <w:pStyle w:val="Brdtekst"/>
        <w:spacing w:before="0"/>
        <w:ind w:left="0"/>
        <w:jc w:val="left"/>
        <w:rPr>
          <w:b/>
          <w:lang w:val="da-DK"/>
        </w:rPr>
      </w:pPr>
    </w:p>
    <w:p w14:paraId="6FBC1B99" w14:textId="77777777" w:rsidR="00635043" w:rsidRPr="009E665C" w:rsidRDefault="00635043">
      <w:pPr>
        <w:pStyle w:val="Brdtekst"/>
        <w:spacing w:before="0"/>
        <w:ind w:left="0"/>
        <w:jc w:val="left"/>
        <w:rPr>
          <w:b/>
          <w:lang w:val="da-DK"/>
        </w:rPr>
      </w:pPr>
    </w:p>
    <w:p w14:paraId="1E7BA15D" w14:textId="77777777" w:rsidR="00635043" w:rsidRPr="009E665C" w:rsidRDefault="00635043">
      <w:pPr>
        <w:pStyle w:val="Brdtekst"/>
        <w:spacing w:before="5"/>
        <w:ind w:left="0"/>
        <w:jc w:val="left"/>
        <w:rPr>
          <w:b/>
          <w:lang w:val="da-DK"/>
        </w:rPr>
      </w:pPr>
    </w:p>
    <w:p w14:paraId="07EA2C1A" w14:textId="77777777" w:rsidR="00635043" w:rsidRPr="009E665C" w:rsidRDefault="00644EC4">
      <w:pPr>
        <w:pStyle w:val="Listeafsnit"/>
        <w:numPr>
          <w:ilvl w:val="1"/>
          <w:numId w:val="73"/>
        </w:numPr>
        <w:tabs>
          <w:tab w:val="left" w:pos="1821"/>
        </w:tabs>
        <w:spacing w:before="0"/>
        <w:ind w:left="1821"/>
        <w:jc w:val="left"/>
        <w:rPr>
          <w:i/>
          <w:sz w:val="24"/>
          <w:lang w:val="da-DK"/>
        </w:rPr>
      </w:pPr>
      <w:r w:rsidRPr="009E665C">
        <w:rPr>
          <w:i/>
          <w:sz w:val="24"/>
          <w:lang w:val="da-DK"/>
        </w:rPr>
        <w:t>Designkriterier</w:t>
      </w:r>
      <w:r w:rsidRPr="009E665C">
        <w:rPr>
          <w:i/>
          <w:spacing w:val="-7"/>
          <w:sz w:val="24"/>
          <w:lang w:val="da-DK"/>
        </w:rPr>
        <w:t xml:space="preserve"> </w:t>
      </w:r>
      <w:r w:rsidRPr="009E665C">
        <w:rPr>
          <w:i/>
          <w:sz w:val="24"/>
          <w:lang w:val="da-DK"/>
        </w:rPr>
        <w:t>for</w:t>
      </w:r>
      <w:r w:rsidRPr="009E665C">
        <w:rPr>
          <w:i/>
          <w:spacing w:val="-4"/>
          <w:sz w:val="24"/>
          <w:lang w:val="da-DK"/>
        </w:rPr>
        <w:t xml:space="preserve"> </w:t>
      </w:r>
      <w:r w:rsidRPr="009E665C">
        <w:rPr>
          <w:i/>
          <w:sz w:val="24"/>
          <w:lang w:val="da-DK"/>
        </w:rPr>
        <w:t>materialeunderkategorien</w:t>
      </w:r>
      <w:r w:rsidRPr="009E665C">
        <w:rPr>
          <w:i/>
          <w:spacing w:val="-3"/>
          <w:sz w:val="24"/>
          <w:lang w:val="da-DK"/>
        </w:rPr>
        <w:t xml:space="preserve"> </w:t>
      </w:r>
      <w:r w:rsidRPr="009E665C">
        <w:rPr>
          <w:i/>
          <w:sz w:val="24"/>
          <w:lang w:val="da-DK"/>
        </w:rPr>
        <w:t>mad-</w:t>
      </w:r>
      <w:r w:rsidRPr="009E665C">
        <w:rPr>
          <w:i/>
          <w:spacing w:val="-3"/>
          <w:sz w:val="24"/>
          <w:lang w:val="da-DK"/>
        </w:rPr>
        <w:t xml:space="preserve"> </w:t>
      </w:r>
      <w:r w:rsidRPr="009E665C">
        <w:rPr>
          <w:i/>
          <w:sz w:val="24"/>
          <w:lang w:val="da-DK"/>
        </w:rPr>
        <w:t>og</w:t>
      </w:r>
      <w:r w:rsidRPr="009E665C">
        <w:rPr>
          <w:i/>
          <w:spacing w:val="-3"/>
          <w:sz w:val="24"/>
          <w:lang w:val="da-DK"/>
        </w:rPr>
        <w:t xml:space="preserve"> </w:t>
      </w:r>
      <w:r w:rsidRPr="009E665C">
        <w:rPr>
          <w:i/>
          <w:spacing w:val="-2"/>
          <w:sz w:val="24"/>
          <w:lang w:val="da-DK"/>
        </w:rPr>
        <w:t>drikkevarekartoner</w:t>
      </w:r>
    </w:p>
    <w:p w14:paraId="3DAAA794" w14:textId="77777777" w:rsidR="00635043" w:rsidRPr="009E665C" w:rsidRDefault="00644EC4">
      <w:pPr>
        <w:pStyle w:val="Brdtekst"/>
        <w:spacing w:before="192" w:line="249" w:lineRule="auto"/>
        <w:jc w:val="left"/>
        <w:rPr>
          <w:lang w:val="da-DK"/>
        </w:rPr>
      </w:pPr>
      <w:r w:rsidRPr="009E665C">
        <w:rPr>
          <w:lang w:val="da-DK"/>
        </w:rPr>
        <w:t>Materialeunderkategorien</w:t>
      </w:r>
      <w:r w:rsidRPr="009E665C">
        <w:rPr>
          <w:spacing w:val="-4"/>
          <w:lang w:val="da-DK"/>
        </w:rPr>
        <w:t xml:space="preserve"> </w:t>
      </w:r>
      <w:r w:rsidRPr="009E665C">
        <w:rPr>
          <w:lang w:val="da-DK"/>
        </w:rPr>
        <w:t>omfatter</w:t>
      </w:r>
      <w:r w:rsidRPr="009E665C">
        <w:rPr>
          <w:spacing w:val="-4"/>
          <w:lang w:val="da-DK"/>
        </w:rPr>
        <w:t xml:space="preserve"> </w:t>
      </w:r>
      <w:r w:rsidRPr="009E665C">
        <w:rPr>
          <w:lang w:val="da-DK"/>
        </w:rPr>
        <w:t>mad-</w:t>
      </w:r>
      <w:r w:rsidRPr="009E665C">
        <w:rPr>
          <w:spacing w:val="-4"/>
          <w:lang w:val="da-DK"/>
        </w:rPr>
        <w:t xml:space="preserve"> </w:t>
      </w:r>
      <w:r w:rsidRPr="009E665C">
        <w:rPr>
          <w:lang w:val="da-DK"/>
        </w:rPr>
        <w:t>og</w:t>
      </w:r>
      <w:r w:rsidRPr="009E665C">
        <w:rPr>
          <w:spacing w:val="-4"/>
          <w:lang w:val="da-DK"/>
        </w:rPr>
        <w:t xml:space="preserve"> </w:t>
      </w:r>
      <w:r w:rsidRPr="009E665C">
        <w:rPr>
          <w:lang w:val="da-DK"/>
        </w:rPr>
        <w:t>drikkevarekartoner,</w:t>
      </w:r>
      <w:r w:rsidRPr="009E665C">
        <w:rPr>
          <w:spacing w:val="-4"/>
          <w:lang w:val="da-DK"/>
        </w:rPr>
        <w:t xml:space="preserve"> </w:t>
      </w:r>
      <w:r w:rsidRPr="009E665C">
        <w:rPr>
          <w:lang w:val="da-DK"/>
        </w:rPr>
        <w:t>som</w:t>
      </w:r>
      <w:r w:rsidRPr="009E665C">
        <w:rPr>
          <w:spacing w:val="-4"/>
          <w:lang w:val="da-DK"/>
        </w:rPr>
        <w:t xml:space="preserve"> </w:t>
      </w:r>
      <w:r w:rsidRPr="009E665C">
        <w:rPr>
          <w:lang w:val="da-DK"/>
        </w:rPr>
        <w:t>anvendes</w:t>
      </w:r>
      <w:r w:rsidRPr="009E665C">
        <w:rPr>
          <w:spacing w:val="-4"/>
          <w:lang w:val="da-DK"/>
        </w:rPr>
        <w:t xml:space="preserve"> </w:t>
      </w:r>
      <w:r w:rsidRPr="009E665C">
        <w:rPr>
          <w:lang w:val="da-DK"/>
        </w:rPr>
        <w:t>til</w:t>
      </w:r>
      <w:r w:rsidRPr="009E665C">
        <w:rPr>
          <w:spacing w:val="-4"/>
          <w:lang w:val="da-DK"/>
        </w:rPr>
        <w:t xml:space="preserve"> </w:t>
      </w:r>
      <w:r w:rsidRPr="009E665C">
        <w:rPr>
          <w:lang w:val="da-DK"/>
        </w:rPr>
        <w:t>fødevarer,</w:t>
      </w:r>
      <w:r w:rsidRPr="009E665C">
        <w:rPr>
          <w:spacing w:val="-4"/>
          <w:lang w:val="da-DK"/>
        </w:rPr>
        <w:t xml:space="preserve"> </w:t>
      </w:r>
      <w:r w:rsidRPr="009E665C">
        <w:rPr>
          <w:lang w:val="da-DK"/>
        </w:rPr>
        <w:t>fx</w:t>
      </w:r>
      <w:r w:rsidRPr="009E665C">
        <w:rPr>
          <w:spacing w:val="-4"/>
          <w:lang w:val="da-DK"/>
        </w:rPr>
        <w:t xml:space="preserve"> </w:t>
      </w:r>
      <w:r w:rsidRPr="009E665C">
        <w:rPr>
          <w:lang w:val="da-DK"/>
        </w:rPr>
        <w:t>mælkekar- toner, juicekartoner og kartoner til fx flåede tomater eller lignende madvarer.</w:t>
      </w:r>
    </w:p>
    <w:p w14:paraId="56EBB334" w14:textId="77777777" w:rsidR="00635043" w:rsidRPr="009E665C" w:rsidRDefault="00635043">
      <w:pPr>
        <w:pStyle w:val="Brdtekst"/>
        <w:spacing w:before="86"/>
        <w:ind w:left="0"/>
        <w:jc w:val="left"/>
        <w:rPr>
          <w:lang w:val="da-DK"/>
        </w:rPr>
      </w:pPr>
    </w:p>
    <w:p w14:paraId="2B46B4F3" w14:textId="77777777" w:rsidR="00635043" w:rsidRDefault="00644EC4">
      <w:pPr>
        <w:pStyle w:val="Overskrift2"/>
      </w:pPr>
      <w:r>
        <w:t>Hovedkomponent</w:t>
      </w:r>
      <w:r>
        <w:rPr>
          <w:spacing w:val="-4"/>
        </w:rPr>
        <w:t xml:space="preserve"> </w:t>
      </w:r>
      <w:r>
        <w:t>og</w:t>
      </w:r>
      <w:r>
        <w:rPr>
          <w:spacing w:val="-3"/>
        </w:rPr>
        <w:t xml:space="preserve"> </w:t>
      </w:r>
      <w:r>
        <w:t>integreret</w:t>
      </w:r>
      <w:r>
        <w:rPr>
          <w:spacing w:val="-3"/>
        </w:rPr>
        <w:t xml:space="preserve"> </w:t>
      </w:r>
      <w:r>
        <w:rPr>
          <w:spacing w:val="-2"/>
        </w:rPr>
        <w:t>komponent</w:t>
      </w:r>
    </w:p>
    <w:p w14:paraId="529886B3" w14:textId="77777777" w:rsidR="00635043" w:rsidRDefault="00635043">
      <w:pPr>
        <w:pStyle w:val="Brdtekst"/>
        <w:spacing w:before="68"/>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2260"/>
        <w:gridCol w:w="2780"/>
        <w:gridCol w:w="2440"/>
      </w:tblGrid>
      <w:tr w:rsidR="00635043" w14:paraId="30611095" w14:textId="77777777">
        <w:trPr>
          <w:trHeight w:val="288"/>
        </w:trPr>
        <w:tc>
          <w:tcPr>
            <w:tcW w:w="2160" w:type="dxa"/>
          </w:tcPr>
          <w:p w14:paraId="40745240" w14:textId="77777777" w:rsidR="00635043" w:rsidRDefault="00635043">
            <w:pPr>
              <w:pStyle w:val="TableParagraph"/>
              <w:rPr>
                <w:sz w:val="20"/>
              </w:rPr>
            </w:pPr>
          </w:p>
        </w:tc>
        <w:tc>
          <w:tcPr>
            <w:tcW w:w="2260" w:type="dxa"/>
            <w:shd w:val="clear" w:color="auto" w:fill="92D050"/>
          </w:tcPr>
          <w:p w14:paraId="49843731"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2780" w:type="dxa"/>
            <w:shd w:val="clear" w:color="auto" w:fill="F9F972"/>
          </w:tcPr>
          <w:p w14:paraId="704639C0" w14:textId="77777777" w:rsidR="00635043" w:rsidRDefault="00644EC4">
            <w:pPr>
              <w:pStyle w:val="TableParagraph"/>
              <w:spacing w:line="264" w:lineRule="exact"/>
              <w:ind w:left="10"/>
              <w:rPr>
                <w:b/>
                <w:sz w:val="24"/>
              </w:rPr>
            </w:pPr>
            <w:r>
              <w:rPr>
                <w:b/>
                <w:sz w:val="24"/>
              </w:rPr>
              <w:t xml:space="preserve">Gult </w:t>
            </w:r>
            <w:r>
              <w:rPr>
                <w:b/>
                <w:spacing w:val="-2"/>
                <w:sz w:val="24"/>
              </w:rPr>
              <w:t>niveau</w:t>
            </w:r>
          </w:p>
        </w:tc>
        <w:tc>
          <w:tcPr>
            <w:tcW w:w="2440" w:type="dxa"/>
            <w:shd w:val="clear" w:color="auto" w:fill="F99879"/>
          </w:tcPr>
          <w:p w14:paraId="51226A9E"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bl>
    <w:p w14:paraId="16C5EE29" w14:textId="77777777" w:rsidR="00635043" w:rsidRDefault="00635043">
      <w:pPr>
        <w:spacing w:line="264" w:lineRule="exact"/>
        <w:rPr>
          <w:sz w:val="24"/>
        </w:rPr>
        <w:sectPr w:rsidR="00635043">
          <w:pgSz w:w="11910" w:h="16840"/>
          <w:pgMar w:top="150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2260"/>
        <w:gridCol w:w="2780"/>
        <w:gridCol w:w="2440"/>
      </w:tblGrid>
      <w:tr w:rsidR="00635043" w:rsidRPr="00EA5542" w14:paraId="0D7F560E" w14:textId="77777777">
        <w:trPr>
          <w:trHeight w:val="2687"/>
        </w:trPr>
        <w:tc>
          <w:tcPr>
            <w:tcW w:w="2160" w:type="dxa"/>
          </w:tcPr>
          <w:p w14:paraId="424E600E" w14:textId="77777777" w:rsidR="00635043" w:rsidRDefault="00644EC4">
            <w:pPr>
              <w:pStyle w:val="TableParagraph"/>
              <w:spacing w:line="264" w:lineRule="exact"/>
              <w:ind w:left="10"/>
              <w:rPr>
                <w:sz w:val="24"/>
              </w:rPr>
            </w:pPr>
            <w:r>
              <w:rPr>
                <w:spacing w:val="-2"/>
                <w:sz w:val="24"/>
              </w:rPr>
              <w:lastRenderedPageBreak/>
              <w:t>Trykfarver</w:t>
            </w:r>
          </w:p>
        </w:tc>
        <w:tc>
          <w:tcPr>
            <w:tcW w:w="2260" w:type="dxa"/>
            <w:shd w:val="clear" w:color="auto" w:fill="92D050"/>
          </w:tcPr>
          <w:p w14:paraId="53C7C5A9" w14:textId="77777777" w:rsidR="00635043" w:rsidRDefault="00644EC4">
            <w:pPr>
              <w:pStyle w:val="TableParagraph"/>
              <w:numPr>
                <w:ilvl w:val="0"/>
                <w:numId w:val="14"/>
              </w:numPr>
              <w:tabs>
                <w:tab w:val="left" w:pos="310"/>
              </w:tabs>
              <w:spacing w:line="667" w:lineRule="auto"/>
              <w:ind w:right="828" w:firstLine="0"/>
              <w:rPr>
                <w:sz w:val="24"/>
              </w:rPr>
            </w:pPr>
            <w:r>
              <w:rPr>
                <w:sz w:val="24"/>
              </w:rPr>
              <w:t>Ingen</w:t>
            </w:r>
            <w:r>
              <w:rPr>
                <w:spacing w:val="-15"/>
                <w:sz w:val="24"/>
              </w:rPr>
              <w:t xml:space="preserve"> </w:t>
            </w:r>
            <w:r>
              <w:rPr>
                <w:sz w:val="24"/>
              </w:rPr>
              <w:t xml:space="preserve">farve </w:t>
            </w:r>
            <w:r>
              <w:rPr>
                <w:spacing w:val="-2"/>
                <w:sz w:val="24"/>
              </w:rPr>
              <w:t>eller</w:t>
            </w:r>
          </w:p>
          <w:p w14:paraId="31F6D6A9" w14:textId="77777777" w:rsidR="00635043" w:rsidRPr="009E665C" w:rsidRDefault="00644EC4">
            <w:pPr>
              <w:pStyle w:val="TableParagraph"/>
              <w:numPr>
                <w:ilvl w:val="0"/>
                <w:numId w:val="14"/>
              </w:numPr>
              <w:tabs>
                <w:tab w:val="left" w:pos="310"/>
              </w:tabs>
              <w:spacing w:line="249" w:lineRule="auto"/>
              <w:ind w:left="310" w:right="115"/>
              <w:rPr>
                <w:sz w:val="24"/>
                <w:lang w:val="da-DK"/>
              </w:rPr>
            </w:pPr>
            <w:r w:rsidRPr="009E665C">
              <w:rPr>
                <w:sz w:val="24"/>
                <w:lang w:val="da-DK"/>
              </w:rPr>
              <w:t>Indeholder ikke trykfarver</w:t>
            </w:r>
            <w:r w:rsidRPr="009E665C">
              <w:rPr>
                <w:spacing w:val="-15"/>
                <w:sz w:val="24"/>
                <w:lang w:val="da-DK"/>
              </w:rPr>
              <w:t xml:space="preserve"> </w:t>
            </w:r>
            <w:r w:rsidRPr="009E665C">
              <w:rPr>
                <w:sz w:val="24"/>
                <w:lang w:val="da-DK"/>
              </w:rPr>
              <w:t>fra</w:t>
            </w:r>
            <w:r w:rsidRPr="009E665C">
              <w:rPr>
                <w:spacing w:val="-15"/>
                <w:sz w:val="24"/>
                <w:lang w:val="da-DK"/>
              </w:rPr>
              <w:t xml:space="preserve"> </w:t>
            </w:r>
            <w:r w:rsidRPr="009E665C">
              <w:rPr>
                <w:sz w:val="24"/>
                <w:lang w:val="da-DK"/>
              </w:rPr>
              <w:t xml:space="preserve">blæk oplistet på </w:t>
            </w:r>
            <w:r w:rsidRPr="009E665C">
              <w:rPr>
                <w:spacing w:val="-2"/>
                <w:sz w:val="24"/>
                <w:lang w:val="da-DK"/>
              </w:rPr>
              <w:t>EuPIAs</w:t>
            </w:r>
          </w:p>
          <w:p w14:paraId="6595EB4E" w14:textId="77777777" w:rsidR="00635043" w:rsidRDefault="00644EC4">
            <w:pPr>
              <w:pStyle w:val="TableParagraph"/>
              <w:ind w:left="310"/>
              <w:rPr>
                <w:sz w:val="24"/>
              </w:rPr>
            </w:pPr>
            <w:r>
              <w:rPr>
                <w:spacing w:val="-2"/>
                <w:sz w:val="24"/>
              </w:rPr>
              <w:t>liste</w:t>
            </w:r>
          </w:p>
        </w:tc>
        <w:tc>
          <w:tcPr>
            <w:tcW w:w="2780" w:type="dxa"/>
            <w:shd w:val="clear" w:color="auto" w:fill="F9F972"/>
          </w:tcPr>
          <w:p w14:paraId="43710E57" w14:textId="77777777" w:rsidR="00635043" w:rsidRDefault="00644EC4">
            <w:pPr>
              <w:pStyle w:val="TableParagraph"/>
              <w:numPr>
                <w:ilvl w:val="0"/>
                <w:numId w:val="13"/>
              </w:numPr>
              <w:tabs>
                <w:tab w:val="left" w:pos="310"/>
              </w:tabs>
              <w:spacing w:line="667" w:lineRule="auto"/>
              <w:ind w:right="1348" w:firstLine="0"/>
              <w:rPr>
                <w:sz w:val="24"/>
              </w:rPr>
            </w:pPr>
            <w:r>
              <w:rPr>
                <w:sz w:val="24"/>
              </w:rPr>
              <w:t>Ingen</w:t>
            </w:r>
            <w:r>
              <w:rPr>
                <w:spacing w:val="-15"/>
                <w:sz w:val="24"/>
              </w:rPr>
              <w:t xml:space="preserve"> </w:t>
            </w:r>
            <w:r>
              <w:rPr>
                <w:sz w:val="24"/>
              </w:rPr>
              <w:t xml:space="preserve">farve </w:t>
            </w:r>
            <w:r>
              <w:rPr>
                <w:spacing w:val="-2"/>
                <w:sz w:val="24"/>
              </w:rPr>
              <w:t>eller</w:t>
            </w:r>
          </w:p>
          <w:p w14:paraId="633FF4DF" w14:textId="77777777" w:rsidR="00635043" w:rsidRPr="009E665C" w:rsidRDefault="00644EC4">
            <w:pPr>
              <w:pStyle w:val="TableParagraph"/>
              <w:numPr>
                <w:ilvl w:val="0"/>
                <w:numId w:val="13"/>
              </w:numPr>
              <w:tabs>
                <w:tab w:val="left" w:pos="310"/>
              </w:tabs>
              <w:spacing w:line="249" w:lineRule="auto"/>
              <w:ind w:left="310" w:right="142"/>
              <w:rPr>
                <w:sz w:val="24"/>
                <w:lang w:val="da-DK"/>
              </w:rPr>
            </w:pPr>
            <w:r w:rsidRPr="009E665C">
              <w:rPr>
                <w:sz w:val="24"/>
                <w:lang w:val="da-DK"/>
              </w:rPr>
              <w:t>Indeholder</w:t>
            </w:r>
            <w:r w:rsidRPr="009E665C">
              <w:rPr>
                <w:spacing w:val="-15"/>
                <w:sz w:val="24"/>
                <w:lang w:val="da-DK"/>
              </w:rPr>
              <w:t xml:space="preserve"> </w:t>
            </w:r>
            <w:r w:rsidRPr="009E665C">
              <w:rPr>
                <w:sz w:val="24"/>
                <w:lang w:val="da-DK"/>
              </w:rPr>
              <w:t>ikke</w:t>
            </w:r>
            <w:r w:rsidRPr="009E665C">
              <w:rPr>
                <w:spacing w:val="-15"/>
                <w:sz w:val="24"/>
                <w:lang w:val="da-DK"/>
              </w:rPr>
              <w:t xml:space="preserve"> </w:t>
            </w:r>
            <w:r w:rsidRPr="009E665C">
              <w:rPr>
                <w:sz w:val="24"/>
                <w:lang w:val="da-DK"/>
              </w:rPr>
              <w:t>trykfar- ver fra blæk oplistet på EuPIAs liste</w:t>
            </w:r>
          </w:p>
        </w:tc>
        <w:tc>
          <w:tcPr>
            <w:tcW w:w="2440" w:type="dxa"/>
            <w:shd w:val="clear" w:color="auto" w:fill="F99879"/>
          </w:tcPr>
          <w:p w14:paraId="27A203FA" w14:textId="77777777" w:rsidR="00635043" w:rsidRPr="009E665C" w:rsidRDefault="00644EC4">
            <w:pPr>
              <w:pStyle w:val="TableParagraph"/>
              <w:spacing w:line="249" w:lineRule="auto"/>
              <w:ind w:left="310" w:hanging="300"/>
              <w:rPr>
                <w:sz w:val="24"/>
                <w:lang w:val="da-DK"/>
              </w:rPr>
            </w:pPr>
            <w:r w:rsidRPr="009E665C">
              <w:rPr>
                <w:sz w:val="24"/>
                <w:lang w:val="da-DK"/>
              </w:rPr>
              <w:t>–</w:t>
            </w:r>
            <w:r w:rsidRPr="009E665C">
              <w:rPr>
                <w:spacing w:val="80"/>
                <w:sz w:val="24"/>
                <w:lang w:val="da-DK"/>
              </w:rPr>
              <w:t xml:space="preserve"> </w:t>
            </w:r>
            <w:r w:rsidRPr="009E665C">
              <w:rPr>
                <w:sz w:val="24"/>
                <w:lang w:val="da-DK"/>
              </w:rPr>
              <w:t>Indeholder</w:t>
            </w:r>
            <w:r w:rsidRPr="009E665C">
              <w:rPr>
                <w:spacing w:val="-10"/>
                <w:sz w:val="24"/>
                <w:lang w:val="da-DK"/>
              </w:rPr>
              <w:t xml:space="preserve"> </w:t>
            </w:r>
            <w:r w:rsidRPr="009E665C">
              <w:rPr>
                <w:sz w:val="24"/>
                <w:lang w:val="da-DK"/>
              </w:rPr>
              <w:t>trykfarver fra blæk oplistet på EuPIAs liste</w:t>
            </w:r>
          </w:p>
        </w:tc>
      </w:tr>
      <w:tr w:rsidR="00635043" w:rsidRPr="00EA5542" w14:paraId="1632353D" w14:textId="77777777">
        <w:trPr>
          <w:trHeight w:val="6528"/>
        </w:trPr>
        <w:tc>
          <w:tcPr>
            <w:tcW w:w="2160" w:type="dxa"/>
          </w:tcPr>
          <w:p w14:paraId="69150E75" w14:textId="77777777" w:rsidR="00635043" w:rsidRDefault="00644EC4">
            <w:pPr>
              <w:pStyle w:val="TableParagraph"/>
              <w:spacing w:line="249" w:lineRule="auto"/>
              <w:ind w:left="10"/>
              <w:rPr>
                <w:sz w:val="24"/>
              </w:rPr>
            </w:pPr>
            <w:r>
              <w:rPr>
                <w:sz w:val="24"/>
              </w:rPr>
              <w:t>Laminater</w:t>
            </w:r>
            <w:r>
              <w:rPr>
                <w:spacing w:val="-15"/>
                <w:sz w:val="24"/>
              </w:rPr>
              <w:t xml:space="preserve"> </w:t>
            </w:r>
            <w:r>
              <w:rPr>
                <w:sz w:val="24"/>
              </w:rPr>
              <w:t>og</w:t>
            </w:r>
            <w:r>
              <w:rPr>
                <w:spacing w:val="-15"/>
                <w:sz w:val="24"/>
              </w:rPr>
              <w:t xml:space="preserve"> </w:t>
            </w:r>
            <w:r>
              <w:rPr>
                <w:sz w:val="24"/>
              </w:rPr>
              <w:t xml:space="preserve">barriere </w:t>
            </w:r>
            <w:r>
              <w:rPr>
                <w:spacing w:val="-4"/>
                <w:sz w:val="24"/>
              </w:rPr>
              <w:t>film</w:t>
            </w:r>
          </w:p>
        </w:tc>
        <w:tc>
          <w:tcPr>
            <w:tcW w:w="2260" w:type="dxa"/>
            <w:shd w:val="clear" w:color="auto" w:fill="92D050"/>
          </w:tcPr>
          <w:p w14:paraId="67D88142" w14:textId="77777777" w:rsidR="00635043" w:rsidRPr="009E665C" w:rsidRDefault="00644EC4">
            <w:pPr>
              <w:pStyle w:val="TableParagraph"/>
              <w:numPr>
                <w:ilvl w:val="0"/>
                <w:numId w:val="12"/>
              </w:numPr>
              <w:tabs>
                <w:tab w:val="left" w:pos="310"/>
              </w:tabs>
              <w:spacing w:line="249" w:lineRule="auto"/>
              <w:ind w:right="1"/>
              <w:rPr>
                <w:sz w:val="24"/>
                <w:lang w:val="da-DK"/>
              </w:rPr>
            </w:pPr>
            <w:r w:rsidRPr="009E665C">
              <w:rPr>
                <w:sz w:val="24"/>
                <w:lang w:val="da-DK"/>
              </w:rPr>
              <w:t>Laminater og bar- rierefilm</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plast</w:t>
            </w:r>
            <w:r w:rsidRPr="009E665C">
              <w:rPr>
                <w:spacing w:val="-13"/>
                <w:sz w:val="24"/>
                <w:lang w:val="da-DK"/>
              </w:rPr>
              <w:t xml:space="preserve"> </w:t>
            </w:r>
            <w:r w:rsidRPr="009E665C">
              <w:rPr>
                <w:sz w:val="24"/>
                <w:lang w:val="da-DK"/>
              </w:rPr>
              <w:t>in- deholder mere end eller lig med 90 vægtprocent PE</w:t>
            </w:r>
          </w:p>
          <w:p w14:paraId="77E3AA3F" w14:textId="77777777" w:rsidR="00635043" w:rsidRPr="009E665C" w:rsidRDefault="00635043">
            <w:pPr>
              <w:pStyle w:val="TableParagraph"/>
              <w:spacing w:before="196"/>
              <w:rPr>
                <w:b/>
                <w:sz w:val="24"/>
                <w:lang w:val="da-DK"/>
              </w:rPr>
            </w:pPr>
          </w:p>
          <w:p w14:paraId="74073AF4" w14:textId="77777777" w:rsidR="00635043" w:rsidRDefault="00644EC4">
            <w:pPr>
              <w:pStyle w:val="TableParagraph"/>
              <w:spacing w:before="1"/>
              <w:ind w:left="10"/>
              <w:rPr>
                <w:sz w:val="24"/>
              </w:rPr>
            </w:pPr>
            <w:r>
              <w:rPr>
                <w:spacing w:val="-5"/>
                <w:sz w:val="24"/>
              </w:rPr>
              <w:t>og</w:t>
            </w:r>
          </w:p>
          <w:p w14:paraId="546D9D72" w14:textId="77777777" w:rsidR="00635043" w:rsidRDefault="00635043">
            <w:pPr>
              <w:pStyle w:val="TableParagraph"/>
              <w:spacing w:before="216"/>
              <w:rPr>
                <w:b/>
                <w:sz w:val="24"/>
              </w:rPr>
            </w:pPr>
          </w:p>
          <w:p w14:paraId="0C3E1388" w14:textId="77777777" w:rsidR="00635043" w:rsidRPr="009E665C" w:rsidRDefault="00644EC4">
            <w:pPr>
              <w:pStyle w:val="TableParagraph"/>
              <w:numPr>
                <w:ilvl w:val="0"/>
                <w:numId w:val="12"/>
              </w:numPr>
              <w:tabs>
                <w:tab w:val="left" w:pos="310"/>
              </w:tabs>
              <w:spacing w:line="249" w:lineRule="auto"/>
              <w:ind w:right="128"/>
              <w:rPr>
                <w:sz w:val="24"/>
                <w:lang w:val="da-DK"/>
              </w:rPr>
            </w:pPr>
            <w:r w:rsidRPr="009E665C">
              <w:rPr>
                <w:sz w:val="24"/>
                <w:lang w:val="da-DK"/>
              </w:rPr>
              <w:t>Laminater og bar- rierefilm af plast indeholder</w:t>
            </w:r>
            <w:r w:rsidRPr="009E665C">
              <w:rPr>
                <w:spacing w:val="-5"/>
                <w:sz w:val="24"/>
                <w:lang w:val="da-DK"/>
              </w:rPr>
              <w:t xml:space="preserve"> </w:t>
            </w:r>
            <w:r w:rsidRPr="009E665C">
              <w:rPr>
                <w:sz w:val="24"/>
                <w:lang w:val="da-DK"/>
              </w:rPr>
              <w:t>mindre 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w:t>
            </w:r>
            <w:r w:rsidRPr="009E665C">
              <w:rPr>
                <w:spacing w:val="-10"/>
                <w:sz w:val="24"/>
                <w:lang w:val="da-DK"/>
              </w:rPr>
              <w:t xml:space="preserve"> </w:t>
            </w:r>
            <w:r w:rsidRPr="009E665C">
              <w:rPr>
                <w:sz w:val="24"/>
                <w:lang w:val="da-DK"/>
              </w:rPr>
              <w:t>5 vægtprocent PET</w:t>
            </w:r>
          </w:p>
          <w:p w14:paraId="447FF836" w14:textId="77777777" w:rsidR="00635043" w:rsidRPr="009E665C" w:rsidRDefault="00635043">
            <w:pPr>
              <w:pStyle w:val="TableParagraph"/>
              <w:spacing w:before="208"/>
              <w:rPr>
                <w:b/>
                <w:sz w:val="24"/>
                <w:lang w:val="da-DK"/>
              </w:rPr>
            </w:pPr>
          </w:p>
          <w:p w14:paraId="7C62051B" w14:textId="77777777" w:rsidR="00635043" w:rsidRDefault="00644EC4">
            <w:pPr>
              <w:pStyle w:val="TableParagraph"/>
              <w:spacing w:before="1"/>
              <w:ind w:left="10"/>
              <w:rPr>
                <w:sz w:val="24"/>
              </w:rPr>
            </w:pPr>
            <w:r>
              <w:rPr>
                <w:spacing w:val="-5"/>
                <w:sz w:val="24"/>
              </w:rPr>
              <w:t>og</w:t>
            </w:r>
          </w:p>
          <w:p w14:paraId="576AE6AD" w14:textId="77777777" w:rsidR="00635043" w:rsidRDefault="00635043">
            <w:pPr>
              <w:pStyle w:val="TableParagraph"/>
              <w:spacing w:before="211"/>
              <w:rPr>
                <w:b/>
                <w:sz w:val="24"/>
              </w:rPr>
            </w:pPr>
          </w:p>
          <w:p w14:paraId="3B205D14" w14:textId="77777777" w:rsidR="00635043" w:rsidRPr="009E665C" w:rsidRDefault="00644EC4">
            <w:pPr>
              <w:pStyle w:val="TableParagraph"/>
              <w:numPr>
                <w:ilvl w:val="0"/>
                <w:numId w:val="12"/>
              </w:numPr>
              <w:tabs>
                <w:tab w:val="left" w:pos="310"/>
              </w:tabs>
              <w:spacing w:before="1" w:line="280" w:lineRule="atLeast"/>
              <w:ind w:right="1"/>
              <w:rPr>
                <w:sz w:val="24"/>
                <w:lang w:val="da-DK"/>
              </w:rPr>
            </w:pPr>
            <w:r w:rsidRPr="009E665C">
              <w:rPr>
                <w:sz w:val="24"/>
                <w:lang w:val="da-DK"/>
              </w:rPr>
              <w:t>Laminater og bar- rierefilm</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plast</w:t>
            </w:r>
            <w:r w:rsidRPr="009E665C">
              <w:rPr>
                <w:spacing w:val="-13"/>
                <w:sz w:val="24"/>
                <w:lang w:val="da-DK"/>
              </w:rPr>
              <w:t xml:space="preserve"> </w:t>
            </w:r>
            <w:r w:rsidRPr="009E665C">
              <w:rPr>
                <w:sz w:val="24"/>
                <w:lang w:val="da-DK"/>
              </w:rPr>
              <w:t>in- deholder ikke bio- nedbrydelig plast</w:t>
            </w:r>
          </w:p>
        </w:tc>
        <w:tc>
          <w:tcPr>
            <w:tcW w:w="2780" w:type="dxa"/>
            <w:shd w:val="clear" w:color="auto" w:fill="F9F972"/>
          </w:tcPr>
          <w:p w14:paraId="639FA71F" w14:textId="77777777" w:rsidR="00635043" w:rsidRPr="009E665C" w:rsidRDefault="00644EC4">
            <w:pPr>
              <w:pStyle w:val="TableParagraph"/>
              <w:numPr>
                <w:ilvl w:val="0"/>
                <w:numId w:val="11"/>
              </w:numPr>
              <w:tabs>
                <w:tab w:val="left" w:pos="310"/>
              </w:tabs>
              <w:spacing w:line="249" w:lineRule="auto"/>
              <w:ind w:right="-15"/>
              <w:rPr>
                <w:sz w:val="24"/>
                <w:lang w:val="da-DK"/>
              </w:rPr>
            </w:pPr>
            <w:r w:rsidRPr="009E665C">
              <w:rPr>
                <w:sz w:val="24"/>
                <w:lang w:val="da-DK"/>
              </w:rPr>
              <w:t>Laminater og barriere- film af plast indeholder mere</w:t>
            </w:r>
            <w:r w:rsidRPr="009E665C">
              <w:rPr>
                <w:spacing w:val="-7"/>
                <w:sz w:val="24"/>
                <w:lang w:val="da-DK"/>
              </w:rPr>
              <w:t xml:space="preserve"> </w:t>
            </w:r>
            <w:r w:rsidRPr="009E665C">
              <w:rPr>
                <w:sz w:val="24"/>
                <w:lang w:val="da-DK"/>
              </w:rPr>
              <w:t>end</w:t>
            </w:r>
            <w:r w:rsidRPr="009E665C">
              <w:rPr>
                <w:spacing w:val="-7"/>
                <w:sz w:val="24"/>
                <w:lang w:val="da-DK"/>
              </w:rPr>
              <w:t xml:space="preserve"> </w:t>
            </w:r>
            <w:r w:rsidRPr="009E665C">
              <w:rPr>
                <w:sz w:val="24"/>
                <w:lang w:val="da-DK"/>
              </w:rPr>
              <w:t>eller</w:t>
            </w:r>
            <w:r w:rsidRPr="009E665C">
              <w:rPr>
                <w:spacing w:val="-7"/>
                <w:sz w:val="24"/>
                <w:lang w:val="da-DK"/>
              </w:rPr>
              <w:t xml:space="preserve"> </w:t>
            </w:r>
            <w:r w:rsidRPr="009E665C">
              <w:rPr>
                <w:sz w:val="24"/>
                <w:lang w:val="da-DK"/>
              </w:rPr>
              <w:t>lig</w:t>
            </w:r>
            <w:r w:rsidRPr="009E665C">
              <w:rPr>
                <w:spacing w:val="-7"/>
                <w:sz w:val="24"/>
                <w:lang w:val="da-DK"/>
              </w:rPr>
              <w:t xml:space="preserve"> </w:t>
            </w:r>
            <w:r w:rsidRPr="009E665C">
              <w:rPr>
                <w:sz w:val="24"/>
                <w:lang w:val="da-DK"/>
              </w:rPr>
              <w:t>med</w:t>
            </w:r>
            <w:r w:rsidRPr="009E665C">
              <w:rPr>
                <w:spacing w:val="-7"/>
                <w:sz w:val="24"/>
                <w:lang w:val="da-DK"/>
              </w:rPr>
              <w:t xml:space="preserve"> </w:t>
            </w:r>
            <w:r w:rsidRPr="009E665C">
              <w:rPr>
                <w:sz w:val="24"/>
                <w:lang w:val="da-DK"/>
              </w:rPr>
              <w:t>80 vægtprocent PE</w:t>
            </w:r>
          </w:p>
          <w:p w14:paraId="7EDB4ED0" w14:textId="77777777" w:rsidR="00635043" w:rsidRPr="009E665C" w:rsidRDefault="00635043">
            <w:pPr>
              <w:pStyle w:val="TableParagraph"/>
              <w:spacing w:before="195"/>
              <w:rPr>
                <w:b/>
                <w:sz w:val="24"/>
                <w:lang w:val="da-DK"/>
              </w:rPr>
            </w:pPr>
          </w:p>
          <w:p w14:paraId="3E6B79BF" w14:textId="77777777" w:rsidR="00635043" w:rsidRDefault="00644EC4">
            <w:pPr>
              <w:pStyle w:val="TableParagraph"/>
              <w:spacing w:before="1"/>
              <w:ind w:left="10"/>
              <w:rPr>
                <w:sz w:val="24"/>
              </w:rPr>
            </w:pPr>
            <w:r>
              <w:rPr>
                <w:spacing w:val="-5"/>
                <w:sz w:val="24"/>
              </w:rPr>
              <w:t>og</w:t>
            </w:r>
          </w:p>
          <w:p w14:paraId="3C2A7BB7" w14:textId="77777777" w:rsidR="00635043" w:rsidRDefault="00635043">
            <w:pPr>
              <w:pStyle w:val="TableParagraph"/>
              <w:spacing w:before="216"/>
              <w:rPr>
                <w:b/>
                <w:sz w:val="24"/>
              </w:rPr>
            </w:pPr>
          </w:p>
          <w:p w14:paraId="44D8E177" w14:textId="77777777" w:rsidR="00635043" w:rsidRPr="009E665C" w:rsidRDefault="00644EC4">
            <w:pPr>
              <w:pStyle w:val="TableParagraph"/>
              <w:numPr>
                <w:ilvl w:val="0"/>
                <w:numId w:val="11"/>
              </w:numPr>
              <w:tabs>
                <w:tab w:val="left" w:pos="310"/>
              </w:tabs>
              <w:spacing w:line="249" w:lineRule="auto"/>
              <w:ind w:right="88"/>
              <w:rPr>
                <w:sz w:val="24"/>
                <w:lang w:val="da-DK"/>
              </w:rPr>
            </w:pPr>
            <w:r w:rsidRPr="009E665C">
              <w:rPr>
                <w:sz w:val="24"/>
                <w:lang w:val="da-DK"/>
              </w:rPr>
              <w:t>Laminater og barriere- film af plast indeholder mindre</w:t>
            </w:r>
            <w:r w:rsidRPr="009E665C">
              <w:rPr>
                <w:spacing w:val="-10"/>
                <w:sz w:val="24"/>
                <w:lang w:val="da-DK"/>
              </w:rPr>
              <w:t xml:space="preserve"> </w:t>
            </w:r>
            <w:r w:rsidRPr="009E665C">
              <w:rPr>
                <w:sz w:val="24"/>
                <w:lang w:val="da-DK"/>
              </w:rPr>
              <w:t>end</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lig</w:t>
            </w:r>
            <w:r w:rsidRPr="009E665C">
              <w:rPr>
                <w:spacing w:val="-10"/>
                <w:sz w:val="24"/>
                <w:lang w:val="da-DK"/>
              </w:rPr>
              <w:t xml:space="preserve"> </w:t>
            </w:r>
            <w:r w:rsidRPr="009E665C">
              <w:rPr>
                <w:sz w:val="24"/>
                <w:lang w:val="da-DK"/>
              </w:rPr>
              <w:t>med 5 vægtprocent PET</w:t>
            </w:r>
          </w:p>
          <w:p w14:paraId="4F4E5EBB" w14:textId="77777777" w:rsidR="00635043" w:rsidRPr="009E665C" w:rsidRDefault="00635043">
            <w:pPr>
              <w:pStyle w:val="TableParagraph"/>
              <w:spacing w:before="208"/>
              <w:rPr>
                <w:b/>
                <w:sz w:val="24"/>
                <w:lang w:val="da-DK"/>
              </w:rPr>
            </w:pPr>
          </w:p>
          <w:p w14:paraId="0C95173C" w14:textId="77777777" w:rsidR="00635043" w:rsidRDefault="00644EC4">
            <w:pPr>
              <w:pStyle w:val="TableParagraph"/>
              <w:ind w:left="10"/>
              <w:rPr>
                <w:sz w:val="24"/>
              </w:rPr>
            </w:pPr>
            <w:r>
              <w:rPr>
                <w:spacing w:val="-5"/>
                <w:sz w:val="24"/>
              </w:rPr>
              <w:t>og</w:t>
            </w:r>
          </w:p>
          <w:p w14:paraId="4EA91078" w14:textId="77777777" w:rsidR="00635043" w:rsidRDefault="00635043">
            <w:pPr>
              <w:pStyle w:val="TableParagraph"/>
              <w:spacing w:before="216"/>
              <w:rPr>
                <w:b/>
                <w:sz w:val="24"/>
              </w:rPr>
            </w:pPr>
          </w:p>
          <w:p w14:paraId="46E9A3DC" w14:textId="77777777" w:rsidR="00635043" w:rsidRPr="009E665C" w:rsidRDefault="00644EC4">
            <w:pPr>
              <w:pStyle w:val="TableParagraph"/>
              <w:numPr>
                <w:ilvl w:val="0"/>
                <w:numId w:val="11"/>
              </w:numPr>
              <w:tabs>
                <w:tab w:val="left" w:pos="310"/>
              </w:tabs>
              <w:spacing w:line="249" w:lineRule="auto"/>
              <w:ind w:right="8"/>
              <w:rPr>
                <w:sz w:val="24"/>
                <w:lang w:val="da-DK"/>
              </w:rPr>
            </w:pPr>
            <w:r w:rsidRPr="009E665C">
              <w:rPr>
                <w:sz w:val="24"/>
                <w:lang w:val="da-DK"/>
              </w:rPr>
              <w:t>Laminater og barriere- film af plast indeholder ikke</w:t>
            </w:r>
            <w:r w:rsidRPr="009E665C">
              <w:rPr>
                <w:spacing w:val="-15"/>
                <w:sz w:val="24"/>
                <w:lang w:val="da-DK"/>
              </w:rPr>
              <w:t xml:space="preserve"> </w:t>
            </w:r>
            <w:r w:rsidRPr="009E665C">
              <w:rPr>
                <w:sz w:val="24"/>
                <w:lang w:val="da-DK"/>
              </w:rPr>
              <w:t>bionedbrydelig</w:t>
            </w:r>
            <w:r w:rsidRPr="009E665C">
              <w:rPr>
                <w:spacing w:val="-15"/>
                <w:sz w:val="24"/>
                <w:lang w:val="da-DK"/>
              </w:rPr>
              <w:t xml:space="preserve"> </w:t>
            </w:r>
            <w:r w:rsidRPr="009E665C">
              <w:rPr>
                <w:sz w:val="24"/>
                <w:lang w:val="da-DK"/>
              </w:rPr>
              <w:t>plast</w:t>
            </w:r>
          </w:p>
        </w:tc>
        <w:tc>
          <w:tcPr>
            <w:tcW w:w="2440" w:type="dxa"/>
            <w:shd w:val="clear" w:color="auto" w:fill="F99879"/>
          </w:tcPr>
          <w:p w14:paraId="0C4007B7" w14:textId="77777777" w:rsidR="00635043" w:rsidRPr="009E665C" w:rsidRDefault="00644EC4">
            <w:pPr>
              <w:pStyle w:val="TableParagraph"/>
              <w:numPr>
                <w:ilvl w:val="0"/>
                <w:numId w:val="10"/>
              </w:numPr>
              <w:tabs>
                <w:tab w:val="left" w:pos="310"/>
              </w:tabs>
              <w:spacing w:line="249" w:lineRule="auto"/>
              <w:ind w:right="48"/>
              <w:jc w:val="both"/>
              <w:rPr>
                <w:sz w:val="24"/>
                <w:lang w:val="da-DK"/>
              </w:rPr>
            </w:pPr>
            <w:r w:rsidRPr="009E665C">
              <w:rPr>
                <w:sz w:val="24"/>
                <w:lang w:val="da-DK"/>
              </w:rPr>
              <w:t>Laminater og barrie- refilme af plast inde- holder</w:t>
            </w:r>
            <w:r w:rsidRPr="009E665C">
              <w:rPr>
                <w:spacing w:val="-13"/>
                <w:sz w:val="24"/>
                <w:lang w:val="da-DK"/>
              </w:rPr>
              <w:t xml:space="preserve"> </w:t>
            </w:r>
            <w:r w:rsidRPr="009E665C">
              <w:rPr>
                <w:sz w:val="24"/>
                <w:lang w:val="da-DK"/>
              </w:rPr>
              <w:t>mindre</w:t>
            </w:r>
            <w:r w:rsidRPr="009E665C">
              <w:rPr>
                <w:spacing w:val="-13"/>
                <w:sz w:val="24"/>
                <w:lang w:val="da-DK"/>
              </w:rPr>
              <w:t xml:space="preserve"> </w:t>
            </w:r>
            <w:r w:rsidRPr="009E665C">
              <w:rPr>
                <w:sz w:val="24"/>
                <w:lang w:val="da-DK"/>
              </w:rPr>
              <w:t>end</w:t>
            </w:r>
            <w:r w:rsidRPr="009E665C">
              <w:rPr>
                <w:spacing w:val="-13"/>
                <w:sz w:val="24"/>
                <w:lang w:val="da-DK"/>
              </w:rPr>
              <w:t xml:space="preserve"> </w:t>
            </w:r>
            <w:r w:rsidRPr="009E665C">
              <w:rPr>
                <w:sz w:val="24"/>
                <w:lang w:val="da-DK"/>
              </w:rPr>
              <w:t>80 vægtprocent PE</w:t>
            </w:r>
          </w:p>
          <w:p w14:paraId="0F74B453" w14:textId="77777777" w:rsidR="00635043" w:rsidRPr="009E665C" w:rsidRDefault="00635043">
            <w:pPr>
              <w:pStyle w:val="TableParagraph"/>
              <w:spacing w:before="195"/>
              <w:rPr>
                <w:b/>
                <w:sz w:val="24"/>
                <w:lang w:val="da-DK"/>
              </w:rPr>
            </w:pPr>
          </w:p>
          <w:p w14:paraId="0B369A83" w14:textId="77777777" w:rsidR="00635043" w:rsidRDefault="00644EC4">
            <w:pPr>
              <w:pStyle w:val="TableParagraph"/>
              <w:spacing w:before="1"/>
              <w:ind w:left="10"/>
              <w:rPr>
                <w:sz w:val="24"/>
              </w:rPr>
            </w:pPr>
            <w:r>
              <w:rPr>
                <w:spacing w:val="-2"/>
                <w:sz w:val="24"/>
              </w:rPr>
              <w:t>eller</w:t>
            </w:r>
          </w:p>
          <w:p w14:paraId="48D25C92" w14:textId="77777777" w:rsidR="00635043" w:rsidRDefault="00635043">
            <w:pPr>
              <w:pStyle w:val="TableParagraph"/>
              <w:spacing w:before="216"/>
              <w:rPr>
                <w:b/>
                <w:sz w:val="24"/>
              </w:rPr>
            </w:pPr>
          </w:p>
          <w:p w14:paraId="493623BB" w14:textId="77777777" w:rsidR="00635043" w:rsidRPr="009E665C" w:rsidRDefault="00644EC4">
            <w:pPr>
              <w:pStyle w:val="TableParagraph"/>
              <w:numPr>
                <w:ilvl w:val="0"/>
                <w:numId w:val="10"/>
              </w:numPr>
              <w:tabs>
                <w:tab w:val="left" w:pos="310"/>
              </w:tabs>
              <w:spacing w:line="249" w:lineRule="auto"/>
              <w:ind w:right="122"/>
              <w:rPr>
                <w:sz w:val="24"/>
                <w:lang w:val="da-DK"/>
              </w:rPr>
            </w:pPr>
            <w:r w:rsidRPr="009E665C">
              <w:rPr>
                <w:sz w:val="24"/>
                <w:lang w:val="da-DK"/>
              </w:rPr>
              <w:t>Laminater</w:t>
            </w:r>
            <w:r w:rsidRPr="009E665C">
              <w:rPr>
                <w:spacing w:val="-15"/>
                <w:sz w:val="24"/>
                <w:lang w:val="da-DK"/>
              </w:rPr>
              <w:t xml:space="preserve"> </w:t>
            </w:r>
            <w:r w:rsidRPr="009E665C">
              <w:rPr>
                <w:sz w:val="24"/>
                <w:lang w:val="da-DK"/>
              </w:rPr>
              <w:t>og</w:t>
            </w:r>
            <w:r w:rsidRPr="009E665C">
              <w:rPr>
                <w:spacing w:val="-15"/>
                <w:sz w:val="24"/>
                <w:lang w:val="da-DK"/>
              </w:rPr>
              <w:t xml:space="preserve"> </w:t>
            </w:r>
            <w:r w:rsidRPr="009E665C">
              <w:rPr>
                <w:sz w:val="24"/>
                <w:lang w:val="da-DK"/>
              </w:rPr>
              <w:t>barrie- refilm af plast inde- holder mere end 5 vægtprocent PET</w:t>
            </w:r>
          </w:p>
          <w:p w14:paraId="3D059CD8" w14:textId="77777777" w:rsidR="00635043" w:rsidRPr="009E665C" w:rsidRDefault="00635043">
            <w:pPr>
              <w:pStyle w:val="TableParagraph"/>
              <w:spacing w:before="208"/>
              <w:rPr>
                <w:b/>
                <w:sz w:val="24"/>
                <w:lang w:val="da-DK"/>
              </w:rPr>
            </w:pPr>
          </w:p>
          <w:p w14:paraId="1B5ED121" w14:textId="77777777" w:rsidR="00635043" w:rsidRDefault="00644EC4">
            <w:pPr>
              <w:pStyle w:val="TableParagraph"/>
              <w:ind w:left="10"/>
              <w:rPr>
                <w:sz w:val="24"/>
              </w:rPr>
            </w:pPr>
            <w:r>
              <w:rPr>
                <w:spacing w:val="-2"/>
                <w:sz w:val="24"/>
              </w:rPr>
              <w:t>eller</w:t>
            </w:r>
          </w:p>
          <w:p w14:paraId="1F899D7B" w14:textId="77777777" w:rsidR="00635043" w:rsidRDefault="00635043">
            <w:pPr>
              <w:pStyle w:val="TableParagraph"/>
              <w:spacing w:before="216"/>
              <w:rPr>
                <w:b/>
                <w:sz w:val="24"/>
              </w:rPr>
            </w:pPr>
          </w:p>
          <w:p w14:paraId="7D6B3DE3" w14:textId="77777777" w:rsidR="00635043" w:rsidRPr="009E665C" w:rsidRDefault="00644EC4">
            <w:pPr>
              <w:pStyle w:val="TableParagraph"/>
              <w:numPr>
                <w:ilvl w:val="0"/>
                <w:numId w:val="10"/>
              </w:numPr>
              <w:tabs>
                <w:tab w:val="left" w:pos="310"/>
              </w:tabs>
              <w:spacing w:line="249" w:lineRule="auto"/>
              <w:ind w:right="-15"/>
              <w:rPr>
                <w:sz w:val="24"/>
                <w:lang w:val="da-DK"/>
              </w:rPr>
            </w:pPr>
            <w:r w:rsidRPr="009E665C">
              <w:rPr>
                <w:sz w:val="24"/>
                <w:lang w:val="da-DK"/>
              </w:rPr>
              <w:t>Laminater og barrie- refilm</w:t>
            </w:r>
            <w:r w:rsidRPr="009E665C">
              <w:rPr>
                <w:spacing w:val="-15"/>
                <w:sz w:val="24"/>
                <w:lang w:val="da-DK"/>
              </w:rPr>
              <w:t xml:space="preserve"> </w:t>
            </w:r>
            <w:r w:rsidRPr="009E665C">
              <w:rPr>
                <w:sz w:val="24"/>
                <w:lang w:val="da-DK"/>
              </w:rPr>
              <w:t>indeholder</w:t>
            </w:r>
            <w:r w:rsidRPr="009E665C">
              <w:rPr>
                <w:spacing w:val="-15"/>
                <w:sz w:val="24"/>
                <w:lang w:val="da-DK"/>
              </w:rPr>
              <w:t xml:space="preserve"> </w:t>
            </w:r>
            <w:r w:rsidRPr="009E665C">
              <w:rPr>
                <w:sz w:val="24"/>
                <w:lang w:val="da-DK"/>
              </w:rPr>
              <w:t>bio- nedbrydelig plast</w:t>
            </w:r>
          </w:p>
        </w:tc>
      </w:tr>
      <w:tr w:rsidR="00635043" w14:paraId="04B15CA2" w14:textId="77777777">
        <w:trPr>
          <w:trHeight w:val="3647"/>
        </w:trPr>
        <w:tc>
          <w:tcPr>
            <w:tcW w:w="2160" w:type="dxa"/>
            <w:tcBorders>
              <w:bottom w:val="nil"/>
            </w:tcBorders>
          </w:tcPr>
          <w:p w14:paraId="1F311DBC" w14:textId="77777777" w:rsidR="00635043" w:rsidRDefault="00644EC4">
            <w:pPr>
              <w:pStyle w:val="TableParagraph"/>
              <w:spacing w:line="264" w:lineRule="exact"/>
              <w:ind w:left="10"/>
              <w:rPr>
                <w:sz w:val="24"/>
              </w:rPr>
            </w:pPr>
            <w:r>
              <w:rPr>
                <w:sz w:val="24"/>
              </w:rPr>
              <w:t xml:space="preserve">Lukning eller </w:t>
            </w:r>
            <w:r>
              <w:rPr>
                <w:spacing w:val="-5"/>
                <w:sz w:val="24"/>
              </w:rPr>
              <w:t>låg</w:t>
            </w:r>
          </w:p>
        </w:tc>
        <w:tc>
          <w:tcPr>
            <w:tcW w:w="2260" w:type="dxa"/>
            <w:tcBorders>
              <w:bottom w:val="nil"/>
            </w:tcBorders>
            <w:shd w:val="clear" w:color="auto" w:fill="92D050"/>
          </w:tcPr>
          <w:p w14:paraId="3A4E6E18" w14:textId="77777777" w:rsidR="00635043" w:rsidRDefault="00644EC4">
            <w:pPr>
              <w:pStyle w:val="TableParagraph"/>
              <w:numPr>
                <w:ilvl w:val="0"/>
                <w:numId w:val="9"/>
              </w:numPr>
              <w:tabs>
                <w:tab w:val="left" w:pos="310"/>
              </w:tabs>
              <w:spacing w:before="228" w:line="667" w:lineRule="auto"/>
              <w:ind w:right="1381" w:firstLine="0"/>
              <w:rPr>
                <w:sz w:val="24"/>
              </w:rPr>
            </w:pPr>
            <w:r>
              <w:rPr>
                <w:spacing w:val="-2"/>
                <w:sz w:val="24"/>
              </w:rPr>
              <w:t>Ingen eller</w:t>
            </w:r>
          </w:p>
          <w:p w14:paraId="6DE25C6B" w14:textId="77777777" w:rsidR="00635043" w:rsidRPr="009E665C" w:rsidRDefault="00644EC4">
            <w:pPr>
              <w:pStyle w:val="TableParagraph"/>
              <w:numPr>
                <w:ilvl w:val="0"/>
                <w:numId w:val="9"/>
              </w:numPr>
              <w:tabs>
                <w:tab w:val="left" w:pos="310"/>
              </w:tabs>
              <w:spacing w:before="1" w:line="249" w:lineRule="auto"/>
              <w:ind w:left="310" w:right="61"/>
              <w:rPr>
                <w:sz w:val="24"/>
                <w:lang w:val="da-DK"/>
              </w:rPr>
            </w:pPr>
            <w:r w:rsidRPr="009E665C">
              <w:rPr>
                <w:sz w:val="24"/>
                <w:lang w:val="da-DK"/>
              </w:rPr>
              <w:t>Materialet er det samme</w:t>
            </w:r>
            <w:r w:rsidRPr="009E665C">
              <w:rPr>
                <w:spacing w:val="-15"/>
                <w:sz w:val="24"/>
                <w:lang w:val="da-DK"/>
              </w:rPr>
              <w:t xml:space="preserve"> </w:t>
            </w:r>
            <w:r w:rsidRPr="009E665C">
              <w:rPr>
                <w:sz w:val="24"/>
                <w:lang w:val="da-DK"/>
              </w:rPr>
              <w:t>som</w:t>
            </w:r>
            <w:r w:rsidRPr="009E665C">
              <w:rPr>
                <w:spacing w:val="-15"/>
                <w:sz w:val="24"/>
                <w:lang w:val="da-DK"/>
              </w:rPr>
              <w:t xml:space="preserve"> </w:t>
            </w:r>
            <w:r w:rsidRPr="009E665C">
              <w:rPr>
                <w:sz w:val="24"/>
                <w:lang w:val="da-DK"/>
              </w:rPr>
              <w:t xml:space="preserve">hoved- </w:t>
            </w:r>
            <w:r w:rsidRPr="009E665C">
              <w:rPr>
                <w:spacing w:val="-2"/>
                <w:sz w:val="24"/>
                <w:lang w:val="da-DK"/>
              </w:rPr>
              <w:t>komponenten</w:t>
            </w:r>
          </w:p>
          <w:p w14:paraId="20005C93" w14:textId="77777777" w:rsidR="00635043" w:rsidRPr="009E665C" w:rsidRDefault="00635043">
            <w:pPr>
              <w:pStyle w:val="TableParagraph"/>
              <w:spacing w:before="207"/>
              <w:rPr>
                <w:b/>
                <w:sz w:val="24"/>
                <w:lang w:val="da-DK"/>
              </w:rPr>
            </w:pPr>
          </w:p>
          <w:p w14:paraId="48EC35DD" w14:textId="77777777" w:rsidR="00635043" w:rsidRDefault="00644EC4">
            <w:pPr>
              <w:pStyle w:val="TableParagraph"/>
              <w:ind w:left="10"/>
              <w:rPr>
                <w:sz w:val="24"/>
              </w:rPr>
            </w:pPr>
            <w:r>
              <w:rPr>
                <w:spacing w:val="-5"/>
                <w:sz w:val="24"/>
              </w:rPr>
              <w:t>og</w:t>
            </w:r>
          </w:p>
        </w:tc>
        <w:tc>
          <w:tcPr>
            <w:tcW w:w="2780" w:type="dxa"/>
            <w:tcBorders>
              <w:bottom w:val="nil"/>
            </w:tcBorders>
            <w:shd w:val="clear" w:color="auto" w:fill="F9F972"/>
          </w:tcPr>
          <w:p w14:paraId="28DB3D8C" w14:textId="77777777" w:rsidR="00635043" w:rsidRPr="009E665C" w:rsidRDefault="00644EC4">
            <w:pPr>
              <w:pStyle w:val="TableParagraph"/>
              <w:numPr>
                <w:ilvl w:val="0"/>
                <w:numId w:val="8"/>
              </w:numPr>
              <w:tabs>
                <w:tab w:val="left" w:pos="310"/>
              </w:tabs>
              <w:spacing w:line="249" w:lineRule="auto"/>
              <w:ind w:right="55"/>
              <w:rPr>
                <w:sz w:val="24"/>
                <w:lang w:val="da-DK"/>
              </w:rPr>
            </w:pPr>
            <w:r w:rsidRPr="009E665C">
              <w:rPr>
                <w:sz w:val="24"/>
                <w:lang w:val="da-DK"/>
              </w:rPr>
              <w:t>Indeholder mere end el- ler lig med 80 vægtpro- cent</w:t>
            </w:r>
            <w:r w:rsidRPr="009E665C">
              <w:rPr>
                <w:spacing w:val="-8"/>
                <w:sz w:val="24"/>
                <w:lang w:val="da-DK"/>
              </w:rPr>
              <w:t xml:space="preserve"> </w:t>
            </w:r>
            <w:r w:rsidRPr="009E665C">
              <w:rPr>
                <w:sz w:val="24"/>
                <w:lang w:val="da-DK"/>
              </w:rPr>
              <w:t>PE</w:t>
            </w:r>
            <w:r w:rsidRPr="009E665C">
              <w:rPr>
                <w:spacing w:val="-8"/>
                <w:sz w:val="24"/>
                <w:lang w:val="da-DK"/>
              </w:rPr>
              <w:t xml:space="preserve"> </w:t>
            </w:r>
            <w:r w:rsidRPr="009E665C">
              <w:rPr>
                <w:sz w:val="24"/>
                <w:lang w:val="da-DK"/>
              </w:rPr>
              <w:t>eller</w:t>
            </w:r>
            <w:r w:rsidRPr="009E665C">
              <w:rPr>
                <w:spacing w:val="-8"/>
                <w:sz w:val="24"/>
                <w:lang w:val="da-DK"/>
              </w:rPr>
              <w:t xml:space="preserve"> </w:t>
            </w:r>
            <w:r w:rsidRPr="009E665C">
              <w:rPr>
                <w:sz w:val="24"/>
                <w:lang w:val="da-DK"/>
              </w:rPr>
              <w:t>PP</w:t>
            </w:r>
            <w:r w:rsidRPr="009E665C">
              <w:rPr>
                <w:spacing w:val="-9"/>
                <w:sz w:val="24"/>
                <w:lang w:val="da-DK"/>
              </w:rPr>
              <w:t xml:space="preserve"> </w:t>
            </w:r>
            <w:r w:rsidRPr="009E665C">
              <w:rPr>
                <w:sz w:val="24"/>
                <w:lang w:val="da-DK"/>
              </w:rPr>
              <w:t>for</w:t>
            </w:r>
            <w:r w:rsidRPr="009E665C">
              <w:rPr>
                <w:spacing w:val="-8"/>
                <w:sz w:val="24"/>
                <w:lang w:val="da-DK"/>
              </w:rPr>
              <w:t xml:space="preserve"> </w:t>
            </w:r>
            <w:r w:rsidRPr="009E665C">
              <w:rPr>
                <w:sz w:val="24"/>
                <w:lang w:val="da-DK"/>
              </w:rPr>
              <w:t>inte- greret komponent</w:t>
            </w:r>
          </w:p>
          <w:p w14:paraId="7DD4EAAA" w14:textId="77777777" w:rsidR="00635043" w:rsidRPr="009E665C" w:rsidRDefault="00635043">
            <w:pPr>
              <w:pStyle w:val="TableParagraph"/>
              <w:spacing w:before="195"/>
              <w:rPr>
                <w:b/>
                <w:sz w:val="24"/>
                <w:lang w:val="da-DK"/>
              </w:rPr>
            </w:pPr>
          </w:p>
          <w:p w14:paraId="6C3B6E8C" w14:textId="77777777" w:rsidR="00635043" w:rsidRDefault="00644EC4">
            <w:pPr>
              <w:pStyle w:val="TableParagraph"/>
              <w:spacing w:before="1"/>
              <w:ind w:left="10"/>
              <w:rPr>
                <w:sz w:val="24"/>
              </w:rPr>
            </w:pPr>
            <w:r>
              <w:rPr>
                <w:spacing w:val="-5"/>
                <w:sz w:val="24"/>
              </w:rPr>
              <w:t>og</w:t>
            </w:r>
          </w:p>
          <w:p w14:paraId="3F0CD530" w14:textId="77777777" w:rsidR="00635043" w:rsidRDefault="00635043">
            <w:pPr>
              <w:pStyle w:val="TableParagraph"/>
              <w:spacing w:before="216"/>
              <w:rPr>
                <w:b/>
                <w:sz w:val="24"/>
              </w:rPr>
            </w:pPr>
          </w:p>
          <w:p w14:paraId="6A5B74AB" w14:textId="77777777" w:rsidR="00635043" w:rsidRPr="009E665C" w:rsidRDefault="00644EC4">
            <w:pPr>
              <w:pStyle w:val="TableParagraph"/>
              <w:numPr>
                <w:ilvl w:val="0"/>
                <w:numId w:val="8"/>
              </w:numPr>
              <w:tabs>
                <w:tab w:val="left" w:pos="310"/>
              </w:tabs>
              <w:spacing w:line="249" w:lineRule="auto"/>
              <w:ind w:right="141"/>
              <w:rPr>
                <w:sz w:val="24"/>
                <w:lang w:val="da-DK"/>
              </w:rPr>
            </w:pPr>
            <w:r w:rsidRPr="009E665C">
              <w:rPr>
                <w:sz w:val="24"/>
                <w:lang w:val="da-DK"/>
              </w:rPr>
              <w:t>Indeholder</w:t>
            </w:r>
            <w:r w:rsidRPr="009E665C">
              <w:rPr>
                <w:spacing w:val="-15"/>
                <w:sz w:val="24"/>
                <w:lang w:val="da-DK"/>
              </w:rPr>
              <w:t xml:space="preserve"> </w:t>
            </w:r>
            <w:r w:rsidRPr="009E665C">
              <w:rPr>
                <w:sz w:val="24"/>
                <w:lang w:val="da-DK"/>
              </w:rPr>
              <w:t>ikke</w:t>
            </w:r>
            <w:r w:rsidRPr="009E665C">
              <w:rPr>
                <w:spacing w:val="-15"/>
                <w:sz w:val="24"/>
                <w:lang w:val="da-DK"/>
              </w:rPr>
              <w:t xml:space="preserve"> </w:t>
            </w:r>
            <w:r w:rsidRPr="009E665C">
              <w:rPr>
                <w:sz w:val="24"/>
                <w:lang w:val="da-DK"/>
              </w:rPr>
              <w:t>bioned- brydelig plast</w:t>
            </w:r>
          </w:p>
        </w:tc>
        <w:tc>
          <w:tcPr>
            <w:tcW w:w="2440" w:type="dxa"/>
            <w:tcBorders>
              <w:bottom w:val="nil"/>
            </w:tcBorders>
            <w:shd w:val="clear" w:color="auto" w:fill="F99879"/>
          </w:tcPr>
          <w:p w14:paraId="5197A2FB" w14:textId="77777777" w:rsidR="00635043" w:rsidRPr="009E665C" w:rsidRDefault="00644EC4">
            <w:pPr>
              <w:pStyle w:val="TableParagraph"/>
              <w:numPr>
                <w:ilvl w:val="0"/>
                <w:numId w:val="7"/>
              </w:numPr>
              <w:tabs>
                <w:tab w:val="left" w:pos="310"/>
              </w:tabs>
              <w:spacing w:line="249" w:lineRule="auto"/>
              <w:ind w:right="175"/>
              <w:rPr>
                <w:sz w:val="24"/>
                <w:lang w:val="da-DK"/>
              </w:rPr>
            </w:pPr>
            <w:r w:rsidRPr="009E665C">
              <w:rPr>
                <w:sz w:val="24"/>
                <w:lang w:val="da-DK"/>
              </w:rPr>
              <w:t>Indeholder mindre end 80 vægtprocent PE</w:t>
            </w:r>
            <w:r w:rsidRPr="009E665C">
              <w:rPr>
                <w:spacing w:val="-10"/>
                <w:sz w:val="24"/>
                <w:lang w:val="da-DK"/>
              </w:rPr>
              <w:t xml:space="preserve"> </w:t>
            </w:r>
            <w:r w:rsidRPr="009E665C">
              <w:rPr>
                <w:sz w:val="24"/>
                <w:lang w:val="da-DK"/>
              </w:rPr>
              <w:t>eller</w:t>
            </w:r>
            <w:r w:rsidRPr="009E665C">
              <w:rPr>
                <w:spacing w:val="-10"/>
                <w:sz w:val="24"/>
                <w:lang w:val="da-DK"/>
              </w:rPr>
              <w:t xml:space="preserve"> </w:t>
            </w:r>
            <w:r w:rsidRPr="009E665C">
              <w:rPr>
                <w:sz w:val="24"/>
                <w:lang w:val="da-DK"/>
              </w:rPr>
              <w:t>PP</w:t>
            </w:r>
            <w:r w:rsidRPr="009E665C">
              <w:rPr>
                <w:spacing w:val="-11"/>
                <w:sz w:val="24"/>
                <w:lang w:val="da-DK"/>
              </w:rPr>
              <w:t xml:space="preserve"> </w:t>
            </w:r>
            <w:r w:rsidRPr="009E665C">
              <w:rPr>
                <w:sz w:val="24"/>
                <w:lang w:val="da-DK"/>
              </w:rPr>
              <w:t>for</w:t>
            </w:r>
            <w:r w:rsidRPr="009E665C">
              <w:rPr>
                <w:spacing w:val="-10"/>
                <w:sz w:val="24"/>
                <w:lang w:val="da-DK"/>
              </w:rPr>
              <w:t xml:space="preserve"> </w:t>
            </w:r>
            <w:r w:rsidRPr="009E665C">
              <w:rPr>
                <w:sz w:val="24"/>
                <w:lang w:val="da-DK"/>
              </w:rPr>
              <w:t>inte- greret komponent</w:t>
            </w:r>
          </w:p>
          <w:p w14:paraId="41544F60" w14:textId="77777777" w:rsidR="00635043" w:rsidRPr="009E665C" w:rsidRDefault="00635043">
            <w:pPr>
              <w:pStyle w:val="TableParagraph"/>
              <w:spacing w:before="195"/>
              <w:rPr>
                <w:b/>
                <w:sz w:val="24"/>
                <w:lang w:val="da-DK"/>
              </w:rPr>
            </w:pPr>
          </w:p>
          <w:p w14:paraId="5A75E7B2" w14:textId="77777777" w:rsidR="00635043" w:rsidRDefault="00644EC4">
            <w:pPr>
              <w:pStyle w:val="TableParagraph"/>
              <w:spacing w:before="1"/>
              <w:ind w:left="10"/>
              <w:rPr>
                <w:sz w:val="24"/>
              </w:rPr>
            </w:pPr>
            <w:r>
              <w:rPr>
                <w:spacing w:val="-2"/>
                <w:sz w:val="24"/>
              </w:rPr>
              <w:t>eller</w:t>
            </w:r>
          </w:p>
          <w:p w14:paraId="78467EFD" w14:textId="77777777" w:rsidR="00635043" w:rsidRDefault="00635043">
            <w:pPr>
              <w:pStyle w:val="TableParagraph"/>
              <w:spacing w:before="216"/>
              <w:rPr>
                <w:b/>
                <w:sz w:val="24"/>
              </w:rPr>
            </w:pPr>
          </w:p>
          <w:p w14:paraId="43829C42" w14:textId="77777777" w:rsidR="00635043" w:rsidRDefault="00644EC4">
            <w:pPr>
              <w:pStyle w:val="TableParagraph"/>
              <w:numPr>
                <w:ilvl w:val="0"/>
                <w:numId w:val="7"/>
              </w:numPr>
              <w:tabs>
                <w:tab w:val="left" w:pos="310"/>
              </w:tabs>
              <w:spacing w:line="249" w:lineRule="auto"/>
              <w:ind w:right="275"/>
              <w:rPr>
                <w:sz w:val="24"/>
              </w:rPr>
            </w:pPr>
            <w:r>
              <w:rPr>
                <w:sz w:val="24"/>
              </w:rPr>
              <w:t>Indeholder</w:t>
            </w:r>
            <w:r>
              <w:rPr>
                <w:spacing w:val="-15"/>
                <w:sz w:val="24"/>
              </w:rPr>
              <w:t xml:space="preserve"> </w:t>
            </w:r>
            <w:r>
              <w:rPr>
                <w:sz w:val="24"/>
              </w:rPr>
              <w:t>bioned- brydelig plast</w:t>
            </w:r>
          </w:p>
        </w:tc>
      </w:tr>
    </w:tbl>
    <w:p w14:paraId="233B5F5C" w14:textId="77777777" w:rsidR="00635043" w:rsidRDefault="00635043">
      <w:pPr>
        <w:spacing w:line="249" w:lineRule="auto"/>
        <w:rPr>
          <w:sz w:val="24"/>
        </w:rPr>
        <w:sectPr w:rsidR="00635043">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2260"/>
        <w:gridCol w:w="2780"/>
        <w:gridCol w:w="2440"/>
      </w:tblGrid>
      <w:tr w:rsidR="00635043" w14:paraId="2E71127A" w14:textId="77777777">
        <w:trPr>
          <w:trHeight w:val="3200"/>
        </w:trPr>
        <w:tc>
          <w:tcPr>
            <w:tcW w:w="2160" w:type="dxa"/>
            <w:tcBorders>
              <w:top w:val="nil"/>
            </w:tcBorders>
          </w:tcPr>
          <w:p w14:paraId="37C62237" w14:textId="77777777" w:rsidR="00635043" w:rsidRDefault="00635043">
            <w:pPr>
              <w:pStyle w:val="TableParagraph"/>
            </w:pPr>
          </w:p>
        </w:tc>
        <w:tc>
          <w:tcPr>
            <w:tcW w:w="2260" w:type="dxa"/>
            <w:tcBorders>
              <w:top w:val="nil"/>
            </w:tcBorders>
            <w:shd w:val="clear" w:color="auto" w:fill="92D050"/>
          </w:tcPr>
          <w:p w14:paraId="471B70FF" w14:textId="77777777" w:rsidR="00635043" w:rsidRDefault="00644EC4">
            <w:pPr>
              <w:pStyle w:val="TableParagraph"/>
              <w:spacing w:line="249" w:lineRule="auto"/>
              <w:ind w:left="310" w:right="415" w:hanging="300"/>
              <w:jc w:val="both"/>
              <w:rPr>
                <w:sz w:val="24"/>
              </w:rPr>
            </w:pPr>
            <w:r>
              <w:rPr>
                <w:sz w:val="24"/>
              </w:rPr>
              <w:t>–</w:t>
            </w:r>
            <w:r>
              <w:rPr>
                <w:spacing w:val="40"/>
                <w:sz w:val="24"/>
              </w:rPr>
              <w:t xml:space="preserve"> </w:t>
            </w:r>
            <w:r>
              <w:rPr>
                <w:sz w:val="24"/>
              </w:rPr>
              <w:t>Indeholder</w:t>
            </w:r>
            <w:r>
              <w:rPr>
                <w:spacing w:val="-10"/>
                <w:sz w:val="24"/>
              </w:rPr>
              <w:t xml:space="preserve"> </w:t>
            </w:r>
            <w:r>
              <w:rPr>
                <w:sz w:val="24"/>
              </w:rPr>
              <w:t xml:space="preserve">ikke </w:t>
            </w:r>
            <w:r>
              <w:rPr>
                <w:spacing w:val="-2"/>
                <w:sz w:val="24"/>
              </w:rPr>
              <w:t>bionedbrydelig plast</w:t>
            </w:r>
          </w:p>
        </w:tc>
        <w:tc>
          <w:tcPr>
            <w:tcW w:w="2780" w:type="dxa"/>
            <w:tcBorders>
              <w:top w:val="nil"/>
            </w:tcBorders>
            <w:shd w:val="clear" w:color="auto" w:fill="F9F972"/>
          </w:tcPr>
          <w:p w14:paraId="02CAB863" w14:textId="77777777" w:rsidR="00635043" w:rsidRDefault="00635043">
            <w:pPr>
              <w:pStyle w:val="TableParagraph"/>
            </w:pPr>
          </w:p>
        </w:tc>
        <w:tc>
          <w:tcPr>
            <w:tcW w:w="2440" w:type="dxa"/>
            <w:tcBorders>
              <w:top w:val="nil"/>
            </w:tcBorders>
            <w:shd w:val="clear" w:color="auto" w:fill="F99879"/>
          </w:tcPr>
          <w:p w14:paraId="361067F6" w14:textId="77777777" w:rsidR="00635043" w:rsidRDefault="00635043">
            <w:pPr>
              <w:pStyle w:val="TableParagraph"/>
            </w:pPr>
          </w:p>
        </w:tc>
      </w:tr>
    </w:tbl>
    <w:p w14:paraId="42DE8F16" w14:textId="77777777" w:rsidR="00635043" w:rsidRDefault="00635043">
      <w:pPr>
        <w:pStyle w:val="Brdtekst"/>
        <w:spacing w:before="198"/>
        <w:ind w:left="0"/>
        <w:jc w:val="left"/>
        <w:rPr>
          <w:b/>
        </w:rPr>
      </w:pPr>
    </w:p>
    <w:p w14:paraId="6F2424BE" w14:textId="77777777" w:rsidR="00635043" w:rsidRDefault="00644EC4">
      <w:pPr>
        <w:pStyle w:val="Listeafsnit"/>
        <w:numPr>
          <w:ilvl w:val="1"/>
          <w:numId w:val="73"/>
        </w:numPr>
        <w:tabs>
          <w:tab w:val="left" w:pos="2186"/>
        </w:tabs>
        <w:spacing w:before="0"/>
        <w:ind w:left="2186"/>
        <w:jc w:val="left"/>
        <w:rPr>
          <w:i/>
          <w:sz w:val="24"/>
        </w:rPr>
      </w:pPr>
      <w:r>
        <w:rPr>
          <w:i/>
          <w:sz w:val="24"/>
        </w:rPr>
        <w:t>Designkriterier</w:t>
      </w:r>
      <w:r>
        <w:rPr>
          <w:i/>
          <w:spacing w:val="-5"/>
          <w:sz w:val="24"/>
        </w:rPr>
        <w:t xml:space="preserve"> </w:t>
      </w:r>
      <w:r>
        <w:rPr>
          <w:i/>
          <w:sz w:val="24"/>
        </w:rPr>
        <w:t>for</w:t>
      </w:r>
      <w:r>
        <w:rPr>
          <w:i/>
          <w:spacing w:val="-5"/>
          <w:sz w:val="24"/>
        </w:rPr>
        <w:t xml:space="preserve"> </w:t>
      </w:r>
      <w:r>
        <w:rPr>
          <w:i/>
          <w:sz w:val="24"/>
        </w:rPr>
        <w:t>materialeunderkategorien</w:t>
      </w:r>
      <w:r>
        <w:rPr>
          <w:i/>
          <w:spacing w:val="-4"/>
          <w:sz w:val="24"/>
        </w:rPr>
        <w:t xml:space="preserve"> </w:t>
      </w:r>
      <w:r>
        <w:rPr>
          <w:i/>
          <w:sz w:val="24"/>
        </w:rPr>
        <w:t>jernholdige</w:t>
      </w:r>
      <w:r>
        <w:rPr>
          <w:i/>
          <w:spacing w:val="-4"/>
          <w:sz w:val="24"/>
        </w:rPr>
        <w:t xml:space="preserve"> </w:t>
      </w:r>
      <w:r>
        <w:rPr>
          <w:i/>
          <w:spacing w:val="-2"/>
          <w:sz w:val="24"/>
        </w:rPr>
        <w:t>metaller</w:t>
      </w:r>
    </w:p>
    <w:p w14:paraId="58A2807D" w14:textId="77777777" w:rsidR="00635043" w:rsidRPr="009E665C" w:rsidRDefault="00644EC4">
      <w:pPr>
        <w:pStyle w:val="Brdtekst"/>
        <w:spacing w:before="192" w:line="249" w:lineRule="auto"/>
        <w:ind w:hanging="1"/>
        <w:jc w:val="left"/>
        <w:rPr>
          <w:lang w:val="da-DK"/>
        </w:rPr>
      </w:pPr>
      <w:r w:rsidRPr="009E665C">
        <w:rPr>
          <w:lang w:val="da-DK"/>
        </w:rPr>
        <w:t>Materialeunderkategorien</w:t>
      </w:r>
      <w:r w:rsidRPr="009E665C">
        <w:rPr>
          <w:spacing w:val="33"/>
          <w:lang w:val="da-DK"/>
        </w:rPr>
        <w:t xml:space="preserve"> </w:t>
      </w:r>
      <w:r w:rsidRPr="009E665C">
        <w:rPr>
          <w:lang w:val="da-DK"/>
        </w:rPr>
        <w:t>omfatter</w:t>
      </w:r>
      <w:r w:rsidRPr="009E665C">
        <w:rPr>
          <w:spacing w:val="33"/>
          <w:lang w:val="da-DK"/>
        </w:rPr>
        <w:t xml:space="preserve"> </w:t>
      </w:r>
      <w:r w:rsidRPr="009E665C">
        <w:rPr>
          <w:lang w:val="da-DK"/>
        </w:rPr>
        <w:t>metalemballage</w:t>
      </w:r>
      <w:r w:rsidRPr="009E665C">
        <w:rPr>
          <w:spacing w:val="33"/>
          <w:lang w:val="da-DK"/>
        </w:rPr>
        <w:t xml:space="preserve"> </w:t>
      </w:r>
      <w:r w:rsidRPr="009E665C">
        <w:rPr>
          <w:lang w:val="da-DK"/>
        </w:rPr>
        <w:t>der</w:t>
      </w:r>
      <w:r w:rsidRPr="009E665C">
        <w:rPr>
          <w:spacing w:val="33"/>
          <w:lang w:val="da-DK"/>
        </w:rPr>
        <w:t xml:space="preserve"> </w:t>
      </w:r>
      <w:r w:rsidRPr="009E665C">
        <w:rPr>
          <w:lang w:val="da-DK"/>
        </w:rPr>
        <w:t>består</w:t>
      </w:r>
      <w:r w:rsidRPr="009E665C">
        <w:rPr>
          <w:spacing w:val="33"/>
          <w:lang w:val="da-DK"/>
        </w:rPr>
        <w:t xml:space="preserve"> </w:t>
      </w:r>
      <w:r w:rsidRPr="009E665C">
        <w:rPr>
          <w:lang w:val="da-DK"/>
        </w:rPr>
        <w:t>af</w:t>
      </w:r>
      <w:r w:rsidRPr="009E665C">
        <w:rPr>
          <w:spacing w:val="33"/>
          <w:lang w:val="da-DK"/>
        </w:rPr>
        <w:t xml:space="preserve"> </w:t>
      </w:r>
      <w:r w:rsidRPr="009E665C">
        <w:rPr>
          <w:lang w:val="da-DK"/>
        </w:rPr>
        <w:t>dominerende</w:t>
      </w:r>
      <w:r w:rsidRPr="009E665C">
        <w:rPr>
          <w:spacing w:val="33"/>
          <w:lang w:val="da-DK"/>
        </w:rPr>
        <w:t xml:space="preserve"> </w:t>
      </w:r>
      <w:r w:rsidRPr="009E665C">
        <w:rPr>
          <w:lang w:val="da-DK"/>
        </w:rPr>
        <w:t>indhold</w:t>
      </w:r>
      <w:r w:rsidRPr="009E665C">
        <w:rPr>
          <w:spacing w:val="33"/>
          <w:lang w:val="da-DK"/>
        </w:rPr>
        <w:t xml:space="preserve"> </w:t>
      </w:r>
      <w:r w:rsidRPr="009E665C">
        <w:rPr>
          <w:lang w:val="da-DK"/>
        </w:rPr>
        <w:t>af</w:t>
      </w:r>
      <w:r w:rsidRPr="009E665C">
        <w:rPr>
          <w:spacing w:val="33"/>
          <w:lang w:val="da-DK"/>
        </w:rPr>
        <w:t xml:space="preserve"> </w:t>
      </w:r>
      <w:r w:rsidRPr="009E665C">
        <w:rPr>
          <w:lang w:val="da-DK"/>
        </w:rPr>
        <w:t>stål</w:t>
      </w:r>
      <w:r w:rsidRPr="009E665C">
        <w:rPr>
          <w:spacing w:val="33"/>
          <w:lang w:val="da-DK"/>
        </w:rPr>
        <w:t xml:space="preserve"> </w:t>
      </w:r>
      <w:r w:rsidRPr="009E665C">
        <w:rPr>
          <w:lang w:val="da-DK"/>
        </w:rPr>
        <w:t>og</w:t>
      </w:r>
      <w:r w:rsidRPr="009E665C">
        <w:rPr>
          <w:spacing w:val="33"/>
          <w:lang w:val="da-DK"/>
        </w:rPr>
        <w:t xml:space="preserve"> </w:t>
      </w:r>
      <w:r w:rsidRPr="009E665C">
        <w:rPr>
          <w:lang w:val="da-DK"/>
        </w:rPr>
        <w:t>andet jernholdigt materiale, f.eks. konservesdåser, tromler, spande og lignende.</w:t>
      </w:r>
    </w:p>
    <w:p w14:paraId="6D2811CD" w14:textId="77777777" w:rsidR="00635043" w:rsidRPr="009E665C" w:rsidRDefault="00635043">
      <w:pPr>
        <w:pStyle w:val="Brdtekst"/>
        <w:spacing w:before="86"/>
        <w:ind w:left="0"/>
        <w:jc w:val="left"/>
        <w:rPr>
          <w:lang w:val="da-DK"/>
        </w:rPr>
      </w:pPr>
    </w:p>
    <w:p w14:paraId="353FCFDF" w14:textId="77777777" w:rsidR="00635043" w:rsidRDefault="00644EC4">
      <w:pPr>
        <w:pStyle w:val="Overskrift2"/>
      </w:pPr>
      <w:r>
        <w:t>Hovedkomponent</w:t>
      </w:r>
      <w:r>
        <w:rPr>
          <w:spacing w:val="-4"/>
        </w:rPr>
        <w:t xml:space="preserve"> </w:t>
      </w:r>
      <w:r>
        <w:t>og</w:t>
      </w:r>
      <w:r>
        <w:rPr>
          <w:spacing w:val="-3"/>
        </w:rPr>
        <w:t xml:space="preserve"> </w:t>
      </w:r>
      <w:r>
        <w:t>integreret</w:t>
      </w:r>
      <w:r>
        <w:rPr>
          <w:spacing w:val="-3"/>
        </w:rPr>
        <w:t xml:space="preserve"> </w:t>
      </w:r>
      <w:r>
        <w:rPr>
          <w:spacing w:val="-2"/>
        </w:rPr>
        <w:t>komponent</w:t>
      </w:r>
    </w:p>
    <w:p w14:paraId="6C167527"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0"/>
        <w:gridCol w:w="3720"/>
        <w:gridCol w:w="3780"/>
      </w:tblGrid>
      <w:tr w:rsidR="00635043" w14:paraId="2F136853" w14:textId="77777777">
        <w:trPr>
          <w:trHeight w:val="288"/>
        </w:trPr>
        <w:tc>
          <w:tcPr>
            <w:tcW w:w="2140" w:type="dxa"/>
          </w:tcPr>
          <w:p w14:paraId="34993C86" w14:textId="77777777" w:rsidR="00635043" w:rsidRDefault="00635043">
            <w:pPr>
              <w:pStyle w:val="TableParagraph"/>
              <w:rPr>
                <w:sz w:val="20"/>
              </w:rPr>
            </w:pPr>
          </w:p>
        </w:tc>
        <w:tc>
          <w:tcPr>
            <w:tcW w:w="3720" w:type="dxa"/>
            <w:shd w:val="clear" w:color="auto" w:fill="92D050"/>
          </w:tcPr>
          <w:p w14:paraId="75B3B51F"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80" w:type="dxa"/>
            <w:shd w:val="clear" w:color="auto" w:fill="F99879"/>
          </w:tcPr>
          <w:p w14:paraId="0A385B4E"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2BA3E897" w14:textId="77777777">
        <w:trPr>
          <w:trHeight w:val="2687"/>
        </w:trPr>
        <w:tc>
          <w:tcPr>
            <w:tcW w:w="2140" w:type="dxa"/>
          </w:tcPr>
          <w:p w14:paraId="1695F958" w14:textId="77777777" w:rsidR="00635043" w:rsidRDefault="00644EC4">
            <w:pPr>
              <w:pStyle w:val="TableParagraph"/>
              <w:spacing w:before="228"/>
              <w:ind w:left="10"/>
              <w:rPr>
                <w:sz w:val="24"/>
              </w:rPr>
            </w:pPr>
            <w:r>
              <w:rPr>
                <w:spacing w:val="-2"/>
                <w:sz w:val="24"/>
              </w:rPr>
              <w:t>Materiale</w:t>
            </w:r>
          </w:p>
        </w:tc>
        <w:tc>
          <w:tcPr>
            <w:tcW w:w="3720" w:type="dxa"/>
            <w:shd w:val="clear" w:color="auto" w:fill="92D050"/>
          </w:tcPr>
          <w:p w14:paraId="128B597F" w14:textId="77777777" w:rsidR="00635043" w:rsidRPr="009E665C" w:rsidRDefault="00644EC4">
            <w:pPr>
              <w:pStyle w:val="TableParagraph"/>
              <w:numPr>
                <w:ilvl w:val="0"/>
                <w:numId w:val="6"/>
              </w:numPr>
              <w:tabs>
                <w:tab w:val="left" w:pos="310"/>
              </w:tabs>
              <w:spacing w:line="249" w:lineRule="auto"/>
              <w:ind w:right="9"/>
              <w:rPr>
                <w:sz w:val="24"/>
                <w:lang w:val="da-DK"/>
              </w:rPr>
            </w:pPr>
            <w:r w:rsidRPr="009E665C">
              <w:rPr>
                <w:sz w:val="24"/>
                <w:lang w:val="da-DK"/>
              </w:rPr>
              <w:t>Består</w:t>
            </w:r>
            <w:r w:rsidRPr="009E665C">
              <w:rPr>
                <w:spacing w:val="-6"/>
                <w:sz w:val="24"/>
                <w:lang w:val="da-DK"/>
              </w:rPr>
              <w:t xml:space="preserve"> </w:t>
            </w:r>
            <w:r w:rsidRPr="009E665C">
              <w:rPr>
                <w:sz w:val="24"/>
                <w:lang w:val="da-DK"/>
              </w:rPr>
              <w:t>af</w:t>
            </w:r>
            <w:r w:rsidRPr="009E665C">
              <w:rPr>
                <w:spacing w:val="-6"/>
                <w:sz w:val="24"/>
                <w:lang w:val="da-DK"/>
              </w:rPr>
              <w:t xml:space="preserve"> </w:t>
            </w:r>
            <w:r w:rsidRPr="009E665C">
              <w:rPr>
                <w:sz w:val="24"/>
                <w:lang w:val="da-DK"/>
              </w:rPr>
              <w:t>mere</w:t>
            </w:r>
            <w:r w:rsidRPr="009E665C">
              <w:rPr>
                <w:spacing w:val="-6"/>
                <w:sz w:val="24"/>
                <w:lang w:val="da-DK"/>
              </w:rPr>
              <w:t xml:space="preserve"> </w:t>
            </w:r>
            <w:r w:rsidRPr="009E665C">
              <w:rPr>
                <w:sz w:val="24"/>
                <w:lang w:val="da-DK"/>
              </w:rPr>
              <w:t>end</w:t>
            </w:r>
            <w:r w:rsidRPr="009E665C">
              <w:rPr>
                <w:spacing w:val="-6"/>
                <w:sz w:val="24"/>
                <w:lang w:val="da-DK"/>
              </w:rPr>
              <w:t xml:space="preserve"> </w:t>
            </w:r>
            <w:r w:rsidRPr="009E665C">
              <w:rPr>
                <w:sz w:val="24"/>
                <w:lang w:val="da-DK"/>
              </w:rPr>
              <w:t>eller</w:t>
            </w:r>
            <w:r w:rsidRPr="009E665C">
              <w:rPr>
                <w:spacing w:val="-6"/>
                <w:sz w:val="24"/>
                <w:lang w:val="da-DK"/>
              </w:rPr>
              <w:t xml:space="preserve"> </w:t>
            </w:r>
            <w:r w:rsidRPr="009E665C">
              <w:rPr>
                <w:sz w:val="24"/>
                <w:lang w:val="da-DK"/>
              </w:rPr>
              <w:t>lig</w:t>
            </w:r>
            <w:r w:rsidRPr="009E665C">
              <w:rPr>
                <w:spacing w:val="-6"/>
                <w:sz w:val="24"/>
                <w:lang w:val="da-DK"/>
              </w:rPr>
              <w:t xml:space="preserve"> </w:t>
            </w:r>
            <w:r w:rsidRPr="009E665C">
              <w:rPr>
                <w:sz w:val="24"/>
                <w:lang w:val="da-DK"/>
              </w:rPr>
              <w:t>med</w:t>
            </w:r>
            <w:r w:rsidRPr="009E665C">
              <w:rPr>
                <w:spacing w:val="-6"/>
                <w:sz w:val="24"/>
                <w:lang w:val="da-DK"/>
              </w:rPr>
              <w:t xml:space="preserve"> </w:t>
            </w:r>
            <w:r w:rsidRPr="009E665C">
              <w:rPr>
                <w:sz w:val="24"/>
                <w:lang w:val="da-DK"/>
              </w:rPr>
              <w:t>90 vægtprocent jernholdige metaller, af den samlede vægt</w:t>
            </w:r>
          </w:p>
          <w:p w14:paraId="06F51D47" w14:textId="77777777" w:rsidR="00635043" w:rsidRPr="009E665C" w:rsidRDefault="00635043">
            <w:pPr>
              <w:pStyle w:val="TableParagraph"/>
              <w:spacing w:before="195"/>
              <w:rPr>
                <w:b/>
                <w:sz w:val="24"/>
                <w:lang w:val="da-DK"/>
              </w:rPr>
            </w:pPr>
          </w:p>
          <w:p w14:paraId="0470F2DB" w14:textId="77777777" w:rsidR="00635043" w:rsidRDefault="00644EC4">
            <w:pPr>
              <w:pStyle w:val="TableParagraph"/>
              <w:ind w:left="10"/>
              <w:rPr>
                <w:sz w:val="24"/>
              </w:rPr>
            </w:pPr>
            <w:r>
              <w:rPr>
                <w:spacing w:val="-5"/>
                <w:sz w:val="24"/>
              </w:rPr>
              <w:t>og</w:t>
            </w:r>
          </w:p>
          <w:p w14:paraId="7C2168A9" w14:textId="77777777" w:rsidR="00635043" w:rsidRDefault="00635043">
            <w:pPr>
              <w:pStyle w:val="TableParagraph"/>
              <w:spacing w:before="212"/>
              <w:rPr>
                <w:b/>
                <w:sz w:val="24"/>
              </w:rPr>
            </w:pPr>
          </w:p>
          <w:p w14:paraId="28B928F0" w14:textId="77777777" w:rsidR="00635043" w:rsidRPr="009E665C" w:rsidRDefault="00644EC4">
            <w:pPr>
              <w:pStyle w:val="TableParagraph"/>
              <w:numPr>
                <w:ilvl w:val="0"/>
                <w:numId w:val="6"/>
              </w:numPr>
              <w:tabs>
                <w:tab w:val="left" w:pos="310"/>
              </w:tabs>
              <w:spacing w:line="280" w:lineRule="atLeast"/>
              <w:ind w:right="288"/>
              <w:rPr>
                <w:sz w:val="24"/>
                <w:lang w:val="da-DK"/>
              </w:rPr>
            </w:pPr>
            <w:r w:rsidRPr="009E665C">
              <w:rPr>
                <w:sz w:val="24"/>
                <w:lang w:val="da-DK"/>
              </w:rPr>
              <w:t>Indeholder</w:t>
            </w:r>
            <w:r w:rsidRPr="009E665C">
              <w:rPr>
                <w:spacing w:val="-13"/>
                <w:sz w:val="24"/>
                <w:lang w:val="da-DK"/>
              </w:rPr>
              <w:t xml:space="preserve"> </w:t>
            </w:r>
            <w:r w:rsidRPr="009E665C">
              <w:rPr>
                <w:sz w:val="24"/>
                <w:lang w:val="da-DK"/>
              </w:rPr>
              <w:t>ikke</w:t>
            </w:r>
            <w:r w:rsidRPr="009E665C">
              <w:rPr>
                <w:spacing w:val="-13"/>
                <w:sz w:val="24"/>
                <w:lang w:val="da-DK"/>
              </w:rPr>
              <w:t xml:space="preserve"> </w:t>
            </w:r>
            <w:r w:rsidRPr="009E665C">
              <w:rPr>
                <w:sz w:val="24"/>
                <w:lang w:val="da-DK"/>
              </w:rPr>
              <w:t>aluminium</w:t>
            </w:r>
            <w:r w:rsidRPr="009E665C">
              <w:rPr>
                <w:spacing w:val="-13"/>
                <w:sz w:val="24"/>
                <w:lang w:val="da-DK"/>
              </w:rPr>
              <w:t xml:space="preserve"> </w:t>
            </w:r>
            <w:r w:rsidRPr="009E665C">
              <w:rPr>
                <w:sz w:val="24"/>
                <w:lang w:val="da-DK"/>
              </w:rPr>
              <w:t xml:space="preserve">eller </w:t>
            </w:r>
            <w:r w:rsidRPr="009E665C">
              <w:rPr>
                <w:spacing w:val="-2"/>
                <w:sz w:val="24"/>
                <w:lang w:val="da-DK"/>
              </w:rPr>
              <w:t>aluminiumslegering</w:t>
            </w:r>
          </w:p>
        </w:tc>
        <w:tc>
          <w:tcPr>
            <w:tcW w:w="3780" w:type="dxa"/>
            <w:shd w:val="clear" w:color="auto" w:fill="F99879"/>
          </w:tcPr>
          <w:p w14:paraId="6264374F" w14:textId="77777777" w:rsidR="00635043" w:rsidRPr="009E665C" w:rsidRDefault="00644EC4">
            <w:pPr>
              <w:pStyle w:val="TableParagraph"/>
              <w:numPr>
                <w:ilvl w:val="0"/>
                <w:numId w:val="5"/>
              </w:numPr>
              <w:tabs>
                <w:tab w:val="left" w:pos="310"/>
              </w:tabs>
              <w:spacing w:line="249" w:lineRule="auto"/>
              <w:ind w:right="215"/>
              <w:rPr>
                <w:sz w:val="24"/>
                <w:lang w:val="da-DK"/>
              </w:rPr>
            </w:pPr>
            <w:r w:rsidRPr="009E665C">
              <w:rPr>
                <w:sz w:val="24"/>
                <w:lang w:val="da-DK"/>
              </w:rPr>
              <w:t>Består</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mindre</w:t>
            </w:r>
            <w:r w:rsidRPr="009E665C">
              <w:rPr>
                <w:spacing w:val="-8"/>
                <w:sz w:val="24"/>
                <w:lang w:val="da-DK"/>
              </w:rPr>
              <w:t xml:space="preserve"> </w:t>
            </w:r>
            <w:r w:rsidRPr="009E665C">
              <w:rPr>
                <w:sz w:val="24"/>
                <w:lang w:val="da-DK"/>
              </w:rPr>
              <w:t>end</w:t>
            </w:r>
            <w:r w:rsidRPr="009E665C">
              <w:rPr>
                <w:spacing w:val="-8"/>
                <w:sz w:val="24"/>
                <w:lang w:val="da-DK"/>
              </w:rPr>
              <w:t xml:space="preserve"> </w:t>
            </w:r>
            <w:r w:rsidRPr="009E665C">
              <w:rPr>
                <w:sz w:val="24"/>
                <w:lang w:val="da-DK"/>
              </w:rPr>
              <w:t>90</w:t>
            </w:r>
            <w:r w:rsidRPr="009E665C">
              <w:rPr>
                <w:spacing w:val="-8"/>
                <w:sz w:val="24"/>
                <w:lang w:val="da-DK"/>
              </w:rPr>
              <w:t xml:space="preserve"> </w:t>
            </w:r>
            <w:r w:rsidRPr="009E665C">
              <w:rPr>
                <w:sz w:val="24"/>
                <w:lang w:val="da-DK"/>
              </w:rPr>
              <w:t>vægtpro- cent jernholdige metaller, af den samlede vægt</w:t>
            </w:r>
          </w:p>
          <w:p w14:paraId="39AAAD6A" w14:textId="77777777" w:rsidR="00635043" w:rsidRPr="009E665C" w:rsidRDefault="00635043">
            <w:pPr>
              <w:pStyle w:val="TableParagraph"/>
              <w:spacing w:before="195"/>
              <w:rPr>
                <w:b/>
                <w:sz w:val="24"/>
                <w:lang w:val="da-DK"/>
              </w:rPr>
            </w:pPr>
          </w:p>
          <w:p w14:paraId="63CB7B92" w14:textId="77777777" w:rsidR="00635043" w:rsidRDefault="00644EC4">
            <w:pPr>
              <w:pStyle w:val="TableParagraph"/>
              <w:ind w:left="10"/>
              <w:rPr>
                <w:sz w:val="24"/>
              </w:rPr>
            </w:pPr>
            <w:r>
              <w:rPr>
                <w:spacing w:val="-2"/>
                <w:sz w:val="24"/>
              </w:rPr>
              <w:t>eller</w:t>
            </w:r>
          </w:p>
          <w:p w14:paraId="1050757F" w14:textId="77777777" w:rsidR="00635043" w:rsidRDefault="00635043">
            <w:pPr>
              <w:pStyle w:val="TableParagraph"/>
              <w:spacing w:before="212"/>
              <w:rPr>
                <w:b/>
                <w:sz w:val="24"/>
              </w:rPr>
            </w:pPr>
          </w:p>
          <w:p w14:paraId="79B83A5D" w14:textId="77777777" w:rsidR="00635043" w:rsidRPr="009E665C" w:rsidRDefault="00644EC4">
            <w:pPr>
              <w:pStyle w:val="TableParagraph"/>
              <w:numPr>
                <w:ilvl w:val="0"/>
                <w:numId w:val="5"/>
              </w:numPr>
              <w:tabs>
                <w:tab w:val="left" w:pos="310"/>
              </w:tabs>
              <w:spacing w:line="280" w:lineRule="atLeast"/>
              <w:ind w:right="135"/>
              <w:rPr>
                <w:sz w:val="24"/>
                <w:lang w:val="da-DK"/>
              </w:rPr>
            </w:pPr>
            <w:r w:rsidRPr="009E665C">
              <w:rPr>
                <w:sz w:val="24"/>
                <w:lang w:val="da-DK"/>
              </w:rPr>
              <w:t>Indeholder</w:t>
            </w:r>
            <w:r w:rsidRPr="009E665C">
              <w:rPr>
                <w:spacing w:val="-13"/>
                <w:sz w:val="24"/>
                <w:lang w:val="da-DK"/>
              </w:rPr>
              <w:t xml:space="preserve"> </w:t>
            </w:r>
            <w:r w:rsidRPr="009E665C">
              <w:rPr>
                <w:sz w:val="24"/>
                <w:lang w:val="da-DK"/>
              </w:rPr>
              <w:t>aluminium</w:t>
            </w:r>
            <w:r w:rsidRPr="009E665C">
              <w:rPr>
                <w:spacing w:val="-13"/>
                <w:sz w:val="24"/>
                <w:lang w:val="da-DK"/>
              </w:rPr>
              <w:t xml:space="preserve"> </w:t>
            </w:r>
            <w:r w:rsidRPr="009E665C">
              <w:rPr>
                <w:sz w:val="24"/>
                <w:lang w:val="da-DK"/>
              </w:rPr>
              <w:t>eller</w:t>
            </w:r>
            <w:r w:rsidRPr="009E665C">
              <w:rPr>
                <w:spacing w:val="-13"/>
                <w:sz w:val="24"/>
                <w:lang w:val="da-DK"/>
              </w:rPr>
              <w:t xml:space="preserve"> </w:t>
            </w:r>
            <w:r w:rsidRPr="009E665C">
              <w:rPr>
                <w:sz w:val="24"/>
                <w:lang w:val="da-DK"/>
              </w:rPr>
              <w:t xml:space="preserve">alumi- </w:t>
            </w:r>
            <w:r w:rsidRPr="009E665C">
              <w:rPr>
                <w:spacing w:val="-2"/>
                <w:sz w:val="24"/>
                <w:lang w:val="da-DK"/>
              </w:rPr>
              <w:t>niumslegering</w:t>
            </w:r>
          </w:p>
        </w:tc>
      </w:tr>
    </w:tbl>
    <w:p w14:paraId="4A1EA46C" w14:textId="77777777" w:rsidR="00635043" w:rsidRPr="009E665C" w:rsidRDefault="00635043">
      <w:pPr>
        <w:pStyle w:val="Brdtekst"/>
        <w:spacing w:before="176"/>
        <w:ind w:left="0"/>
        <w:jc w:val="left"/>
        <w:rPr>
          <w:b/>
          <w:lang w:val="da-DK"/>
        </w:rPr>
      </w:pPr>
    </w:p>
    <w:p w14:paraId="1496AC96" w14:textId="77777777" w:rsidR="00635043" w:rsidRDefault="00644EC4">
      <w:pPr>
        <w:pStyle w:val="Listeafsnit"/>
        <w:numPr>
          <w:ilvl w:val="1"/>
          <w:numId w:val="73"/>
        </w:numPr>
        <w:tabs>
          <w:tab w:val="left" w:pos="2716"/>
        </w:tabs>
        <w:spacing w:before="0"/>
        <w:ind w:left="2716" w:hanging="480"/>
        <w:jc w:val="left"/>
        <w:rPr>
          <w:i/>
          <w:sz w:val="24"/>
        </w:rPr>
      </w:pPr>
      <w:r>
        <w:rPr>
          <w:i/>
          <w:sz w:val="24"/>
        </w:rPr>
        <w:t>Designkriterier</w:t>
      </w:r>
      <w:r>
        <w:rPr>
          <w:i/>
          <w:spacing w:val="-7"/>
          <w:sz w:val="24"/>
        </w:rPr>
        <w:t xml:space="preserve"> </w:t>
      </w:r>
      <w:r>
        <w:rPr>
          <w:i/>
          <w:sz w:val="24"/>
        </w:rPr>
        <w:t>for</w:t>
      </w:r>
      <w:r>
        <w:rPr>
          <w:i/>
          <w:spacing w:val="-6"/>
          <w:sz w:val="24"/>
        </w:rPr>
        <w:t xml:space="preserve"> </w:t>
      </w:r>
      <w:r>
        <w:rPr>
          <w:i/>
          <w:sz w:val="24"/>
        </w:rPr>
        <w:t>materialeunderkategorien</w:t>
      </w:r>
      <w:r>
        <w:rPr>
          <w:i/>
          <w:spacing w:val="-5"/>
          <w:sz w:val="24"/>
        </w:rPr>
        <w:t xml:space="preserve"> </w:t>
      </w:r>
      <w:r>
        <w:rPr>
          <w:i/>
          <w:spacing w:val="-2"/>
          <w:sz w:val="24"/>
        </w:rPr>
        <w:t>aluminium</w:t>
      </w:r>
    </w:p>
    <w:p w14:paraId="7367B8CD" w14:textId="77777777" w:rsidR="00635043" w:rsidRPr="009E665C" w:rsidRDefault="00644EC4">
      <w:pPr>
        <w:pStyle w:val="Brdtekst"/>
        <w:spacing w:before="192" w:line="249" w:lineRule="auto"/>
        <w:jc w:val="left"/>
        <w:rPr>
          <w:lang w:val="da-DK"/>
        </w:rPr>
      </w:pPr>
      <w:r w:rsidRPr="009E665C">
        <w:rPr>
          <w:lang w:val="da-DK"/>
        </w:rPr>
        <w:t>Materialeunderkategorien omfatter aluminiumsemballage, der består af dominerende indhold af alumini- um, f.eks. dåser, folier og bakker.</w:t>
      </w:r>
    </w:p>
    <w:p w14:paraId="6D298728" w14:textId="77777777" w:rsidR="00635043" w:rsidRPr="009E665C" w:rsidRDefault="00635043">
      <w:pPr>
        <w:pStyle w:val="Brdtekst"/>
        <w:spacing w:before="86"/>
        <w:ind w:left="0"/>
        <w:jc w:val="left"/>
        <w:rPr>
          <w:lang w:val="da-DK"/>
        </w:rPr>
      </w:pPr>
    </w:p>
    <w:p w14:paraId="6D32FEF1" w14:textId="77777777" w:rsidR="00635043" w:rsidRDefault="00644EC4">
      <w:pPr>
        <w:ind w:left="110"/>
        <w:rPr>
          <w:b/>
          <w:sz w:val="24"/>
        </w:rPr>
      </w:pPr>
      <w:r>
        <w:rPr>
          <w:b/>
          <w:spacing w:val="-2"/>
          <w:sz w:val="24"/>
        </w:rPr>
        <w:t>Hovedkomponent</w:t>
      </w:r>
    </w:p>
    <w:p w14:paraId="586B55AA"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3720"/>
        <w:gridCol w:w="3740"/>
      </w:tblGrid>
      <w:tr w:rsidR="00635043" w14:paraId="1AF18D19" w14:textId="77777777">
        <w:trPr>
          <w:trHeight w:val="287"/>
        </w:trPr>
        <w:tc>
          <w:tcPr>
            <w:tcW w:w="2160" w:type="dxa"/>
          </w:tcPr>
          <w:p w14:paraId="28C24D2D" w14:textId="77777777" w:rsidR="00635043" w:rsidRDefault="00635043">
            <w:pPr>
              <w:pStyle w:val="TableParagraph"/>
              <w:rPr>
                <w:sz w:val="20"/>
              </w:rPr>
            </w:pPr>
          </w:p>
        </w:tc>
        <w:tc>
          <w:tcPr>
            <w:tcW w:w="3720" w:type="dxa"/>
            <w:shd w:val="clear" w:color="auto" w:fill="92D050"/>
          </w:tcPr>
          <w:p w14:paraId="411778D6"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40" w:type="dxa"/>
            <w:shd w:val="clear" w:color="auto" w:fill="F99879"/>
          </w:tcPr>
          <w:p w14:paraId="3C837A24"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14:paraId="19AF43BD" w14:textId="77777777">
        <w:trPr>
          <w:trHeight w:val="287"/>
        </w:trPr>
        <w:tc>
          <w:tcPr>
            <w:tcW w:w="2160" w:type="dxa"/>
          </w:tcPr>
          <w:p w14:paraId="3FBEBFA4" w14:textId="77777777" w:rsidR="00635043" w:rsidRDefault="00644EC4">
            <w:pPr>
              <w:pStyle w:val="TableParagraph"/>
              <w:spacing w:line="264" w:lineRule="exact"/>
              <w:ind w:left="10"/>
              <w:rPr>
                <w:b/>
                <w:sz w:val="24"/>
              </w:rPr>
            </w:pPr>
            <w:r>
              <w:rPr>
                <w:b/>
                <w:spacing w:val="-2"/>
                <w:sz w:val="24"/>
              </w:rPr>
              <w:t>Format</w:t>
            </w:r>
          </w:p>
        </w:tc>
        <w:tc>
          <w:tcPr>
            <w:tcW w:w="3720" w:type="dxa"/>
            <w:shd w:val="clear" w:color="auto" w:fill="92D050"/>
          </w:tcPr>
          <w:p w14:paraId="13CABBF7" w14:textId="77777777" w:rsidR="00635043" w:rsidRPr="009E665C" w:rsidRDefault="00644EC4">
            <w:pPr>
              <w:pStyle w:val="TableParagraph"/>
              <w:spacing w:line="264" w:lineRule="exact"/>
              <w:ind w:left="10"/>
              <w:rPr>
                <w:sz w:val="24"/>
                <w:lang w:val="da-DK"/>
              </w:rPr>
            </w:pPr>
            <w:r w:rsidRPr="009E665C">
              <w:rPr>
                <w:sz w:val="24"/>
                <w:lang w:val="da-DK"/>
              </w:rPr>
              <w:t>–</w:t>
            </w:r>
            <w:r w:rsidRPr="009E665C">
              <w:rPr>
                <w:spacing w:val="30"/>
                <w:sz w:val="24"/>
                <w:lang w:val="da-DK"/>
              </w:rPr>
              <w:t xml:space="preserve">  </w:t>
            </w:r>
            <w:r w:rsidRPr="009E665C">
              <w:rPr>
                <w:sz w:val="24"/>
                <w:lang w:val="da-DK"/>
              </w:rPr>
              <w:t xml:space="preserve">Er ikke en aerosol </w:t>
            </w:r>
            <w:r w:rsidRPr="009E665C">
              <w:rPr>
                <w:spacing w:val="-2"/>
                <w:sz w:val="24"/>
                <w:lang w:val="da-DK"/>
              </w:rPr>
              <w:t>beholder</w:t>
            </w:r>
          </w:p>
        </w:tc>
        <w:tc>
          <w:tcPr>
            <w:tcW w:w="3740" w:type="dxa"/>
            <w:shd w:val="clear" w:color="auto" w:fill="F99879"/>
          </w:tcPr>
          <w:p w14:paraId="6399ADD9" w14:textId="77777777" w:rsidR="00635043" w:rsidRDefault="00644EC4">
            <w:pPr>
              <w:pStyle w:val="TableParagraph"/>
              <w:spacing w:line="264" w:lineRule="exact"/>
              <w:ind w:left="10"/>
              <w:rPr>
                <w:sz w:val="24"/>
              </w:rPr>
            </w:pPr>
            <w:r>
              <w:rPr>
                <w:sz w:val="24"/>
              </w:rPr>
              <w:t>–</w:t>
            </w:r>
            <w:r>
              <w:rPr>
                <w:spacing w:val="30"/>
                <w:sz w:val="24"/>
              </w:rPr>
              <w:t xml:space="preserve">  </w:t>
            </w:r>
            <w:r>
              <w:rPr>
                <w:sz w:val="24"/>
              </w:rPr>
              <w:t xml:space="preserve">Er en aerosol </w:t>
            </w:r>
            <w:r>
              <w:rPr>
                <w:spacing w:val="-2"/>
                <w:sz w:val="24"/>
              </w:rPr>
              <w:t>beholder</w:t>
            </w:r>
          </w:p>
        </w:tc>
      </w:tr>
    </w:tbl>
    <w:p w14:paraId="73C65E55" w14:textId="77777777" w:rsidR="00635043" w:rsidRDefault="00644EC4">
      <w:pPr>
        <w:spacing w:before="273"/>
        <w:ind w:left="110"/>
        <w:rPr>
          <w:b/>
          <w:sz w:val="24"/>
        </w:rPr>
      </w:pPr>
      <w:r>
        <w:rPr>
          <w:b/>
          <w:sz w:val="24"/>
        </w:rPr>
        <w:t>Hovedkomponent</w:t>
      </w:r>
      <w:r>
        <w:rPr>
          <w:b/>
          <w:spacing w:val="-4"/>
          <w:sz w:val="24"/>
        </w:rPr>
        <w:t xml:space="preserve"> </w:t>
      </w:r>
      <w:r>
        <w:rPr>
          <w:b/>
          <w:sz w:val="24"/>
        </w:rPr>
        <w:t>og</w:t>
      </w:r>
      <w:r>
        <w:rPr>
          <w:b/>
          <w:spacing w:val="-3"/>
          <w:sz w:val="24"/>
        </w:rPr>
        <w:t xml:space="preserve"> </w:t>
      </w:r>
      <w:r>
        <w:rPr>
          <w:b/>
          <w:sz w:val="24"/>
        </w:rPr>
        <w:t>integreret</w:t>
      </w:r>
      <w:r>
        <w:rPr>
          <w:b/>
          <w:spacing w:val="-3"/>
          <w:sz w:val="24"/>
        </w:rPr>
        <w:t xml:space="preserve"> </w:t>
      </w:r>
      <w:r>
        <w:rPr>
          <w:b/>
          <w:spacing w:val="-2"/>
          <w:sz w:val="24"/>
        </w:rPr>
        <w:t>komponent</w:t>
      </w:r>
    </w:p>
    <w:p w14:paraId="1C1DD752" w14:textId="77777777" w:rsidR="00635043" w:rsidRDefault="00635043">
      <w:pPr>
        <w:pStyle w:val="Brdtekst"/>
        <w:spacing w:before="67" w:after="1"/>
        <w:ind w:left="0"/>
        <w:jc w:val="left"/>
        <w:rPr>
          <w:b/>
          <w:sz w:val="20"/>
        </w:r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3740"/>
        <w:gridCol w:w="3720"/>
      </w:tblGrid>
      <w:tr w:rsidR="00635043" w14:paraId="762CB150" w14:textId="77777777">
        <w:trPr>
          <w:trHeight w:val="287"/>
        </w:trPr>
        <w:tc>
          <w:tcPr>
            <w:tcW w:w="2160" w:type="dxa"/>
          </w:tcPr>
          <w:p w14:paraId="3FDA22C1" w14:textId="77777777" w:rsidR="00635043" w:rsidRDefault="00635043">
            <w:pPr>
              <w:pStyle w:val="TableParagraph"/>
              <w:rPr>
                <w:sz w:val="20"/>
              </w:rPr>
            </w:pPr>
          </w:p>
        </w:tc>
        <w:tc>
          <w:tcPr>
            <w:tcW w:w="3740" w:type="dxa"/>
            <w:shd w:val="clear" w:color="auto" w:fill="92D050"/>
          </w:tcPr>
          <w:p w14:paraId="2E742845" w14:textId="77777777" w:rsidR="00635043" w:rsidRDefault="00644EC4">
            <w:pPr>
              <w:pStyle w:val="TableParagraph"/>
              <w:spacing w:line="264" w:lineRule="exact"/>
              <w:ind w:left="10"/>
              <w:rPr>
                <w:b/>
                <w:sz w:val="24"/>
              </w:rPr>
            </w:pPr>
            <w:r>
              <w:rPr>
                <w:b/>
                <w:sz w:val="24"/>
              </w:rPr>
              <w:t xml:space="preserve">Grønt </w:t>
            </w:r>
            <w:r>
              <w:rPr>
                <w:b/>
                <w:spacing w:val="-2"/>
                <w:sz w:val="24"/>
              </w:rPr>
              <w:t>niveau</w:t>
            </w:r>
          </w:p>
        </w:tc>
        <w:tc>
          <w:tcPr>
            <w:tcW w:w="3720" w:type="dxa"/>
            <w:shd w:val="clear" w:color="auto" w:fill="F99879"/>
          </w:tcPr>
          <w:p w14:paraId="3939B6F5" w14:textId="77777777" w:rsidR="00635043" w:rsidRDefault="00644EC4">
            <w:pPr>
              <w:pStyle w:val="TableParagraph"/>
              <w:spacing w:line="264" w:lineRule="exact"/>
              <w:ind w:left="10"/>
              <w:rPr>
                <w:b/>
                <w:sz w:val="24"/>
              </w:rPr>
            </w:pPr>
            <w:r>
              <w:rPr>
                <w:b/>
                <w:sz w:val="24"/>
              </w:rPr>
              <w:t xml:space="preserve">Rødt </w:t>
            </w:r>
            <w:r>
              <w:rPr>
                <w:b/>
                <w:spacing w:val="-2"/>
                <w:sz w:val="24"/>
              </w:rPr>
              <w:t>niveau</w:t>
            </w:r>
          </w:p>
        </w:tc>
      </w:tr>
      <w:tr w:rsidR="00635043" w:rsidRPr="00EA5542" w14:paraId="3B520B96" w14:textId="77777777">
        <w:trPr>
          <w:trHeight w:val="576"/>
        </w:trPr>
        <w:tc>
          <w:tcPr>
            <w:tcW w:w="2160" w:type="dxa"/>
            <w:tcBorders>
              <w:bottom w:val="nil"/>
            </w:tcBorders>
          </w:tcPr>
          <w:p w14:paraId="2B9B41E0" w14:textId="77777777" w:rsidR="00635043" w:rsidRDefault="00644EC4">
            <w:pPr>
              <w:pStyle w:val="TableParagraph"/>
              <w:spacing w:before="228"/>
              <w:ind w:left="10"/>
              <w:rPr>
                <w:b/>
                <w:sz w:val="24"/>
              </w:rPr>
            </w:pPr>
            <w:r>
              <w:rPr>
                <w:b/>
                <w:spacing w:val="-2"/>
                <w:sz w:val="24"/>
              </w:rPr>
              <w:t>Materiale</w:t>
            </w:r>
          </w:p>
        </w:tc>
        <w:tc>
          <w:tcPr>
            <w:tcW w:w="3740" w:type="dxa"/>
            <w:tcBorders>
              <w:bottom w:val="nil"/>
            </w:tcBorders>
            <w:shd w:val="clear" w:color="auto" w:fill="92D050"/>
          </w:tcPr>
          <w:p w14:paraId="7E3AF2EE" w14:textId="77777777" w:rsidR="00635043" w:rsidRPr="009E665C" w:rsidRDefault="00644EC4">
            <w:pPr>
              <w:pStyle w:val="TableParagraph"/>
              <w:spacing w:line="264" w:lineRule="exact"/>
              <w:ind w:right="81"/>
              <w:jc w:val="right"/>
              <w:rPr>
                <w:sz w:val="24"/>
                <w:lang w:val="da-DK"/>
              </w:rPr>
            </w:pPr>
            <w:r w:rsidRPr="009E665C">
              <w:rPr>
                <w:sz w:val="24"/>
                <w:lang w:val="da-DK"/>
              </w:rPr>
              <w:t>–</w:t>
            </w:r>
            <w:r w:rsidRPr="009E665C">
              <w:rPr>
                <w:spacing w:val="30"/>
                <w:sz w:val="24"/>
                <w:lang w:val="da-DK"/>
              </w:rPr>
              <w:t xml:space="preserve">  </w:t>
            </w:r>
            <w:r w:rsidRPr="009E665C">
              <w:rPr>
                <w:sz w:val="24"/>
                <w:lang w:val="da-DK"/>
              </w:rPr>
              <w:t xml:space="preserve">For tykvæggede (rigid) </w:t>
            </w:r>
            <w:r w:rsidRPr="009E665C">
              <w:rPr>
                <w:spacing w:val="-2"/>
                <w:sz w:val="24"/>
                <w:lang w:val="da-DK"/>
              </w:rPr>
              <w:t>aluminium</w:t>
            </w:r>
          </w:p>
          <w:p w14:paraId="36869C62" w14:textId="77777777" w:rsidR="00635043" w:rsidRPr="009E665C" w:rsidRDefault="00644EC4">
            <w:pPr>
              <w:pStyle w:val="TableParagraph"/>
              <w:spacing w:before="12"/>
              <w:ind w:right="95"/>
              <w:jc w:val="right"/>
              <w:rPr>
                <w:sz w:val="24"/>
                <w:lang w:val="da-DK"/>
              </w:rPr>
            </w:pPr>
            <w:r w:rsidRPr="009E665C">
              <w:rPr>
                <w:sz w:val="24"/>
                <w:lang w:val="da-DK"/>
              </w:rPr>
              <w:t xml:space="preserve">emballage (anvendelse af </w:t>
            </w:r>
            <w:r w:rsidRPr="009E665C">
              <w:rPr>
                <w:spacing w:val="-2"/>
                <w:sz w:val="24"/>
                <w:lang w:val="da-DK"/>
              </w:rPr>
              <w:t>alumini-</w:t>
            </w:r>
          </w:p>
        </w:tc>
        <w:tc>
          <w:tcPr>
            <w:tcW w:w="3720" w:type="dxa"/>
            <w:tcBorders>
              <w:bottom w:val="nil"/>
            </w:tcBorders>
            <w:shd w:val="clear" w:color="auto" w:fill="F99879"/>
          </w:tcPr>
          <w:p w14:paraId="652A2242" w14:textId="77777777" w:rsidR="00635043" w:rsidRPr="009E665C" w:rsidRDefault="00644EC4">
            <w:pPr>
              <w:pStyle w:val="TableParagraph"/>
              <w:spacing w:line="264" w:lineRule="exact"/>
              <w:ind w:right="61"/>
              <w:jc w:val="right"/>
              <w:rPr>
                <w:sz w:val="24"/>
                <w:lang w:val="da-DK"/>
              </w:rPr>
            </w:pPr>
            <w:r w:rsidRPr="009E665C">
              <w:rPr>
                <w:sz w:val="24"/>
                <w:lang w:val="da-DK"/>
              </w:rPr>
              <w:t>–</w:t>
            </w:r>
            <w:r w:rsidRPr="009E665C">
              <w:rPr>
                <w:spacing w:val="30"/>
                <w:sz w:val="24"/>
                <w:lang w:val="da-DK"/>
              </w:rPr>
              <w:t xml:space="preserve">  </w:t>
            </w:r>
            <w:r w:rsidRPr="009E665C">
              <w:rPr>
                <w:sz w:val="24"/>
                <w:lang w:val="da-DK"/>
              </w:rPr>
              <w:t xml:space="preserve">For tykvæggede (rigid) </w:t>
            </w:r>
            <w:r w:rsidRPr="009E665C">
              <w:rPr>
                <w:spacing w:val="-2"/>
                <w:sz w:val="24"/>
                <w:lang w:val="da-DK"/>
              </w:rPr>
              <w:t>aluminium</w:t>
            </w:r>
          </w:p>
          <w:p w14:paraId="1C7122D5" w14:textId="77777777" w:rsidR="00635043" w:rsidRPr="009E665C" w:rsidRDefault="00644EC4">
            <w:pPr>
              <w:pStyle w:val="TableParagraph"/>
              <w:spacing w:before="12"/>
              <w:ind w:right="75"/>
              <w:jc w:val="right"/>
              <w:rPr>
                <w:sz w:val="24"/>
                <w:lang w:val="da-DK"/>
              </w:rPr>
            </w:pPr>
            <w:r w:rsidRPr="009E665C">
              <w:rPr>
                <w:sz w:val="24"/>
                <w:lang w:val="da-DK"/>
              </w:rPr>
              <w:t xml:space="preserve">emballage (anvendelse af </w:t>
            </w:r>
            <w:r w:rsidRPr="009E665C">
              <w:rPr>
                <w:spacing w:val="-2"/>
                <w:sz w:val="24"/>
                <w:lang w:val="da-DK"/>
              </w:rPr>
              <w:t>alumini-</w:t>
            </w:r>
          </w:p>
        </w:tc>
      </w:tr>
    </w:tbl>
    <w:p w14:paraId="55935AE6" w14:textId="77777777" w:rsidR="00635043" w:rsidRPr="009E665C" w:rsidRDefault="00635043">
      <w:pPr>
        <w:jc w:val="right"/>
        <w:rPr>
          <w:sz w:val="24"/>
          <w:lang w:val="da-DK"/>
        </w:rPr>
        <w:sectPr w:rsidR="00635043" w:rsidRPr="009E665C">
          <w:type w:val="continuous"/>
          <w:pgSz w:w="11910" w:h="16840"/>
          <w:pgMar w:top="1660" w:right="740" w:bottom="840" w:left="740" w:header="0" w:footer="652" w:gutter="0"/>
          <w:cols w:space="708"/>
        </w:sectPr>
      </w:pPr>
    </w:p>
    <w:tbl>
      <w:tblPr>
        <w:tblStyle w:val="TableNormal"/>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60"/>
        <w:gridCol w:w="3740"/>
        <w:gridCol w:w="3720"/>
      </w:tblGrid>
      <w:tr w:rsidR="00635043" w:rsidRPr="00EA5542" w14:paraId="17101884" w14:textId="77777777">
        <w:trPr>
          <w:trHeight w:val="9792"/>
        </w:trPr>
        <w:tc>
          <w:tcPr>
            <w:tcW w:w="2160" w:type="dxa"/>
            <w:tcBorders>
              <w:top w:val="nil"/>
            </w:tcBorders>
          </w:tcPr>
          <w:p w14:paraId="1113087E" w14:textId="77777777" w:rsidR="00635043" w:rsidRPr="009E665C" w:rsidRDefault="00635043">
            <w:pPr>
              <w:pStyle w:val="TableParagraph"/>
              <w:rPr>
                <w:lang w:val="da-DK"/>
              </w:rPr>
            </w:pPr>
          </w:p>
        </w:tc>
        <w:tc>
          <w:tcPr>
            <w:tcW w:w="3740" w:type="dxa"/>
            <w:tcBorders>
              <w:top w:val="nil"/>
            </w:tcBorders>
            <w:shd w:val="clear" w:color="auto" w:fill="92D050"/>
          </w:tcPr>
          <w:p w14:paraId="22398292" w14:textId="77777777" w:rsidR="00635043" w:rsidRPr="009E665C" w:rsidRDefault="00644EC4">
            <w:pPr>
              <w:pStyle w:val="TableParagraph"/>
              <w:spacing w:line="249" w:lineRule="auto"/>
              <w:ind w:left="310"/>
              <w:rPr>
                <w:sz w:val="24"/>
                <w:lang w:val="da-DK"/>
              </w:rPr>
            </w:pPr>
            <w:r w:rsidRPr="009E665C">
              <w:rPr>
                <w:sz w:val="24"/>
                <w:lang w:val="da-DK"/>
              </w:rPr>
              <w:t>um</w:t>
            </w:r>
            <w:r w:rsidRPr="009E665C">
              <w:rPr>
                <w:spacing w:val="-3"/>
                <w:sz w:val="24"/>
                <w:lang w:val="da-DK"/>
              </w:rPr>
              <w:t xml:space="preserve"> </w:t>
            </w:r>
            <w:r w:rsidRPr="009E665C">
              <w:rPr>
                <w:sz w:val="24"/>
                <w:lang w:val="da-DK"/>
              </w:rPr>
              <w:t>plader</w:t>
            </w:r>
            <w:r w:rsidRPr="009E665C">
              <w:rPr>
                <w:spacing w:val="-3"/>
                <w:sz w:val="24"/>
                <w:lang w:val="da-DK"/>
              </w:rPr>
              <w:t xml:space="preserve"> </w:t>
            </w:r>
            <w:r w:rsidRPr="009E665C">
              <w:rPr>
                <w:sz w:val="24"/>
                <w:lang w:val="da-DK"/>
              </w:rPr>
              <w:t>med</w:t>
            </w:r>
            <w:r w:rsidRPr="009E665C">
              <w:rPr>
                <w:spacing w:val="-3"/>
                <w:sz w:val="24"/>
                <w:lang w:val="da-DK"/>
              </w:rPr>
              <w:t xml:space="preserve"> </w:t>
            </w:r>
            <w:r w:rsidRPr="009E665C">
              <w:rPr>
                <w:sz w:val="24"/>
                <w:lang w:val="da-DK"/>
              </w:rPr>
              <w:t>tykkelse</w:t>
            </w:r>
            <w:r w:rsidRPr="009E665C">
              <w:rPr>
                <w:spacing w:val="-3"/>
                <w:sz w:val="24"/>
                <w:lang w:val="da-DK"/>
              </w:rPr>
              <w:t xml:space="preserve"> </w:t>
            </w:r>
            <w:r w:rsidRPr="009E665C">
              <w:rPr>
                <w:sz w:val="24"/>
                <w:lang w:val="da-DK"/>
              </w:rPr>
              <w:t>&gt;200</w:t>
            </w:r>
            <w:r w:rsidRPr="009E665C">
              <w:rPr>
                <w:spacing w:val="-3"/>
                <w:sz w:val="24"/>
                <w:lang w:val="da-DK"/>
              </w:rPr>
              <w:t xml:space="preserve"> </w:t>
            </w:r>
            <w:r w:rsidRPr="009E665C">
              <w:rPr>
                <w:sz w:val="24"/>
                <w:lang w:val="da-DK"/>
              </w:rPr>
              <w:t>mic- ron) gælder: emballagen består af mere end eller lig med 90 vægt- procent</w:t>
            </w:r>
            <w:r w:rsidRPr="009E665C">
              <w:rPr>
                <w:spacing w:val="-10"/>
                <w:sz w:val="24"/>
                <w:lang w:val="da-DK"/>
              </w:rPr>
              <w:t xml:space="preserve"> </w:t>
            </w:r>
            <w:r w:rsidRPr="009E665C">
              <w:rPr>
                <w:sz w:val="24"/>
                <w:lang w:val="da-DK"/>
              </w:rPr>
              <w:t>aluminium,</w:t>
            </w:r>
            <w:r w:rsidRPr="009E665C">
              <w:rPr>
                <w:spacing w:val="-10"/>
                <w:sz w:val="24"/>
                <w:lang w:val="da-DK"/>
              </w:rPr>
              <w:t xml:space="preserve"> </w:t>
            </w:r>
            <w:r w:rsidRPr="009E665C">
              <w:rPr>
                <w:sz w:val="24"/>
                <w:lang w:val="da-DK"/>
              </w:rPr>
              <w:t>af</w:t>
            </w:r>
            <w:r w:rsidRPr="009E665C">
              <w:rPr>
                <w:spacing w:val="-10"/>
                <w:sz w:val="24"/>
                <w:lang w:val="da-DK"/>
              </w:rPr>
              <w:t xml:space="preserve"> </w:t>
            </w:r>
            <w:r w:rsidRPr="009E665C">
              <w:rPr>
                <w:sz w:val="24"/>
                <w:lang w:val="da-DK"/>
              </w:rPr>
              <w:t>den</w:t>
            </w:r>
            <w:r w:rsidRPr="009E665C">
              <w:rPr>
                <w:spacing w:val="-10"/>
                <w:sz w:val="24"/>
                <w:lang w:val="da-DK"/>
              </w:rPr>
              <w:t xml:space="preserve"> </w:t>
            </w:r>
            <w:r w:rsidRPr="009E665C">
              <w:rPr>
                <w:sz w:val="24"/>
                <w:lang w:val="da-DK"/>
              </w:rPr>
              <w:t xml:space="preserve">samlede </w:t>
            </w:r>
            <w:r w:rsidRPr="009E665C">
              <w:rPr>
                <w:spacing w:val="-4"/>
                <w:sz w:val="24"/>
                <w:lang w:val="da-DK"/>
              </w:rPr>
              <w:t>vægt</w:t>
            </w:r>
          </w:p>
          <w:p w14:paraId="1352E8BE" w14:textId="77777777" w:rsidR="00635043" w:rsidRPr="009E665C" w:rsidRDefault="00635043">
            <w:pPr>
              <w:pStyle w:val="TableParagraph"/>
              <w:spacing w:before="196"/>
              <w:rPr>
                <w:b/>
                <w:sz w:val="24"/>
                <w:lang w:val="da-DK"/>
              </w:rPr>
            </w:pPr>
          </w:p>
          <w:p w14:paraId="6EB7825C" w14:textId="77777777" w:rsidR="00635043" w:rsidRDefault="00644EC4">
            <w:pPr>
              <w:pStyle w:val="TableParagraph"/>
              <w:spacing w:before="1"/>
              <w:ind w:left="10"/>
              <w:rPr>
                <w:sz w:val="24"/>
              </w:rPr>
            </w:pPr>
            <w:r>
              <w:rPr>
                <w:spacing w:val="-2"/>
                <w:sz w:val="24"/>
              </w:rPr>
              <w:t>eller</w:t>
            </w:r>
          </w:p>
          <w:p w14:paraId="1110EC40" w14:textId="77777777" w:rsidR="00635043" w:rsidRDefault="00635043">
            <w:pPr>
              <w:pStyle w:val="TableParagraph"/>
              <w:spacing w:before="216"/>
              <w:rPr>
                <w:b/>
                <w:sz w:val="24"/>
              </w:rPr>
            </w:pPr>
          </w:p>
          <w:p w14:paraId="51440B39" w14:textId="77777777" w:rsidR="00635043" w:rsidRPr="009E665C" w:rsidRDefault="00644EC4">
            <w:pPr>
              <w:pStyle w:val="TableParagraph"/>
              <w:numPr>
                <w:ilvl w:val="0"/>
                <w:numId w:val="4"/>
              </w:numPr>
              <w:tabs>
                <w:tab w:val="left" w:pos="310"/>
              </w:tabs>
              <w:spacing w:line="249" w:lineRule="auto"/>
              <w:ind w:right="161"/>
              <w:jc w:val="both"/>
              <w:rPr>
                <w:sz w:val="24"/>
                <w:lang w:val="da-DK"/>
              </w:rPr>
            </w:pPr>
            <w:r w:rsidRPr="009E665C">
              <w:rPr>
                <w:sz w:val="24"/>
                <w:lang w:val="da-DK"/>
              </w:rPr>
              <w:t>For</w:t>
            </w:r>
            <w:r w:rsidRPr="009E665C">
              <w:rPr>
                <w:spacing w:val="-8"/>
                <w:sz w:val="24"/>
                <w:lang w:val="da-DK"/>
              </w:rPr>
              <w:t xml:space="preserve"> </w:t>
            </w:r>
            <w:r w:rsidRPr="009E665C">
              <w:rPr>
                <w:sz w:val="24"/>
                <w:lang w:val="da-DK"/>
              </w:rPr>
              <w:t>tyndvæggede</w:t>
            </w:r>
            <w:r w:rsidRPr="009E665C">
              <w:rPr>
                <w:spacing w:val="-8"/>
                <w:sz w:val="24"/>
                <w:lang w:val="da-DK"/>
              </w:rPr>
              <w:t xml:space="preserve"> </w:t>
            </w:r>
            <w:r w:rsidRPr="009E665C">
              <w:rPr>
                <w:sz w:val="24"/>
                <w:lang w:val="da-DK"/>
              </w:rPr>
              <w:t>(semirigid)</w:t>
            </w:r>
            <w:r w:rsidRPr="009E665C">
              <w:rPr>
                <w:spacing w:val="-8"/>
                <w:sz w:val="24"/>
                <w:lang w:val="da-DK"/>
              </w:rPr>
              <w:t xml:space="preserve"> </w:t>
            </w:r>
            <w:r w:rsidRPr="009E665C">
              <w:rPr>
                <w:sz w:val="24"/>
                <w:lang w:val="da-DK"/>
              </w:rPr>
              <w:t>alu- minium</w:t>
            </w:r>
            <w:r w:rsidRPr="009E665C">
              <w:rPr>
                <w:spacing w:val="-13"/>
                <w:sz w:val="24"/>
                <w:lang w:val="da-DK"/>
              </w:rPr>
              <w:t xml:space="preserve"> </w:t>
            </w:r>
            <w:r w:rsidRPr="009E665C">
              <w:rPr>
                <w:sz w:val="24"/>
                <w:lang w:val="da-DK"/>
              </w:rPr>
              <w:t>emballage</w:t>
            </w:r>
            <w:r w:rsidRPr="009E665C">
              <w:rPr>
                <w:spacing w:val="-13"/>
                <w:sz w:val="24"/>
                <w:lang w:val="da-DK"/>
              </w:rPr>
              <w:t xml:space="preserve"> </w:t>
            </w:r>
            <w:r w:rsidRPr="009E665C">
              <w:rPr>
                <w:sz w:val="24"/>
                <w:lang w:val="da-DK"/>
              </w:rPr>
              <w:t>(anvendelse</w:t>
            </w:r>
            <w:r w:rsidRPr="009E665C">
              <w:rPr>
                <w:spacing w:val="-13"/>
                <w:sz w:val="24"/>
                <w:lang w:val="da-DK"/>
              </w:rPr>
              <w:t xml:space="preserve"> </w:t>
            </w:r>
            <w:r w:rsidRPr="009E665C">
              <w:rPr>
                <w:sz w:val="24"/>
                <w:lang w:val="da-DK"/>
              </w:rPr>
              <w:t>af aluminium folie med en tykkelse</w:t>
            </w:r>
          </w:p>
          <w:p w14:paraId="3A6F577C" w14:textId="77777777" w:rsidR="00635043" w:rsidRPr="009E665C" w:rsidRDefault="00644EC4">
            <w:pPr>
              <w:pStyle w:val="TableParagraph"/>
              <w:spacing w:before="3" w:line="249" w:lineRule="auto"/>
              <w:ind w:left="310"/>
              <w:rPr>
                <w:sz w:val="24"/>
                <w:lang w:val="da-DK"/>
              </w:rPr>
            </w:pPr>
            <w:r w:rsidRPr="009E665C">
              <w:rPr>
                <w:sz w:val="24"/>
                <w:lang w:val="da-DK"/>
              </w:rPr>
              <w:t>&gt;</w:t>
            </w:r>
            <w:r w:rsidRPr="009E665C">
              <w:rPr>
                <w:spacing w:val="-5"/>
                <w:sz w:val="24"/>
                <w:lang w:val="da-DK"/>
              </w:rPr>
              <w:t xml:space="preserve"> </w:t>
            </w:r>
            <w:r w:rsidRPr="009E665C">
              <w:rPr>
                <w:sz w:val="24"/>
                <w:lang w:val="da-DK"/>
              </w:rPr>
              <w:t>60</w:t>
            </w:r>
            <w:r w:rsidRPr="009E665C">
              <w:rPr>
                <w:spacing w:val="-5"/>
                <w:sz w:val="24"/>
                <w:lang w:val="da-DK"/>
              </w:rPr>
              <w:t xml:space="preserve"> </w:t>
            </w:r>
            <w:r w:rsidRPr="009E665C">
              <w:rPr>
                <w:sz w:val="24"/>
                <w:lang w:val="da-DK"/>
              </w:rPr>
              <w:t>micron</w:t>
            </w:r>
            <w:r w:rsidRPr="009E665C">
              <w:rPr>
                <w:spacing w:val="-5"/>
                <w:sz w:val="24"/>
                <w:lang w:val="da-DK"/>
              </w:rPr>
              <w:t xml:space="preserve"> </w:t>
            </w:r>
            <w:r w:rsidRPr="009E665C">
              <w:rPr>
                <w:sz w:val="24"/>
                <w:lang w:val="da-DK"/>
              </w:rPr>
              <w:t>og</w:t>
            </w:r>
            <w:r w:rsidRPr="009E665C">
              <w:rPr>
                <w:spacing w:val="-5"/>
                <w:sz w:val="24"/>
                <w:lang w:val="da-DK"/>
              </w:rPr>
              <w:t xml:space="preserve"> </w:t>
            </w:r>
            <w:r w:rsidRPr="009E665C">
              <w:rPr>
                <w:sz w:val="24"/>
                <w:lang w:val="da-DK"/>
              </w:rPr>
              <w:t>&lt;</w:t>
            </w:r>
            <w:r w:rsidRPr="009E665C">
              <w:rPr>
                <w:spacing w:val="-5"/>
                <w:sz w:val="24"/>
                <w:lang w:val="da-DK"/>
              </w:rPr>
              <w:t xml:space="preserve"> </w:t>
            </w:r>
            <w:r w:rsidRPr="009E665C">
              <w:rPr>
                <w:sz w:val="24"/>
                <w:lang w:val="da-DK"/>
              </w:rPr>
              <w:t>200</w:t>
            </w:r>
            <w:r w:rsidRPr="009E665C">
              <w:rPr>
                <w:spacing w:val="-5"/>
                <w:sz w:val="24"/>
                <w:lang w:val="da-DK"/>
              </w:rPr>
              <w:t xml:space="preserve"> </w:t>
            </w:r>
            <w:r w:rsidRPr="009E665C">
              <w:rPr>
                <w:sz w:val="24"/>
                <w:lang w:val="da-DK"/>
              </w:rPr>
              <w:t>micron)</w:t>
            </w:r>
            <w:r w:rsidRPr="009E665C">
              <w:rPr>
                <w:spacing w:val="-5"/>
                <w:sz w:val="24"/>
                <w:lang w:val="da-DK"/>
              </w:rPr>
              <w:t xml:space="preserve"> </w:t>
            </w:r>
            <w:r w:rsidRPr="009E665C">
              <w:rPr>
                <w:sz w:val="24"/>
                <w:lang w:val="da-DK"/>
              </w:rPr>
              <w:t>gæl- der:</w:t>
            </w:r>
            <w:r w:rsidRPr="009E665C">
              <w:rPr>
                <w:spacing w:val="-8"/>
                <w:sz w:val="24"/>
                <w:lang w:val="da-DK"/>
              </w:rPr>
              <w:t xml:space="preserve"> </w:t>
            </w:r>
            <w:r w:rsidRPr="009E665C">
              <w:rPr>
                <w:sz w:val="24"/>
                <w:lang w:val="da-DK"/>
              </w:rPr>
              <w:t>Består</w:t>
            </w:r>
            <w:r w:rsidRPr="009E665C">
              <w:rPr>
                <w:spacing w:val="-8"/>
                <w:sz w:val="24"/>
                <w:lang w:val="da-DK"/>
              </w:rPr>
              <w:t xml:space="preserve"> </w:t>
            </w:r>
            <w:r w:rsidRPr="009E665C">
              <w:rPr>
                <w:sz w:val="24"/>
                <w:lang w:val="da-DK"/>
              </w:rPr>
              <w:t>emballagen</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mere</w:t>
            </w:r>
            <w:r w:rsidRPr="009E665C">
              <w:rPr>
                <w:spacing w:val="-8"/>
                <w:sz w:val="24"/>
                <w:lang w:val="da-DK"/>
              </w:rPr>
              <w:t xml:space="preserve"> </w:t>
            </w:r>
            <w:r w:rsidRPr="009E665C">
              <w:rPr>
                <w:sz w:val="24"/>
                <w:lang w:val="da-DK"/>
              </w:rPr>
              <w:t>end eller lig med 85 vægtprocent alu- minium, af den samlede vægt</w:t>
            </w:r>
          </w:p>
          <w:p w14:paraId="5C7BF85A" w14:textId="77777777" w:rsidR="00635043" w:rsidRPr="009E665C" w:rsidRDefault="00635043">
            <w:pPr>
              <w:pStyle w:val="TableParagraph"/>
              <w:spacing w:before="207"/>
              <w:rPr>
                <w:b/>
                <w:sz w:val="24"/>
                <w:lang w:val="da-DK"/>
              </w:rPr>
            </w:pPr>
          </w:p>
          <w:p w14:paraId="1AF37967" w14:textId="77777777" w:rsidR="00635043" w:rsidRDefault="00644EC4">
            <w:pPr>
              <w:pStyle w:val="TableParagraph"/>
              <w:spacing w:before="1"/>
              <w:ind w:left="10"/>
              <w:rPr>
                <w:sz w:val="24"/>
              </w:rPr>
            </w:pPr>
            <w:r>
              <w:rPr>
                <w:spacing w:val="-2"/>
                <w:sz w:val="24"/>
              </w:rPr>
              <w:t>eller</w:t>
            </w:r>
          </w:p>
          <w:p w14:paraId="09851CB1" w14:textId="77777777" w:rsidR="00635043" w:rsidRDefault="00635043">
            <w:pPr>
              <w:pStyle w:val="TableParagraph"/>
              <w:spacing w:before="215"/>
              <w:rPr>
                <w:b/>
                <w:sz w:val="24"/>
              </w:rPr>
            </w:pPr>
          </w:p>
          <w:p w14:paraId="52AA7596" w14:textId="77777777" w:rsidR="00635043" w:rsidRPr="009E665C" w:rsidRDefault="00644EC4">
            <w:pPr>
              <w:pStyle w:val="TableParagraph"/>
              <w:numPr>
                <w:ilvl w:val="0"/>
                <w:numId w:val="4"/>
              </w:numPr>
              <w:tabs>
                <w:tab w:val="left" w:pos="310"/>
              </w:tabs>
              <w:spacing w:before="1" w:line="249" w:lineRule="auto"/>
              <w:ind w:right="37"/>
              <w:rPr>
                <w:sz w:val="24"/>
                <w:lang w:val="da-DK"/>
              </w:rPr>
            </w:pPr>
            <w:r w:rsidRPr="009E665C">
              <w:rPr>
                <w:sz w:val="24"/>
                <w:lang w:val="da-DK"/>
              </w:rPr>
              <w:t>For flexibel aluminium folie em- ballage (anvendelse af aluminium- folie</w:t>
            </w:r>
            <w:r w:rsidRPr="009E665C">
              <w:rPr>
                <w:spacing w:val="-7"/>
                <w:sz w:val="24"/>
                <w:lang w:val="da-DK"/>
              </w:rPr>
              <w:t xml:space="preserve"> </w:t>
            </w:r>
            <w:r w:rsidRPr="009E665C">
              <w:rPr>
                <w:sz w:val="24"/>
                <w:lang w:val="da-DK"/>
              </w:rPr>
              <w:t>med</w:t>
            </w:r>
            <w:r w:rsidRPr="009E665C">
              <w:rPr>
                <w:spacing w:val="-7"/>
                <w:sz w:val="24"/>
                <w:lang w:val="da-DK"/>
              </w:rPr>
              <w:t xml:space="preserve"> </w:t>
            </w:r>
            <w:r w:rsidRPr="009E665C">
              <w:rPr>
                <w:sz w:val="24"/>
                <w:lang w:val="da-DK"/>
              </w:rPr>
              <w:t>en</w:t>
            </w:r>
            <w:r w:rsidRPr="009E665C">
              <w:rPr>
                <w:spacing w:val="-7"/>
                <w:sz w:val="24"/>
                <w:lang w:val="da-DK"/>
              </w:rPr>
              <w:t xml:space="preserve"> </w:t>
            </w:r>
            <w:r w:rsidRPr="009E665C">
              <w:rPr>
                <w:sz w:val="24"/>
                <w:lang w:val="da-DK"/>
              </w:rPr>
              <w:t>tykkelse</w:t>
            </w:r>
            <w:r w:rsidRPr="009E665C">
              <w:rPr>
                <w:spacing w:val="-7"/>
                <w:sz w:val="24"/>
                <w:lang w:val="da-DK"/>
              </w:rPr>
              <w:t xml:space="preserve"> </w:t>
            </w:r>
            <w:r w:rsidRPr="009E665C">
              <w:rPr>
                <w:sz w:val="24"/>
                <w:lang w:val="da-DK"/>
              </w:rPr>
              <w:t>≤</w:t>
            </w:r>
            <w:r w:rsidRPr="009E665C">
              <w:rPr>
                <w:spacing w:val="-7"/>
                <w:sz w:val="24"/>
                <w:lang w:val="da-DK"/>
              </w:rPr>
              <w:t xml:space="preserve"> </w:t>
            </w:r>
            <w:r w:rsidRPr="009E665C">
              <w:rPr>
                <w:sz w:val="24"/>
                <w:lang w:val="da-DK"/>
              </w:rPr>
              <w:t>60</w:t>
            </w:r>
            <w:r w:rsidRPr="009E665C">
              <w:rPr>
                <w:spacing w:val="-7"/>
                <w:sz w:val="24"/>
                <w:lang w:val="da-DK"/>
              </w:rPr>
              <w:t xml:space="preserve"> </w:t>
            </w:r>
            <w:r w:rsidRPr="009E665C">
              <w:rPr>
                <w:sz w:val="24"/>
                <w:lang w:val="da-DK"/>
              </w:rPr>
              <w:t>micron) gælder:</w:t>
            </w:r>
            <w:r w:rsidRPr="009E665C">
              <w:rPr>
                <w:spacing w:val="-4"/>
                <w:sz w:val="24"/>
                <w:lang w:val="da-DK"/>
              </w:rPr>
              <w:t xml:space="preserve"> </w:t>
            </w:r>
            <w:r w:rsidRPr="009E665C">
              <w:rPr>
                <w:sz w:val="24"/>
                <w:lang w:val="da-DK"/>
              </w:rPr>
              <w:t>Består</w:t>
            </w:r>
            <w:r w:rsidRPr="009E665C">
              <w:rPr>
                <w:spacing w:val="-4"/>
                <w:sz w:val="24"/>
                <w:lang w:val="da-DK"/>
              </w:rPr>
              <w:t xml:space="preserve"> </w:t>
            </w:r>
            <w:r w:rsidRPr="009E665C">
              <w:rPr>
                <w:sz w:val="24"/>
                <w:lang w:val="da-DK"/>
              </w:rPr>
              <w:t>emballagen</w:t>
            </w:r>
            <w:r w:rsidRPr="009E665C">
              <w:rPr>
                <w:spacing w:val="-4"/>
                <w:sz w:val="24"/>
                <w:lang w:val="da-DK"/>
              </w:rPr>
              <w:t xml:space="preserve"> </w:t>
            </w:r>
            <w:r w:rsidRPr="009E665C">
              <w:rPr>
                <w:sz w:val="24"/>
                <w:lang w:val="da-DK"/>
              </w:rPr>
              <w:t>af</w:t>
            </w:r>
            <w:r w:rsidRPr="009E665C">
              <w:rPr>
                <w:spacing w:val="-4"/>
                <w:sz w:val="24"/>
                <w:lang w:val="da-DK"/>
              </w:rPr>
              <w:t xml:space="preserve"> </w:t>
            </w:r>
            <w:r w:rsidRPr="009E665C">
              <w:rPr>
                <w:sz w:val="24"/>
                <w:lang w:val="da-DK"/>
              </w:rPr>
              <w:t>mere end eller lig med 79 vægtprocent aluminium, af den samlede vægt</w:t>
            </w:r>
          </w:p>
          <w:p w14:paraId="706DD9AD" w14:textId="77777777" w:rsidR="00635043" w:rsidRPr="009E665C" w:rsidRDefault="00635043">
            <w:pPr>
              <w:pStyle w:val="TableParagraph"/>
              <w:spacing w:before="209"/>
              <w:rPr>
                <w:b/>
                <w:sz w:val="24"/>
                <w:lang w:val="da-DK"/>
              </w:rPr>
            </w:pPr>
          </w:p>
          <w:p w14:paraId="4144A80D" w14:textId="77777777" w:rsidR="00635043" w:rsidRDefault="00644EC4">
            <w:pPr>
              <w:pStyle w:val="TableParagraph"/>
              <w:spacing w:before="1"/>
              <w:ind w:left="10"/>
              <w:rPr>
                <w:sz w:val="24"/>
              </w:rPr>
            </w:pPr>
            <w:r>
              <w:rPr>
                <w:spacing w:val="-5"/>
                <w:sz w:val="24"/>
              </w:rPr>
              <w:t>og</w:t>
            </w:r>
          </w:p>
          <w:p w14:paraId="01EFCB46" w14:textId="77777777" w:rsidR="00635043" w:rsidRDefault="00635043">
            <w:pPr>
              <w:pStyle w:val="TableParagraph"/>
              <w:spacing w:before="201"/>
              <w:rPr>
                <w:b/>
                <w:sz w:val="24"/>
              </w:rPr>
            </w:pPr>
          </w:p>
          <w:p w14:paraId="6755FA05" w14:textId="77777777" w:rsidR="00635043" w:rsidRPr="009E665C" w:rsidRDefault="00644EC4">
            <w:pPr>
              <w:pStyle w:val="TableParagraph"/>
              <w:numPr>
                <w:ilvl w:val="0"/>
                <w:numId w:val="4"/>
              </w:numPr>
              <w:tabs>
                <w:tab w:val="left" w:pos="310"/>
              </w:tabs>
              <w:spacing w:before="1" w:line="290" w:lineRule="atLeast"/>
              <w:ind w:right="-15"/>
              <w:rPr>
                <w:sz w:val="24"/>
                <w:lang w:val="da-DK"/>
              </w:rPr>
            </w:pPr>
            <w:r w:rsidRPr="009E665C">
              <w:rPr>
                <w:sz w:val="24"/>
                <w:lang w:val="da-DK"/>
              </w:rPr>
              <w:t>Indeholder ikke jernholdige metal- ler</w:t>
            </w:r>
            <w:r w:rsidRPr="009E665C">
              <w:rPr>
                <w:spacing w:val="-7"/>
                <w:sz w:val="24"/>
                <w:lang w:val="da-DK"/>
              </w:rPr>
              <w:t xml:space="preserve"> </w:t>
            </w:r>
            <w:r w:rsidRPr="009E665C">
              <w:rPr>
                <w:sz w:val="24"/>
                <w:lang w:val="da-DK"/>
              </w:rPr>
              <w:t>eller</w:t>
            </w:r>
            <w:r w:rsidRPr="009E665C">
              <w:rPr>
                <w:spacing w:val="-7"/>
                <w:sz w:val="24"/>
                <w:lang w:val="da-DK"/>
              </w:rPr>
              <w:t xml:space="preserve"> </w:t>
            </w:r>
            <w:r w:rsidRPr="009E665C">
              <w:rPr>
                <w:sz w:val="24"/>
                <w:lang w:val="da-DK"/>
              </w:rPr>
              <w:t>legering</w:t>
            </w:r>
            <w:r w:rsidRPr="009E665C">
              <w:rPr>
                <w:spacing w:val="-7"/>
                <w:sz w:val="24"/>
                <w:lang w:val="da-DK"/>
              </w:rPr>
              <w:t xml:space="preserve"> </w:t>
            </w:r>
            <w:r w:rsidRPr="009E665C">
              <w:rPr>
                <w:sz w:val="24"/>
                <w:lang w:val="da-DK"/>
              </w:rPr>
              <w:t>af</w:t>
            </w:r>
            <w:r w:rsidRPr="009E665C">
              <w:rPr>
                <w:spacing w:val="-7"/>
                <w:sz w:val="24"/>
                <w:lang w:val="da-DK"/>
              </w:rPr>
              <w:t xml:space="preserve"> </w:t>
            </w:r>
            <w:r w:rsidRPr="009E665C">
              <w:rPr>
                <w:sz w:val="24"/>
                <w:lang w:val="da-DK"/>
              </w:rPr>
              <w:t>jernholdige</w:t>
            </w:r>
            <w:r w:rsidRPr="009E665C">
              <w:rPr>
                <w:spacing w:val="-7"/>
                <w:sz w:val="24"/>
                <w:lang w:val="da-DK"/>
              </w:rPr>
              <w:t xml:space="preserve"> </w:t>
            </w:r>
            <w:r w:rsidRPr="009E665C">
              <w:rPr>
                <w:sz w:val="24"/>
                <w:lang w:val="da-DK"/>
              </w:rPr>
              <w:t xml:space="preserve">me- </w:t>
            </w:r>
            <w:r w:rsidRPr="009E665C">
              <w:rPr>
                <w:spacing w:val="-2"/>
                <w:sz w:val="24"/>
                <w:lang w:val="da-DK"/>
              </w:rPr>
              <w:t>taller</w:t>
            </w:r>
          </w:p>
        </w:tc>
        <w:tc>
          <w:tcPr>
            <w:tcW w:w="3720" w:type="dxa"/>
            <w:tcBorders>
              <w:top w:val="nil"/>
            </w:tcBorders>
            <w:shd w:val="clear" w:color="auto" w:fill="F99879"/>
          </w:tcPr>
          <w:p w14:paraId="6865777F" w14:textId="77777777" w:rsidR="00635043" w:rsidRPr="009E665C" w:rsidRDefault="00635043">
            <w:pPr>
              <w:pStyle w:val="TableParagraph"/>
              <w:rPr>
                <w:b/>
                <w:sz w:val="24"/>
                <w:lang w:val="da-DK"/>
              </w:rPr>
            </w:pPr>
          </w:p>
          <w:p w14:paraId="17A62046" w14:textId="77777777" w:rsidR="00635043" w:rsidRPr="009E665C" w:rsidRDefault="00644EC4">
            <w:pPr>
              <w:pStyle w:val="TableParagraph"/>
              <w:spacing w:line="249" w:lineRule="auto"/>
              <w:ind w:left="310"/>
              <w:rPr>
                <w:sz w:val="24"/>
                <w:lang w:val="da-DK"/>
              </w:rPr>
            </w:pPr>
            <w:r w:rsidRPr="009E665C">
              <w:rPr>
                <w:sz w:val="24"/>
                <w:lang w:val="da-DK"/>
              </w:rPr>
              <w:t>um</w:t>
            </w:r>
            <w:r w:rsidRPr="009E665C">
              <w:rPr>
                <w:spacing w:val="-8"/>
                <w:sz w:val="24"/>
                <w:lang w:val="da-DK"/>
              </w:rPr>
              <w:t xml:space="preserve"> </w:t>
            </w:r>
            <w:r w:rsidRPr="009E665C">
              <w:rPr>
                <w:sz w:val="24"/>
                <w:lang w:val="da-DK"/>
              </w:rPr>
              <w:t>plader</w:t>
            </w:r>
            <w:r w:rsidRPr="009E665C">
              <w:rPr>
                <w:spacing w:val="-8"/>
                <w:sz w:val="24"/>
                <w:lang w:val="da-DK"/>
              </w:rPr>
              <w:t xml:space="preserve"> </w:t>
            </w:r>
            <w:r w:rsidRPr="009E665C">
              <w:rPr>
                <w:sz w:val="24"/>
                <w:lang w:val="da-DK"/>
              </w:rPr>
              <w:t>med</w:t>
            </w:r>
            <w:r w:rsidRPr="009E665C">
              <w:rPr>
                <w:spacing w:val="-8"/>
                <w:sz w:val="24"/>
                <w:lang w:val="da-DK"/>
              </w:rPr>
              <w:t xml:space="preserve"> </w:t>
            </w:r>
            <w:r w:rsidRPr="009E665C">
              <w:rPr>
                <w:sz w:val="24"/>
                <w:lang w:val="da-DK"/>
              </w:rPr>
              <w:t>tykkelse</w:t>
            </w:r>
            <w:r w:rsidRPr="009E665C">
              <w:rPr>
                <w:spacing w:val="-8"/>
                <w:sz w:val="24"/>
                <w:lang w:val="da-DK"/>
              </w:rPr>
              <w:t xml:space="preserve"> </w:t>
            </w:r>
            <w:r w:rsidRPr="009E665C">
              <w:rPr>
                <w:sz w:val="24"/>
                <w:lang w:val="da-DK"/>
              </w:rPr>
              <w:t>&gt;200</w:t>
            </w:r>
            <w:r w:rsidRPr="009E665C">
              <w:rPr>
                <w:spacing w:val="-8"/>
                <w:sz w:val="24"/>
                <w:lang w:val="da-DK"/>
              </w:rPr>
              <w:t xml:space="preserve"> </w:t>
            </w:r>
            <w:r w:rsidRPr="009E665C">
              <w:rPr>
                <w:sz w:val="24"/>
                <w:lang w:val="da-DK"/>
              </w:rPr>
              <w:t>mic- ron) gælder: emballagen består af mindre</w:t>
            </w:r>
            <w:r w:rsidRPr="009E665C">
              <w:rPr>
                <w:spacing w:val="-1"/>
                <w:sz w:val="24"/>
                <w:lang w:val="da-DK"/>
              </w:rPr>
              <w:t xml:space="preserve"> </w:t>
            </w:r>
            <w:r w:rsidRPr="009E665C">
              <w:rPr>
                <w:sz w:val="24"/>
                <w:lang w:val="da-DK"/>
              </w:rPr>
              <w:t>end</w:t>
            </w:r>
            <w:r w:rsidRPr="009E665C">
              <w:rPr>
                <w:spacing w:val="-1"/>
                <w:sz w:val="24"/>
                <w:lang w:val="da-DK"/>
              </w:rPr>
              <w:t xml:space="preserve"> </w:t>
            </w:r>
            <w:r w:rsidRPr="009E665C">
              <w:rPr>
                <w:sz w:val="24"/>
                <w:lang w:val="da-DK"/>
              </w:rPr>
              <w:t>90</w:t>
            </w:r>
            <w:r w:rsidRPr="009E665C">
              <w:rPr>
                <w:spacing w:val="-1"/>
                <w:sz w:val="24"/>
                <w:lang w:val="da-DK"/>
              </w:rPr>
              <w:t xml:space="preserve"> </w:t>
            </w:r>
            <w:r w:rsidRPr="009E665C">
              <w:rPr>
                <w:sz w:val="24"/>
                <w:lang w:val="da-DK"/>
              </w:rPr>
              <w:t>vægtprocent</w:t>
            </w:r>
            <w:r w:rsidRPr="009E665C">
              <w:rPr>
                <w:spacing w:val="-1"/>
                <w:sz w:val="24"/>
                <w:lang w:val="da-DK"/>
              </w:rPr>
              <w:t xml:space="preserve"> </w:t>
            </w:r>
            <w:r w:rsidRPr="009E665C">
              <w:rPr>
                <w:sz w:val="24"/>
                <w:lang w:val="da-DK"/>
              </w:rPr>
              <w:t>alumi- nium, af den samlede vægt</w:t>
            </w:r>
          </w:p>
          <w:p w14:paraId="5B30EECD" w14:textId="77777777" w:rsidR="00635043" w:rsidRPr="009E665C" w:rsidRDefault="00635043">
            <w:pPr>
              <w:pStyle w:val="TableParagraph"/>
              <w:spacing w:before="208"/>
              <w:rPr>
                <w:b/>
                <w:sz w:val="24"/>
                <w:lang w:val="da-DK"/>
              </w:rPr>
            </w:pPr>
          </w:p>
          <w:p w14:paraId="7F461259" w14:textId="77777777" w:rsidR="00635043" w:rsidRDefault="00644EC4">
            <w:pPr>
              <w:pStyle w:val="TableParagraph"/>
              <w:ind w:left="10"/>
              <w:rPr>
                <w:sz w:val="24"/>
              </w:rPr>
            </w:pPr>
            <w:r>
              <w:rPr>
                <w:spacing w:val="-2"/>
                <w:sz w:val="24"/>
              </w:rPr>
              <w:t>eller</w:t>
            </w:r>
          </w:p>
          <w:p w14:paraId="3E3AE568" w14:textId="77777777" w:rsidR="00635043" w:rsidRDefault="00635043">
            <w:pPr>
              <w:pStyle w:val="TableParagraph"/>
              <w:spacing w:before="216"/>
              <w:rPr>
                <w:b/>
                <w:sz w:val="24"/>
              </w:rPr>
            </w:pPr>
          </w:p>
          <w:p w14:paraId="747F9108" w14:textId="77777777" w:rsidR="00635043" w:rsidRPr="009E665C" w:rsidRDefault="00644EC4">
            <w:pPr>
              <w:pStyle w:val="TableParagraph"/>
              <w:numPr>
                <w:ilvl w:val="0"/>
                <w:numId w:val="3"/>
              </w:numPr>
              <w:tabs>
                <w:tab w:val="left" w:pos="310"/>
              </w:tabs>
              <w:spacing w:line="249" w:lineRule="auto"/>
              <w:ind w:right="1"/>
              <w:rPr>
                <w:sz w:val="24"/>
                <w:lang w:val="da-DK"/>
              </w:rPr>
            </w:pPr>
            <w:r w:rsidRPr="009E665C">
              <w:rPr>
                <w:sz w:val="24"/>
                <w:lang w:val="da-DK"/>
              </w:rPr>
              <w:t>For tyndvæggede (semirigid) alu- minium emballage (anvendelse af aluminium</w:t>
            </w:r>
            <w:r w:rsidRPr="009E665C">
              <w:rPr>
                <w:spacing w:val="-2"/>
                <w:sz w:val="24"/>
                <w:lang w:val="da-DK"/>
              </w:rPr>
              <w:t xml:space="preserve"> </w:t>
            </w:r>
            <w:r w:rsidRPr="009E665C">
              <w:rPr>
                <w:sz w:val="24"/>
                <w:lang w:val="da-DK"/>
              </w:rPr>
              <w:t>folie</w:t>
            </w:r>
            <w:r w:rsidRPr="009E665C">
              <w:rPr>
                <w:spacing w:val="-2"/>
                <w:sz w:val="24"/>
                <w:lang w:val="da-DK"/>
              </w:rPr>
              <w:t xml:space="preserve"> </w:t>
            </w:r>
            <w:r w:rsidRPr="009E665C">
              <w:rPr>
                <w:sz w:val="24"/>
                <w:lang w:val="da-DK"/>
              </w:rPr>
              <w:t>med</w:t>
            </w:r>
            <w:r w:rsidRPr="009E665C">
              <w:rPr>
                <w:spacing w:val="-2"/>
                <w:sz w:val="24"/>
                <w:lang w:val="da-DK"/>
              </w:rPr>
              <w:t xml:space="preserve"> </w:t>
            </w:r>
            <w:r w:rsidRPr="009E665C">
              <w:rPr>
                <w:sz w:val="24"/>
                <w:lang w:val="da-DK"/>
              </w:rPr>
              <w:t>en</w:t>
            </w:r>
            <w:r w:rsidRPr="009E665C">
              <w:rPr>
                <w:spacing w:val="-2"/>
                <w:sz w:val="24"/>
                <w:lang w:val="da-DK"/>
              </w:rPr>
              <w:t xml:space="preserve"> </w:t>
            </w:r>
            <w:r w:rsidRPr="009E665C">
              <w:rPr>
                <w:sz w:val="24"/>
                <w:lang w:val="da-DK"/>
              </w:rPr>
              <w:t>tykkelse</w:t>
            </w:r>
            <w:r w:rsidRPr="009E665C">
              <w:rPr>
                <w:spacing w:val="-2"/>
                <w:sz w:val="24"/>
                <w:lang w:val="da-DK"/>
              </w:rPr>
              <w:t xml:space="preserve"> </w:t>
            </w:r>
            <w:r w:rsidRPr="009E665C">
              <w:rPr>
                <w:sz w:val="24"/>
                <w:lang w:val="da-DK"/>
              </w:rPr>
              <w:t>&gt; 60</w:t>
            </w:r>
            <w:r w:rsidRPr="009E665C">
              <w:rPr>
                <w:spacing w:val="-7"/>
                <w:sz w:val="24"/>
                <w:lang w:val="da-DK"/>
              </w:rPr>
              <w:t xml:space="preserve"> </w:t>
            </w:r>
            <w:r w:rsidRPr="009E665C">
              <w:rPr>
                <w:sz w:val="24"/>
                <w:lang w:val="da-DK"/>
              </w:rPr>
              <w:t>mimcron</w:t>
            </w:r>
            <w:r w:rsidRPr="009E665C">
              <w:rPr>
                <w:spacing w:val="-7"/>
                <w:sz w:val="24"/>
                <w:lang w:val="da-DK"/>
              </w:rPr>
              <w:t xml:space="preserve"> </w:t>
            </w:r>
            <w:r w:rsidRPr="009E665C">
              <w:rPr>
                <w:sz w:val="24"/>
                <w:lang w:val="da-DK"/>
              </w:rPr>
              <w:t>og</w:t>
            </w:r>
            <w:r w:rsidRPr="009E665C">
              <w:rPr>
                <w:spacing w:val="-7"/>
                <w:sz w:val="24"/>
                <w:lang w:val="da-DK"/>
              </w:rPr>
              <w:t xml:space="preserve"> </w:t>
            </w:r>
            <w:r w:rsidRPr="009E665C">
              <w:rPr>
                <w:sz w:val="24"/>
                <w:lang w:val="da-DK"/>
              </w:rPr>
              <w:t>&lt;</w:t>
            </w:r>
            <w:r w:rsidRPr="009E665C">
              <w:rPr>
                <w:spacing w:val="-7"/>
                <w:sz w:val="24"/>
                <w:lang w:val="da-DK"/>
              </w:rPr>
              <w:t xml:space="preserve"> </w:t>
            </w:r>
            <w:r w:rsidRPr="009E665C">
              <w:rPr>
                <w:sz w:val="24"/>
                <w:lang w:val="da-DK"/>
              </w:rPr>
              <w:t>200</w:t>
            </w:r>
            <w:r w:rsidRPr="009E665C">
              <w:rPr>
                <w:spacing w:val="-7"/>
                <w:sz w:val="24"/>
                <w:lang w:val="da-DK"/>
              </w:rPr>
              <w:t xml:space="preserve"> </w:t>
            </w:r>
            <w:r w:rsidRPr="009E665C">
              <w:rPr>
                <w:sz w:val="24"/>
                <w:lang w:val="da-DK"/>
              </w:rPr>
              <w:t>micron)</w:t>
            </w:r>
            <w:r w:rsidRPr="009E665C">
              <w:rPr>
                <w:spacing w:val="-7"/>
                <w:sz w:val="24"/>
                <w:lang w:val="da-DK"/>
              </w:rPr>
              <w:t xml:space="preserve"> </w:t>
            </w:r>
            <w:r w:rsidRPr="009E665C">
              <w:rPr>
                <w:sz w:val="24"/>
                <w:lang w:val="da-DK"/>
              </w:rPr>
              <w:t>gæl- der: Består emballagen af mindre end 85 vægtprocent aluminium, af den samlede vægt</w:t>
            </w:r>
          </w:p>
          <w:p w14:paraId="5CEBE055" w14:textId="77777777" w:rsidR="00635043" w:rsidRPr="009E665C" w:rsidRDefault="00635043">
            <w:pPr>
              <w:pStyle w:val="TableParagraph"/>
              <w:spacing w:before="210"/>
              <w:rPr>
                <w:b/>
                <w:sz w:val="24"/>
                <w:lang w:val="da-DK"/>
              </w:rPr>
            </w:pPr>
          </w:p>
          <w:p w14:paraId="600A039B" w14:textId="77777777" w:rsidR="00635043" w:rsidRDefault="00644EC4">
            <w:pPr>
              <w:pStyle w:val="TableParagraph"/>
              <w:spacing w:before="1"/>
              <w:ind w:left="10"/>
              <w:rPr>
                <w:sz w:val="24"/>
              </w:rPr>
            </w:pPr>
            <w:r>
              <w:rPr>
                <w:spacing w:val="-2"/>
                <w:sz w:val="24"/>
              </w:rPr>
              <w:t>eller</w:t>
            </w:r>
          </w:p>
          <w:p w14:paraId="7B392C45" w14:textId="77777777" w:rsidR="00635043" w:rsidRDefault="00635043">
            <w:pPr>
              <w:pStyle w:val="TableParagraph"/>
              <w:spacing w:before="216"/>
              <w:rPr>
                <w:b/>
                <w:sz w:val="24"/>
              </w:rPr>
            </w:pPr>
          </w:p>
          <w:p w14:paraId="5B644089" w14:textId="77777777" w:rsidR="00635043" w:rsidRPr="009E665C" w:rsidRDefault="00644EC4">
            <w:pPr>
              <w:pStyle w:val="TableParagraph"/>
              <w:numPr>
                <w:ilvl w:val="0"/>
                <w:numId w:val="3"/>
              </w:numPr>
              <w:tabs>
                <w:tab w:val="left" w:pos="310"/>
              </w:tabs>
              <w:spacing w:line="249" w:lineRule="auto"/>
              <w:ind w:right="62"/>
              <w:rPr>
                <w:sz w:val="24"/>
                <w:lang w:val="da-DK"/>
              </w:rPr>
            </w:pPr>
            <w:r w:rsidRPr="009E665C">
              <w:rPr>
                <w:sz w:val="24"/>
                <w:lang w:val="da-DK"/>
              </w:rPr>
              <w:t>For flexibel aluminium folie em- ballage</w:t>
            </w:r>
            <w:r w:rsidRPr="009E665C">
              <w:rPr>
                <w:spacing w:val="-13"/>
                <w:sz w:val="24"/>
                <w:lang w:val="da-DK"/>
              </w:rPr>
              <w:t xml:space="preserve"> </w:t>
            </w:r>
            <w:r w:rsidRPr="009E665C">
              <w:rPr>
                <w:sz w:val="24"/>
                <w:lang w:val="da-DK"/>
              </w:rPr>
              <w:t>(anvendelse</w:t>
            </w:r>
            <w:r w:rsidRPr="009E665C">
              <w:rPr>
                <w:spacing w:val="-13"/>
                <w:sz w:val="24"/>
                <w:lang w:val="da-DK"/>
              </w:rPr>
              <w:t xml:space="preserve"> </w:t>
            </w:r>
            <w:r w:rsidRPr="009E665C">
              <w:rPr>
                <w:sz w:val="24"/>
                <w:lang w:val="da-DK"/>
              </w:rPr>
              <w:t>af</w:t>
            </w:r>
            <w:r w:rsidRPr="009E665C">
              <w:rPr>
                <w:spacing w:val="-13"/>
                <w:sz w:val="24"/>
                <w:lang w:val="da-DK"/>
              </w:rPr>
              <w:t xml:space="preserve"> </w:t>
            </w:r>
            <w:r w:rsidRPr="009E665C">
              <w:rPr>
                <w:sz w:val="24"/>
                <w:lang w:val="da-DK"/>
              </w:rPr>
              <w:t>aluminium- folie med en tykkelse ≤ 60 mic- ron) gælder: Består emballagen af mindre</w:t>
            </w:r>
            <w:r w:rsidRPr="009E665C">
              <w:rPr>
                <w:spacing w:val="-8"/>
                <w:sz w:val="24"/>
                <w:lang w:val="da-DK"/>
              </w:rPr>
              <w:t xml:space="preserve"> </w:t>
            </w:r>
            <w:r w:rsidRPr="009E665C">
              <w:rPr>
                <w:sz w:val="24"/>
                <w:lang w:val="da-DK"/>
              </w:rPr>
              <w:t>end</w:t>
            </w:r>
            <w:r w:rsidRPr="009E665C">
              <w:rPr>
                <w:spacing w:val="-8"/>
                <w:sz w:val="24"/>
                <w:lang w:val="da-DK"/>
              </w:rPr>
              <w:t xml:space="preserve"> </w:t>
            </w:r>
            <w:r w:rsidRPr="009E665C">
              <w:rPr>
                <w:sz w:val="24"/>
                <w:lang w:val="da-DK"/>
              </w:rPr>
              <w:t>79</w:t>
            </w:r>
            <w:r w:rsidRPr="009E665C">
              <w:rPr>
                <w:spacing w:val="-8"/>
                <w:sz w:val="24"/>
                <w:lang w:val="da-DK"/>
              </w:rPr>
              <w:t xml:space="preserve"> </w:t>
            </w:r>
            <w:r w:rsidRPr="009E665C">
              <w:rPr>
                <w:sz w:val="24"/>
                <w:lang w:val="da-DK"/>
              </w:rPr>
              <w:t>vægtprocent</w:t>
            </w:r>
            <w:r w:rsidRPr="009E665C">
              <w:rPr>
                <w:spacing w:val="-8"/>
                <w:sz w:val="24"/>
                <w:lang w:val="da-DK"/>
              </w:rPr>
              <w:t xml:space="preserve"> </w:t>
            </w:r>
            <w:r w:rsidRPr="009E665C">
              <w:rPr>
                <w:sz w:val="24"/>
                <w:lang w:val="da-DK"/>
              </w:rPr>
              <w:t>alumi- nium, af den samlede vægt</w:t>
            </w:r>
          </w:p>
          <w:p w14:paraId="300CB025" w14:textId="77777777" w:rsidR="00635043" w:rsidRPr="009E665C" w:rsidRDefault="00635043">
            <w:pPr>
              <w:pStyle w:val="TableParagraph"/>
              <w:spacing w:before="209"/>
              <w:rPr>
                <w:b/>
                <w:sz w:val="24"/>
                <w:lang w:val="da-DK"/>
              </w:rPr>
            </w:pPr>
          </w:p>
          <w:p w14:paraId="71CE5640" w14:textId="77777777" w:rsidR="00635043" w:rsidRDefault="00644EC4">
            <w:pPr>
              <w:pStyle w:val="TableParagraph"/>
              <w:spacing w:before="1"/>
              <w:ind w:left="10"/>
              <w:rPr>
                <w:sz w:val="24"/>
              </w:rPr>
            </w:pPr>
            <w:r>
              <w:rPr>
                <w:spacing w:val="-2"/>
                <w:sz w:val="24"/>
              </w:rPr>
              <w:t>eller</w:t>
            </w:r>
          </w:p>
          <w:p w14:paraId="13CFDB26" w14:textId="77777777" w:rsidR="00635043" w:rsidRDefault="00635043">
            <w:pPr>
              <w:pStyle w:val="TableParagraph"/>
              <w:spacing w:before="216"/>
              <w:rPr>
                <w:b/>
                <w:sz w:val="24"/>
              </w:rPr>
            </w:pPr>
          </w:p>
          <w:p w14:paraId="28170B0F" w14:textId="77777777" w:rsidR="00635043" w:rsidRPr="009E665C" w:rsidRDefault="00644EC4">
            <w:pPr>
              <w:pStyle w:val="TableParagraph"/>
              <w:numPr>
                <w:ilvl w:val="0"/>
                <w:numId w:val="3"/>
              </w:numPr>
              <w:tabs>
                <w:tab w:val="left" w:pos="310"/>
              </w:tabs>
              <w:spacing w:line="249" w:lineRule="auto"/>
              <w:ind w:right="35"/>
              <w:rPr>
                <w:sz w:val="24"/>
                <w:lang w:val="da-DK"/>
              </w:rPr>
            </w:pPr>
            <w:r w:rsidRPr="009E665C">
              <w:rPr>
                <w:sz w:val="24"/>
                <w:lang w:val="da-DK"/>
              </w:rPr>
              <w:t>Indeholder</w:t>
            </w:r>
            <w:r w:rsidRPr="009E665C">
              <w:rPr>
                <w:spacing w:val="-13"/>
                <w:sz w:val="24"/>
                <w:lang w:val="da-DK"/>
              </w:rPr>
              <w:t xml:space="preserve"> </w:t>
            </w:r>
            <w:r w:rsidRPr="009E665C">
              <w:rPr>
                <w:sz w:val="24"/>
                <w:lang w:val="da-DK"/>
              </w:rPr>
              <w:t>jernholdige</w:t>
            </w:r>
            <w:r w:rsidRPr="009E665C">
              <w:rPr>
                <w:spacing w:val="-13"/>
                <w:sz w:val="24"/>
                <w:lang w:val="da-DK"/>
              </w:rPr>
              <w:t xml:space="preserve"> </w:t>
            </w:r>
            <w:r w:rsidRPr="009E665C">
              <w:rPr>
                <w:sz w:val="24"/>
                <w:lang w:val="da-DK"/>
              </w:rPr>
              <w:t>metaller</w:t>
            </w:r>
            <w:r w:rsidRPr="009E665C">
              <w:rPr>
                <w:spacing w:val="-13"/>
                <w:sz w:val="24"/>
                <w:lang w:val="da-DK"/>
              </w:rPr>
              <w:t xml:space="preserve"> </w:t>
            </w:r>
            <w:r w:rsidRPr="009E665C">
              <w:rPr>
                <w:sz w:val="24"/>
                <w:lang w:val="da-DK"/>
              </w:rPr>
              <w:t>el- ler</w:t>
            </w:r>
            <w:r w:rsidRPr="009E665C">
              <w:rPr>
                <w:spacing w:val="-8"/>
                <w:sz w:val="24"/>
                <w:lang w:val="da-DK"/>
              </w:rPr>
              <w:t xml:space="preserve"> </w:t>
            </w:r>
            <w:r w:rsidRPr="009E665C">
              <w:rPr>
                <w:sz w:val="24"/>
                <w:lang w:val="da-DK"/>
              </w:rPr>
              <w:t>legering</w:t>
            </w:r>
            <w:r w:rsidRPr="009E665C">
              <w:rPr>
                <w:spacing w:val="-8"/>
                <w:sz w:val="24"/>
                <w:lang w:val="da-DK"/>
              </w:rPr>
              <w:t xml:space="preserve"> </w:t>
            </w:r>
            <w:r w:rsidRPr="009E665C">
              <w:rPr>
                <w:sz w:val="24"/>
                <w:lang w:val="da-DK"/>
              </w:rPr>
              <w:t>af</w:t>
            </w:r>
            <w:r w:rsidRPr="009E665C">
              <w:rPr>
                <w:spacing w:val="-8"/>
                <w:sz w:val="24"/>
                <w:lang w:val="da-DK"/>
              </w:rPr>
              <w:t xml:space="preserve"> </w:t>
            </w:r>
            <w:r w:rsidRPr="009E665C">
              <w:rPr>
                <w:sz w:val="24"/>
                <w:lang w:val="da-DK"/>
              </w:rPr>
              <w:t>jernholdige</w:t>
            </w:r>
            <w:r w:rsidRPr="009E665C">
              <w:rPr>
                <w:spacing w:val="-8"/>
                <w:sz w:val="24"/>
                <w:lang w:val="da-DK"/>
              </w:rPr>
              <w:t xml:space="preserve"> </w:t>
            </w:r>
            <w:r w:rsidRPr="009E665C">
              <w:rPr>
                <w:sz w:val="24"/>
                <w:lang w:val="da-DK"/>
              </w:rPr>
              <w:t>metaller</w:t>
            </w:r>
          </w:p>
        </w:tc>
      </w:tr>
    </w:tbl>
    <w:p w14:paraId="5F89402A" w14:textId="77777777" w:rsidR="00635043" w:rsidRPr="002207F7" w:rsidRDefault="00635043">
      <w:pPr>
        <w:spacing w:line="249" w:lineRule="auto"/>
        <w:rPr>
          <w:sz w:val="24"/>
          <w:lang w:val="da-DK"/>
          <w:rPrChange w:id="734" w:author="Anna Marie Nørhave Vestergård" w:date="2025-05-08T14:29:00Z">
            <w:rPr>
              <w:sz w:val="24"/>
            </w:rPr>
          </w:rPrChange>
        </w:rPr>
        <w:sectPr w:rsidR="00635043" w:rsidRPr="002207F7">
          <w:type w:val="continuous"/>
          <w:pgSz w:w="11910" w:h="16840"/>
          <w:pgMar w:top="1660" w:right="740" w:bottom="840" w:left="740" w:header="0" w:footer="652" w:gutter="0"/>
          <w:cols w:space="708"/>
        </w:sectPr>
      </w:pPr>
    </w:p>
    <w:p w14:paraId="2F6F7EA6" w14:textId="77777777" w:rsidR="00635043" w:rsidRPr="002207F7" w:rsidRDefault="00644EC4">
      <w:pPr>
        <w:pStyle w:val="Overskrift1"/>
        <w:ind w:left="9342"/>
        <w:rPr>
          <w:lang w:val="da-DK"/>
          <w:rPrChange w:id="735" w:author="Anna Marie Nørhave Vestergård" w:date="2025-05-08T14:29:00Z">
            <w:rPr/>
          </w:rPrChange>
        </w:rPr>
      </w:pPr>
      <w:bookmarkStart w:id="736" w:name="Bilag_15_-_Eksempler_på_omkostninger_i_k"/>
      <w:bookmarkEnd w:id="736"/>
      <w:r w:rsidRPr="002207F7">
        <w:rPr>
          <w:lang w:val="da-DK"/>
          <w:rPrChange w:id="737" w:author="Anna Marie Nørhave Vestergård" w:date="2025-05-08T14:29:00Z">
            <w:rPr/>
          </w:rPrChange>
        </w:rPr>
        <w:lastRenderedPageBreak/>
        <w:t xml:space="preserve">Bilag </w:t>
      </w:r>
      <w:r w:rsidRPr="002207F7">
        <w:rPr>
          <w:spacing w:val="-5"/>
          <w:lang w:val="da-DK"/>
          <w:rPrChange w:id="738" w:author="Anna Marie Nørhave Vestergård" w:date="2025-05-08T14:29:00Z">
            <w:rPr>
              <w:spacing w:val="-5"/>
            </w:rPr>
          </w:rPrChange>
        </w:rPr>
        <w:t>15</w:t>
      </w:r>
    </w:p>
    <w:p w14:paraId="635A75A7" w14:textId="77777777" w:rsidR="00635043" w:rsidRPr="009E665C" w:rsidRDefault="00644EC4">
      <w:pPr>
        <w:pStyle w:val="Overskrift2"/>
        <w:spacing w:before="136"/>
        <w:ind w:left="1135"/>
        <w:rPr>
          <w:lang w:val="da-DK"/>
        </w:rPr>
      </w:pPr>
      <w:r w:rsidRPr="002207F7">
        <w:rPr>
          <w:lang w:val="da-DK"/>
          <w:rPrChange w:id="739" w:author="Anna Marie Nørhave Vestergård" w:date="2025-05-08T14:29:00Z">
            <w:rPr/>
          </w:rPrChange>
        </w:rPr>
        <w:t>Eksempler</w:t>
      </w:r>
      <w:r w:rsidRPr="002207F7">
        <w:rPr>
          <w:spacing w:val="-1"/>
          <w:lang w:val="da-DK"/>
          <w:rPrChange w:id="740" w:author="Anna Marie Nørhave Vestergård" w:date="2025-05-08T14:29:00Z">
            <w:rPr>
              <w:spacing w:val="-1"/>
            </w:rPr>
          </w:rPrChange>
        </w:rPr>
        <w:t xml:space="preserve"> </w:t>
      </w:r>
      <w:r w:rsidRPr="002207F7">
        <w:rPr>
          <w:lang w:val="da-DK"/>
          <w:rPrChange w:id="741" w:author="Anna Marie Nørhave Vestergård" w:date="2025-05-08T14:29:00Z">
            <w:rPr/>
          </w:rPrChange>
        </w:rPr>
        <w:t>på omkostninger</w:t>
      </w:r>
      <w:r w:rsidRPr="002207F7">
        <w:rPr>
          <w:spacing w:val="-1"/>
          <w:lang w:val="da-DK"/>
          <w:rPrChange w:id="742" w:author="Anna Marie Nørhave Vestergård" w:date="2025-05-08T14:29:00Z">
            <w:rPr>
              <w:spacing w:val="-1"/>
            </w:rPr>
          </w:rPrChange>
        </w:rPr>
        <w:t xml:space="preserve"> </w:t>
      </w:r>
      <w:r w:rsidRPr="002207F7">
        <w:rPr>
          <w:lang w:val="da-DK"/>
          <w:rPrChange w:id="743" w:author="Anna Marie Nørhave Vestergård" w:date="2025-05-08T14:29:00Z">
            <w:rPr/>
          </w:rPrChange>
        </w:rPr>
        <w:t>i kommunale</w:t>
      </w:r>
      <w:r w:rsidRPr="002207F7">
        <w:rPr>
          <w:spacing w:val="-1"/>
          <w:lang w:val="da-DK"/>
          <w:rPrChange w:id="744" w:author="Anna Marie Nørhave Vestergård" w:date="2025-05-08T14:29:00Z">
            <w:rPr>
              <w:spacing w:val="-1"/>
            </w:rPr>
          </w:rPrChange>
        </w:rPr>
        <w:t xml:space="preserve"> </w:t>
      </w:r>
      <w:r w:rsidRPr="002207F7">
        <w:rPr>
          <w:lang w:val="da-DK"/>
          <w:rPrChange w:id="745" w:author="Anna Marie Nørhave Vestergård" w:date="2025-05-08T14:29:00Z">
            <w:rPr/>
          </w:rPrChange>
        </w:rPr>
        <w:t>gebyrer for</w:t>
      </w:r>
      <w:r w:rsidRPr="002207F7">
        <w:rPr>
          <w:spacing w:val="-1"/>
          <w:lang w:val="da-DK"/>
          <w:rPrChange w:id="746" w:author="Anna Marie Nørhave Vestergård" w:date="2025-05-08T14:29:00Z">
            <w:rPr>
              <w:spacing w:val="-1"/>
            </w:rPr>
          </w:rPrChange>
        </w:rPr>
        <w:t xml:space="preserve"> </w:t>
      </w:r>
      <w:r w:rsidRPr="002207F7">
        <w:rPr>
          <w:lang w:val="da-DK"/>
          <w:rPrChange w:id="747" w:author="Anna Marie Nørhave Vestergård" w:date="2025-05-08T14:29:00Z">
            <w:rPr/>
          </w:rPrChange>
        </w:rPr>
        <w:t xml:space="preserve">emballageaffald, </w:t>
      </w:r>
      <w:r w:rsidRPr="00732A8D">
        <w:rPr>
          <w:lang w:val="da-DK"/>
          <w:rPrChange w:id="748" w:author="Anna Marie Nørhave Vestergård" w:date="2025-08-15T12:53:00Z">
            <w:rPr/>
          </w:rPrChange>
        </w:rPr>
        <w:t>jf.</w:t>
      </w:r>
      <w:r w:rsidRPr="00732A8D">
        <w:rPr>
          <w:spacing w:val="-1"/>
          <w:lang w:val="da-DK"/>
          <w:rPrChange w:id="749" w:author="Anna Marie Nørhave Vestergård" w:date="2025-08-15T12:53:00Z">
            <w:rPr>
              <w:spacing w:val="-1"/>
            </w:rPr>
          </w:rPrChange>
        </w:rPr>
        <w:t xml:space="preserve"> </w:t>
      </w:r>
      <w:r w:rsidRPr="00732A8D">
        <w:rPr>
          <w:lang w:val="da-DK"/>
          <w:rPrChange w:id="750" w:author="Anna Marie Nørhave Vestergård" w:date="2025-08-15T12:53:00Z">
            <w:rPr/>
          </w:rPrChange>
        </w:rPr>
        <w:t xml:space="preserve">§ </w:t>
      </w:r>
      <w:r w:rsidRPr="00732A8D">
        <w:rPr>
          <w:spacing w:val="-5"/>
          <w:lang w:val="da-DK"/>
          <w:rPrChange w:id="751" w:author="Anna Marie Nørhave Vestergård" w:date="2025-08-15T12:53:00Z">
            <w:rPr>
              <w:spacing w:val="-5"/>
            </w:rPr>
          </w:rPrChange>
        </w:rPr>
        <w:t>10</w:t>
      </w:r>
      <w:ins w:id="752" w:author="Sofie Dam" w:date="2025-06-06T13:59:00Z">
        <w:r w:rsidR="000327FE" w:rsidRPr="00732A8D">
          <w:rPr>
            <w:spacing w:val="-5"/>
            <w:lang w:val="da-DK"/>
            <w:rPrChange w:id="753" w:author="Anna Marie Nørhave Vestergård" w:date="2025-08-15T12:53:00Z">
              <w:rPr>
                <w:spacing w:val="-5"/>
              </w:rPr>
            </w:rPrChange>
          </w:rPr>
          <w:t>2</w:t>
        </w:r>
      </w:ins>
      <w:del w:id="754" w:author="Sofie Dam" w:date="2025-06-06T13:59:00Z">
        <w:r w:rsidRPr="009E665C" w:rsidDel="000327FE">
          <w:rPr>
            <w:spacing w:val="-5"/>
            <w:lang w:val="da-DK"/>
          </w:rPr>
          <w:delText>1</w:delText>
        </w:r>
      </w:del>
    </w:p>
    <w:p w14:paraId="20606F39" w14:textId="77777777" w:rsidR="00635043" w:rsidRPr="001E1625" w:rsidRDefault="00644EC4">
      <w:pPr>
        <w:pStyle w:val="Brdtekst"/>
        <w:spacing w:before="192" w:line="249" w:lineRule="auto"/>
        <w:ind w:right="108"/>
        <w:rPr>
          <w:lang w:val="da-DK"/>
        </w:rPr>
      </w:pPr>
      <w:r w:rsidRPr="009E665C">
        <w:rPr>
          <w:lang w:val="da-DK"/>
        </w:rPr>
        <w:t>Kommunalbestyrelsen</w:t>
      </w:r>
      <w:r w:rsidRPr="009E665C">
        <w:rPr>
          <w:spacing w:val="40"/>
          <w:lang w:val="da-DK"/>
        </w:rPr>
        <w:t xml:space="preserve"> </w:t>
      </w:r>
      <w:r w:rsidRPr="009E665C">
        <w:rPr>
          <w:lang w:val="da-DK"/>
        </w:rPr>
        <w:t>fastsætter</w:t>
      </w:r>
      <w:r w:rsidRPr="009E665C">
        <w:rPr>
          <w:spacing w:val="40"/>
          <w:lang w:val="da-DK"/>
        </w:rPr>
        <w:t xml:space="preserve"> </w:t>
      </w:r>
      <w:r w:rsidRPr="009E665C">
        <w:rPr>
          <w:lang w:val="da-DK"/>
        </w:rPr>
        <w:t>gebyrer</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producenter</w:t>
      </w:r>
      <w:r w:rsidRPr="009E665C">
        <w:rPr>
          <w:spacing w:val="40"/>
          <w:lang w:val="da-DK"/>
        </w:rPr>
        <w:t xml:space="preserve"> </w:t>
      </w:r>
      <w:r w:rsidRPr="009E665C">
        <w:rPr>
          <w:lang w:val="da-DK"/>
        </w:rPr>
        <w:t>af</w:t>
      </w:r>
      <w:r w:rsidRPr="009E665C">
        <w:rPr>
          <w:spacing w:val="40"/>
          <w:lang w:val="da-DK"/>
        </w:rPr>
        <w:t xml:space="preserve"> </w:t>
      </w:r>
      <w:r w:rsidRPr="009E665C">
        <w:rPr>
          <w:lang w:val="da-DK"/>
        </w:rPr>
        <w:t>emballage</w:t>
      </w:r>
      <w:r w:rsidRPr="009E665C">
        <w:rPr>
          <w:spacing w:val="40"/>
          <w:lang w:val="da-DK"/>
        </w:rPr>
        <w:t xml:space="preserve"> </w:t>
      </w:r>
      <w:r w:rsidRPr="009E665C">
        <w:rPr>
          <w:lang w:val="da-DK"/>
        </w:rPr>
        <w:t>for</w:t>
      </w:r>
      <w:r w:rsidRPr="009E665C">
        <w:rPr>
          <w:spacing w:val="40"/>
          <w:lang w:val="da-DK"/>
        </w:rPr>
        <w:t xml:space="preserve"> </w:t>
      </w:r>
      <w:r w:rsidRPr="009E665C">
        <w:rPr>
          <w:lang w:val="da-DK"/>
        </w:rPr>
        <w:t>de</w:t>
      </w:r>
      <w:r w:rsidRPr="009E665C">
        <w:rPr>
          <w:spacing w:val="40"/>
          <w:lang w:val="da-DK"/>
        </w:rPr>
        <w:t xml:space="preserve"> </w:t>
      </w:r>
      <w:r w:rsidRPr="009E665C">
        <w:rPr>
          <w:lang w:val="da-DK"/>
        </w:rPr>
        <w:t>opgaver,</w:t>
      </w:r>
      <w:r w:rsidRPr="009E665C">
        <w:rPr>
          <w:spacing w:val="40"/>
          <w:lang w:val="da-DK"/>
        </w:rPr>
        <w:t xml:space="preserve"> </w:t>
      </w:r>
      <w:r w:rsidRPr="009E665C">
        <w:rPr>
          <w:lang w:val="da-DK"/>
        </w:rPr>
        <w:t>der</w:t>
      </w:r>
      <w:r w:rsidRPr="009E665C">
        <w:rPr>
          <w:spacing w:val="40"/>
          <w:lang w:val="da-DK"/>
        </w:rPr>
        <w:t xml:space="preserve"> </w:t>
      </w:r>
      <w:r w:rsidRPr="009E665C">
        <w:rPr>
          <w:lang w:val="da-DK"/>
        </w:rPr>
        <w:t>er</w:t>
      </w:r>
      <w:r w:rsidRPr="009E665C">
        <w:rPr>
          <w:spacing w:val="40"/>
          <w:lang w:val="da-DK"/>
        </w:rPr>
        <w:t xml:space="preserve"> </w:t>
      </w:r>
      <w:r w:rsidRPr="009E665C">
        <w:rPr>
          <w:lang w:val="da-DK"/>
        </w:rPr>
        <w:t xml:space="preserve">angivet i lovens § 9 p, stk. 15. Nedenfor beskrives eksempler på omkostninger, der kan og ikke kan indgå i gebyrerne. </w:t>
      </w:r>
      <w:r w:rsidRPr="001E1625">
        <w:rPr>
          <w:lang w:val="da-DK"/>
        </w:rPr>
        <w:t>Listen er ikke udtømmende.</w:t>
      </w:r>
    </w:p>
    <w:p w14:paraId="2E97923C" w14:textId="77777777" w:rsidR="00635043" w:rsidRPr="001E1625" w:rsidRDefault="00635043">
      <w:pPr>
        <w:pStyle w:val="Brdtekst"/>
        <w:spacing w:before="87"/>
        <w:ind w:left="0"/>
        <w:jc w:val="left"/>
        <w:rPr>
          <w:lang w:val="da-DK"/>
        </w:rPr>
      </w:pPr>
    </w:p>
    <w:p w14:paraId="07D1C7F0" w14:textId="77777777" w:rsidR="00635043" w:rsidRPr="009E665C" w:rsidRDefault="00644EC4">
      <w:pPr>
        <w:pStyle w:val="Listeafsnit"/>
        <w:numPr>
          <w:ilvl w:val="0"/>
          <w:numId w:val="2"/>
        </w:numPr>
        <w:tabs>
          <w:tab w:val="left" w:pos="579"/>
          <w:tab w:val="left" w:pos="2607"/>
        </w:tabs>
        <w:spacing w:before="0" w:line="249" w:lineRule="auto"/>
        <w:ind w:right="339" w:hanging="2268"/>
        <w:jc w:val="both"/>
        <w:rPr>
          <w:i/>
          <w:sz w:val="24"/>
          <w:lang w:val="da-DK"/>
        </w:rPr>
      </w:pPr>
      <w:r w:rsidRPr="009E665C">
        <w:rPr>
          <w:i/>
          <w:sz w:val="24"/>
          <w:lang w:val="da-DK"/>
        </w:rPr>
        <w:t>Eksempler</w:t>
      </w:r>
      <w:r w:rsidRPr="009E665C">
        <w:rPr>
          <w:i/>
          <w:spacing w:val="-10"/>
          <w:sz w:val="24"/>
          <w:lang w:val="da-DK"/>
        </w:rPr>
        <w:t xml:space="preserve"> </w:t>
      </w:r>
      <w:r w:rsidRPr="009E665C">
        <w:rPr>
          <w:i/>
          <w:sz w:val="24"/>
          <w:lang w:val="da-DK"/>
        </w:rPr>
        <w:t>på</w:t>
      </w:r>
      <w:r w:rsidRPr="009E665C">
        <w:rPr>
          <w:i/>
          <w:spacing w:val="-10"/>
          <w:sz w:val="24"/>
          <w:lang w:val="da-DK"/>
        </w:rPr>
        <w:t xml:space="preserve"> </w:t>
      </w:r>
      <w:r w:rsidRPr="009E665C">
        <w:rPr>
          <w:i/>
          <w:sz w:val="24"/>
          <w:lang w:val="da-DK"/>
        </w:rPr>
        <w:t>omkostninger,</w:t>
      </w:r>
      <w:r w:rsidRPr="009E665C">
        <w:rPr>
          <w:i/>
          <w:spacing w:val="-10"/>
          <w:sz w:val="24"/>
          <w:lang w:val="da-DK"/>
        </w:rPr>
        <w:t xml:space="preserve"> </w:t>
      </w:r>
      <w:r w:rsidRPr="009E665C">
        <w:rPr>
          <w:i/>
          <w:sz w:val="24"/>
          <w:lang w:val="da-DK"/>
        </w:rPr>
        <w:t>der</w:t>
      </w:r>
      <w:r w:rsidRPr="009E665C">
        <w:rPr>
          <w:i/>
          <w:spacing w:val="-10"/>
          <w:sz w:val="24"/>
          <w:lang w:val="da-DK"/>
        </w:rPr>
        <w:t xml:space="preserve"> </w:t>
      </w:r>
      <w:r w:rsidRPr="009E665C">
        <w:rPr>
          <w:i/>
          <w:sz w:val="24"/>
          <w:lang w:val="da-DK"/>
        </w:rPr>
        <w:t>kan</w:t>
      </w:r>
      <w:r w:rsidRPr="009E665C">
        <w:rPr>
          <w:i/>
          <w:spacing w:val="-10"/>
          <w:sz w:val="24"/>
          <w:lang w:val="da-DK"/>
        </w:rPr>
        <w:t xml:space="preserve"> </w:t>
      </w:r>
      <w:r w:rsidRPr="009E665C">
        <w:rPr>
          <w:i/>
          <w:sz w:val="24"/>
          <w:lang w:val="da-DK"/>
        </w:rPr>
        <w:t>indgå</w:t>
      </w:r>
      <w:r w:rsidRPr="009E665C">
        <w:rPr>
          <w:i/>
          <w:spacing w:val="-10"/>
          <w:sz w:val="24"/>
          <w:lang w:val="da-DK"/>
        </w:rPr>
        <w:t xml:space="preserve"> </w:t>
      </w:r>
      <w:r w:rsidRPr="009E665C">
        <w:rPr>
          <w:i/>
          <w:sz w:val="24"/>
          <w:lang w:val="da-DK"/>
        </w:rPr>
        <w:t>i</w:t>
      </w:r>
      <w:r w:rsidRPr="009E665C">
        <w:rPr>
          <w:i/>
          <w:spacing w:val="-10"/>
          <w:sz w:val="24"/>
          <w:lang w:val="da-DK"/>
        </w:rPr>
        <w:t xml:space="preserve"> </w:t>
      </w:r>
      <w:r w:rsidRPr="009E665C">
        <w:rPr>
          <w:i/>
          <w:sz w:val="24"/>
          <w:lang w:val="da-DK"/>
        </w:rPr>
        <w:t>kommunale</w:t>
      </w:r>
      <w:r w:rsidRPr="009E665C">
        <w:rPr>
          <w:i/>
          <w:spacing w:val="-10"/>
          <w:sz w:val="24"/>
          <w:lang w:val="da-DK"/>
        </w:rPr>
        <w:t xml:space="preserve"> </w:t>
      </w:r>
      <w:r w:rsidRPr="009E665C">
        <w:rPr>
          <w:i/>
          <w:sz w:val="24"/>
          <w:lang w:val="da-DK"/>
        </w:rPr>
        <w:t>gebyrer</w:t>
      </w:r>
      <w:r w:rsidRPr="009E665C">
        <w:rPr>
          <w:i/>
          <w:spacing w:val="-10"/>
          <w:sz w:val="24"/>
          <w:lang w:val="da-DK"/>
        </w:rPr>
        <w:t xml:space="preserve"> </w:t>
      </w:r>
      <w:r w:rsidRPr="009E665C">
        <w:rPr>
          <w:i/>
          <w:sz w:val="24"/>
          <w:lang w:val="da-DK"/>
        </w:rPr>
        <w:t>for</w:t>
      </w:r>
      <w:r w:rsidRPr="009E665C">
        <w:rPr>
          <w:i/>
          <w:spacing w:val="-10"/>
          <w:sz w:val="24"/>
          <w:lang w:val="da-DK"/>
        </w:rPr>
        <w:t xml:space="preserve"> </w:t>
      </w:r>
      <w:r w:rsidRPr="009E665C">
        <w:rPr>
          <w:i/>
          <w:sz w:val="24"/>
          <w:lang w:val="da-DK"/>
        </w:rPr>
        <w:t>affaldsordninger,</w:t>
      </w:r>
      <w:r w:rsidRPr="009E665C">
        <w:rPr>
          <w:i/>
          <w:spacing w:val="-10"/>
          <w:sz w:val="24"/>
          <w:lang w:val="da-DK"/>
        </w:rPr>
        <w:t xml:space="preserve"> </w:t>
      </w:r>
      <w:r w:rsidRPr="009E665C">
        <w:rPr>
          <w:i/>
          <w:sz w:val="24"/>
          <w:lang w:val="da-DK"/>
        </w:rPr>
        <w:t>der</w:t>
      </w:r>
      <w:r w:rsidRPr="009E665C">
        <w:rPr>
          <w:i/>
          <w:spacing w:val="-10"/>
          <w:sz w:val="24"/>
          <w:lang w:val="da-DK"/>
        </w:rPr>
        <w:t xml:space="preserve"> </w:t>
      </w:r>
      <w:r w:rsidRPr="009E665C">
        <w:rPr>
          <w:i/>
          <w:sz w:val="24"/>
          <w:lang w:val="da-DK"/>
        </w:rPr>
        <w:t>vedrører emballageaffald (herunder restaffald og farligt affald)</w:t>
      </w:r>
    </w:p>
    <w:p w14:paraId="15F00840" w14:textId="77777777" w:rsidR="00635043" w:rsidRPr="009E665C" w:rsidRDefault="00644EC4">
      <w:pPr>
        <w:pStyle w:val="Listeafsnit"/>
        <w:numPr>
          <w:ilvl w:val="0"/>
          <w:numId w:val="1"/>
        </w:numPr>
        <w:tabs>
          <w:tab w:val="left" w:pos="410"/>
        </w:tabs>
        <w:spacing w:before="2" w:line="249" w:lineRule="auto"/>
        <w:ind w:right="106"/>
        <w:jc w:val="both"/>
        <w:rPr>
          <w:sz w:val="24"/>
          <w:lang w:val="da-DK"/>
        </w:rPr>
      </w:pPr>
      <w:r w:rsidRPr="009E665C">
        <w:rPr>
          <w:sz w:val="24"/>
          <w:lang w:val="da-DK"/>
        </w:rPr>
        <w:t>Indsamling og transport af særskilt indsamlet affald, herunder kapital- og driftsomkostninger til biler, bemanding og affaldsbeholdere, herunder på genbrugspladser (inklusive henlæggelser til fremtidige investeringer eller afskrivninger).</w:t>
      </w:r>
    </w:p>
    <w:p w14:paraId="34792C5C" w14:textId="77777777" w:rsidR="00635043" w:rsidRPr="009E665C" w:rsidRDefault="00644EC4">
      <w:pPr>
        <w:pStyle w:val="Listeafsnit"/>
        <w:numPr>
          <w:ilvl w:val="0"/>
          <w:numId w:val="1"/>
        </w:numPr>
        <w:tabs>
          <w:tab w:val="left" w:pos="410"/>
        </w:tabs>
        <w:spacing w:before="3"/>
        <w:jc w:val="both"/>
        <w:rPr>
          <w:sz w:val="24"/>
          <w:lang w:val="da-DK"/>
        </w:rPr>
      </w:pPr>
      <w:r w:rsidRPr="009E665C">
        <w:rPr>
          <w:sz w:val="24"/>
          <w:lang w:val="da-DK"/>
        </w:rPr>
        <w:t xml:space="preserve">Omkostninger til mærkning af </w:t>
      </w:r>
      <w:r w:rsidRPr="009E665C">
        <w:rPr>
          <w:spacing w:val="-2"/>
          <w:sz w:val="24"/>
          <w:lang w:val="da-DK"/>
        </w:rPr>
        <w:t>affaldsbeholdere.</w:t>
      </w:r>
    </w:p>
    <w:p w14:paraId="27A7863D" w14:textId="77777777" w:rsidR="00635043" w:rsidRPr="009E665C" w:rsidRDefault="00644EC4">
      <w:pPr>
        <w:pStyle w:val="Listeafsnit"/>
        <w:numPr>
          <w:ilvl w:val="0"/>
          <w:numId w:val="1"/>
        </w:numPr>
        <w:tabs>
          <w:tab w:val="left" w:pos="410"/>
        </w:tabs>
        <w:spacing w:line="249" w:lineRule="auto"/>
        <w:ind w:right="106" w:hanging="301"/>
        <w:jc w:val="both"/>
        <w:rPr>
          <w:sz w:val="24"/>
          <w:lang w:val="da-DK"/>
        </w:rPr>
      </w:pPr>
      <w:r w:rsidRPr="009E665C">
        <w:rPr>
          <w:sz w:val="24"/>
          <w:lang w:val="da-DK"/>
        </w:rPr>
        <w:t>Omkostninger til vedligeholdelse af for eksempel biler og affaldsbeholdere, herunder for eksempel spande/poser, nedgravede containere, affaldssug.</w:t>
      </w:r>
    </w:p>
    <w:p w14:paraId="60D58A34" w14:textId="77777777" w:rsidR="00635043" w:rsidRPr="009E665C" w:rsidRDefault="00644EC4">
      <w:pPr>
        <w:pStyle w:val="Listeafsnit"/>
        <w:numPr>
          <w:ilvl w:val="0"/>
          <w:numId w:val="1"/>
        </w:numPr>
        <w:tabs>
          <w:tab w:val="left" w:pos="410"/>
        </w:tabs>
        <w:spacing w:before="2" w:line="249" w:lineRule="auto"/>
        <w:ind w:right="106"/>
        <w:jc w:val="both"/>
        <w:rPr>
          <w:sz w:val="24"/>
          <w:lang w:val="da-DK"/>
        </w:rPr>
      </w:pPr>
      <w:r w:rsidRPr="009E665C">
        <w:rPr>
          <w:sz w:val="24"/>
          <w:lang w:val="da-DK"/>
        </w:rPr>
        <w:t>Etablering, vedligeholdelse og drift af bildepoter, pladser til omlastning af affald eller andre faciliteter, der er nødvendige for at understøtte affaldsindsamlingen, herunder også omkostninger relateret til forbehandling af særskilt indsamlet affald i forbindelse med omlastning med henblik på transportopti- mering, jf. bekendtgørelse om affaldsregulativer, -gebyrer og -aktører m.v.</w:t>
      </w:r>
    </w:p>
    <w:p w14:paraId="7B23E7FF" w14:textId="77777777" w:rsidR="00635043" w:rsidRPr="009E665C" w:rsidRDefault="00644EC4">
      <w:pPr>
        <w:pStyle w:val="Listeafsnit"/>
        <w:numPr>
          <w:ilvl w:val="0"/>
          <w:numId w:val="1"/>
        </w:numPr>
        <w:tabs>
          <w:tab w:val="left" w:pos="410"/>
        </w:tabs>
        <w:spacing w:before="4" w:line="249" w:lineRule="auto"/>
        <w:ind w:right="105" w:hanging="301"/>
        <w:jc w:val="both"/>
        <w:rPr>
          <w:sz w:val="24"/>
          <w:lang w:val="da-DK"/>
        </w:rPr>
      </w:pPr>
      <w:r w:rsidRPr="009E665C">
        <w:rPr>
          <w:sz w:val="24"/>
          <w:lang w:val="da-DK"/>
        </w:rPr>
        <w:t>Omkostninger til affaldsbehandling, der er nødvendig af hensyn til at sikre, at affaldet bliver til nye produkter eller ressourcer eller nyttiggøres, herunder håndteringen af restprodukter fra denne proces (i det omfang at kommunalbestyrelsen varetager disse opgaver).</w:t>
      </w:r>
    </w:p>
    <w:p w14:paraId="2B880C30" w14:textId="77777777" w:rsidR="00635043" w:rsidRPr="009E665C" w:rsidRDefault="00644EC4">
      <w:pPr>
        <w:pStyle w:val="Listeafsnit"/>
        <w:numPr>
          <w:ilvl w:val="0"/>
          <w:numId w:val="1"/>
        </w:numPr>
        <w:tabs>
          <w:tab w:val="left" w:pos="410"/>
        </w:tabs>
        <w:spacing w:before="3" w:line="249" w:lineRule="auto"/>
        <w:ind w:right="107"/>
        <w:jc w:val="both"/>
        <w:rPr>
          <w:sz w:val="24"/>
          <w:lang w:val="da-DK"/>
        </w:rPr>
      </w:pPr>
      <w:r w:rsidRPr="009E665C">
        <w:rPr>
          <w:sz w:val="24"/>
          <w:lang w:val="da-DK"/>
        </w:rPr>
        <w:t>Omkostninger til salg af genanvendelige eller genbrugelige materialer, herunder eventuelle indtægter fra salg af genanvendelige eller genbrugsmaterialer, som skal fratrækkes de samlede omkostninger.</w:t>
      </w:r>
    </w:p>
    <w:p w14:paraId="1D484C4E" w14:textId="77777777" w:rsidR="00635043" w:rsidRPr="009E665C" w:rsidRDefault="00644EC4">
      <w:pPr>
        <w:pStyle w:val="Listeafsnit"/>
        <w:numPr>
          <w:ilvl w:val="0"/>
          <w:numId w:val="1"/>
        </w:numPr>
        <w:tabs>
          <w:tab w:val="left" w:pos="410"/>
        </w:tabs>
        <w:spacing w:before="2" w:line="249" w:lineRule="auto"/>
        <w:ind w:right="107"/>
        <w:jc w:val="both"/>
        <w:rPr>
          <w:sz w:val="24"/>
          <w:lang w:val="da-DK"/>
        </w:rPr>
      </w:pPr>
      <w:r w:rsidRPr="009E665C">
        <w:rPr>
          <w:sz w:val="24"/>
          <w:lang w:val="da-DK"/>
        </w:rPr>
        <w:t>Konkret planlægning og administration af affaldsordninger omfattet af udvidet producentansvar for emballage, herunder omkostninger til udarbejdelse, gennemførsel og drift af udbud og indkøb samt udviklingsprojekter og effektiviseringstiltag.</w:t>
      </w:r>
    </w:p>
    <w:p w14:paraId="79A40F05" w14:textId="77777777" w:rsidR="00635043" w:rsidRPr="009E665C" w:rsidRDefault="00635043">
      <w:pPr>
        <w:pStyle w:val="Brdtekst"/>
        <w:spacing w:before="87"/>
        <w:ind w:left="0"/>
        <w:jc w:val="left"/>
        <w:rPr>
          <w:lang w:val="da-DK"/>
        </w:rPr>
      </w:pPr>
    </w:p>
    <w:p w14:paraId="25E125FC" w14:textId="77777777" w:rsidR="00635043" w:rsidRPr="009E665C" w:rsidRDefault="00644EC4">
      <w:pPr>
        <w:pStyle w:val="Listeafsnit"/>
        <w:numPr>
          <w:ilvl w:val="0"/>
          <w:numId w:val="2"/>
        </w:numPr>
        <w:tabs>
          <w:tab w:val="left" w:pos="612"/>
        </w:tabs>
        <w:spacing w:before="0"/>
        <w:ind w:left="612"/>
        <w:jc w:val="both"/>
        <w:rPr>
          <w:i/>
          <w:sz w:val="24"/>
          <w:lang w:val="da-DK"/>
        </w:rPr>
      </w:pPr>
      <w:r w:rsidRPr="009E665C">
        <w:rPr>
          <w:i/>
          <w:sz w:val="24"/>
          <w:lang w:val="da-DK"/>
        </w:rPr>
        <w:t>Eksempler</w:t>
      </w:r>
      <w:r w:rsidRPr="009E665C">
        <w:rPr>
          <w:i/>
          <w:spacing w:val="-11"/>
          <w:sz w:val="24"/>
          <w:lang w:val="da-DK"/>
        </w:rPr>
        <w:t xml:space="preserve"> </w:t>
      </w:r>
      <w:r w:rsidRPr="009E665C">
        <w:rPr>
          <w:i/>
          <w:sz w:val="24"/>
          <w:lang w:val="da-DK"/>
        </w:rPr>
        <w:t>på</w:t>
      </w:r>
      <w:r w:rsidRPr="009E665C">
        <w:rPr>
          <w:i/>
          <w:spacing w:val="-9"/>
          <w:sz w:val="24"/>
          <w:lang w:val="da-DK"/>
        </w:rPr>
        <w:t xml:space="preserve"> </w:t>
      </w:r>
      <w:r w:rsidRPr="009E665C">
        <w:rPr>
          <w:i/>
          <w:sz w:val="24"/>
          <w:lang w:val="da-DK"/>
        </w:rPr>
        <w:t>omkostninger,</w:t>
      </w:r>
      <w:r w:rsidRPr="009E665C">
        <w:rPr>
          <w:i/>
          <w:spacing w:val="-9"/>
          <w:sz w:val="24"/>
          <w:lang w:val="da-DK"/>
        </w:rPr>
        <w:t xml:space="preserve"> </w:t>
      </w:r>
      <w:r w:rsidRPr="009E665C">
        <w:rPr>
          <w:i/>
          <w:sz w:val="24"/>
          <w:lang w:val="da-DK"/>
        </w:rPr>
        <w:t>der</w:t>
      </w:r>
      <w:r w:rsidRPr="009E665C">
        <w:rPr>
          <w:i/>
          <w:spacing w:val="-11"/>
          <w:sz w:val="24"/>
          <w:lang w:val="da-DK"/>
        </w:rPr>
        <w:t xml:space="preserve"> </w:t>
      </w:r>
      <w:r w:rsidRPr="009E665C">
        <w:rPr>
          <w:i/>
          <w:sz w:val="24"/>
          <w:lang w:val="da-DK"/>
        </w:rPr>
        <w:t>kan</w:t>
      </w:r>
      <w:r w:rsidRPr="009E665C">
        <w:rPr>
          <w:i/>
          <w:spacing w:val="-9"/>
          <w:sz w:val="24"/>
          <w:lang w:val="da-DK"/>
        </w:rPr>
        <w:t xml:space="preserve"> </w:t>
      </w:r>
      <w:r w:rsidRPr="009E665C">
        <w:rPr>
          <w:i/>
          <w:sz w:val="24"/>
          <w:lang w:val="da-DK"/>
        </w:rPr>
        <w:t>indgå</w:t>
      </w:r>
      <w:r w:rsidRPr="009E665C">
        <w:rPr>
          <w:i/>
          <w:spacing w:val="-9"/>
          <w:sz w:val="24"/>
          <w:lang w:val="da-DK"/>
        </w:rPr>
        <w:t xml:space="preserve"> </w:t>
      </w:r>
      <w:r w:rsidRPr="009E665C">
        <w:rPr>
          <w:i/>
          <w:sz w:val="24"/>
          <w:lang w:val="da-DK"/>
        </w:rPr>
        <w:t>i</w:t>
      </w:r>
      <w:r w:rsidRPr="009E665C">
        <w:rPr>
          <w:i/>
          <w:spacing w:val="-10"/>
          <w:sz w:val="24"/>
          <w:lang w:val="da-DK"/>
        </w:rPr>
        <w:t xml:space="preserve"> </w:t>
      </w:r>
      <w:r w:rsidRPr="009E665C">
        <w:rPr>
          <w:i/>
          <w:sz w:val="24"/>
          <w:lang w:val="da-DK"/>
        </w:rPr>
        <w:t>generelle</w:t>
      </w:r>
      <w:r w:rsidRPr="009E665C">
        <w:rPr>
          <w:i/>
          <w:spacing w:val="-9"/>
          <w:sz w:val="24"/>
          <w:lang w:val="da-DK"/>
        </w:rPr>
        <w:t xml:space="preserve"> </w:t>
      </w:r>
      <w:r w:rsidRPr="009E665C">
        <w:rPr>
          <w:i/>
          <w:sz w:val="24"/>
          <w:lang w:val="da-DK"/>
        </w:rPr>
        <w:t>administrationsgebyrer</w:t>
      </w:r>
      <w:r w:rsidRPr="009E665C">
        <w:rPr>
          <w:i/>
          <w:spacing w:val="-10"/>
          <w:sz w:val="24"/>
          <w:lang w:val="da-DK"/>
        </w:rPr>
        <w:t xml:space="preserve"> </w:t>
      </w:r>
      <w:r w:rsidRPr="009E665C">
        <w:rPr>
          <w:i/>
          <w:sz w:val="24"/>
          <w:lang w:val="da-DK"/>
        </w:rPr>
        <w:t>for</w:t>
      </w:r>
      <w:r w:rsidRPr="009E665C">
        <w:rPr>
          <w:i/>
          <w:spacing w:val="-10"/>
          <w:sz w:val="24"/>
          <w:lang w:val="da-DK"/>
        </w:rPr>
        <w:t xml:space="preserve"> </w:t>
      </w:r>
      <w:r w:rsidRPr="009E665C">
        <w:rPr>
          <w:i/>
          <w:spacing w:val="-2"/>
          <w:sz w:val="24"/>
          <w:lang w:val="da-DK"/>
        </w:rPr>
        <w:t>emballageaffald</w:t>
      </w:r>
    </w:p>
    <w:p w14:paraId="497AEF11" w14:textId="77777777" w:rsidR="00635043" w:rsidRPr="009E665C" w:rsidRDefault="00644EC4">
      <w:pPr>
        <w:pStyle w:val="Listeafsnit"/>
        <w:numPr>
          <w:ilvl w:val="0"/>
          <w:numId w:val="1"/>
        </w:numPr>
        <w:tabs>
          <w:tab w:val="left" w:pos="410"/>
        </w:tabs>
        <w:spacing w:line="249" w:lineRule="auto"/>
        <w:ind w:right="106"/>
        <w:jc w:val="both"/>
        <w:rPr>
          <w:sz w:val="24"/>
          <w:lang w:val="da-DK"/>
        </w:rPr>
      </w:pPr>
      <w:r w:rsidRPr="009E665C">
        <w:rPr>
          <w:sz w:val="24"/>
          <w:lang w:val="da-DK"/>
        </w:rPr>
        <w:t xml:space="preserve">Generelle administrationsomkostninger, som for eksempel IT, HR og finansielle tjenester, der er relaterede til affaldshåndteringen af emballageaffaldet, men som ikke kan henføres til specifikke </w:t>
      </w:r>
      <w:r w:rsidRPr="009E665C">
        <w:rPr>
          <w:spacing w:val="-2"/>
          <w:sz w:val="24"/>
          <w:lang w:val="da-DK"/>
        </w:rPr>
        <w:t>affaldsordninger.</w:t>
      </w:r>
    </w:p>
    <w:p w14:paraId="0C3233B3" w14:textId="77777777" w:rsidR="00635043" w:rsidRPr="009E665C" w:rsidRDefault="00644EC4">
      <w:pPr>
        <w:pStyle w:val="Listeafsnit"/>
        <w:numPr>
          <w:ilvl w:val="0"/>
          <w:numId w:val="1"/>
        </w:numPr>
        <w:tabs>
          <w:tab w:val="left" w:pos="410"/>
        </w:tabs>
        <w:spacing w:before="3" w:line="249" w:lineRule="auto"/>
        <w:ind w:right="106" w:hanging="301"/>
        <w:jc w:val="both"/>
        <w:rPr>
          <w:sz w:val="24"/>
          <w:lang w:val="da-DK"/>
        </w:rPr>
      </w:pPr>
      <w:r w:rsidRPr="009E665C">
        <w:rPr>
          <w:sz w:val="24"/>
          <w:lang w:val="da-DK"/>
        </w:rPr>
        <w:t>Omkostninger til generel administration af producentansvar for emballage, herunder fastsættelse af producentgebyrer, udarbejdelse og offentliggørelse af gebyrblad, udarbejdelse af rapportering om producentgebyr, opgørelse af omkostninger, indsamling og afrapportering af data, deltagelse i møder med kollektive ordninger m.v.</w:t>
      </w:r>
    </w:p>
    <w:p w14:paraId="7CF6094E" w14:textId="77777777" w:rsidR="00635043" w:rsidRPr="009E665C" w:rsidRDefault="00644EC4">
      <w:pPr>
        <w:pStyle w:val="Listeafsnit"/>
        <w:numPr>
          <w:ilvl w:val="0"/>
          <w:numId w:val="1"/>
        </w:numPr>
        <w:tabs>
          <w:tab w:val="left" w:pos="410"/>
        </w:tabs>
        <w:spacing w:before="4"/>
        <w:jc w:val="both"/>
        <w:rPr>
          <w:sz w:val="24"/>
          <w:lang w:val="da-DK"/>
        </w:rPr>
      </w:pPr>
      <w:r w:rsidRPr="009E665C">
        <w:rPr>
          <w:sz w:val="24"/>
          <w:lang w:val="da-DK"/>
        </w:rPr>
        <w:t>Udarbejdelse</w:t>
      </w:r>
      <w:r w:rsidRPr="009E665C">
        <w:rPr>
          <w:spacing w:val="-3"/>
          <w:sz w:val="24"/>
          <w:lang w:val="da-DK"/>
        </w:rPr>
        <w:t xml:space="preserve"> </w:t>
      </w:r>
      <w:r w:rsidRPr="009E665C">
        <w:rPr>
          <w:sz w:val="24"/>
          <w:lang w:val="da-DK"/>
        </w:rPr>
        <w:t>af</w:t>
      </w:r>
      <w:r w:rsidRPr="009E665C">
        <w:rPr>
          <w:spacing w:val="-2"/>
          <w:sz w:val="24"/>
          <w:lang w:val="da-DK"/>
        </w:rPr>
        <w:t xml:space="preserve"> </w:t>
      </w:r>
      <w:r w:rsidRPr="009E665C">
        <w:rPr>
          <w:sz w:val="24"/>
          <w:lang w:val="da-DK"/>
        </w:rPr>
        <w:t>kommunale</w:t>
      </w:r>
      <w:r w:rsidRPr="009E665C">
        <w:rPr>
          <w:spacing w:val="-2"/>
          <w:sz w:val="24"/>
          <w:lang w:val="da-DK"/>
        </w:rPr>
        <w:t xml:space="preserve"> </w:t>
      </w:r>
      <w:r w:rsidRPr="009E665C">
        <w:rPr>
          <w:sz w:val="24"/>
          <w:lang w:val="da-DK"/>
        </w:rPr>
        <w:t>affaldsplaner,</w:t>
      </w:r>
      <w:r w:rsidRPr="009E665C">
        <w:rPr>
          <w:spacing w:val="-2"/>
          <w:sz w:val="24"/>
          <w:lang w:val="da-DK"/>
        </w:rPr>
        <w:t xml:space="preserve"> </w:t>
      </w:r>
      <w:r w:rsidRPr="009E665C">
        <w:rPr>
          <w:sz w:val="24"/>
          <w:lang w:val="da-DK"/>
        </w:rPr>
        <w:t>når</w:t>
      </w:r>
      <w:r w:rsidRPr="009E665C">
        <w:rPr>
          <w:spacing w:val="-2"/>
          <w:sz w:val="24"/>
          <w:lang w:val="da-DK"/>
        </w:rPr>
        <w:t xml:space="preserve"> </w:t>
      </w:r>
      <w:r w:rsidRPr="009E665C">
        <w:rPr>
          <w:sz w:val="24"/>
          <w:lang w:val="da-DK"/>
        </w:rPr>
        <w:t>planlægningen</w:t>
      </w:r>
      <w:r w:rsidRPr="009E665C">
        <w:rPr>
          <w:spacing w:val="-2"/>
          <w:sz w:val="24"/>
          <w:lang w:val="da-DK"/>
        </w:rPr>
        <w:t xml:space="preserve"> </w:t>
      </w:r>
      <w:r w:rsidRPr="009E665C">
        <w:rPr>
          <w:sz w:val="24"/>
          <w:lang w:val="da-DK"/>
        </w:rPr>
        <w:t>vedrører</w:t>
      </w:r>
      <w:r w:rsidRPr="009E665C">
        <w:rPr>
          <w:spacing w:val="-2"/>
          <w:sz w:val="24"/>
          <w:lang w:val="da-DK"/>
        </w:rPr>
        <w:t xml:space="preserve"> emballageaffald.</w:t>
      </w:r>
    </w:p>
    <w:p w14:paraId="05CFE6C8" w14:textId="77777777" w:rsidR="00635043" w:rsidRPr="009E665C" w:rsidRDefault="00644EC4">
      <w:pPr>
        <w:pStyle w:val="Listeafsnit"/>
        <w:numPr>
          <w:ilvl w:val="0"/>
          <w:numId w:val="1"/>
        </w:numPr>
        <w:tabs>
          <w:tab w:val="left" w:pos="410"/>
        </w:tabs>
        <w:spacing w:line="249" w:lineRule="auto"/>
        <w:ind w:right="107"/>
        <w:rPr>
          <w:sz w:val="24"/>
          <w:lang w:val="da-DK"/>
        </w:rPr>
      </w:pPr>
      <w:r w:rsidRPr="009E665C">
        <w:rPr>
          <w:sz w:val="24"/>
          <w:lang w:val="da-DK"/>
        </w:rPr>
        <w:t>Udarbejdelse</w:t>
      </w:r>
      <w:r w:rsidRPr="009E665C">
        <w:rPr>
          <w:spacing w:val="40"/>
          <w:sz w:val="24"/>
          <w:lang w:val="da-DK"/>
        </w:rPr>
        <w:t xml:space="preserve"> </w:t>
      </w:r>
      <w:r w:rsidRPr="009E665C">
        <w:rPr>
          <w:sz w:val="24"/>
          <w:lang w:val="da-DK"/>
        </w:rPr>
        <w:t>af</w:t>
      </w:r>
      <w:r w:rsidRPr="009E665C">
        <w:rPr>
          <w:spacing w:val="40"/>
          <w:sz w:val="24"/>
          <w:lang w:val="da-DK"/>
        </w:rPr>
        <w:t xml:space="preserve"> </w:t>
      </w:r>
      <w:r w:rsidRPr="009E665C">
        <w:rPr>
          <w:sz w:val="24"/>
          <w:lang w:val="da-DK"/>
        </w:rPr>
        <w:t>kommunale</w:t>
      </w:r>
      <w:r w:rsidRPr="009E665C">
        <w:rPr>
          <w:spacing w:val="40"/>
          <w:sz w:val="24"/>
          <w:lang w:val="da-DK"/>
        </w:rPr>
        <w:t xml:space="preserve"> </w:t>
      </w:r>
      <w:r w:rsidRPr="009E665C">
        <w:rPr>
          <w:sz w:val="24"/>
          <w:lang w:val="da-DK"/>
        </w:rPr>
        <w:t>affaldsregulativer,</w:t>
      </w:r>
      <w:r w:rsidRPr="009E665C">
        <w:rPr>
          <w:spacing w:val="40"/>
          <w:sz w:val="24"/>
          <w:lang w:val="da-DK"/>
        </w:rPr>
        <w:t xml:space="preserve"> </w:t>
      </w:r>
      <w:r w:rsidRPr="009E665C">
        <w:rPr>
          <w:sz w:val="24"/>
          <w:lang w:val="da-DK"/>
        </w:rPr>
        <w:t>når</w:t>
      </w:r>
      <w:r w:rsidRPr="009E665C">
        <w:rPr>
          <w:spacing w:val="40"/>
          <w:sz w:val="24"/>
          <w:lang w:val="da-DK"/>
        </w:rPr>
        <w:t xml:space="preserve"> </w:t>
      </w:r>
      <w:r w:rsidRPr="009E665C">
        <w:rPr>
          <w:sz w:val="24"/>
          <w:lang w:val="da-DK"/>
        </w:rPr>
        <w:t>udarbejdelsen</w:t>
      </w:r>
      <w:r w:rsidRPr="009E665C">
        <w:rPr>
          <w:spacing w:val="40"/>
          <w:sz w:val="24"/>
          <w:lang w:val="da-DK"/>
        </w:rPr>
        <w:t xml:space="preserve"> </w:t>
      </w:r>
      <w:r w:rsidRPr="009E665C">
        <w:rPr>
          <w:sz w:val="24"/>
          <w:lang w:val="da-DK"/>
        </w:rPr>
        <w:t>også</w:t>
      </w:r>
      <w:r w:rsidRPr="009E665C">
        <w:rPr>
          <w:spacing w:val="40"/>
          <w:sz w:val="24"/>
          <w:lang w:val="da-DK"/>
        </w:rPr>
        <w:t xml:space="preserve"> </w:t>
      </w:r>
      <w:r w:rsidRPr="009E665C">
        <w:rPr>
          <w:sz w:val="24"/>
          <w:lang w:val="da-DK"/>
        </w:rPr>
        <w:t>angår</w:t>
      </w:r>
      <w:r w:rsidRPr="009E665C">
        <w:rPr>
          <w:spacing w:val="40"/>
          <w:sz w:val="24"/>
          <w:lang w:val="da-DK"/>
        </w:rPr>
        <w:t xml:space="preserve"> </w:t>
      </w:r>
      <w:r w:rsidRPr="009E665C">
        <w:rPr>
          <w:sz w:val="24"/>
          <w:lang w:val="da-DK"/>
        </w:rPr>
        <w:t>affaldsfraktioner,</w:t>
      </w:r>
      <w:r w:rsidRPr="009E665C">
        <w:rPr>
          <w:spacing w:val="40"/>
          <w:sz w:val="24"/>
          <w:lang w:val="da-DK"/>
        </w:rPr>
        <w:t xml:space="preserve"> </w:t>
      </w:r>
      <w:r w:rsidRPr="009E665C">
        <w:rPr>
          <w:sz w:val="24"/>
          <w:lang w:val="da-DK"/>
        </w:rPr>
        <w:t>der indeholder emballageaffald.</w:t>
      </w:r>
    </w:p>
    <w:p w14:paraId="13D53A6F" w14:textId="77777777" w:rsidR="00635043" w:rsidRPr="009E665C" w:rsidRDefault="00644EC4">
      <w:pPr>
        <w:pStyle w:val="Listeafsnit"/>
        <w:numPr>
          <w:ilvl w:val="0"/>
          <w:numId w:val="1"/>
        </w:numPr>
        <w:tabs>
          <w:tab w:val="left" w:pos="410"/>
        </w:tabs>
        <w:spacing w:before="2" w:line="249" w:lineRule="auto"/>
        <w:ind w:right="107"/>
        <w:rPr>
          <w:sz w:val="24"/>
          <w:lang w:val="da-DK"/>
        </w:rPr>
      </w:pPr>
      <w:r w:rsidRPr="009E665C">
        <w:rPr>
          <w:sz w:val="24"/>
          <w:lang w:val="da-DK"/>
        </w:rPr>
        <w:t xml:space="preserve">Betjening af bestyrelser og politiske udvalg, når betjeningen vedrører affaldsfraktioner, der indeholder </w:t>
      </w:r>
      <w:r w:rsidRPr="009E665C">
        <w:rPr>
          <w:spacing w:val="-2"/>
          <w:sz w:val="24"/>
          <w:lang w:val="da-DK"/>
        </w:rPr>
        <w:t>emballageaffald.</w:t>
      </w:r>
    </w:p>
    <w:p w14:paraId="762F7B81" w14:textId="77777777" w:rsidR="00635043" w:rsidRPr="009E665C" w:rsidRDefault="00644EC4">
      <w:pPr>
        <w:pStyle w:val="Listeafsnit"/>
        <w:numPr>
          <w:ilvl w:val="0"/>
          <w:numId w:val="1"/>
        </w:numPr>
        <w:tabs>
          <w:tab w:val="left" w:pos="410"/>
        </w:tabs>
        <w:spacing w:before="2"/>
        <w:rPr>
          <w:sz w:val="24"/>
          <w:lang w:val="da-DK"/>
        </w:rPr>
      </w:pPr>
      <w:r w:rsidRPr="009E665C">
        <w:rPr>
          <w:sz w:val="24"/>
          <w:lang w:val="da-DK"/>
        </w:rPr>
        <w:t>Omkostninger</w:t>
      </w:r>
      <w:r w:rsidRPr="009E665C">
        <w:rPr>
          <w:spacing w:val="-3"/>
          <w:sz w:val="24"/>
          <w:lang w:val="da-DK"/>
        </w:rPr>
        <w:t xml:space="preserve"> </w:t>
      </w:r>
      <w:r w:rsidRPr="009E665C">
        <w:rPr>
          <w:sz w:val="24"/>
          <w:lang w:val="da-DK"/>
        </w:rPr>
        <w:t>til</w:t>
      </w:r>
      <w:r w:rsidRPr="009E665C">
        <w:rPr>
          <w:spacing w:val="-3"/>
          <w:sz w:val="24"/>
          <w:lang w:val="da-DK"/>
        </w:rPr>
        <w:t xml:space="preserve"> </w:t>
      </w:r>
      <w:r w:rsidRPr="009E665C">
        <w:rPr>
          <w:sz w:val="24"/>
          <w:lang w:val="da-DK"/>
        </w:rPr>
        <w:t>Forsyningstilsynets</w:t>
      </w:r>
      <w:r w:rsidRPr="009E665C">
        <w:rPr>
          <w:spacing w:val="-3"/>
          <w:sz w:val="24"/>
          <w:lang w:val="da-DK"/>
        </w:rPr>
        <w:t xml:space="preserve"> </w:t>
      </w:r>
      <w:r w:rsidRPr="009E665C">
        <w:rPr>
          <w:sz w:val="24"/>
          <w:lang w:val="da-DK"/>
        </w:rPr>
        <w:t>overvågning</w:t>
      </w:r>
      <w:r w:rsidRPr="009E665C">
        <w:rPr>
          <w:spacing w:val="-3"/>
          <w:sz w:val="24"/>
          <w:lang w:val="da-DK"/>
        </w:rPr>
        <w:t xml:space="preserve"> </w:t>
      </w:r>
      <w:r w:rsidRPr="009E665C">
        <w:rPr>
          <w:sz w:val="24"/>
          <w:lang w:val="da-DK"/>
        </w:rPr>
        <w:t>og</w:t>
      </w:r>
      <w:r w:rsidRPr="009E665C">
        <w:rPr>
          <w:spacing w:val="-2"/>
          <w:sz w:val="24"/>
          <w:lang w:val="da-DK"/>
        </w:rPr>
        <w:t xml:space="preserve"> </w:t>
      </w:r>
      <w:r w:rsidRPr="009E665C">
        <w:rPr>
          <w:sz w:val="24"/>
          <w:lang w:val="da-DK"/>
        </w:rPr>
        <w:t>analyse</w:t>
      </w:r>
      <w:r w:rsidRPr="009E665C">
        <w:rPr>
          <w:spacing w:val="-3"/>
          <w:sz w:val="24"/>
          <w:lang w:val="da-DK"/>
        </w:rPr>
        <w:t xml:space="preserve"> </w:t>
      </w:r>
      <w:r w:rsidRPr="009E665C">
        <w:rPr>
          <w:sz w:val="24"/>
          <w:lang w:val="da-DK"/>
        </w:rPr>
        <w:t>af</w:t>
      </w:r>
      <w:r w:rsidRPr="009E665C">
        <w:rPr>
          <w:spacing w:val="-2"/>
          <w:sz w:val="24"/>
          <w:lang w:val="da-DK"/>
        </w:rPr>
        <w:t xml:space="preserve"> producentgebyr.</w:t>
      </w:r>
    </w:p>
    <w:p w14:paraId="16A1F322" w14:textId="77777777" w:rsidR="00635043" w:rsidRPr="009E665C" w:rsidRDefault="00644EC4">
      <w:pPr>
        <w:pStyle w:val="Listeafsnit"/>
        <w:numPr>
          <w:ilvl w:val="0"/>
          <w:numId w:val="1"/>
        </w:numPr>
        <w:tabs>
          <w:tab w:val="left" w:pos="410"/>
        </w:tabs>
        <w:rPr>
          <w:sz w:val="24"/>
          <w:lang w:val="da-DK"/>
        </w:rPr>
      </w:pPr>
      <w:r w:rsidRPr="009E665C">
        <w:rPr>
          <w:sz w:val="24"/>
          <w:lang w:val="da-DK"/>
        </w:rPr>
        <w:t>Omkostninger</w:t>
      </w:r>
      <w:r w:rsidRPr="009E665C">
        <w:rPr>
          <w:spacing w:val="-2"/>
          <w:sz w:val="24"/>
          <w:lang w:val="da-DK"/>
        </w:rPr>
        <w:t xml:space="preserve"> </w:t>
      </w:r>
      <w:r w:rsidRPr="009E665C">
        <w:rPr>
          <w:sz w:val="24"/>
          <w:lang w:val="da-DK"/>
        </w:rPr>
        <w:t xml:space="preserve">til indsamling og registrering af oplysninger i forbindelse med tildeling af </w:t>
      </w:r>
      <w:r w:rsidRPr="009E665C">
        <w:rPr>
          <w:spacing w:val="-2"/>
          <w:sz w:val="24"/>
          <w:lang w:val="da-DK"/>
        </w:rPr>
        <w:t>affald.</w:t>
      </w:r>
    </w:p>
    <w:p w14:paraId="5DF92F26" w14:textId="77777777" w:rsidR="00635043" w:rsidRPr="009E665C" w:rsidRDefault="00635043">
      <w:pPr>
        <w:pStyle w:val="Brdtekst"/>
        <w:spacing w:before="96"/>
        <w:ind w:left="0"/>
        <w:jc w:val="left"/>
        <w:rPr>
          <w:lang w:val="da-DK"/>
        </w:rPr>
      </w:pPr>
    </w:p>
    <w:p w14:paraId="3B92AFCE" w14:textId="77777777" w:rsidR="00635043" w:rsidRPr="009E665C" w:rsidRDefault="00644EC4">
      <w:pPr>
        <w:pStyle w:val="Listeafsnit"/>
        <w:numPr>
          <w:ilvl w:val="0"/>
          <w:numId w:val="2"/>
        </w:numPr>
        <w:tabs>
          <w:tab w:val="left" w:pos="647"/>
          <w:tab w:val="left" w:pos="3868"/>
        </w:tabs>
        <w:spacing w:before="0" w:line="249" w:lineRule="auto"/>
        <w:ind w:left="3868" w:right="407" w:hanging="3461"/>
        <w:jc w:val="left"/>
        <w:rPr>
          <w:i/>
          <w:sz w:val="24"/>
          <w:lang w:val="da-DK"/>
        </w:rPr>
      </w:pPr>
      <w:r w:rsidRPr="009E665C">
        <w:rPr>
          <w:i/>
          <w:sz w:val="24"/>
          <w:lang w:val="da-DK"/>
        </w:rPr>
        <w:t>Eksempler</w:t>
      </w:r>
      <w:r w:rsidRPr="009E665C">
        <w:rPr>
          <w:i/>
          <w:spacing w:val="-7"/>
          <w:sz w:val="24"/>
          <w:lang w:val="da-DK"/>
        </w:rPr>
        <w:t xml:space="preserve"> </w:t>
      </w:r>
      <w:r w:rsidRPr="009E665C">
        <w:rPr>
          <w:i/>
          <w:sz w:val="24"/>
          <w:lang w:val="da-DK"/>
        </w:rPr>
        <w:t>på</w:t>
      </w:r>
      <w:r w:rsidRPr="009E665C">
        <w:rPr>
          <w:i/>
          <w:spacing w:val="-6"/>
          <w:sz w:val="24"/>
          <w:lang w:val="da-DK"/>
        </w:rPr>
        <w:t xml:space="preserve"> </w:t>
      </w:r>
      <w:r w:rsidRPr="009E665C">
        <w:rPr>
          <w:i/>
          <w:sz w:val="24"/>
          <w:lang w:val="da-DK"/>
        </w:rPr>
        <w:t>omkostninger,</w:t>
      </w:r>
      <w:r w:rsidRPr="009E665C">
        <w:rPr>
          <w:i/>
          <w:spacing w:val="-6"/>
          <w:sz w:val="24"/>
          <w:lang w:val="da-DK"/>
        </w:rPr>
        <w:t xml:space="preserve"> </w:t>
      </w:r>
      <w:r w:rsidRPr="009E665C">
        <w:rPr>
          <w:i/>
          <w:sz w:val="24"/>
          <w:lang w:val="da-DK"/>
        </w:rPr>
        <w:t>der</w:t>
      </w:r>
      <w:r w:rsidRPr="009E665C">
        <w:rPr>
          <w:i/>
          <w:spacing w:val="-7"/>
          <w:sz w:val="24"/>
          <w:lang w:val="da-DK"/>
        </w:rPr>
        <w:t xml:space="preserve"> </w:t>
      </w:r>
      <w:r w:rsidRPr="009E665C">
        <w:rPr>
          <w:i/>
          <w:sz w:val="24"/>
          <w:lang w:val="da-DK"/>
        </w:rPr>
        <w:t>kan</w:t>
      </w:r>
      <w:r w:rsidRPr="009E665C">
        <w:rPr>
          <w:i/>
          <w:spacing w:val="-6"/>
          <w:sz w:val="24"/>
          <w:lang w:val="da-DK"/>
        </w:rPr>
        <w:t xml:space="preserve"> </w:t>
      </w:r>
      <w:r w:rsidRPr="009E665C">
        <w:rPr>
          <w:i/>
          <w:sz w:val="24"/>
          <w:lang w:val="da-DK"/>
        </w:rPr>
        <w:t>indgå</w:t>
      </w:r>
      <w:r w:rsidRPr="009E665C">
        <w:rPr>
          <w:i/>
          <w:spacing w:val="-6"/>
          <w:sz w:val="24"/>
          <w:lang w:val="da-DK"/>
        </w:rPr>
        <w:t xml:space="preserve"> </w:t>
      </w:r>
      <w:r w:rsidRPr="009E665C">
        <w:rPr>
          <w:i/>
          <w:sz w:val="24"/>
          <w:lang w:val="da-DK"/>
        </w:rPr>
        <w:t>i</w:t>
      </w:r>
      <w:r w:rsidRPr="009E665C">
        <w:rPr>
          <w:i/>
          <w:spacing w:val="-6"/>
          <w:sz w:val="24"/>
          <w:lang w:val="da-DK"/>
        </w:rPr>
        <w:t xml:space="preserve"> </w:t>
      </w:r>
      <w:r w:rsidRPr="009E665C">
        <w:rPr>
          <w:i/>
          <w:sz w:val="24"/>
          <w:lang w:val="da-DK"/>
        </w:rPr>
        <w:t>gebyrer</w:t>
      </w:r>
      <w:r w:rsidRPr="009E665C">
        <w:rPr>
          <w:i/>
          <w:spacing w:val="-7"/>
          <w:sz w:val="24"/>
          <w:lang w:val="da-DK"/>
        </w:rPr>
        <w:t xml:space="preserve"> </w:t>
      </w:r>
      <w:r w:rsidRPr="009E665C">
        <w:rPr>
          <w:i/>
          <w:sz w:val="24"/>
          <w:lang w:val="da-DK"/>
        </w:rPr>
        <w:t>for</w:t>
      </w:r>
      <w:r w:rsidRPr="009E665C">
        <w:rPr>
          <w:i/>
          <w:spacing w:val="-7"/>
          <w:sz w:val="24"/>
          <w:lang w:val="da-DK"/>
        </w:rPr>
        <w:t xml:space="preserve"> </w:t>
      </w:r>
      <w:r w:rsidRPr="009E665C">
        <w:rPr>
          <w:i/>
          <w:sz w:val="24"/>
          <w:lang w:val="da-DK"/>
        </w:rPr>
        <w:t>oplysningstiltag</w:t>
      </w:r>
      <w:r w:rsidRPr="009E665C">
        <w:rPr>
          <w:i/>
          <w:spacing w:val="-6"/>
          <w:sz w:val="24"/>
          <w:lang w:val="da-DK"/>
        </w:rPr>
        <w:t xml:space="preserve"> </w:t>
      </w:r>
      <w:r w:rsidRPr="009E665C">
        <w:rPr>
          <w:i/>
          <w:sz w:val="24"/>
          <w:lang w:val="da-DK"/>
        </w:rPr>
        <w:t>og</w:t>
      </w:r>
      <w:r w:rsidRPr="009E665C">
        <w:rPr>
          <w:i/>
          <w:spacing w:val="-6"/>
          <w:sz w:val="24"/>
          <w:lang w:val="da-DK"/>
        </w:rPr>
        <w:t xml:space="preserve"> </w:t>
      </w:r>
      <w:r w:rsidRPr="009E665C">
        <w:rPr>
          <w:i/>
          <w:sz w:val="24"/>
          <w:lang w:val="da-DK"/>
        </w:rPr>
        <w:t>øvrig</w:t>
      </w:r>
      <w:r w:rsidRPr="009E665C">
        <w:rPr>
          <w:i/>
          <w:spacing w:val="-6"/>
          <w:sz w:val="24"/>
          <w:lang w:val="da-DK"/>
        </w:rPr>
        <w:t xml:space="preserve"> </w:t>
      </w:r>
      <w:r w:rsidRPr="009E665C">
        <w:rPr>
          <w:i/>
          <w:sz w:val="24"/>
          <w:lang w:val="da-DK"/>
        </w:rPr>
        <w:t>kommunikation relateret til emballageaffald</w:t>
      </w:r>
    </w:p>
    <w:p w14:paraId="056F3400" w14:textId="77777777" w:rsidR="00635043" w:rsidRPr="009E665C" w:rsidRDefault="00635043">
      <w:pPr>
        <w:spacing w:line="249" w:lineRule="auto"/>
        <w:rPr>
          <w:sz w:val="24"/>
          <w:lang w:val="da-DK"/>
        </w:rPr>
        <w:sectPr w:rsidR="00635043" w:rsidRPr="009E665C">
          <w:pgSz w:w="11910" w:h="16840"/>
          <w:pgMar w:top="1320" w:right="740" w:bottom="840" w:left="740" w:header="0" w:footer="652" w:gutter="0"/>
          <w:cols w:space="708"/>
        </w:sectPr>
      </w:pPr>
    </w:p>
    <w:p w14:paraId="162AA664" w14:textId="77777777" w:rsidR="00635043" w:rsidRPr="009E665C" w:rsidRDefault="00644EC4">
      <w:pPr>
        <w:pStyle w:val="Listeafsnit"/>
        <w:numPr>
          <w:ilvl w:val="0"/>
          <w:numId w:val="1"/>
        </w:numPr>
        <w:tabs>
          <w:tab w:val="left" w:pos="410"/>
        </w:tabs>
        <w:spacing w:before="67" w:line="249" w:lineRule="auto"/>
        <w:ind w:right="107"/>
        <w:rPr>
          <w:sz w:val="24"/>
          <w:lang w:val="da-DK"/>
        </w:rPr>
      </w:pPr>
      <w:r w:rsidRPr="009E665C">
        <w:rPr>
          <w:sz w:val="24"/>
          <w:lang w:val="da-DK"/>
        </w:rPr>
        <w:lastRenderedPageBreak/>
        <w:t>Omkostninger til udvikling, fremstilling og uddeling af information og kommunikation om affaldsord- ninger til borgere og erhverv, herunder kampagner og sorteringsvejledninger.</w:t>
      </w:r>
    </w:p>
    <w:p w14:paraId="7D3DFB41" w14:textId="77777777" w:rsidR="00635043" w:rsidRPr="009E665C" w:rsidRDefault="00644EC4">
      <w:pPr>
        <w:pStyle w:val="Listeafsnit"/>
        <w:numPr>
          <w:ilvl w:val="0"/>
          <w:numId w:val="1"/>
        </w:numPr>
        <w:tabs>
          <w:tab w:val="left" w:pos="410"/>
        </w:tabs>
        <w:spacing w:before="2"/>
        <w:rPr>
          <w:sz w:val="24"/>
          <w:lang w:val="da-DK"/>
        </w:rPr>
      </w:pPr>
      <w:r w:rsidRPr="009E665C">
        <w:rPr>
          <w:sz w:val="24"/>
          <w:lang w:val="da-DK"/>
        </w:rPr>
        <w:t xml:space="preserve">Omkostninger til opdatering og drift af hjemmeside med information om </w:t>
      </w:r>
      <w:r w:rsidRPr="009E665C">
        <w:rPr>
          <w:spacing w:val="-2"/>
          <w:sz w:val="24"/>
          <w:lang w:val="da-DK"/>
        </w:rPr>
        <w:t>vejledning.</w:t>
      </w:r>
    </w:p>
    <w:p w14:paraId="4DDCDDE8" w14:textId="77777777" w:rsidR="00635043" w:rsidRPr="009E665C" w:rsidRDefault="00644EC4">
      <w:pPr>
        <w:pStyle w:val="Listeafsnit"/>
        <w:numPr>
          <w:ilvl w:val="0"/>
          <w:numId w:val="1"/>
        </w:numPr>
        <w:tabs>
          <w:tab w:val="left" w:pos="410"/>
        </w:tabs>
        <w:rPr>
          <w:sz w:val="24"/>
          <w:lang w:val="da-DK"/>
        </w:rPr>
      </w:pPr>
      <w:r w:rsidRPr="009E665C">
        <w:rPr>
          <w:sz w:val="24"/>
          <w:lang w:val="da-DK"/>
        </w:rPr>
        <w:t>Omkostninger</w:t>
      </w:r>
      <w:r w:rsidRPr="009E665C">
        <w:rPr>
          <w:spacing w:val="-2"/>
          <w:sz w:val="24"/>
          <w:lang w:val="da-DK"/>
        </w:rPr>
        <w:t xml:space="preserve"> </w:t>
      </w:r>
      <w:r w:rsidRPr="009E665C">
        <w:rPr>
          <w:sz w:val="24"/>
          <w:lang w:val="da-DK"/>
        </w:rPr>
        <w:t xml:space="preserve">til fremstilling og opsætning af skiltning i forbindelse med for eksempel </w:t>
      </w:r>
      <w:r w:rsidRPr="009E665C">
        <w:rPr>
          <w:spacing w:val="-2"/>
          <w:sz w:val="24"/>
          <w:lang w:val="da-DK"/>
        </w:rPr>
        <w:t>højtider.</w:t>
      </w:r>
    </w:p>
    <w:p w14:paraId="2D39D956" w14:textId="77777777" w:rsidR="00635043" w:rsidRPr="009E665C" w:rsidRDefault="00644EC4">
      <w:pPr>
        <w:pStyle w:val="Listeafsnit"/>
        <w:numPr>
          <w:ilvl w:val="0"/>
          <w:numId w:val="1"/>
        </w:numPr>
        <w:tabs>
          <w:tab w:val="left" w:pos="410"/>
        </w:tabs>
        <w:rPr>
          <w:sz w:val="24"/>
          <w:lang w:val="da-DK"/>
        </w:rPr>
      </w:pPr>
      <w:r w:rsidRPr="009E665C">
        <w:rPr>
          <w:sz w:val="24"/>
          <w:lang w:val="da-DK"/>
        </w:rPr>
        <w:t>Omkostninger</w:t>
      </w:r>
      <w:r w:rsidRPr="009E665C">
        <w:rPr>
          <w:spacing w:val="-2"/>
          <w:sz w:val="24"/>
          <w:lang w:val="da-DK"/>
        </w:rPr>
        <w:t xml:space="preserve"> </w:t>
      </w:r>
      <w:r w:rsidRPr="009E665C">
        <w:rPr>
          <w:sz w:val="24"/>
          <w:lang w:val="da-DK"/>
        </w:rPr>
        <w:t>til</w:t>
      </w:r>
      <w:r w:rsidRPr="009E665C">
        <w:rPr>
          <w:spacing w:val="-1"/>
          <w:sz w:val="24"/>
          <w:lang w:val="da-DK"/>
        </w:rPr>
        <w:t xml:space="preserve"> </w:t>
      </w:r>
      <w:r w:rsidRPr="009E665C">
        <w:rPr>
          <w:sz w:val="24"/>
          <w:lang w:val="da-DK"/>
        </w:rPr>
        <w:t>besvarelse</w:t>
      </w:r>
      <w:r w:rsidRPr="009E665C">
        <w:rPr>
          <w:spacing w:val="-2"/>
          <w:sz w:val="24"/>
          <w:lang w:val="da-DK"/>
        </w:rPr>
        <w:t xml:space="preserve"> </w:t>
      </w:r>
      <w:r w:rsidRPr="009E665C">
        <w:rPr>
          <w:sz w:val="24"/>
          <w:lang w:val="da-DK"/>
        </w:rPr>
        <w:t>af</w:t>
      </w:r>
      <w:r w:rsidRPr="009E665C">
        <w:rPr>
          <w:spacing w:val="-1"/>
          <w:sz w:val="24"/>
          <w:lang w:val="da-DK"/>
        </w:rPr>
        <w:t xml:space="preserve"> </w:t>
      </w:r>
      <w:r w:rsidRPr="009E665C">
        <w:rPr>
          <w:sz w:val="24"/>
          <w:lang w:val="da-DK"/>
        </w:rPr>
        <w:t>konkrete</w:t>
      </w:r>
      <w:r w:rsidRPr="009E665C">
        <w:rPr>
          <w:spacing w:val="-2"/>
          <w:sz w:val="24"/>
          <w:lang w:val="da-DK"/>
        </w:rPr>
        <w:t xml:space="preserve"> </w:t>
      </w:r>
      <w:r w:rsidRPr="009E665C">
        <w:rPr>
          <w:sz w:val="24"/>
          <w:lang w:val="da-DK"/>
        </w:rPr>
        <w:t>henvendelser,</w:t>
      </w:r>
      <w:r w:rsidRPr="009E665C">
        <w:rPr>
          <w:spacing w:val="-1"/>
          <w:sz w:val="24"/>
          <w:lang w:val="da-DK"/>
        </w:rPr>
        <w:t xml:space="preserve"> </w:t>
      </w:r>
      <w:r w:rsidRPr="009E665C">
        <w:rPr>
          <w:sz w:val="24"/>
          <w:lang w:val="da-DK"/>
        </w:rPr>
        <w:t>kundeservice</w:t>
      </w:r>
      <w:r w:rsidRPr="009E665C">
        <w:rPr>
          <w:spacing w:val="-1"/>
          <w:sz w:val="24"/>
          <w:lang w:val="da-DK"/>
        </w:rPr>
        <w:t xml:space="preserve"> </w:t>
      </w:r>
      <w:r w:rsidRPr="009E665C">
        <w:rPr>
          <w:spacing w:val="-4"/>
          <w:sz w:val="24"/>
          <w:lang w:val="da-DK"/>
        </w:rPr>
        <w:t>m.v.</w:t>
      </w:r>
    </w:p>
    <w:p w14:paraId="1F5379BB" w14:textId="77777777" w:rsidR="00635043" w:rsidRPr="009E665C" w:rsidRDefault="00635043">
      <w:pPr>
        <w:pStyle w:val="Brdtekst"/>
        <w:spacing w:before="96"/>
        <w:ind w:left="0"/>
        <w:jc w:val="left"/>
        <w:rPr>
          <w:lang w:val="da-DK"/>
        </w:rPr>
      </w:pPr>
    </w:p>
    <w:p w14:paraId="6071CB54" w14:textId="77777777" w:rsidR="00635043" w:rsidRPr="009E665C" w:rsidRDefault="00644EC4">
      <w:pPr>
        <w:pStyle w:val="Listeafsnit"/>
        <w:numPr>
          <w:ilvl w:val="0"/>
          <w:numId w:val="2"/>
        </w:numPr>
        <w:tabs>
          <w:tab w:val="left" w:pos="2112"/>
        </w:tabs>
        <w:spacing w:before="0"/>
        <w:ind w:left="2112"/>
        <w:jc w:val="left"/>
        <w:rPr>
          <w:i/>
          <w:sz w:val="24"/>
          <w:lang w:val="da-DK"/>
        </w:rPr>
      </w:pPr>
      <w:r w:rsidRPr="009E665C">
        <w:rPr>
          <w:i/>
          <w:sz w:val="24"/>
          <w:lang w:val="da-DK"/>
        </w:rPr>
        <w:t>Eksempler</w:t>
      </w:r>
      <w:r w:rsidRPr="009E665C">
        <w:rPr>
          <w:i/>
          <w:spacing w:val="-7"/>
          <w:sz w:val="24"/>
          <w:lang w:val="da-DK"/>
        </w:rPr>
        <w:t xml:space="preserve"> </w:t>
      </w:r>
      <w:r w:rsidRPr="009E665C">
        <w:rPr>
          <w:i/>
          <w:sz w:val="24"/>
          <w:lang w:val="da-DK"/>
        </w:rPr>
        <w:t>på</w:t>
      </w:r>
      <w:r w:rsidRPr="009E665C">
        <w:rPr>
          <w:i/>
          <w:spacing w:val="-6"/>
          <w:sz w:val="24"/>
          <w:lang w:val="da-DK"/>
        </w:rPr>
        <w:t xml:space="preserve"> </w:t>
      </w:r>
      <w:r w:rsidRPr="009E665C">
        <w:rPr>
          <w:i/>
          <w:sz w:val="24"/>
          <w:lang w:val="da-DK"/>
        </w:rPr>
        <w:t>omkostninger,</w:t>
      </w:r>
      <w:r w:rsidRPr="009E665C">
        <w:rPr>
          <w:i/>
          <w:spacing w:val="-6"/>
          <w:sz w:val="24"/>
          <w:lang w:val="da-DK"/>
        </w:rPr>
        <w:t xml:space="preserve"> </w:t>
      </w:r>
      <w:r w:rsidRPr="009E665C">
        <w:rPr>
          <w:i/>
          <w:sz w:val="24"/>
          <w:lang w:val="da-DK"/>
        </w:rPr>
        <w:t>der</w:t>
      </w:r>
      <w:r w:rsidRPr="009E665C">
        <w:rPr>
          <w:i/>
          <w:spacing w:val="-7"/>
          <w:sz w:val="24"/>
          <w:lang w:val="da-DK"/>
        </w:rPr>
        <w:t xml:space="preserve"> </w:t>
      </w:r>
      <w:r w:rsidRPr="009E665C">
        <w:rPr>
          <w:i/>
          <w:sz w:val="24"/>
          <w:lang w:val="da-DK"/>
        </w:rPr>
        <w:t>ikke</w:t>
      </w:r>
      <w:r w:rsidRPr="009E665C">
        <w:rPr>
          <w:i/>
          <w:spacing w:val="-6"/>
          <w:sz w:val="24"/>
          <w:lang w:val="da-DK"/>
        </w:rPr>
        <w:t xml:space="preserve"> </w:t>
      </w:r>
      <w:r w:rsidRPr="009E665C">
        <w:rPr>
          <w:i/>
          <w:sz w:val="24"/>
          <w:lang w:val="da-DK"/>
        </w:rPr>
        <w:t>kan</w:t>
      </w:r>
      <w:r w:rsidRPr="009E665C">
        <w:rPr>
          <w:i/>
          <w:spacing w:val="-6"/>
          <w:sz w:val="24"/>
          <w:lang w:val="da-DK"/>
        </w:rPr>
        <w:t xml:space="preserve"> </w:t>
      </w:r>
      <w:r w:rsidRPr="009E665C">
        <w:rPr>
          <w:i/>
          <w:sz w:val="24"/>
          <w:lang w:val="da-DK"/>
        </w:rPr>
        <w:t>indgå</w:t>
      </w:r>
      <w:r w:rsidRPr="009E665C">
        <w:rPr>
          <w:i/>
          <w:spacing w:val="-6"/>
          <w:sz w:val="24"/>
          <w:lang w:val="da-DK"/>
        </w:rPr>
        <w:t xml:space="preserve"> </w:t>
      </w:r>
      <w:r w:rsidRPr="009E665C">
        <w:rPr>
          <w:i/>
          <w:sz w:val="24"/>
          <w:lang w:val="da-DK"/>
        </w:rPr>
        <w:t>i</w:t>
      </w:r>
      <w:r w:rsidRPr="009E665C">
        <w:rPr>
          <w:i/>
          <w:spacing w:val="-6"/>
          <w:sz w:val="24"/>
          <w:lang w:val="da-DK"/>
        </w:rPr>
        <w:t xml:space="preserve"> </w:t>
      </w:r>
      <w:r w:rsidRPr="009E665C">
        <w:rPr>
          <w:i/>
          <w:spacing w:val="-2"/>
          <w:sz w:val="24"/>
          <w:lang w:val="da-DK"/>
        </w:rPr>
        <w:t>producentgebyrer</w:t>
      </w:r>
    </w:p>
    <w:p w14:paraId="089251E6" w14:textId="77777777" w:rsidR="00635043" w:rsidRDefault="00644EC4">
      <w:pPr>
        <w:pStyle w:val="Listeafsnit"/>
        <w:numPr>
          <w:ilvl w:val="0"/>
          <w:numId w:val="1"/>
        </w:numPr>
        <w:tabs>
          <w:tab w:val="left" w:pos="410"/>
        </w:tabs>
        <w:rPr>
          <w:sz w:val="24"/>
        </w:rPr>
      </w:pPr>
      <w:r>
        <w:rPr>
          <w:spacing w:val="-2"/>
          <w:sz w:val="24"/>
        </w:rPr>
        <w:t>Medlemskaber.</w:t>
      </w:r>
    </w:p>
    <w:p w14:paraId="705CAC1C" w14:textId="77777777" w:rsidR="00635043" w:rsidRDefault="00644EC4">
      <w:pPr>
        <w:pStyle w:val="Listeafsnit"/>
        <w:numPr>
          <w:ilvl w:val="0"/>
          <w:numId w:val="1"/>
        </w:numPr>
        <w:tabs>
          <w:tab w:val="left" w:pos="410"/>
        </w:tabs>
        <w:rPr>
          <w:sz w:val="24"/>
        </w:rPr>
      </w:pPr>
      <w:r>
        <w:rPr>
          <w:sz w:val="24"/>
        </w:rPr>
        <w:t xml:space="preserve">Opkrævning af </w:t>
      </w:r>
      <w:r>
        <w:rPr>
          <w:spacing w:val="-2"/>
          <w:sz w:val="24"/>
        </w:rPr>
        <w:t>affaldsgebyrer.</w:t>
      </w:r>
    </w:p>
    <w:p w14:paraId="2E4399EC" w14:textId="77777777" w:rsidR="00635043" w:rsidRPr="009E665C" w:rsidRDefault="00644EC4">
      <w:pPr>
        <w:pStyle w:val="Listeafsnit"/>
        <w:numPr>
          <w:ilvl w:val="0"/>
          <w:numId w:val="1"/>
        </w:numPr>
        <w:tabs>
          <w:tab w:val="left" w:pos="410"/>
        </w:tabs>
        <w:rPr>
          <w:sz w:val="24"/>
          <w:lang w:val="da-DK"/>
        </w:rPr>
      </w:pPr>
      <w:r w:rsidRPr="009E665C">
        <w:rPr>
          <w:sz w:val="24"/>
          <w:lang w:val="da-DK"/>
        </w:rPr>
        <w:t>Særgebyrer,</w:t>
      </w:r>
      <w:r w:rsidRPr="009E665C">
        <w:rPr>
          <w:spacing w:val="-4"/>
          <w:sz w:val="24"/>
          <w:lang w:val="da-DK"/>
        </w:rPr>
        <w:t xml:space="preserve"> </w:t>
      </w:r>
      <w:r w:rsidRPr="009E665C">
        <w:rPr>
          <w:sz w:val="24"/>
          <w:lang w:val="da-DK"/>
        </w:rPr>
        <w:t>jf.</w:t>
      </w:r>
      <w:r w:rsidRPr="009E665C">
        <w:rPr>
          <w:spacing w:val="-4"/>
          <w:sz w:val="24"/>
          <w:lang w:val="da-DK"/>
        </w:rPr>
        <w:t xml:space="preserve"> </w:t>
      </w:r>
      <w:r w:rsidRPr="009E665C">
        <w:rPr>
          <w:sz w:val="24"/>
          <w:lang w:val="da-DK"/>
        </w:rPr>
        <w:t>bekendtgørelse</w:t>
      </w:r>
      <w:r w:rsidRPr="009E665C">
        <w:rPr>
          <w:spacing w:val="-4"/>
          <w:sz w:val="24"/>
          <w:lang w:val="da-DK"/>
        </w:rPr>
        <w:t xml:space="preserve"> </w:t>
      </w:r>
      <w:r w:rsidRPr="009E665C">
        <w:rPr>
          <w:sz w:val="24"/>
          <w:lang w:val="da-DK"/>
        </w:rPr>
        <w:t>om</w:t>
      </w:r>
      <w:r w:rsidRPr="009E665C">
        <w:rPr>
          <w:spacing w:val="-3"/>
          <w:sz w:val="24"/>
          <w:lang w:val="da-DK"/>
        </w:rPr>
        <w:t xml:space="preserve"> </w:t>
      </w:r>
      <w:r w:rsidRPr="009E665C">
        <w:rPr>
          <w:sz w:val="24"/>
          <w:lang w:val="da-DK"/>
        </w:rPr>
        <w:t>affaldsregulativer,</w:t>
      </w:r>
      <w:r w:rsidRPr="009E665C">
        <w:rPr>
          <w:spacing w:val="-4"/>
          <w:sz w:val="24"/>
          <w:lang w:val="da-DK"/>
        </w:rPr>
        <w:t xml:space="preserve"> </w:t>
      </w:r>
      <w:r w:rsidRPr="009E665C">
        <w:rPr>
          <w:sz w:val="24"/>
          <w:lang w:val="da-DK"/>
        </w:rPr>
        <w:t>-gebyrer</w:t>
      </w:r>
      <w:r w:rsidRPr="009E665C">
        <w:rPr>
          <w:spacing w:val="-4"/>
          <w:sz w:val="24"/>
          <w:lang w:val="da-DK"/>
        </w:rPr>
        <w:t xml:space="preserve"> </w:t>
      </w:r>
      <w:r w:rsidRPr="009E665C">
        <w:rPr>
          <w:sz w:val="24"/>
          <w:lang w:val="da-DK"/>
        </w:rPr>
        <w:t>og</w:t>
      </w:r>
      <w:r w:rsidRPr="009E665C">
        <w:rPr>
          <w:spacing w:val="-4"/>
          <w:sz w:val="24"/>
          <w:lang w:val="da-DK"/>
        </w:rPr>
        <w:t xml:space="preserve"> </w:t>
      </w:r>
      <w:r w:rsidRPr="009E665C">
        <w:rPr>
          <w:sz w:val="24"/>
          <w:lang w:val="da-DK"/>
        </w:rPr>
        <w:t>-aktører</w:t>
      </w:r>
      <w:r w:rsidRPr="009E665C">
        <w:rPr>
          <w:spacing w:val="-3"/>
          <w:sz w:val="24"/>
          <w:lang w:val="da-DK"/>
        </w:rPr>
        <w:t xml:space="preserve"> </w:t>
      </w:r>
      <w:r w:rsidRPr="009E665C">
        <w:rPr>
          <w:spacing w:val="-4"/>
          <w:sz w:val="24"/>
          <w:lang w:val="da-DK"/>
        </w:rPr>
        <w:t>m.v.</w:t>
      </w:r>
    </w:p>
    <w:p w14:paraId="7274AE00" w14:textId="77777777" w:rsidR="00635043" w:rsidRPr="009E665C" w:rsidRDefault="00644EC4">
      <w:pPr>
        <w:pStyle w:val="Listeafsnit"/>
        <w:numPr>
          <w:ilvl w:val="0"/>
          <w:numId w:val="1"/>
        </w:numPr>
        <w:tabs>
          <w:tab w:val="left" w:pos="410"/>
        </w:tabs>
        <w:rPr>
          <w:sz w:val="24"/>
          <w:lang w:val="da-DK"/>
        </w:rPr>
      </w:pPr>
      <w:r w:rsidRPr="009E665C">
        <w:rPr>
          <w:sz w:val="24"/>
          <w:lang w:val="da-DK"/>
        </w:rPr>
        <w:t xml:space="preserve">Høringssvar og monitorering </w:t>
      </w:r>
      <w:r w:rsidRPr="009E665C">
        <w:rPr>
          <w:spacing w:val="-4"/>
          <w:sz w:val="24"/>
          <w:lang w:val="da-DK"/>
        </w:rPr>
        <w:t>m.v.</w:t>
      </w:r>
    </w:p>
    <w:p w14:paraId="014429D8" w14:textId="77777777" w:rsidR="00635043" w:rsidRPr="009E665C" w:rsidRDefault="00644EC4">
      <w:pPr>
        <w:pStyle w:val="Listeafsnit"/>
        <w:numPr>
          <w:ilvl w:val="0"/>
          <w:numId w:val="1"/>
        </w:numPr>
        <w:tabs>
          <w:tab w:val="left" w:pos="410"/>
        </w:tabs>
        <w:rPr>
          <w:sz w:val="24"/>
          <w:lang w:val="da-DK"/>
        </w:rPr>
      </w:pPr>
      <w:r w:rsidRPr="009E665C">
        <w:rPr>
          <w:sz w:val="24"/>
          <w:lang w:val="da-DK"/>
        </w:rPr>
        <w:t xml:space="preserve">Øvrige gebyrer til Forsyningstilsynet, der ikke specifikt er relaterede til </w:t>
      </w:r>
      <w:r w:rsidRPr="009E665C">
        <w:rPr>
          <w:spacing w:val="-2"/>
          <w:sz w:val="24"/>
          <w:lang w:val="da-DK"/>
        </w:rPr>
        <w:t>emballageaffald.</w:t>
      </w:r>
    </w:p>
    <w:p w14:paraId="2F05F00D" w14:textId="538B342A" w:rsidR="00635043" w:rsidRPr="00A62AE4" w:rsidRDefault="00644EC4">
      <w:pPr>
        <w:pStyle w:val="Listeafsnit"/>
        <w:numPr>
          <w:ilvl w:val="0"/>
          <w:numId w:val="1"/>
        </w:numPr>
        <w:tabs>
          <w:tab w:val="left" w:pos="410"/>
        </w:tabs>
        <w:rPr>
          <w:ins w:id="755" w:author="Kåre Groes" w:date="2025-09-11T13:07:00Z"/>
          <w:sz w:val="24"/>
          <w:lang w:val="da-DK"/>
        </w:rPr>
      </w:pPr>
      <w:r w:rsidRPr="009E665C">
        <w:rPr>
          <w:sz w:val="24"/>
          <w:lang w:val="da-DK"/>
        </w:rPr>
        <w:t>Formidlingsaktiviteter</w:t>
      </w:r>
      <w:r w:rsidRPr="009E665C">
        <w:rPr>
          <w:spacing w:val="-4"/>
          <w:sz w:val="24"/>
          <w:lang w:val="da-DK"/>
        </w:rPr>
        <w:t xml:space="preserve"> </w:t>
      </w:r>
      <w:r w:rsidRPr="009E665C">
        <w:rPr>
          <w:sz w:val="24"/>
          <w:lang w:val="da-DK"/>
        </w:rPr>
        <w:t>til</w:t>
      </w:r>
      <w:r w:rsidRPr="009E665C">
        <w:rPr>
          <w:spacing w:val="-2"/>
          <w:sz w:val="24"/>
          <w:lang w:val="da-DK"/>
        </w:rPr>
        <w:t xml:space="preserve"> </w:t>
      </w:r>
      <w:r w:rsidRPr="009E665C">
        <w:rPr>
          <w:sz w:val="24"/>
          <w:lang w:val="da-DK"/>
        </w:rPr>
        <w:t>børnehaver,</w:t>
      </w:r>
      <w:r w:rsidRPr="009E665C">
        <w:rPr>
          <w:spacing w:val="-2"/>
          <w:sz w:val="24"/>
          <w:lang w:val="da-DK"/>
        </w:rPr>
        <w:t xml:space="preserve"> </w:t>
      </w:r>
      <w:r w:rsidRPr="009E665C">
        <w:rPr>
          <w:sz w:val="24"/>
          <w:lang w:val="da-DK"/>
        </w:rPr>
        <w:t>skoler</w:t>
      </w:r>
      <w:r w:rsidRPr="009E665C">
        <w:rPr>
          <w:spacing w:val="-2"/>
          <w:sz w:val="24"/>
          <w:lang w:val="da-DK"/>
        </w:rPr>
        <w:t xml:space="preserve"> </w:t>
      </w:r>
      <w:r w:rsidRPr="009E665C">
        <w:rPr>
          <w:sz w:val="24"/>
          <w:lang w:val="da-DK"/>
        </w:rPr>
        <w:t>og</w:t>
      </w:r>
      <w:r w:rsidRPr="009E665C">
        <w:rPr>
          <w:spacing w:val="-2"/>
          <w:sz w:val="24"/>
          <w:lang w:val="da-DK"/>
        </w:rPr>
        <w:t xml:space="preserve"> uddannelsesinstitutioner.</w:t>
      </w:r>
    </w:p>
    <w:p w14:paraId="1E5D19F5" w14:textId="20E94DE5" w:rsidR="00A62AE4" w:rsidRDefault="00A62AE4">
      <w:pPr>
        <w:rPr>
          <w:ins w:id="756" w:author="Kåre Groes" w:date="2025-09-11T13:07:00Z"/>
          <w:sz w:val="24"/>
          <w:lang w:val="da-DK"/>
        </w:rPr>
      </w:pPr>
      <w:ins w:id="757" w:author="Kåre Groes" w:date="2025-09-11T13:07:00Z">
        <w:r>
          <w:rPr>
            <w:sz w:val="24"/>
            <w:lang w:val="da-DK"/>
          </w:rPr>
          <w:br w:type="page"/>
        </w:r>
      </w:ins>
    </w:p>
    <w:p w14:paraId="6BA99EE0" w14:textId="77777777" w:rsidR="00A62AE4" w:rsidRPr="00A62AE4" w:rsidRDefault="00A62AE4" w:rsidP="002C75E4">
      <w:pPr>
        <w:tabs>
          <w:tab w:val="left" w:pos="410"/>
        </w:tabs>
        <w:ind w:left="110"/>
        <w:jc w:val="right"/>
        <w:rPr>
          <w:ins w:id="758" w:author="Kåre Groes" w:date="2025-09-11T13:09:00Z"/>
          <w:b/>
          <w:bCs/>
          <w:sz w:val="24"/>
          <w:lang w:val="da-DK"/>
        </w:rPr>
      </w:pPr>
      <w:ins w:id="759" w:author="Kåre Groes" w:date="2025-09-11T13:09:00Z">
        <w:r w:rsidRPr="00A62AE4">
          <w:rPr>
            <w:b/>
            <w:bCs/>
            <w:sz w:val="24"/>
            <w:lang w:val="da-DK"/>
          </w:rPr>
          <w:lastRenderedPageBreak/>
          <w:t>Bilag 16</w:t>
        </w:r>
      </w:ins>
    </w:p>
    <w:p w14:paraId="6540DA47" w14:textId="77777777" w:rsidR="00A62AE4" w:rsidRPr="00A62AE4" w:rsidRDefault="00A62AE4" w:rsidP="00A62AE4">
      <w:pPr>
        <w:tabs>
          <w:tab w:val="left" w:pos="410"/>
        </w:tabs>
        <w:ind w:left="110"/>
        <w:rPr>
          <w:ins w:id="760" w:author="Kåre Groes" w:date="2025-09-11T13:09:00Z"/>
          <w:b/>
          <w:bCs/>
          <w:sz w:val="24"/>
          <w:lang w:val="da-DK"/>
        </w:rPr>
      </w:pPr>
    </w:p>
    <w:p w14:paraId="0402CD02" w14:textId="22F52AE9" w:rsidR="00A62AE4" w:rsidRPr="00A62AE4" w:rsidRDefault="00EB73AF" w:rsidP="002C75E4">
      <w:pPr>
        <w:tabs>
          <w:tab w:val="left" w:pos="410"/>
        </w:tabs>
        <w:ind w:left="110"/>
        <w:jc w:val="center"/>
        <w:rPr>
          <w:ins w:id="761" w:author="Kåre Groes" w:date="2025-09-11T13:09:00Z"/>
          <w:b/>
          <w:bCs/>
          <w:sz w:val="24"/>
          <w:lang w:val="da-DK"/>
        </w:rPr>
      </w:pPr>
      <w:ins w:id="762" w:author="Kåre Groes" w:date="2025-09-11T13:46:00Z">
        <w:r>
          <w:rPr>
            <w:b/>
            <w:bCs/>
            <w:sz w:val="24"/>
            <w:lang w:val="da-DK"/>
          </w:rPr>
          <w:t>K</w:t>
        </w:r>
      </w:ins>
      <w:ins w:id="763" w:author="Kåre Groes" w:date="2025-09-11T13:09:00Z">
        <w:r w:rsidR="00A62AE4" w:rsidRPr="00A62AE4">
          <w:rPr>
            <w:b/>
            <w:bCs/>
            <w:sz w:val="24"/>
            <w:lang w:val="da-DK"/>
          </w:rPr>
          <w:t>ommunernes omkostningsfordeling i producentgebyrer</w:t>
        </w:r>
      </w:ins>
    </w:p>
    <w:p w14:paraId="7A7F78D3" w14:textId="77777777" w:rsidR="00A62AE4" w:rsidRPr="00A62AE4" w:rsidRDefault="00A62AE4" w:rsidP="00A62AE4">
      <w:pPr>
        <w:tabs>
          <w:tab w:val="left" w:pos="410"/>
        </w:tabs>
        <w:ind w:left="110"/>
        <w:rPr>
          <w:ins w:id="764" w:author="Kåre Groes" w:date="2025-09-11T13:09:00Z"/>
          <w:sz w:val="24"/>
          <w:lang w:val="da-DK"/>
        </w:rPr>
      </w:pPr>
    </w:p>
    <w:p w14:paraId="074B3236" w14:textId="660FE665" w:rsidR="00A62AE4" w:rsidRPr="00A62AE4" w:rsidRDefault="00A62AE4" w:rsidP="00A62AE4">
      <w:pPr>
        <w:tabs>
          <w:tab w:val="left" w:pos="410"/>
        </w:tabs>
        <w:ind w:left="110"/>
        <w:rPr>
          <w:ins w:id="765" w:author="Kåre Groes" w:date="2025-09-11T13:09:00Z"/>
          <w:sz w:val="24"/>
          <w:lang w:val="da-DK"/>
        </w:rPr>
      </w:pPr>
      <w:ins w:id="766" w:author="Kåre Groes" w:date="2025-09-11T13:09:00Z">
        <w:r w:rsidRPr="00A62AE4">
          <w:rPr>
            <w:sz w:val="24"/>
            <w:lang w:val="da-DK"/>
          </w:rPr>
          <w:t>Bilag 16 anviser retningslinjer for kommunernes omkostningsfordeling i forbindelse med opgørelse af producentgebyrer jf. §10</w:t>
        </w:r>
      </w:ins>
      <w:ins w:id="767" w:author="Filip Frede Plougmann Willer" w:date="2025-09-11T14:55:00Z">
        <w:r w:rsidR="00CA79D6">
          <w:rPr>
            <w:sz w:val="24"/>
            <w:lang w:val="da-DK"/>
          </w:rPr>
          <w:t>2</w:t>
        </w:r>
      </w:ins>
      <w:ins w:id="768" w:author="Kåre Groes" w:date="2025-09-11T13:09:00Z">
        <w:del w:id="769" w:author="Filip Frede Plougmann Willer" w:date="2025-09-11T14:55:00Z">
          <w:r w:rsidRPr="00A62AE4" w:rsidDel="00CA79D6">
            <w:rPr>
              <w:sz w:val="24"/>
              <w:lang w:val="da-DK"/>
            </w:rPr>
            <w:delText>1</w:delText>
          </w:r>
        </w:del>
        <w:r w:rsidRPr="00A62AE4">
          <w:rPr>
            <w:sz w:val="24"/>
            <w:lang w:val="da-DK"/>
          </w:rPr>
          <w:t xml:space="preserve"> stk. 5, §10</w:t>
        </w:r>
      </w:ins>
      <w:ins w:id="770" w:author="Filip Frede Plougmann Willer" w:date="2025-09-11T14:55:00Z">
        <w:r w:rsidR="00CA79D6">
          <w:rPr>
            <w:sz w:val="24"/>
            <w:lang w:val="da-DK"/>
          </w:rPr>
          <w:t>2</w:t>
        </w:r>
      </w:ins>
      <w:ins w:id="771" w:author="Kåre Groes" w:date="2025-09-11T13:09:00Z">
        <w:del w:id="772" w:author="Filip Frede Plougmann Willer" w:date="2025-09-11T14:55:00Z">
          <w:r w:rsidRPr="00A62AE4" w:rsidDel="00CA79D6">
            <w:rPr>
              <w:sz w:val="24"/>
              <w:lang w:val="da-DK"/>
            </w:rPr>
            <w:delText>1</w:delText>
          </w:r>
        </w:del>
        <w:r w:rsidRPr="00A62AE4">
          <w:rPr>
            <w:sz w:val="24"/>
            <w:lang w:val="da-DK"/>
          </w:rPr>
          <w:t xml:space="preserve"> stk. 6 samt §10</w:t>
        </w:r>
      </w:ins>
      <w:ins w:id="773" w:author="Filip Frede Plougmann Willer" w:date="2025-09-11T14:55:00Z">
        <w:r w:rsidR="00CA79D6">
          <w:rPr>
            <w:sz w:val="24"/>
            <w:lang w:val="da-DK"/>
          </w:rPr>
          <w:t>3</w:t>
        </w:r>
      </w:ins>
      <w:ins w:id="774" w:author="Kåre Groes" w:date="2025-09-11T13:09:00Z">
        <w:del w:id="775" w:author="Filip Frede Plougmann Willer" w:date="2025-09-11T14:55:00Z">
          <w:r w:rsidRPr="00A62AE4" w:rsidDel="00CA79D6">
            <w:rPr>
              <w:sz w:val="24"/>
              <w:lang w:val="da-DK"/>
            </w:rPr>
            <w:delText>2</w:delText>
          </w:r>
        </w:del>
        <w:r w:rsidRPr="00A62AE4">
          <w:rPr>
            <w:sz w:val="24"/>
            <w:lang w:val="da-DK"/>
          </w:rPr>
          <w:t xml:space="preserve"> stk. 2, nr. 3 </w:t>
        </w:r>
      </w:ins>
    </w:p>
    <w:p w14:paraId="6AD20952" w14:textId="77777777" w:rsidR="00A62AE4" w:rsidRPr="00A62AE4" w:rsidRDefault="00A62AE4" w:rsidP="00A62AE4">
      <w:pPr>
        <w:tabs>
          <w:tab w:val="left" w:pos="410"/>
        </w:tabs>
        <w:ind w:left="110"/>
        <w:rPr>
          <w:ins w:id="776" w:author="Kåre Groes" w:date="2025-09-11T13:09:00Z"/>
          <w:sz w:val="24"/>
          <w:lang w:val="da-DK"/>
        </w:rPr>
      </w:pPr>
    </w:p>
    <w:p w14:paraId="16BC887A" w14:textId="77777777" w:rsidR="00A62AE4" w:rsidRPr="00A62AE4" w:rsidRDefault="00A62AE4" w:rsidP="00A62AE4">
      <w:pPr>
        <w:tabs>
          <w:tab w:val="left" w:pos="410"/>
        </w:tabs>
        <w:ind w:left="110"/>
        <w:rPr>
          <w:ins w:id="777" w:author="Kåre Groes" w:date="2025-09-11T13:09:00Z"/>
          <w:i/>
          <w:sz w:val="24"/>
          <w:lang w:val="da-DK"/>
        </w:rPr>
      </w:pPr>
      <w:ins w:id="778" w:author="Kåre Groes" w:date="2025-09-11T13:09:00Z">
        <w:r w:rsidRPr="00A62AE4">
          <w:rPr>
            <w:i/>
            <w:sz w:val="24"/>
            <w:lang w:val="da-DK"/>
          </w:rPr>
          <w:t>Anvendelse af retningslinjerne</w:t>
        </w:r>
      </w:ins>
    </w:p>
    <w:p w14:paraId="59CC6332" w14:textId="77777777" w:rsidR="00A62AE4" w:rsidRPr="00A62AE4" w:rsidRDefault="00A62AE4" w:rsidP="00A62AE4">
      <w:pPr>
        <w:tabs>
          <w:tab w:val="left" w:pos="410"/>
        </w:tabs>
        <w:ind w:left="110"/>
        <w:rPr>
          <w:ins w:id="779" w:author="Kåre Groes" w:date="2025-09-11T13:09:00Z"/>
          <w:sz w:val="24"/>
          <w:lang w:val="da-DK"/>
        </w:rPr>
      </w:pPr>
    </w:p>
    <w:p w14:paraId="11065BD2" w14:textId="77777777" w:rsidR="00A62AE4" w:rsidRPr="00A62AE4" w:rsidRDefault="00A62AE4" w:rsidP="00A62AE4">
      <w:pPr>
        <w:tabs>
          <w:tab w:val="left" w:pos="410"/>
        </w:tabs>
        <w:ind w:left="110"/>
        <w:rPr>
          <w:ins w:id="780" w:author="Kåre Groes" w:date="2025-09-11T13:09:00Z"/>
          <w:sz w:val="24"/>
          <w:lang w:val="da-DK"/>
        </w:rPr>
      </w:pPr>
      <w:ins w:id="781" w:author="Kåre Groes" w:date="2025-09-11T13:09:00Z">
        <w:r w:rsidRPr="00A62AE4">
          <w:rPr>
            <w:sz w:val="24"/>
            <w:lang w:val="da-DK"/>
          </w:rPr>
          <w:t xml:space="preserve">Kommuner skal anvende metoderne for omkostningsfordeling i indeværende retningslinjer i forbindelse med følgende: </w:t>
        </w:r>
      </w:ins>
    </w:p>
    <w:p w14:paraId="3BFD34EC" w14:textId="77777777" w:rsidR="00A62AE4" w:rsidRPr="00A62AE4" w:rsidRDefault="00A62AE4" w:rsidP="00A62AE4">
      <w:pPr>
        <w:tabs>
          <w:tab w:val="left" w:pos="410"/>
        </w:tabs>
        <w:ind w:left="110"/>
        <w:rPr>
          <w:ins w:id="782" w:author="Kåre Groes" w:date="2025-09-11T13:09:00Z"/>
          <w:sz w:val="24"/>
          <w:lang w:val="da-DK"/>
        </w:rPr>
      </w:pPr>
    </w:p>
    <w:p w14:paraId="7BE40CF6" w14:textId="2D22A9C5" w:rsidR="00A62AE4" w:rsidRPr="00A62AE4" w:rsidRDefault="00A62AE4" w:rsidP="00A62AE4">
      <w:pPr>
        <w:numPr>
          <w:ilvl w:val="0"/>
          <w:numId w:val="134"/>
        </w:numPr>
        <w:tabs>
          <w:tab w:val="left" w:pos="410"/>
        </w:tabs>
        <w:rPr>
          <w:ins w:id="783" w:author="Kåre Groes" w:date="2025-09-11T13:09:00Z"/>
          <w:sz w:val="24"/>
          <w:lang w:val="da-DK"/>
        </w:rPr>
      </w:pPr>
      <w:ins w:id="784" w:author="Kåre Groes" w:date="2025-09-11T13:09:00Z">
        <w:r w:rsidRPr="00A62AE4">
          <w:rPr>
            <w:sz w:val="24"/>
            <w:lang w:val="da-DK"/>
          </w:rPr>
          <w:t>Når kommunen jf. § 10</w:t>
        </w:r>
      </w:ins>
      <w:ins w:id="785" w:author="Filip Frede Plougmann Willer" w:date="2025-09-11T14:56:00Z">
        <w:r w:rsidR="008C723E">
          <w:rPr>
            <w:sz w:val="24"/>
            <w:lang w:val="da-DK"/>
          </w:rPr>
          <w:t>2</w:t>
        </w:r>
      </w:ins>
      <w:ins w:id="786" w:author="Kåre Groes" w:date="2025-09-11T13:09:00Z">
        <w:del w:id="787" w:author="Filip Frede Plougmann Willer" w:date="2025-09-11T14:56:00Z">
          <w:r w:rsidRPr="00A62AE4" w:rsidDel="008C723E">
            <w:rPr>
              <w:sz w:val="24"/>
              <w:lang w:val="da-DK"/>
            </w:rPr>
            <w:delText>1</w:delText>
          </w:r>
        </w:del>
        <w:r w:rsidRPr="00A62AE4">
          <w:rPr>
            <w:sz w:val="24"/>
            <w:lang w:val="da-DK"/>
          </w:rPr>
          <w:t xml:space="preserve"> stk. 5, skal fastsætte særskilte gebyrer for generelle administrationsomkostninger, der ikke direkte kan henføres til de enkelte ordninger – men som </w:t>
        </w:r>
        <w:r w:rsidRPr="00A62AE4">
          <w:rPr>
            <w:i/>
            <w:sz w:val="24"/>
            <w:lang w:val="da-DK"/>
          </w:rPr>
          <w:t>skal</w:t>
        </w:r>
        <w:r w:rsidRPr="00A62AE4">
          <w:rPr>
            <w:sz w:val="24"/>
            <w:lang w:val="da-DK"/>
          </w:rPr>
          <w:t xml:space="preserve"> fordeles mellem ordningerne. </w:t>
        </w:r>
      </w:ins>
    </w:p>
    <w:p w14:paraId="76D2214A" w14:textId="77777777" w:rsidR="00A62AE4" w:rsidRPr="00A62AE4" w:rsidRDefault="00A62AE4" w:rsidP="00A62AE4">
      <w:pPr>
        <w:tabs>
          <w:tab w:val="left" w:pos="410"/>
        </w:tabs>
        <w:ind w:left="110"/>
        <w:rPr>
          <w:ins w:id="788" w:author="Kåre Groes" w:date="2025-09-11T13:09:00Z"/>
          <w:sz w:val="24"/>
          <w:lang w:val="da-DK"/>
        </w:rPr>
      </w:pPr>
    </w:p>
    <w:p w14:paraId="765411AF" w14:textId="7E10E601" w:rsidR="00A62AE4" w:rsidRPr="00A62AE4" w:rsidRDefault="00A62AE4" w:rsidP="00A62AE4">
      <w:pPr>
        <w:numPr>
          <w:ilvl w:val="0"/>
          <w:numId w:val="134"/>
        </w:numPr>
        <w:tabs>
          <w:tab w:val="left" w:pos="410"/>
        </w:tabs>
        <w:rPr>
          <w:ins w:id="789" w:author="Kåre Groes" w:date="2025-09-11T13:09:00Z"/>
          <w:sz w:val="24"/>
          <w:lang w:val="da-DK"/>
        </w:rPr>
      </w:pPr>
      <w:ins w:id="790" w:author="Kåre Groes" w:date="2025-09-11T13:09:00Z">
        <w:r w:rsidRPr="00A62AE4">
          <w:rPr>
            <w:sz w:val="24"/>
            <w:lang w:val="da-DK"/>
          </w:rPr>
          <w:t>Når kommunen jf. § 10</w:t>
        </w:r>
      </w:ins>
      <w:ins w:id="791" w:author="Filip Frede Plougmann Willer" w:date="2025-09-11T14:56:00Z">
        <w:r w:rsidR="008C723E">
          <w:rPr>
            <w:sz w:val="24"/>
            <w:lang w:val="da-DK"/>
          </w:rPr>
          <w:t>2</w:t>
        </w:r>
      </w:ins>
      <w:ins w:id="792" w:author="Kåre Groes" w:date="2025-09-11T13:09:00Z">
        <w:del w:id="793" w:author="Filip Frede Plougmann Willer" w:date="2025-09-11T14:56:00Z">
          <w:r w:rsidRPr="00A62AE4" w:rsidDel="008C723E">
            <w:rPr>
              <w:sz w:val="24"/>
              <w:lang w:val="da-DK"/>
            </w:rPr>
            <w:delText>1</w:delText>
          </w:r>
        </w:del>
        <w:r w:rsidRPr="00A62AE4">
          <w:rPr>
            <w:sz w:val="24"/>
            <w:lang w:val="da-DK"/>
          </w:rPr>
          <w:t xml:space="preserve"> stk. 6, skal fastsætte særskilte gebyrer for oplysningstiltag og øvrig kommunikation, der ikke direkte kan henføres til de enkelte ordninger – men som </w:t>
        </w:r>
        <w:r w:rsidRPr="00A62AE4">
          <w:rPr>
            <w:i/>
            <w:sz w:val="24"/>
            <w:lang w:val="da-DK"/>
          </w:rPr>
          <w:t>skal</w:t>
        </w:r>
        <w:r w:rsidRPr="00A62AE4">
          <w:rPr>
            <w:sz w:val="24"/>
            <w:lang w:val="da-DK"/>
          </w:rPr>
          <w:t xml:space="preserve"> fordeles mellem ordningerne. </w:t>
        </w:r>
      </w:ins>
    </w:p>
    <w:p w14:paraId="123765E1" w14:textId="77777777" w:rsidR="00A62AE4" w:rsidRPr="00A62AE4" w:rsidRDefault="00A62AE4" w:rsidP="00A62AE4">
      <w:pPr>
        <w:tabs>
          <w:tab w:val="left" w:pos="410"/>
        </w:tabs>
        <w:ind w:left="110"/>
        <w:rPr>
          <w:ins w:id="794" w:author="Kåre Groes" w:date="2025-09-11T13:09:00Z"/>
          <w:sz w:val="24"/>
          <w:lang w:val="da-DK"/>
        </w:rPr>
      </w:pPr>
    </w:p>
    <w:p w14:paraId="724C3397" w14:textId="48838393" w:rsidR="00A62AE4" w:rsidRPr="00A62AE4" w:rsidRDefault="00A62AE4" w:rsidP="00A62AE4">
      <w:pPr>
        <w:numPr>
          <w:ilvl w:val="0"/>
          <w:numId w:val="134"/>
        </w:numPr>
        <w:tabs>
          <w:tab w:val="left" w:pos="410"/>
        </w:tabs>
        <w:rPr>
          <w:ins w:id="795" w:author="Kåre Groes" w:date="2025-09-11T13:09:00Z"/>
          <w:sz w:val="24"/>
          <w:lang w:val="da-DK"/>
        </w:rPr>
      </w:pPr>
      <w:ins w:id="796" w:author="Kåre Groes" w:date="2025-09-11T13:09:00Z">
        <w:r w:rsidRPr="00A62AE4">
          <w:rPr>
            <w:sz w:val="24"/>
            <w:lang w:val="da-DK"/>
          </w:rPr>
          <w:t>Når kommunen jf. § 10</w:t>
        </w:r>
        <w:del w:id="797" w:author="Filip Frede Plougmann Willer" w:date="2025-09-11T14:56:00Z">
          <w:r w:rsidRPr="00A62AE4" w:rsidDel="008C723E">
            <w:rPr>
              <w:sz w:val="24"/>
              <w:lang w:val="da-DK"/>
            </w:rPr>
            <w:delText>2</w:delText>
          </w:r>
        </w:del>
      </w:ins>
      <w:ins w:id="798" w:author="Filip Frede Plougmann Willer" w:date="2025-09-11T14:56:00Z">
        <w:r w:rsidR="008C723E">
          <w:rPr>
            <w:sz w:val="24"/>
            <w:lang w:val="da-DK"/>
          </w:rPr>
          <w:t>3</w:t>
        </w:r>
      </w:ins>
      <w:ins w:id="799" w:author="Kåre Groes" w:date="2025-09-11T13:09:00Z">
        <w:r w:rsidRPr="00A62AE4">
          <w:rPr>
            <w:sz w:val="24"/>
            <w:lang w:val="da-DK"/>
          </w:rPr>
          <w:t xml:space="preserve"> stk. 2, nr. 3 skal fordele omkostningerne fra flerkammerspande ud per fraktion.</w:t>
        </w:r>
      </w:ins>
    </w:p>
    <w:p w14:paraId="7064134D" w14:textId="77777777" w:rsidR="00A62AE4" w:rsidRPr="00A62AE4" w:rsidRDefault="00A62AE4" w:rsidP="00A62AE4">
      <w:pPr>
        <w:tabs>
          <w:tab w:val="left" w:pos="410"/>
        </w:tabs>
        <w:ind w:left="110"/>
        <w:rPr>
          <w:ins w:id="800" w:author="Kåre Groes" w:date="2025-09-11T13:09:00Z"/>
          <w:sz w:val="24"/>
          <w:lang w:val="da-DK"/>
        </w:rPr>
      </w:pPr>
    </w:p>
    <w:p w14:paraId="4A455D18" w14:textId="77777777" w:rsidR="00A62AE4" w:rsidRPr="00A62AE4" w:rsidRDefault="00A62AE4" w:rsidP="00A62AE4">
      <w:pPr>
        <w:tabs>
          <w:tab w:val="left" w:pos="410"/>
        </w:tabs>
        <w:ind w:left="110"/>
        <w:rPr>
          <w:ins w:id="801" w:author="Kåre Groes" w:date="2025-09-11T13:09:00Z"/>
          <w:sz w:val="24"/>
          <w:lang w:val="da-DK"/>
        </w:rPr>
      </w:pPr>
    </w:p>
    <w:p w14:paraId="62113FC1" w14:textId="77777777" w:rsidR="00A62AE4" w:rsidRPr="00A62AE4" w:rsidRDefault="00A62AE4" w:rsidP="00A62AE4">
      <w:pPr>
        <w:tabs>
          <w:tab w:val="left" w:pos="410"/>
        </w:tabs>
        <w:ind w:left="110"/>
        <w:rPr>
          <w:ins w:id="802" w:author="Kåre Groes" w:date="2025-09-11T13:09:00Z"/>
          <w:i/>
          <w:sz w:val="24"/>
          <w:lang w:val="da-DK"/>
        </w:rPr>
      </w:pPr>
      <w:ins w:id="803" w:author="Kåre Groes" w:date="2025-09-11T13:09:00Z">
        <w:r w:rsidRPr="00A62AE4">
          <w:rPr>
            <w:i/>
            <w:sz w:val="24"/>
            <w:lang w:val="da-DK"/>
          </w:rPr>
          <w:t>Metoder for omkostningsfordeling</w:t>
        </w:r>
      </w:ins>
    </w:p>
    <w:p w14:paraId="4AC7A761" w14:textId="77777777" w:rsidR="00A62AE4" w:rsidRPr="00A62AE4" w:rsidRDefault="00A62AE4" w:rsidP="00A62AE4">
      <w:pPr>
        <w:tabs>
          <w:tab w:val="left" w:pos="410"/>
        </w:tabs>
        <w:ind w:left="110"/>
        <w:rPr>
          <w:ins w:id="804" w:author="Kåre Groes" w:date="2025-09-11T13:09:00Z"/>
          <w:sz w:val="24"/>
          <w:lang w:val="da-DK"/>
        </w:rPr>
      </w:pPr>
    </w:p>
    <w:p w14:paraId="686D0D07" w14:textId="77777777" w:rsidR="00A62AE4" w:rsidRPr="00A62AE4" w:rsidRDefault="00A62AE4" w:rsidP="00A62AE4">
      <w:pPr>
        <w:tabs>
          <w:tab w:val="left" w:pos="410"/>
        </w:tabs>
        <w:ind w:left="110"/>
        <w:rPr>
          <w:ins w:id="805" w:author="Kåre Groes" w:date="2025-09-11T13:09:00Z"/>
          <w:sz w:val="24"/>
          <w:lang w:val="da-DK"/>
        </w:rPr>
      </w:pPr>
      <w:ins w:id="806" w:author="Kåre Groes" w:date="2025-09-11T13:09:00Z">
        <w:r w:rsidRPr="00A62AE4">
          <w:rPr>
            <w:sz w:val="24"/>
            <w:lang w:val="da-DK"/>
          </w:rPr>
          <w:t>Nedenfor gemmegås metoderne til omkostningsfordeling af de 3 nævnte områder.</w:t>
        </w:r>
      </w:ins>
    </w:p>
    <w:p w14:paraId="3A99A8C0" w14:textId="77777777" w:rsidR="00A62AE4" w:rsidRPr="00A62AE4" w:rsidRDefault="00A62AE4" w:rsidP="00A62AE4">
      <w:pPr>
        <w:tabs>
          <w:tab w:val="left" w:pos="410"/>
        </w:tabs>
        <w:ind w:left="110"/>
        <w:rPr>
          <w:ins w:id="807" w:author="Kåre Groes" w:date="2025-09-11T13:09:00Z"/>
          <w:sz w:val="24"/>
          <w:lang w:val="da-DK"/>
        </w:rPr>
      </w:pPr>
    </w:p>
    <w:p w14:paraId="33EB941C" w14:textId="77777777" w:rsidR="00A62AE4" w:rsidRPr="00A62AE4" w:rsidRDefault="00A62AE4" w:rsidP="00A62AE4">
      <w:pPr>
        <w:numPr>
          <w:ilvl w:val="1"/>
          <w:numId w:val="133"/>
        </w:numPr>
        <w:tabs>
          <w:tab w:val="left" w:pos="410"/>
        </w:tabs>
        <w:rPr>
          <w:ins w:id="808" w:author="Kåre Groes" w:date="2025-09-11T13:09:00Z"/>
          <w:i/>
          <w:sz w:val="24"/>
          <w:lang w:val="da-DK"/>
        </w:rPr>
      </w:pPr>
      <w:ins w:id="809" w:author="Kåre Groes" w:date="2025-09-11T13:09:00Z">
        <w:r w:rsidRPr="00A62AE4">
          <w:rPr>
            <w:i/>
            <w:sz w:val="24"/>
            <w:lang w:val="da-DK"/>
          </w:rPr>
          <w:t>Ligevægt</w:t>
        </w:r>
      </w:ins>
    </w:p>
    <w:p w14:paraId="6F9DBF26" w14:textId="77777777" w:rsidR="00A62AE4" w:rsidRPr="00A62AE4" w:rsidRDefault="00A62AE4" w:rsidP="00A62AE4">
      <w:pPr>
        <w:tabs>
          <w:tab w:val="left" w:pos="410"/>
        </w:tabs>
        <w:ind w:left="110"/>
        <w:rPr>
          <w:ins w:id="810" w:author="Kåre Groes" w:date="2025-09-11T13:09:00Z"/>
          <w:sz w:val="24"/>
          <w:lang w:val="da-DK"/>
        </w:rPr>
      </w:pPr>
    </w:p>
    <w:p w14:paraId="11BB11DD" w14:textId="006DD223" w:rsidR="00A62AE4" w:rsidRPr="00A62AE4" w:rsidRDefault="00A62AE4" w:rsidP="00A62AE4">
      <w:pPr>
        <w:tabs>
          <w:tab w:val="left" w:pos="410"/>
        </w:tabs>
        <w:ind w:left="110"/>
        <w:rPr>
          <w:ins w:id="811" w:author="Kåre Groes" w:date="2025-09-11T13:09:00Z"/>
          <w:sz w:val="24"/>
          <w:lang w:val="da-DK"/>
        </w:rPr>
      </w:pPr>
      <w:ins w:id="812" w:author="Kåre Groes" w:date="2025-09-11T13:09:00Z">
        <w:r w:rsidRPr="00A62AE4">
          <w:rPr>
            <w:sz w:val="24"/>
            <w:lang w:val="da-DK"/>
          </w:rPr>
          <w:t>Omkostninger, der hører til hhv. generel administration og til oplysningstiltag og øvrig kommunikation (§ 10</w:t>
        </w:r>
        <w:del w:id="813" w:author="Filip Frede Plougmann Willer" w:date="2025-09-11T14:57:00Z">
          <w:r w:rsidRPr="00A62AE4" w:rsidDel="008C723E">
            <w:rPr>
              <w:sz w:val="24"/>
              <w:lang w:val="da-DK"/>
            </w:rPr>
            <w:delText>1</w:delText>
          </w:r>
        </w:del>
      </w:ins>
      <w:ins w:id="814" w:author="Filip Frede Plougmann Willer" w:date="2025-09-11T14:57:00Z">
        <w:r w:rsidR="008C723E">
          <w:rPr>
            <w:sz w:val="24"/>
            <w:lang w:val="da-DK"/>
          </w:rPr>
          <w:t>2</w:t>
        </w:r>
      </w:ins>
      <w:ins w:id="815" w:author="Kåre Groes" w:date="2025-09-11T13:09:00Z">
        <w:r w:rsidRPr="00A62AE4">
          <w:rPr>
            <w:sz w:val="24"/>
            <w:lang w:val="da-DK"/>
          </w:rPr>
          <w:t xml:space="preserve"> stk. 5 og stk. 6), skal fordeles </w:t>
        </w:r>
        <w:r w:rsidRPr="00A62AE4">
          <w:rPr>
            <w:b/>
            <w:sz w:val="24"/>
            <w:lang w:val="da-DK"/>
          </w:rPr>
          <w:t>ligeligt</w:t>
        </w:r>
        <w:r w:rsidRPr="00A62AE4">
          <w:rPr>
            <w:sz w:val="24"/>
            <w:lang w:val="da-DK"/>
          </w:rPr>
          <w:t xml:space="preserve"> mellem ordningerne. </w:t>
        </w:r>
      </w:ins>
    </w:p>
    <w:p w14:paraId="50A904E8" w14:textId="77777777" w:rsidR="00A62AE4" w:rsidRPr="00A62AE4" w:rsidRDefault="00A62AE4" w:rsidP="00A62AE4">
      <w:pPr>
        <w:tabs>
          <w:tab w:val="left" w:pos="410"/>
        </w:tabs>
        <w:ind w:left="110"/>
        <w:rPr>
          <w:ins w:id="816" w:author="Kåre Groes" w:date="2025-09-11T13:09:00Z"/>
          <w:sz w:val="24"/>
          <w:lang w:val="da-DK"/>
        </w:rPr>
      </w:pPr>
    </w:p>
    <w:p w14:paraId="7F2E05E7" w14:textId="77777777" w:rsidR="00A62AE4" w:rsidRPr="00A62AE4" w:rsidRDefault="00A62AE4" w:rsidP="00A62AE4">
      <w:pPr>
        <w:numPr>
          <w:ilvl w:val="2"/>
          <w:numId w:val="133"/>
        </w:numPr>
        <w:tabs>
          <w:tab w:val="left" w:pos="410"/>
        </w:tabs>
        <w:rPr>
          <w:ins w:id="817" w:author="Kåre Groes" w:date="2025-09-11T13:09:00Z"/>
          <w:i/>
          <w:sz w:val="24"/>
          <w:lang w:val="da-DK"/>
        </w:rPr>
      </w:pPr>
      <w:ins w:id="818" w:author="Kåre Groes" w:date="2025-09-11T13:09:00Z">
        <w:r w:rsidRPr="00A62AE4">
          <w:rPr>
            <w:i/>
            <w:sz w:val="24"/>
            <w:lang w:val="da-DK"/>
          </w:rPr>
          <w:t>Eksempel på opgørelse af administrationsgebyret (eksemplet vil være præcist det samme for gebyret for oplysningstiltag og kommunikation), hvor der skal fordeles ud over eksempelvis 7 ordninger</w:t>
        </w:r>
        <w:r w:rsidRPr="00A62AE4">
          <w:rPr>
            <w:i/>
            <w:sz w:val="24"/>
            <w:vertAlign w:val="superscript"/>
            <w:lang w:val="da-DK"/>
          </w:rPr>
          <w:footnoteReference w:id="1"/>
        </w:r>
        <w:r w:rsidRPr="00A62AE4">
          <w:rPr>
            <w:i/>
            <w:sz w:val="24"/>
            <w:lang w:val="da-DK"/>
          </w:rPr>
          <w:t xml:space="preserve">: </w:t>
        </w:r>
      </w:ins>
    </w:p>
    <w:p w14:paraId="23A57604" w14:textId="77777777" w:rsidR="00A62AE4" w:rsidRPr="00A62AE4" w:rsidRDefault="00A62AE4" w:rsidP="00A62AE4">
      <w:pPr>
        <w:tabs>
          <w:tab w:val="left" w:pos="410"/>
        </w:tabs>
        <w:ind w:left="110"/>
        <w:rPr>
          <w:ins w:id="821" w:author="Kåre Groes" w:date="2025-09-11T13:09:00Z"/>
          <w:sz w:val="24"/>
          <w:lang w:val="da-DK"/>
        </w:rPr>
      </w:pPr>
    </w:p>
    <w:p w14:paraId="1DAD3E1D" w14:textId="77777777" w:rsidR="00A62AE4" w:rsidRPr="00A62AE4" w:rsidRDefault="00A62AE4" w:rsidP="00A62AE4">
      <w:pPr>
        <w:numPr>
          <w:ilvl w:val="0"/>
          <w:numId w:val="134"/>
        </w:numPr>
        <w:tabs>
          <w:tab w:val="left" w:pos="410"/>
        </w:tabs>
        <w:rPr>
          <w:ins w:id="822" w:author="Kåre Groes" w:date="2025-09-11T13:09:00Z"/>
          <w:i/>
          <w:sz w:val="24"/>
          <w:lang w:val="da-DK"/>
        </w:rPr>
      </w:pPr>
      <w:ins w:id="823" w:author="Kåre Groes" w:date="2025-09-11T13:09:00Z">
        <w:r w:rsidRPr="00A62AE4">
          <w:rPr>
            <w:i/>
            <w:sz w:val="24"/>
            <w:lang w:val="da-DK"/>
          </w:rPr>
          <w:t>Step 1:</w:t>
        </w:r>
        <w:r w:rsidRPr="00A62AE4">
          <w:rPr>
            <w:sz w:val="24"/>
            <w:lang w:val="da-DK"/>
          </w:rPr>
          <w:t xml:space="preserve"> Find samlet omkostning for generel administration: </w:t>
        </w:r>
      </w:ins>
    </w:p>
    <w:p w14:paraId="1A349D07" w14:textId="77777777" w:rsidR="00A62AE4" w:rsidRPr="00A62AE4" w:rsidRDefault="00A62AE4" w:rsidP="00A62AE4">
      <w:pPr>
        <w:numPr>
          <w:ilvl w:val="1"/>
          <w:numId w:val="134"/>
        </w:numPr>
        <w:tabs>
          <w:tab w:val="left" w:pos="410"/>
        </w:tabs>
        <w:rPr>
          <w:ins w:id="824" w:author="Kåre Groes" w:date="2025-09-11T13:09:00Z"/>
          <w:i/>
          <w:sz w:val="24"/>
          <w:lang w:val="da-DK"/>
        </w:rPr>
      </w:pPr>
      <w:ins w:id="825" w:author="Kåre Groes" w:date="2025-09-11T13:09:00Z">
        <w:r w:rsidRPr="00A62AE4">
          <w:rPr>
            <w:sz w:val="24"/>
            <w:lang w:val="da-DK"/>
          </w:rPr>
          <w:t xml:space="preserve">Ex 100.000 kr. </w:t>
        </w:r>
      </w:ins>
    </w:p>
    <w:p w14:paraId="6F78DBC0" w14:textId="77777777" w:rsidR="00A62AE4" w:rsidRPr="00A62AE4" w:rsidRDefault="00A62AE4" w:rsidP="00A62AE4">
      <w:pPr>
        <w:tabs>
          <w:tab w:val="left" w:pos="410"/>
        </w:tabs>
        <w:ind w:left="110"/>
        <w:rPr>
          <w:ins w:id="826" w:author="Kåre Groes" w:date="2025-09-11T13:09:00Z"/>
          <w:i/>
          <w:sz w:val="24"/>
          <w:lang w:val="da-DK"/>
        </w:rPr>
      </w:pPr>
    </w:p>
    <w:p w14:paraId="0A933629" w14:textId="77777777" w:rsidR="00A62AE4" w:rsidRPr="00A62AE4" w:rsidRDefault="00A62AE4" w:rsidP="00A62AE4">
      <w:pPr>
        <w:numPr>
          <w:ilvl w:val="0"/>
          <w:numId w:val="134"/>
        </w:numPr>
        <w:tabs>
          <w:tab w:val="left" w:pos="410"/>
        </w:tabs>
        <w:rPr>
          <w:ins w:id="827" w:author="Kåre Groes" w:date="2025-09-11T13:09:00Z"/>
          <w:i/>
          <w:sz w:val="24"/>
          <w:lang w:val="da-DK"/>
        </w:rPr>
      </w:pPr>
      <w:ins w:id="828" w:author="Kåre Groes" w:date="2025-09-11T13:09:00Z">
        <w:r w:rsidRPr="00A62AE4">
          <w:rPr>
            <w:i/>
            <w:sz w:val="24"/>
            <w:lang w:val="da-DK"/>
          </w:rPr>
          <w:t>Step 2:</w:t>
        </w:r>
        <w:r w:rsidRPr="00A62AE4">
          <w:rPr>
            <w:sz w:val="24"/>
            <w:lang w:val="da-DK"/>
          </w:rPr>
          <w:t xml:space="preserve"> Del samlet omkostning ligeligt ud på alle 7 ordninger: </w:t>
        </w:r>
      </w:ins>
    </w:p>
    <w:p w14:paraId="4C917B77" w14:textId="43361A87" w:rsidR="00A62AE4" w:rsidRPr="00A62AE4" w:rsidRDefault="00D51D4D" w:rsidP="00A62AE4">
      <w:pPr>
        <w:numPr>
          <w:ilvl w:val="1"/>
          <w:numId w:val="134"/>
        </w:numPr>
        <w:tabs>
          <w:tab w:val="left" w:pos="410"/>
        </w:tabs>
        <w:rPr>
          <w:ins w:id="829" w:author="Kåre Groes" w:date="2025-09-11T13:09:00Z"/>
          <w:i/>
          <w:sz w:val="24"/>
          <w:lang w:val="da-DK"/>
        </w:rPr>
      </w:pPr>
      <m:oMath>
        <m:f>
          <m:fPr>
            <m:ctrlPr>
              <w:ins w:id="830" w:author="Kåre Groes" w:date="2025-09-11T13:09:00Z">
                <w:rPr>
                  <w:rFonts w:ascii="Cambria Math" w:hAnsi="Cambria Math"/>
                  <w:i/>
                  <w:sz w:val="24"/>
                  <w:lang w:val="da-DK"/>
                </w:rPr>
              </w:ins>
            </m:ctrlPr>
          </m:fPr>
          <m:num>
            <m:r>
              <w:ins w:id="831" w:author="Kåre Groes" w:date="2025-09-11T13:09:00Z">
                <w:rPr>
                  <w:rFonts w:ascii="Cambria Math" w:hAnsi="Cambria Math"/>
                  <w:sz w:val="24"/>
                  <w:lang w:val="da-DK"/>
                </w:rPr>
                <m:t xml:space="preserve">100.000 kr. </m:t>
              </w:ins>
            </m:r>
          </m:num>
          <m:den>
            <m:r>
              <w:ins w:id="832" w:author="Kåre Groes" w:date="2025-09-11T13:09:00Z">
                <w:rPr>
                  <w:rFonts w:ascii="Cambria Math" w:hAnsi="Cambria Math"/>
                  <w:sz w:val="24"/>
                  <w:lang w:val="da-DK"/>
                </w:rPr>
                <m:t>7 ordninger</m:t>
              </w:ins>
            </m:r>
          </m:den>
        </m:f>
        <m:r>
          <w:ins w:id="833" w:author="Kåre Groes" w:date="2025-09-11T13:09:00Z">
            <w:rPr>
              <w:rFonts w:ascii="Cambria Math" w:hAnsi="Cambria Math"/>
              <w:sz w:val="24"/>
              <w:lang w:val="da-DK"/>
            </w:rPr>
            <m:t xml:space="preserve">=14.286 kr. per ordning </m:t>
          </w:ins>
        </m:r>
      </m:oMath>
    </w:p>
    <w:p w14:paraId="043A6365" w14:textId="77777777" w:rsidR="00A62AE4" w:rsidRPr="00A62AE4" w:rsidRDefault="00A62AE4" w:rsidP="00A62AE4">
      <w:pPr>
        <w:tabs>
          <w:tab w:val="left" w:pos="410"/>
        </w:tabs>
        <w:ind w:left="110"/>
        <w:rPr>
          <w:ins w:id="834" w:author="Kåre Groes" w:date="2025-09-11T13:09:00Z"/>
          <w:i/>
          <w:sz w:val="24"/>
          <w:lang w:val="da-DK"/>
        </w:rPr>
      </w:pPr>
    </w:p>
    <w:p w14:paraId="4F03C107" w14:textId="77777777" w:rsidR="00A62AE4" w:rsidRPr="00A62AE4" w:rsidRDefault="00A62AE4" w:rsidP="00A62AE4">
      <w:pPr>
        <w:numPr>
          <w:ilvl w:val="0"/>
          <w:numId w:val="134"/>
        </w:numPr>
        <w:tabs>
          <w:tab w:val="left" w:pos="410"/>
        </w:tabs>
        <w:rPr>
          <w:ins w:id="835" w:author="Kåre Groes" w:date="2025-09-11T13:09:00Z"/>
          <w:i/>
          <w:sz w:val="24"/>
          <w:lang w:val="da-DK"/>
        </w:rPr>
      </w:pPr>
      <w:ins w:id="836" w:author="Kåre Groes" w:date="2025-09-11T13:09:00Z">
        <w:r w:rsidRPr="00A62AE4">
          <w:rPr>
            <w:i/>
            <w:sz w:val="24"/>
            <w:lang w:val="da-DK"/>
          </w:rPr>
          <w:t xml:space="preserve">Step 3: </w:t>
        </w:r>
        <w:r w:rsidRPr="00A62AE4">
          <w:rPr>
            <w:sz w:val="24"/>
            <w:lang w:val="da-DK"/>
          </w:rPr>
          <w:t>Herefter skal omkostninger per ordning, i dette eksempel 14.286 kr., opgøres for emballageandelen via bilag 8 tabel 1 og 2.</w:t>
        </w:r>
      </w:ins>
    </w:p>
    <w:p w14:paraId="5E11113E" w14:textId="77777777" w:rsidR="00A62AE4" w:rsidRPr="00A62AE4" w:rsidRDefault="00A62AE4" w:rsidP="00A62AE4">
      <w:pPr>
        <w:tabs>
          <w:tab w:val="left" w:pos="410"/>
        </w:tabs>
        <w:ind w:left="110"/>
        <w:rPr>
          <w:ins w:id="837" w:author="Kåre Groes" w:date="2025-09-11T13:09:00Z"/>
          <w:sz w:val="24"/>
          <w:lang w:val="da-DK"/>
        </w:rPr>
      </w:pPr>
    </w:p>
    <w:p w14:paraId="4FCF6059" w14:textId="77777777" w:rsidR="00A62AE4" w:rsidRPr="00A62AE4" w:rsidRDefault="00A62AE4" w:rsidP="00A62AE4">
      <w:pPr>
        <w:tabs>
          <w:tab w:val="left" w:pos="410"/>
        </w:tabs>
        <w:ind w:left="110"/>
        <w:rPr>
          <w:ins w:id="838" w:author="Kåre Groes" w:date="2025-09-11T13:09:00Z"/>
          <w:sz w:val="24"/>
          <w:lang w:val="da-DK"/>
        </w:rPr>
      </w:pPr>
    </w:p>
    <w:p w14:paraId="61B01497" w14:textId="77777777" w:rsidR="00A62AE4" w:rsidRPr="00A62AE4" w:rsidRDefault="00A62AE4" w:rsidP="00A62AE4">
      <w:pPr>
        <w:numPr>
          <w:ilvl w:val="1"/>
          <w:numId w:val="133"/>
        </w:numPr>
        <w:tabs>
          <w:tab w:val="left" w:pos="410"/>
        </w:tabs>
        <w:rPr>
          <w:ins w:id="839" w:author="Kåre Groes" w:date="2025-09-11T13:09:00Z"/>
          <w:i/>
          <w:sz w:val="24"/>
          <w:lang w:val="da-DK"/>
        </w:rPr>
      </w:pPr>
      <w:ins w:id="840" w:author="Kåre Groes" w:date="2025-09-11T13:09:00Z">
        <w:r w:rsidRPr="00A62AE4">
          <w:rPr>
            <w:i/>
            <w:sz w:val="24"/>
            <w:lang w:val="da-DK"/>
          </w:rPr>
          <w:t>Volumenfordeling</w:t>
        </w:r>
      </w:ins>
    </w:p>
    <w:p w14:paraId="3B12D207" w14:textId="77777777" w:rsidR="00A62AE4" w:rsidRPr="00A62AE4" w:rsidRDefault="00A62AE4" w:rsidP="00A62AE4">
      <w:pPr>
        <w:tabs>
          <w:tab w:val="left" w:pos="410"/>
        </w:tabs>
        <w:ind w:left="110"/>
        <w:rPr>
          <w:ins w:id="841" w:author="Kåre Groes" w:date="2025-09-11T13:09:00Z"/>
          <w:i/>
          <w:sz w:val="24"/>
          <w:lang w:val="da-DK"/>
        </w:rPr>
      </w:pPr>
    </w:p>
    <w:p w14:paraId="5C1022F8" w14:textId="562624A8" w:rsidR="00A62AE4" w:rsidRPr="00A62AE4" w:rsidRDefault="00A62AE4" w:rsidP="00A62AE4">
      <w:pPr>
        <w:tabs>
          <w:tab w:val="left" w:pos="410"/>
        </w:tabs>
        <w:ind w:left="110"/>
        <w:rPr>
          <w:ins w:id="842" w:author="Kåre Groes" w:date="2025-09-11T13:09:00Z"/>
          <w:sz w:val="24"/>
          <w:lang w:val="da-DK"/>
        </w:rPr>
      </w:pPr>
      <w:ins w:id="843" w:author="Kåre Groes" w:date="2025-09-11T13:09:00Z">
        <w:r w:rsidRPr="00A62AE4">
          <w:rPr>
            <w:sz w:val="24"/>
            <w:lang w:val="da-DK"/>
          </w:rPr>
          <w:t>Omkostninger, der hører til flerkammerspande (§10</w:t>
        </w:r>
      </w:ins>
      <w:ins w:id="844" w:author="Filip Frede Plougmann Willer" w:date="2025-09-11T14:57:00Z">
        <w:r w:rsidR="008C723E">
          <w:rPr>
            <w:sz w:val="24"/>
            <w:lang w:val="da-DK"/>
          </w:rPr>
          <w:t>3</w:t>
        </w:r>
      </w:ins>
      <w:ins w:id="845" w:author="Kåre Groes" w:date="2025-09-11T13:09:00Z">
        <w:del w:id="846" w:author="Filip Frede Plougmann Willer" w:date="2025-09-11T14:57:00Z">
          <w:r w:rsidRPr="00A62AE4" w:rsidDel="008C723E">
            <w:rPr>
              <w:sz w:val="24"/>
              <w:lang w:val="da-DK"/>
            </w:rPr>
            <w:delText>2</w:delText>
          </w:r>
        </w:del>
        <w:r w:rsidRPr="00A62AE4">
          <w:rPr>
            <w:sz w:val="24"/>
            <w:lang w:val="da-DK"/>
          </w:rPr>
          <w:t xml:space="preserve"> stk. 2 nr. 3), skal fordeles ud på ordningerne i </w:t>
        </w:r>
        <w:r w:rsidRPr="00A62AE4">
          <w:rPr>
            <w:sz w:val="24"/>
            <w:lang w:val="da-DK"/>
          </w:rPr>
          <w:lastRenderedPageBreak/>
          <w:t xml:space="preserve">spanden på baggrund af </w:t>
        </w:r>
        <w:r w:rsidRPr="00A62AE4">
          <w:rPr>
            <w:b/>
            <w:sz w:val="24"/>
            <w:lang w:val="da-DK"/>
          </w:rPr>
          <w:t>volumen</w:t>
        </w:r>
        <w:r w:rsidRPr="00A62AE4">
          <w:rPr>
            <w:sz w:val="24"/>
            <w:lang w:val="da-DK"/>
          </w:rPr>
          <w:t xml:space="preserve"> – altså hvor stor en andel af spandens volumen, som ordningen optager. </w:t>
        </w:r>
      </w:ins>
    </w:p>
    <w:p w14:paraId="721A686C" w14:textId="77777777" w:rsidR="00A62AE4" w:rsidRPr="00A62AE4" w:rsidRDefault="00A62AE4" w:rsidP="00A62AE4">
      <w:pPr>
        <w:tabs>
          <w:tab w:val="left" w:pos="410"/>
        </w:tabs>
        <w:ind w:left="110"/>
        <w:rPr>
          <w:ins w:id="847" w:author="Kåre Groes" w:date="2025-09-11T13:09:00Z"/>
          <w:sz w:val="24"/>
          <w:lang w:val="da-DK"/>
        </w:rPr>
      </w:pPr>
    </w:p>
    <w:p w14:paraId="7A24D963" w14:textId="77777777" w:rsidR="00A62AE4" w:rsidRPr="00A62AE4" w:rsidRDefault="00A62AE4" w:rsidP="00A62AE4">
      <w:pPr>
        <w:numPr>
          <w:ilvl w:val="2"/>
          <w:numId w:val="133"/>
        </w:numPr>
        <w:tabs>
          <w:tab w:val="left" w:pos="410"/>
        </w:tabs>
        <w:rPr>
          <w:ins w:id="848" w:author="Kåre Groes" w:date="2025-09-11T13:09:00Z"/>
          <w:sz w:val="24"/>
          <w:lang w:val="da-DK"/>
        </w:rPr>
      </w:pPr>
      <w:ins w:id="849" w:author="Kåre Groes" w:date="2025-09-11T13:09:00Z">
        <w:r w:rsidRPr="00A62AE4">
          <w:rPr>
            <w:i/>
            <w:sz w:val="24"/>
            <w:lang w:val="da-DK"/>
          </w:rPr>
          <w:t>Eksempel på opgørelse af omkostninger for fire fraktioner i en 60/40 opdelt 2-kammer beholder med plast og MDK i det store kammer og glas og metal i det lille kammer</w:t>
        </w:r>
        <w:r w:rsidRPr="00A62AE4">
          <w:rPr>
            <w:i/>
            <w:sz w:val="24"/>
            <w:vertAlign w:val="superscript"/>
            <w:lang w:val="da-DK"/>
          </w:rPr>
          <w:footnoteReference w:id="2"/>
        </w:r>
        <w:r w:rsidRPr="00A62AE4">
          <w:rPr>
            <w:i/>
            <w:sz w:val="24"/>
            <w:lang w:val="da-DK"/>
          </w:rPr>
          <w:t>:</w:t>
        </w:r>
      </w:ins>
    </w:p>
    <w:p w14:paraId="72B4A95E" w14:textId="77777777" w:rsidR="00A62AE4" w:rsidRPr="00A62AE4" w:rsidRDefault="00A62AE4" w:rsidP="00A62AE4">
      <w:pPr>
        <w:tabs>
          <w:tab w:val="left" w:pos="410"/>
        </w:tabs>
        <w:ind w:left="110"/>
        <w:rPr>
          <w:ins w:id="852" w:author="Kåre Groes" w:date="2025-09-11T13:09:00Z"/>
          <w:i/>
          <w:sz w:val="24"/>
          <w:lang w:val="da-DK"/>
        </w:rPr>
      </w:pPr>
    </w:p>
    <w:p w14:paraId="17D26579" w14:textId="77777777" w:rsidR="00A62AE4" w:rsidRPr="00A62AE4" w:rsidRDefault="00A62AE4" w:rsidP="00A62AE4">
      <w:pPr>
        <w:numPr>
          <w:ilvl w:val="0"/>
          <w:numId w:val="134"/>
        </w:numPr>
        <w:tabs>
          <w:tab w:val="left" w:pos="410"/>
        </w:tabs>
        <w:rPr>
          <w:ins w:id="853" w:author="Kåre Groes" w:date="2025-09-11T13:09:00Z"/>
          <w:i/>
          <w:sz w:val="24"/>
          <w:lang w:val="da-DK"/>
        </w:rPr>
      </w:pPr>
      <w:ins w:id="854" w:author="Kåre Groes" w:date="2025-09-11T13:09:00Z">
        <w:r w:rsidRPr="00A62AE4">
          <w:rPr>
            <w:sz w:val="24"/>
            <w:lang w:val="da-DK"/>
          </w:rPr>
          <w:t>Step 1: Find samlet omkostning til beholderen per år</w:t>
        </w:r>
      </w:ins>
    </w:p>
    <w:p w14:paraId="7D8BA334" w14:textId="77777777" w:rsidR="00A62AE4" w:rsidRPr="00A62AE4" w:rsidRDefault="00A62AE4" w:rsidP="00A62AE4">
      <w:pPr>
        <w:numPr>
          <w:ilvl w:val="1"/>
          <w:numId w:val="134"/>
        </w:numPr>
        <w:tabs>
          <w:tab w:val="left" w:pos="410"/>
        </w:tabs>
        <w:rPr>
          <w:ins w:id="855" w:author="Kåre Groes" w:date="2025-09-11T13:09:00Z"/>
          <w:i/>
          <w:sz w:val="24"/>
          <w:lang w:val="da-DK"/>
        </w:rPr>
      </w:pPr>
      <w:ins w:id="856" w:author="Kåre Groes" w:date="2025-09-11T13:09:00Z">
        <w:r w:rsidRPr="00A62AE4">
          <w:rPr>
            <w:sz w:val="24"/>
            <w:lang w:val="da-DK"/>
          </w:rPr>
          <w:t xml:space="preserve">Ex 500.000 kr. </w:t>
        </w:r>
      </w:ins>
    </w:p>
    <w:p w14:paraId="7100F055" w14:textId="77777777" w:rsidR="00A62AE4" w:rsidRPr="00A62AE4" w:rsidRDefault="00A62AE4" w:rsidP="00A62AE4">
      <w:pPr>
        <w:tabs>
          <w:tab w:val="left" w:pos="410"/>
        </w:tabs>
        <w:ind w:left="110"/>
        <w:rPr>
          <w:ins w:id="857" w:author="Kåre Groes" w:date="2025-09-11T13:09:00Z"/>
          <w:i/>
          <w:sz w:val="24"/>
          <w:lang w:val="da-DK"/>
        </w:rPr>
      </w:pPr>
    </w:p>
    <w:p w14:paraId="4C10E331" w14:textId="77777777" w:rsidR="00A62AE4" w:rsidRPr="00A62AE4" w:rsidRDefault="00A62AE4" w:rsidP="00A62AE4">
      <w:pPr>
        <w:numPr>
          <w:ilvl w:val="0"/>
          <w:numId w:val="134"/>
        </w:numPr>
        <w:tabs>
          <w:tab w:val="left" w:pos="410"/>
        </w:tabs>
        <w:rPr>
          <w:ins w:id="858" w:author="Kåre Groes" w:date="2025-09-11T13:09:00Z"/>
          <w:i/>
          <w:sz w:val="24"/>
          <w:lang w:val="da-DK"/>
        </w:rPr>
      </w:pPr>
      <w:ins w:id="859" w:author="Kåre Groes" w:date="2025-09-11T13:09:00Z">
        <w:r w:rsidRPr="00A62AE4">
          <w:rPr>
            <w:sz w:val="24"/>
            <w:lang w:val="da-DK"/>
          </w:rPr>
          <w:t xml:space="preserve">Step 2: Del samlet omkostning ud per kammer jf. beholderens opdeling </w:t>
        </w:r>
      </w:ins>
    </w:p>
    <w:p w14:paraId="3EE8A172" w14:textId="77777777" w:rsidR="00A62AE4" w:rsidRPr="00A62AE4" w:rsidRDefault="00A62AE4" w:rsidP="00A62AE4">
      <w:pPr>
        <w:numPr>
          <w:ilvl w:val="1"/>
          <w:numId w:val="134"/>
        </w:numPr>
        <w:tabs>
          <w:tab w:val="left" w:pos="410"/>
        </w:tabs>
        <w:rPr>
          <w:ins w:id="860" w:author="Kåre Groes" w:date="2025-09-11T13:09:00Z"/>
          <w:i/>
          <w:sz w:val="24"/>
          <w:lang w:val="da-DK"/>
        </w:rPr>
      </w:pPr>
      <w:ins w:id="861" w:author="Kåre Groes" w:date="2025-09-11T13:09:00Z">
        <w:r w:rsidRPr="00A62AE4">
          <w:rPr>
            <w:sz w:val="24"/>
            <w:lang w:val="da-DK"/>
          </w:rPr>
          <w:t xml:space="preserve">60% til det store kammer </w:t>
        </w:r>
        <w:r w:rsidRPr="00A62AE4">
          <w:rPr>
            <w:sz w:val="24"/>
            <w:lang w:val="da-DK"/>
          </w:rPr>
          <w:sym w:font="Wingdings" w:char="F0E0"/>
        </w:r>
        <w:r w:rsidRPr="00A62AE4">
          <w:rPr>
            <w:sz w:val="24"/>
            <w:lang w:val="da-DK"/>
          </w:rPr>
          <w:t xml:space="preserve"> 300.000 kr. til plast og MDK</w:t>
        </w:r>
      </w:ins>
    </w:p>
    <w:p w14:paraId="7D8679A9" w14:textId="77777777" w:rsidR="00A62AE4" w:rsidRPr="00A62AE4" w:rsidRDefault="00A62AE4" w:rsidP="00A62AE4">
      <w:pPr>
        <w:numPr>
          <w:ilvl w:val="1"/>
          <w:numId w:val="134"/>
        </w:numPr>
        <w:tabs>
          <w:tab w:val="left" w:pos="410"/>
        </w:tabs>
        <w:rPr>
          <w:ins w:id="862" w:author="Kåre Groes" w:date="2025-09-11T13:09:00Z"/>
          <w:i/>
          <w:sz w:val="24"/>
          <w:lang w:val="da-DK"/>
        </w:rPr>
      </w:pPr>
      <w:ins w:id="863" w:author="Kåre Groes" w:date="2025-09-11T13:09:00Z">
        <w:r w:rsidRPr="00A62AE4">
          <w:rPr>
            <w:sz w:val="24"/>
            <w:lang w:val="da-DK"/>
          </w:rPr>
          <w:t xml:space="preserve">40% til det lille kammer </w:t>
        </w:r>
        <w:r w:rsidRPr="00A62AE4">
          <w:rPr>
            <w:sz w:val="24"/>
            <w:lang w:val="da-DK"/>
          </w:rPr>
          <w:sym w:font="Wingdings" w:char="F0E0"/>
        </w:r>
        <w:r w:rsidRPr="00A62AE4">
          <w:rPr>
            <w:sz w:val="24"/>
            <w:lang w:val="da-DK"/>
          </w:rPr>
          <w:t xml:space="preserve"> 200.000 kr. til glas og metal</w:t>
        </w:r>
      </w:ins>
    </w:p>
    <w:p w14:paraId="2AF65423" w14:textId="77777777" w:rsidR="00A62AE4" w:rsidRPr="00A62AE4" w:rsidRDefault="00A62AE4" w:rsidP="00A62AE4">
      <w:pPr>
        <w:tabs>
          <w:tab w:val="left" w:pos="410"/>
        </w:tabs>
        <w:ind w:left="110"/>
        <w:rPr>
          <w:ins w:id="864" w:author="Kåre Groes" w:date="2025-09-11T13:09:00Z"/>
          <w:i/>
          <w:sz w:val="24"/>
          <w:lang w:val="da-DK"/>
        </w:rPr>
      </w:pPr>
    </w:p>
    <w:p w14:paraId="4706936A" w14:textId="77777777" w:rsidR="00A62AE4" w:rsidRPr="00A62AE4" w:rsidRDefault="00A62AE4" w:rsidP="00A62AE4">
      <w:pPr>
        <w:numPr>
          <w:ilvl w:val="0"/>
          <w:numId w:val="134"/>
        </w:numPr>
        <w:tabs>
          <w:tab w:val="left" w:pos="410"/>
        </w:tabs>
        <w:rPr>
          <w:ins w:id="865" w:author="Kåre Groes" w:date="2025-09-11T13:09:00Z"/>
          <w:i/>
          <w:sz w:val="24"/>
          <w:lang w:val="da-DK"/>
        </w:rPr>
      </w:pPr>
      <w:ins w:id="866" w:author="Kåre Groes" w:date="2025-09-11T13:09:00Z">
        <w:r w:rsidRPr="00A62AE4">
          <w:rPr>
            <w:sz w:val="24"/>
            <w:lang w:val="da-DK"/>
          </w:rPr>
          <w:t>Step 3</w:t>
        </w:r>
        <w:r w:rsidRPr="00A62AE4">
          <w:rPr>
            <w:i/>
            <w:sz w:val="24"/>
            <w:lang w:val="da-DK"/>
          </w:rPr>
          <w:t xml:space="preserve">: </w:t>
        </w:r>
        <w:r w:rsidRPr="00A62AE4">
          <w:rPr>
            <w:sz w:val="24"/>
            <w:lang w:val="da-DK"/>
          </w:rPr>
          <w:t>Herefter skal omkostninger per ordning, i dette eksempel hhv. 300.000 kr. og 200.000 kr., opgøres for emballageandelen per fraktion via bilag 8 tabel 1 og 2.</w:t>
        </w:r>
      </w:ins>
    </w:p>
    <w:p w14:paraId="315E1379" w14:textId="77777777" w:rsidR="00A62AE4" w:rsidRPr="007F0EDE" w:rsidRDefault="00A62AE4" w:rsidP="007F0EDE">
      <w:pPr>
        <w:tabs>
          <w:tab w:val="left" w:pos="410"/>
        </w:tabs>
        <w:ind w:left="110"/>
        <w:rPr>
          <w:sz w:val="24"/>
          <w:lang w:val="da-DK"/>
        </w:rPr>
      </w:pPr>
    </w:p>
    <w:sectPr w:rsidR="00A62AE4" w:rsidRPr="007F0EDE">
      <w:pgSz w:w="11910" w:h="16840"/>
      <w:pgMar w:top="1320" w:right="740" w:bottom="840" w:left="740" w:header="0" w:footer="6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7E619" w14:textId="77777777" w:rsidR="00D51D4D" w:rsidRDefault="00D51D4D">
      <w:r>
        <w:separator/>
      </w:r>
    </w:p>
  </w:endnote>
  <w:endnote w:type="continuationSeparator" w:id="0">
    <w:p w14:paraId="613BB1C4" w14:textId="77777777" w:rsidR="00D51D4D" w:rsidRDefault="00D51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Questa-Regular">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F2CF" w14:textId="77777777" w:rsidR="00F2286A" w:rsidRDefault="00F2286A">
    <w:pPr>
      <w:pStyle w:val="Brdtekst"/>
      <w:spacing w:before="0" w:line="14" w:lineRule="auto"/>
      <w:ind w:left="0"/>
      <w:jc w:val="left"/>
      <w:rPr>
        <w:sz w:val="20"/>
      </w:rPr>
    </w:pPr>
    <w:r>
      <w:rPr>
        <w:noProof/>
        <w:lang w:val="da-DK" w:eastAsia="da-DK"/>
      </w:rPr>
      <mc:AlternateContent>
        <mc:Choice Requires="wps">
          <w:drawing>
            <wp:anchor distT="0" distB="0" distL="0" distR="0" simplePos="0" relativeHeight="485343744" behindDoc="1" locked="0" layoutInCell="1" allowOverlap="1" wp14:anchorId="0142B9E6" wp14:editId="77E24CEC">
              <wp:simplePos x="0" y="0"/>
              <wp:positionH relativeFrom="page">
                <wp:posOffset>527299</wp:posOffset>
              </wp:positionH>
              <wp:positionV relativeFrom="page">
                <wp:posOffset>10138357</wp:posOffset>
              </wp:positionV>
              <wp:extent cx="1379855" cy="1663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9855" cy="166370"/>
                      </a:xfrm>
                      <a:prstGeom prst="rect">
                        <a:avLst/>
                      </a:prstGeom>
                    </wps:spPr>
                    <wps:txbx>
                      <w:txbxContent>
                        <w:p w14:paraId="47F10401" w14:textId="77777777" w:rsidR="00F2286A" w:rsidRDefault="00F2286A">
                          <w:pPr>
                            <w:spacing w:before="11"/>
                            <w:ind w:left="20"/>
                            <w:rPr>
                              <w:sz w:val="20"/>
                            </w:rPr>
                          </w:pPr>
                        </w:p>
                      </w:txbxContent>
                    </wps:txbx>
                    <wps:bodyPr wrap="square" lIns="0" tIns="0" rIns="0" bIns="0" rtlCol="0">
                      <a:noAutofit/>
                    </wps:bodyPr>
                  </wps:wsp>
                </a:graphicData>
              </a:graphic>
            </wp:anchor>
          </w:drawing>
        </mc:Choice>
        <mc:Fallback>
          <w:pict>
            <v:shapetype w14:anchorId="0142B9E6" id="_x0000_t202" coordsize="21600,21600" o:spt="202" path="m,l,21600r21600,l21600,xe">
              <v:stroke joinstyle="miter"/>
              <v:path gradientshapeok="t" o:connecttype="rect"/>
            </v:shapetype>
            <v:shape id="Textbox 6" o:spid="_x0000_s1026" type="#_x0000_t202" style="position:absolute;margin-left:41.5pt;margin-top:798.3pt;width:108.65pt;height:13.1pt;z-index:-17972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" filled="f" stroked="f">
              <v:textbox inset="0,0,0,0">
                <w:txbxContent>
                  <w:p w14:paraId="47F10401" w14:textId="77777777" w:rsidR="00F2286A" w:rsidRDefault="00F2286A">
                    <w:pPr>
                      <w:spacing w:before="11"/>
                      <w:ind w:left="20"/>
                      <w:rPr>
                        <w:sz w:val="20"/>
                      </w:rPr>
                    </w:pPr>
                  </w:p>
                </w:txbxContent>
              </v:textbox>
              <w10:wrap anchorx="page" anchory="page"/>
            </v:shape>
          </w:pict>
        </mc:Fallback>
      </mc:AlternateContent>
    </w:r>
    <w:r>
      <w:rPr>
        <w:noProof/>
        <w:lang w:val="da-DK" w:eastAsia="da-DK"/>
      </w:rPr>
      <mc:AlternateContent>
        <mc:Choice Requires="wps">
          <w:drawing>
            <wp:anchor distT="0" distB="0" distL="0" distR="0" simplePos="0" relativeHeight="485344256" behindDoc="1" locked="0" layoutInCell="1" allowOverlap="1" wp14:anchorId="3FADE58F" wp14:editId="0D4C6CA7">
              <wp:simplePos x="0" y="0"/>
              <wp:positionH relativeFrom="page">
                <wp:posOffset>3703754</wp:posOffset>
              </wp:positionH>
              <wp:positionV relativeFrom="page">
                <wp:posOffset>10138357</wp:posOffset>
              </wp:positionV>
              <wp:extent cx="152400" cy="16637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6370"/>
                      </a:xfrm>
                      <a:prstGeom prst="rect">
                        <a:avLst/>
                      </a:prstGeom>
                    </wps:spPr>
                    <wps:txbx>
                      <w:txbxContent>
                        <w:p w14:paraId="473CA6B2" w14:textId="4BB8D4E3" w:rsidR="00F2286A" w:rsidRDefault="00F2286A">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Pr>
                              <w:noProof/>
                              <w:spacing w:val="-5"/>
                              <w:sz w:val="20"/>
                            </w:rPr>
                            <w:t>86</w:t>
                          </w:r>
                          <w:r>
                            <w:rPr>
                              <w:spacing w:val="-5"/>
                              <w:sz w:val="20"/>
                            </w:rPr>
                            <w:fldChar w:fldCharType="end"/>
                          </w:r>
                        </w:p>
                      </w:txbxContent>
                    </wps:txbx>
                    <wps:bodyPr wrap="square" lIns="0" tIns="0" rIns="0" bIns="0" rtlCol="0">
                      <a:noAutofit/>
                    </wps:bodyPr>
                  </wps:wsp>
                </a:graphicData>
              </a:graphic>
            </wp:anchor>
          </w:drawing>
        </mc:Choice>
        <mc:Fallback>
          <w:pict>
            <v:shape w14:anchorId="3FADE58F" id="Textbox 7" o:spid="_x0000_s1027" type="#_x0000_t202" style="position:absolute;margin-left:291.65pt;margin-top:798.3pt;width:12pt;height:13.1pt;z-index:-1797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" filled="f" stroked="f">
              <v:textbox inset="0,0,0,0">
                <w:txbxContent>
                  <w:p w14:paraId="473CA6B2" w14:textId="4BB8D4E3" w:rsidR="00F2286A" w:rsidRDefault="00F2286A">
                    <w:pPr>
                      <w:spacing w:before="11"/>
                      <w:ind w:left="20"/>
                      <w:rPr>
                        <w:sz w:val="20"/>
                      </w:rPr>
                    </w:pPr>
                    <w:r>
                      <w:rPr>
                        <w:spacing w:val="-5"/>
                        <w:sz w:val="20"/>
                      </w:rPr>
                      <w:fldChar w:fldCharType="begin"/>
                    </w:r>
                    <w:r>
                      <w:rPr>
                        <w:spacing w:val="-5"/>
                        <w:sz w:val="20"/>
                      </w:rPr>
                      <w:instrText xml:space="preserve"> PAGE </w:instrText>
                    </w:r>
                    <w:r>
                      <w:rPr>
                        <w:spacing w:val="-5"/>
                        <w:sz w:val="20"/>
                      </w:rPr>
                      <w:fldChar w:fldCharType="separate"/>
                    </w:r>
                    <w:r>
                      <w:rPr>
                        <w:noProof/>
                        <w:spacing w:val="-5"/>
                        <w:sz w:val="20"/>
                      </w:rPr>
                      <w:t>86</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488A1" w14:textId="77777777" w:rsidR="00D51D4D" w:rsidRDefault="00D51D4D">
      <w:r>
        <w:separator/>
      </w:r>
    </w:p>
  </w:footnote>
  <w:footnote w:type="continuationSeparator" w:id="0">
    <w:p w14:paraId="48061A19" w14:textId="77777777" w:rsidR="00D51D4D" w:rsidRDefault="00D51D4D">
      <w:r>
        <w:continuationSeparator/>
      </w:r>
    </w:p>
  </w:footnote>
  <w:footnote w:id="1">
    <w:p w14:paraId="01FDD7B6" w14:textId="77777777" w:rsidR="00F2286A" w:rsidRPr="007F0EDE" w:rsidRDefault="00F2286A" w:rsidP="00A62AE4">
      <w:pPr>
        <w:pStyle w:val="Fodnotetekst"/>
        <w:ind w:right="-1476"/>
        <w:rPr>
          <w:ins w:id="819" w:author="Kåre Groes" w:date="2025-09-11T13:09:00Z"/>
          <w:rFonts w:asciiTheme="minorHAnsi" w:hAnsiTheme="minorHAnsi"/>
          <w:sz w:val="16"/>
          <w:szCs w:val="16"/>
          <w:lang w:val="da-DK"/>
        </w:rPr>
      </w:pPr>
      <w:ins w:id="820" w:author="Kåre Groes" w:date="2025-09-11T13:09:00Z">
        <w:r w:rsidRPr="00D22A42">
          <w:rPr>
            <w:rStyle w:val="Fodnotehenvisning"/>
            <w:rFonts w:asciiTheme="minorHAnsi" w:hAnsiTheme="minorHAnsi"/>
            <w:sz w:val="16"/>
            <w:szCs w:val="16"/>
          </w:rPr>
          <w:footnoteRef/>
        </w:r>
        <w:r w:rsidRPr="007F0EDE">
          <w:rPr>
            <w:rFonts w:asciiTheme="minorHAnsi" w:hAnsiTheme="minorHAnsi"/>
            <w:sz w:val="16"/>
            <w:szCs w:val="16"/>
            <w:lang w:val="da-DK"/>
          </w:rPr>
          <w:t xml:space="preserve"> Antallet af ordninger (i dette tilfælde 7) er rent regneteknisk – hver kommune har forskellige antal ordninger</w:t>
        </w:r>
      </w:ins>
    </w:p>
  </w:footnote>
  <w:footnote w:id="2">
    <w:p w14:paraId="024901A4" w14:textId="77777777" w:rsidR="00F2286A" w:rsidRPr="002C75E4" w:rsidRDefault="00F2286A" w:rsidP="00A62AE4">
      <w:pPr>
        <w:pStyle w:val="Fodnotetekst"/>
        <w:ind w:right="-1759"/>
        <w:rPr>
          <w:ins w:id="850" w:author="Kåre Groes" w:date="2025-09-11T13:09:00Z"/>
          <w:lang w:val="da-DK"/>
        </w:rPr>
      </w:pPr>
      <w:ins w:id="851" w:author="Kåre Groes" w:date="2025-09-11T13:09:00Z">
        <w:r w:rsidRPr="00C457C1">
          <w:rPr>
            <w:rStyle w:val="Fodnotehenvisning"/>
            <w:sz w:val="16"/>
            <w:szCs w:val="16"/>
          </w:rPr>
          <w:footnoteRef/>
        </w:r>
        <w:r w:rsidRPr="002C75E4">
          <w:rPr>
            <w:sz w:val="16"/>
            <w:szCs w:val="16"/>
            <w:lang w:val="da-DK"/>
          </w:rPr>
          <w:t xml:space="preserve"> </w:t>
        </w:r>
        <w:r w:rsidRPr="002C75E4">
          <w:rPr>
            <w:rFonts w:asciiTheme="minorHAnsi" w:hAnsiTheme="minorHAnsi"/>
            <w:sz w:val="16"/>
            <w:szCs w:val="16"/>
            <w:lang w:val="da-DK"/>
          </w:rPr>
          <w:t>Eksemplet og valg af fraktioner er rent regneteknisk – hver kommune har forskellige typer sammensætninger. Eksemplet skal blot illustrere, hvorledes omkostninger fordeles i en flerkammerspand.</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1DD"/>
    <w:multiLevelType w:val="hybridMultilevel"/>
    <w:tmpl w:val="0DEEE1CC"/>
    <w:lvl w:ilvl="0" w:tplc="D79E47DE">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F14F0CC">
      <w:numFmt w:val="bullet"/>
      <w:lvlText w:val="•"/>
      <w:lvlJc w:val="left"/>
      <w:pPr>
        <w:ind w:left="476" w:hanging="300"/>
      </w:pPr>
      <w:rPr>
        <w:rFonts w:hint="default"/>
        <w:lang w:eastAsia="en-US" w:bidi="ar-SA"/>
      </w:rPr>
    </w:lvl>
    <w:lvl w:ilvl="2" w:tplc="7E561FE0">
      <w:numFmt w:val="bullet"/>
      <w:lvlText w:val="•"/>
      <w:lvlJc w:val="left"/>
      <w:pPr>
        <w:ind w:left="632" w:hanging="300"/>
      </w:pPr>
      <w:rPr>
        <w:rFonts w:hint="default"/>
        <w:lang w:eastAsia="en-US" w:bidi="ar-SA"/>
      </w:rPr>
    </w:lvl>
    <w:lvl w:ilvl="3" w:tplc="59068E04">
      <w:numFmt w:val="bullet"/>
      <w:lvlText w:val="•"/>
      <w:lvlJc w:val="left"/>
      <w:pPr>
        <w:ind w:left="788" w:hanging="300"/>
      </w:pPr>
      <w:rPr>
        <w:rFonts w:hint="default"/>
        <w:lang w:eastAsia="en-US" w:bidi="ar-SA"/>
      </w:rPr>
    </w:lvl>
    <w:lvl w:ilvl="4" w:tplc="9A10EB90">
      <w:numFmt w:val="bullet"/>
      <w:lvlText w:val="•"/>
      <w:lvlJc w:val="left"/>
      <w:pPr>
        <w:ind w:left="944" w:hanging="300"/>
      </w:pPr>
      <w:rPr>
        <w:rFonts w:hint="default"/>
        <w:lang w:eastAsia="en-US" w:bidi="ar-SA"/>
      </w:rPr>
    </w:lvl>
    <w:lvl w:ilvl="5" w:tplc="AD1A392C">
      <w:numFmt w:val="bullet"/>
      <w:lvlText w:val="•"/>
      <w:lvlJc w:val="left"/>
      <w:pPr>
        <w:ind w:left="1100" w:hanging="300"/>
      </w:pPr>
      <w:rPr>
        <w:rFonts w:hint="default"/>
        <w:lang w:eastAsia="en-US" w:bidi="ar-SA"/>
      </w:rPr>
    </w:lvl>
    <w:lvl w:ilvl="6" w:tplc="D4F087E0">
      <w:numFmt w:val="bullet"/>
      <w:lvlText w:val="•"/>
      <w:lvlJc w:val="left"/>
      <w:pPr>
        <w:ind w:left="1256" w:hanging="300"/>
      </w:pPr>
      <w:rPr>
        <w:rFonts w:hint="default"/>
        <w:lang w:eastAsia="en-US" w:bidi="ar-SA"/>
      </w:rPr>
    </w:lvl>
    <w:lvl w:ilvl="7" w:tplc="FBACB04C">
      <w:numFmt w:val="bullet"/>
      <w:lvlText w:val="•"/>
      <w:lvlJc w:val="left"/>
      <w:pPr>
        <w:ind w:left="1412" w:hanging="300"/>
      </w:pPr>
      <w:rPr>
        <w:rFonts w:hint="default"/>
        <w:lang w:eastAsia="en-US" w:bidi="ar-SA"/>
      </w:rPr>
    </w:lvl>
    <w:lvl w:ilvl="8" w:tplc="EFAA0FCC">
      <w:numFmt w:val="bullet"/>
      <w:lvlText w:val="•"/>
      <w:lvlJc w:val="left"/>
      <w:pPr>
        <w:ind w:left="1568" w:hanging="300"/>
      </w:pPr>
      <w:rPr>
        <w:rFonts w:hint="default"/>
        <w:lang w:eastAsia="en-US" w:bidi="ar-SA"/>
      </w:rPr>
    </w:lvl>
  </w:abstractNum>
  <w:abstractNum w:abstractNumId="1" w15:restartNumberingAfterBreak="0">
    <w:nsid w:val="00340211"/>
    <w:multiLevelType w:val="hybridMultilevel"/>
    <w:tmpl w:val="D35CEEBA"/>
    <w:lvl w:ilvl="0" w:tplc="D7AED200">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7F63D22">
      <w:numFmt w:val="bullet"/>
      <w:lvlText w:val="•"/>
      <w:lvlJc w:val="left"/>
      <w:pPr>
        <w:ind w:left="572" w:hanging="300"/>
      </w:pPr>
      <w:rPr>
        <w:rFonts w:hint="default"/>
        <w:lang w:eastAsia="en-US" w:bidi="ar-SA"/>
      </w:rPr>
    </w:lvl>
    <w:lvl w:ilvl="2" w:tplc="BCBE4478">
      <w:numFmt w:val="bullet"/>
      <w:lvlText w:val="•"/>
      <w:lvlJc w:val="left"/>
      <w:pPr>
        <w:ind w:left="824" w:hanging="300"/>
      </w:pPr>
      <w:rPr>
        <w:rFonts w:hint="default"/>
        <w:lang w:eastAsia="en-US" w:bidi="ar-SA"/>
      </w:rPr>
    </w:lvl>
    <w:lvl w:ilvl="3" w:tplc="1486DE96">
      <w:numFmt w:val="bullet"/>
      <w:lvlText w:val="•"/>
      <w:lvlJc w:val="left"/>
      <w:pPr>
        <w:ind w:left="1076" w:hanging="300"/>
      </w:pPr>
      <w:rPr>
        <w:rFonts w:hint="default"/>
        <w:lang w:eastAsia="en-US" w:bidi="ar-SA"/>
      </w:rPr>
    </w:lvl>
    <w:lvl w:ilvl="4" w:tplc="C5F49FE6">
      <w:numFmt w:val="bullet"/>
      <w:lvlText w:val="•"/>
      <w:lvlJc w:val="left"/>
      <w:pPr>
        <w:ind w:left="1328" w:hanging="300"/>
      </w:pPr>
      <w:rPr>
        <w:rFonts w:hint="default"/>
        <w:lang w:eastAsia="en-US" w:bidi="ar-SA"/>
      </w:rPr>
    </w:lvl>
    <w:lvl w:ilvl="5" w:tplc="A2BA24E4">
      <w:numFmt w:val="bullet"/>
      <w:lvlText w:val="•"/>
      <w:lvlJc w:val="left"/>
      <w:pPr>
        <w:ind w:left="1580" w:hanging="300"/>
      </w:pPr>
      <w:rPr>
        <w:rFonts w:hint="default"/>
        <w:lang w:eastAsia="en-US" w:bidi="ar-SA"/>
      </w:rPr>
    </w:lvl>
    <w:lvl w:ilvl="6" w:tplc="A5C4E8D0">
      <w:numFmt w:val="bullet"/>
      <w:lvlText w:val="•"/>
      <w:lvlJc w:val="left"/>
      <w:pPr>
        <w:ind w:left="1832" w:hanging="300"/>
      </w:pPr>
      <w:rPr>
        <w:rFonts w:hint="default"/>
        <w:lang w:eastAsia="en-US" w:bidi="ar-SA"/>
      </w:rPr>
    </w:lvl>
    <w:lvl w:ilvl="7" w:tplc="FC225B8A">
      <w:numFmt w:val="bullet"/>
      <w:lvlText w:val="•"/>
      <w:lvlJc w:val="left"/>
      <w:pPr>
        <w:ind w:left="2084" w:hanging="300"/>
      </w:pPr>
      <w:rPr>
        <w:rFonts w:hint="default"/>
        <w:lang w:eastAsia="en-US" w:bidi="ar-SA"/>
      </w:rPr>
    </w:lvl>
    <w:lvl w:ilvl="8" w:tplc="2B163334">
      <w:numFmt w:val="bullet"/>
      <w:lvlText w:val="•"/>
      <w:lvlJc w:val="left"/>
      <w:pPr>
        <w:ind w:left="2336" w:hanging="300"/>
      </w:pPr>
      <w:rPr>
        <w:rFonts w:hint="default"/>
        <w:lang w:eastAsia="en-US" w:bidi="ar-SA"/>
      </w:rPr>
    </w:lvl>
  </w:abstractNum>
  <w:abstractNum w:abstractNumId="2" w15:restartNumberingAfterBreak="0">
    <w:nsid w:val="00422259"/>
    <w:multiLevelType w:val="hybridMultilevel"/>
    <w:tmpl w:val="D6286E4E"/>
    <w:lvl w:ilvl="0" w:tplc="3580DD8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077C797A">
      <w:numFmt w:val="bullet"/>
      <w:lvlText w:val="•"/>
      <w:lvlJc w:val="left"/>
      <w:pPr>
        <w:ind w:left="486" w:hanging="300"/>
      </w:pPr>
      <w:rPr>
        <w:rFonts w:hint="default"/>
        <w:lang w:eastAsia="en-US" w:bidi="ar-SA"/>
      </w:rPr>
    </w:lvl>
    <w:lvl w:ilvl="2" w:tplc="C61833E6">
      <w:numFmt w:val="bullet"/>
      <w:lvlText w:val="•"/>
      <w:lvlJc w:val="left"/>
      <w:pPr>
        <w:ind w:left="652" w:hanging="300"/>
      </w:pPr>
      <w:rPr>
        <w:rFonts w:hint="default"/>
        <w:lang w:eastAsia="en-US" w:bidi="ar-SA"/>
      </w:rPr>
    </w:lvl>
    <w:lvl w:ilvl="3" w:tplc="74125E64">
      <w:numFmt w:val="bullet"/>
      <w:lvlText w:val="•"/>
      <w:lvlJc w:val="left"/>
      <w:pPr>
        <w:ind w:left="818" w:hanging="300"/>
      </w:pPr>
      <w:rPr>
        <w:rFonts w:hint="default"/>
        <w:lang w:eastAsia="en-US" w:bidi="ar-SA"/>
      </w:rPr>
    </w:lvl>
    <w:lvl w:ilvl="4" w:tplc="A4BEA93E">
      <w:numFmt w:val="bullet"/>
      <w:lvlText w:val="•"/>
      <w:lvlJc w:val="left"/>
      <w:pPr>
        <w:ind w:left="984" w:hanging="300"/>
      </w:pPr>
      <w:rPr>
        <w:rFonts w:hint="default"/>
        <w:lang w:eastAsia="en-US" w:bidi="ar-SA"/>
      </w:rPr>
    </w:lvl>
    <w:lvl w:ilvl="5" w:tplc="18E6B06C">
      <w:numFmt w:val="bullet"/>
      <w:lvlText w:val="•"/>
      <w:lvlJc w:val="left"/>
      <w:pPr>
        <w:ind w:left="1150" w:hanging="300"/>
      </w:pPr>
      <w:rPr>
        <w:rFonts w:hint="default"/>
        <w:lang w:eastAsia="en-US" w:bidi="ar-SA"/>
      </w:rPr>
    </w:lvl>
    <w:lvl w:ilvl="6" w:tplc="9670D2F2">
      <w:numFmt w:val="bullet"/>
      <w:lvlText w:val="•"/>
      <w:lvlJc w:val="left"/>
      <w:pPr>
        <w:ind w:left="1316" w:hanging="300"/>
      </w:pPr>
      <w:rPr>
        <w:rFonts w:hint="default"/>
        <w:lang w:eastAsia="en-US" w:bidi="ar-SA"/>
      </w:rPr>
    </w:lvl>
    <w:lvl w:ilvl="7" w:tplc="2A1A86F8">
      <w:numFmt w:val="bullet"/>
      <w:lvlText w:val="•"/>
      <w:lvlJc w:val="left"/>
      <w:pPr>
        <w:ind w:left="1482" w:hanging="300"/>
      </w:pPr>
      <w:rPr>
        <w:rFonts w:hint="default"/>
        <w:lang w:eastAsia="en-US" w:bidi="ar-SA"/>
      </w:rPr>
    </w:lvl>
    <w:lvl w:ilvl="8" w:tplc="6C30CB86">
      <w:numFmt w:val="bullet"/>
      <w:lvlText w:val="•"/>
      <w:lvlJc w:val="left"/>
      <w:pPr>
        <w:ind w:left="1648" w:hanging="300"/>
      </w:pPr>
      <w:rPr>
        <w:rFonts w:hint="default"/>
        <w:lang w:eastAsia="en-US" w:bidi="ar-SA"/>
      </w:rPr>
    </w:lvl>
  </w:abstractNum>
  <w:abstractNum w:abstractNumId="3" w15:restartNumberingAfterBreak="0">
    <w:nsid w:val="00FD27EC"/>
    <w:multiLevelType w:val="hybridMultilevel"/>
    <w:tmpl w:val="7DCEEFD4"/>
    <w:lvl w:ilvl="0" w:tplc="49B8A13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C2E3A02">
      <w:numFmt w:val="bullet"/>
      <w:lvlText w:val="•"/>
      <w:lvlJc w:val="left"/>
      <w:pPr>
        <w:ind w:left="564" w:hanging="300"/>
      </w:pPr>
      <w:rPr>
        <w:rFonts w:hint="default"/>
        <w:lang w:eastAsia="en-US" w:bidi="ar-SA"/>
      </w:rPr>
    </w:lvl>
    <w:lvl w:ilvl="2" w:tplc="D9E84310">
      <w:numFmt w:val="bullet"/>
      <w:lvlText w:val="•"/>
      <w:lvlJc w:val="left"/>
      <w:pPr>
        <w:ind w:left="808" w:hanging="300"/>
      </w:pPr>
      <w:rPr>
        <w:rFonts w:hint="default"/>
        <w:lang w:eastAsia="en-US" w:bidi="ar-SA"/>
      </w:rPr>
    </w:lvl>
    <w:lvl w:ilvl="3" w:tplc="23A01D4A">
      <w:numFmt w:val="bullet"/>
      <w:lvlText w:val="•"/>
      <w:lvlJc w:val="left"/>
      <w:pPr>
        <w:ind w:left="1052" w:hanging="300"/>
      </w:pPr>
      <w:rPr>
        <w:rFonts w:hint="default"/>
        <w:lang w:eastAsia="en-US" w:bidi="ar-SA"/>
      </w:rPr>
    </w:lvl>
    <w:lvl w:ilvl="4" w:tplc="EE3627DA">
      <w:numFmt w:val="bullet"/>
      <w:lvlText w:val="•"/>
      <w:lvlJc w:val="left"/>
      <w:pPr>
        <w:ind w:left="1296" w:hanging="300"/>
      </w:pPr>
      <w:rPr>
        <w:rFonts w:hint="default"/>
        <w:lang w:eastAsia="en-US" w:bidi="ar-SA"/>
      </w:rPr>
    </w:lvl>
    <w:lvl w:ilvl="5" w:tplc="233895BC">
      <w:numFmt w:val="bullet"/>
      <w:lvlText w:val="•"/>
      <w:lvlJc w:val="left"/>
      <w:pPr>
        <w:ind w:left="1540" w:hanging="300"/>
      </w:pPr>
      <w:rPr>
        <w:rFonts w:hint="default"/>
        <w:lang w:eastAsia="en-US" w:bidi="ar-SA"/>
      </w:rPr>
    </w:lvl>
    <w:lvl w:ilvl="6" w:tplc="D098063E">
      <w:numFmt w:val="bullet"/>
      <w:lvlText w:val="•"/>
      <w:lvlJc w:val="left"/>
      <w:pPr>
        <w:ind w:left="1784" w:hanging="300"/>
      </w:pPr>
      <w:rPr>
        <w:rFonts w:hint="default"/>
        <w:lang w:eastAsia="en-US" w:bidi="ar-SA"/>
      </w:rPr>
    </w:lvl>
    <w:lvl w:ilvl="7" w:tplc="B4FCA1DC">
      <w:numFmt w:val="bullet"/>
      <w:lvlText w:val="•"/>
      <w:lvlJc w:val="left"/>
      <w:pPr>
        <w:ind w:left="2028" w:hanging="300"/>
      </w:pPr>
      <w:rPr>
        <w:rFonts w:hint="default"/>
        <w:lang w:eastAsia="en-US" w:bidi="ar-SA"/>
      </w:rPr>
    </w:lvl>
    <w:lvl w:ilvl="8" w:tplc="272AC8BC">
      <w:numFmt w:val="bullet"/>
      <w:lvlText w:val="•"/>
      <w:lvlJc w:val="left"/>
      <w:pPr>
        <w:ind w:left="2272" w:hanging="300"/>
      </w:pPr>
      <w:rPr>
        <w:rFonts w:hint="default"/>
        <w:lang w:eastAsia="en-US" w:bidi="ar-SA"/>
      </w:rPr>
    </w:lvl>
  </w:abstractNum>
  <w:abstractNum w:abstractNumId="4" w15:restartNumberingAfterBreak="0">
    <w:nsid w:val="04CB17A6"/>
    <w:multiLevelType w:val="hybridMultilevel"/>
    <w:tmpl w:val="C364881A"/>
    <w:lvl w:ilvl="0" w:tplc="AF92EA2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EBCDFE8">
      <w:numFmt w:val="bullet"/>
      <w:lvlText w:val="•"/>
      <w:lvlJc w:val="left"/>
      <w:pPr>
        <w:ind w:left="670" w:hanging="300"/>
      </w:pPr>
      <w:rPr>
        <w:rFonts w:hint="default"/>
        <w:lang w:eastAsia="en-US" w:bidi="ar-SA"/>
      </w:rPr>
    </w:lvl>
    <w:lvl w:ilvl="2" w:tplc="42B2121A">
      <w:numFmt w:val="bullet"/>
      <w:lvlText w:val="•"/>
      <w:lvlJc w:val="left"/>
      <w:pPr>
        <w:ind w:left="1020" w:hanging="300"/>
      </w:pPr>
      <w:rPr>
        <w:rFonts w:hint="default"/>
        <w:lang w:eastAsia="en-US" w:bidi="ar-SA"/>
      </w:rPr>
    </w:lvl>
    <w:lvl w:ilvl="3" w:tplc="F2E24B28">
      <w:numFmt w:val="bullet"/>
      <w:lvlText w:val="•"/>
      <w:lvlJc w:val="left"/>
      <w:pPr>
        <w:ind w:left="1370" w:hanging="300"/>
      </w:pPr>
      <w:rPr>
        <w:rFonts w:hint="default"/>
        <w:lang w:eastAsia="en-US" w:bidi="ar-SA"/>
      </w:rPr>
    </w:lvl>
    <w:lvl w:ilvl="4" w:tplc="90B624D6">
      <w:numFmt w:val="bullet"/>
      <w:lvlText w:val="•"/>
      <w:lvlJc w:val="left"/>
      <w:pPr>
        <w:ind w:left="1720" w:hanging="300"/>
      </w:pPr>
      <w:rPr>
        <w:rFonts w:hint="default"/>
        <w:lang w:eastAsia="en-US" w:bidi="ar-SA"/>
      </w:rPr>
    </w:lvl>
    <w:lvl w:ilvl="5" w:tplc="6C52EDEC">
      <w:numFmt w:val="bullet"/>
      <w:lvlText w:val="•"/>
      <w:lvlJc w:val="left"/>
      <w:pPr>
        <w:ind w:left="2070" w:hanging="300"/>
      </w:pPr>
      <w:rPr>
        <w:rFonts w:hint="default"/>
        <w:lang w:eastAsia="en-US" w:bidi="ar-SA"/>
      </w:rPr>
    </w:lvl>
    <w:lvl w:ilvl="6" w:tplc="3BC66416">
      <w:numFmt w:val="bullet"/>
      <w:lvlText w:val="•"/>
      <w:lvlJc w:val="left"/>
      <w:pPr>
        <w:ind w:left="2420" w:hanging="300"/>
      </w:pPr>
      <w:rPr>
        <w:rFonts w:hint="default"/>
        <w:lang w:eastAsia="en-US" w:bidi="ar-SA"/>
      </w:rPr>
    </w:lvl>
    <w:lvl w:ilvl="7" w:tplc="05FAAAA6">
      <w:numFmt w:val="bullet"/>
      <w:lvlText w:val="•"/>
      <w:lvlJc w:val="left"/>
      <w:pPr>
        <w:ind w:left="2770" w:hanging="300"/>
      </w:pPr>
      <w:rPr>
        <w:rFonts w:hint="default"/>
        <w:lang w:eastAsia="en-US" w:bidi="ar-SA"/>
      </w:rPr>
    </w:lvl>
    <w:lvl w:ilvl="8" w:tplc="40764768">
      <w:numFmt w:val="bullet"/>
      <w:lvlText w:val="•"/>
      <w:lvlJc w:val="left"/>
      <w:pPr>
        <w:ind w:left="3120" w:hanging="300"/>
      </w:pPr>
      <w:rPr>
        <w:rFonts w:hint="default"/>
        <w:lang w:eastAsia="en-US" w:bidi="ar-SA"/>
      </w:rPr>
    </w:lvl>
  </w:abstractNum>
  <w:abstractNum w:abstractNumId="5" w15:restartNumberingAfterBreak="0">
    <w:nsid w:val="06261E9B"/>
    <w:multiLevelType w:val="hybridMultilevel"/>
    <w:tmpl w:val="9A1CA790"/>
    <w:lvl w:ilvl="0" w:tplc="D4903DB4">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ABE860F6">
      <w:numFmt w:val="bullet"/>
      <w:lvlText w:val="•"/>
      <w:lvlJc w:val="left"/>
      <w:pPr>
        <w:ind w:left="482" w:hanging="300"/>
      </w:pPr>
      <w:rPr>
        <w:rFonts w:hint="default"/>
        <w:lang w:eastAsia="en-US" w:bidi="ar-SA"/>
      </w:rPr>
    </w:lvl>
    <w:lvl w:ilvl="2" w:tplc="4DA896D0">
      <w:numFmt w:val="bullet"/>
      <w:lvlText w:val="•"/>
      <w:lvlJc w:val="left"/>
      <w:pPr>
        <w:ind w:left="644" w:hanging="300"/>
      </w:pPr>
      <w:rPr>
        <w:rFonts w:hint="default"/>
        <w:lang w:eastAsia="en-US" w:bidi="ar-SA"/>
      </w:rPr>
    </w:lvl>
    <w:lvl w:ilvl="3" w:tplc="1B56273A">
      <w:numFmt w:val="bullet"/>
      <w:lvlText w:val="•"/>
      <w:lvlJc w:val="left"/>
      <w:pPr>
        <w:ind w:left="806" w:hanging="300"/>
      </w:pPr>
      <w:rPr>
        <w:rFonts w:hint="default"/>
        <w:lang w:eastAsia="en-US" w:bidi="ar-SA"/>
      </w:rPr>
    </w:lvl>
    <w:lvl w:ilvl="4" w:tplc="1F4ADF1A">
      <w:numFmt w:val="bullet"/>
      <w:lvlText w:val="•"/>
      <w:lvlJc w:val="left"/>
      <w:pPr>
        <w:ind w:left="968" w:hanging="300"/>
      </w:pPr>
      <w:rPr>
        <w:rFonts w:hint="default"/>
        <w:lang w:eastAsia="en-US" w:bidi="ar-SA"/>
      </w:rPr>
    </w:lvl>
    <w:lvl w:ilvl="5" w:tplc="A5B48D42">
      <w:numFmt w:val="bullet"/>
      <w:lvlText w:val="•"/>
      <w:lvlJc w:val="left"/>
      <w:pPr>
        <w:ind w:left="1130" w:hanging="300"/>
      </w:pPr>
      <w:rPr>
        <w:rFonts w:hint="default"/>
        <w:lang w:eastAsia="en-US" w:bidi="ar-SA"/>
      </w:rPr>
    </w:lvl>
    <w:lvl w:ilvl="6" w:tplc="A55E8680">
      <w:numFmt w:val="bullet"/>
      <w:lvlText w:val="•"/>
      <w:lvlJc w:val="left"/>
      <w:pPr>
        <w:ind w:left="1292" w:hanging="300"/>
      </w:pPr>
      <w:rPr>
        <w:rFonts w:hint="default"/>
        <w:lang w:eastAsia="en-US" w:bidi="ar-SA"/>
      </w:rPr>
    </w:lvl>
    <w:lvl w:ilvl="7" w:tplc="6D3AC49A">
      <w:numFmt w:val="bullet"/>
      <w:lvlText w:val="•"/>
      <w:lvlJc w:val="left"/>
      <w:pPr>
        <w:ind w:left="1454" w:hanging="300"/>
      </w:pPr>
      <w:rPr>
        <w:rFonts w:hint="default"/>
        <w:lang w:eastAsia="en-US" w:bidi="ar-SA"/>
      </w:rPr>
    </w:lvl>
    <w:lvl w:ilvl="8" w:tplc="E9A8641E">
      <w:numFmt w:val="bullet"/>
      <w:lvlText w:val="•"/>
      <w:lvlJc w:val="left"/>
      <w:pPr>
        <w:ind w:left="1616" w:hanging="300"/>
      </w:pPr>
      <w:rPr>
        <w:rFonts w:hint="default"/>
        <w:lang w:eastAsia="en-US" w:bidi="ar-SA"/>
      </w:rPr>
    </w:lvl>
  </w:abstractNum>
  <w:abstractNum w:abstractNumId="6" w15:restartNumberingAfterBreak="0">
    <w:nsid w:val="06EC4A9E"/>
    <w:multiLevelType w:val="hybridMultilevel"/>
    <w:tmpl w:val="B04E2CDC"/>
    <w:lvl w:ilvl="0" w:tplc="655C0C0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48E9B48">
      <w:numFmt w:val="bullet"/>
      <w:lvlText w:val="•"/>
      <w:lvlJc w:val="left"/>
      <w:pPr>
        <w:ind w:left="476" w:hanging="300"/>
      </w:pPr>
      <w:rPr>
        <w:rFonts w:hint="default"/>
        <w:lang w:eastAsia="en-US" w:bidi="ar-SA"/>
      </w:rPr>
    </w:lvl>
    <w:lvl w:ilvl="2" w:tplc="ACD882FC">
      <w:numFmt w:val="bullet"/>
      <w:lvlText w:val="•"/>
      <w:lvlJc w:val="left"/>
      <w:pPr>
        <w:ind w:left="632" w:hanging="300"/>
      </w:pPr>
      <w:rPr>
        <w:rFonts w:hint="default"/>
        <w:lang w:eastAsia="en-US" w:bidi="ar-SA"/>
      </w:rPr>
    </w:lvl>
    <w:lvl w:ilvl="3" w:tplc="742C4550">
      <w:numFmt w:val="bullet"/>
      <w:lvlText w:val="•"/>
      <w:lvlJc w:val="left"/>
      <w:pPr>
        <w:ind w:left="788" w:hanging="300"/>
      </w:pPr>
      <w:rPr>
        <w:rFonts w:hint="default"/>
        <w:lang w:eastAsia="en-US" w:bidi="ar-SA"/>
      </w:rPr>
    </w:lvl>
    <w:lvl w:ilvl="4" w:tplc="908486FC">
      <w:numFmt w:val="bullet"/>
      <w:lvlText w:val="•"/>
      <w:lvlJc w:val="left"/>
      <w:pPr>
        <w:ind w:left="944" w:hanging="300"/>
      </w:pPr>
      <w:rPr>
        <w:rFonts w:hint="default"/>
        <w:lang w:eastAsia="en-US" w:bidi="ar-SA"/>
      </w:rPr>
    </w:lvl>
    <w:lvl w:ilvl="5" w:tplc="022A7E62">
      <w:numFmt w:val="bullet"/>
      <w:lvlText w:val="•"/>
      <w:lvlJc w:val="left"/>
      <w:pPr>
        <w:ind w:left="1100" w:hanging="300"/>
      </w:pPr>
      <w:rPr>
        <w:rFonts w:hint="default"/>
        <w:lang w:eastAsia="en-US" w:bidi="ar-SA"/>
      </w:rPr>
    </w:lvl>
    <w:lvl w:ilvl="6" w:tplc="1CBC9878">
      <w:numFmt w:val="bullet"/>
      <w:lvlText w:val="•"/>
      <w:lvlJc w:val="left"/>
      <w:pPr>
        <w:ind w:left="1256" w:hanging="300"/>
      </w:pPr>
      <w:rPr>
        <w:rFonts w:hint="default"/>
        <w:lang w:eastAsia="en-US" w:bidi="ar-SA"/>
      </w:rPr>
    </w:lvl>
    <w:lvl w:ilvl="7" w:tplc="C81C913A">
      <w:numFmt w:val="bullet"/>
      <w:lvlText w:val="•"/>
      <w:lvlJc w:val="left"/>
      <w:pPr>
        <w:ind w:left="1412" w:hanging="300"/>
      </w:pPr>
      <w:rPr>
        <w:rFonts w:hint="default"/>
        <w:lang w:eastAsia="en-US" w:bidi="ar-SA"/>
      </w:rPr>
    </w:lvl>
    <w:lvl w:ilvl="8" w:tplc="C89C842A">
      <w:numFmt w:val="bullet"/>
      <w:lvlText w:val="•"/>
      <w:lvlJc w:val="left"/>
      <w:pPr>
        <w:ind w:left="1568" w:hanging="300"/>
      </w:pPr>
      <w:rPr>
        <w:rFonts w:hint="default"/>
        <w:lang w:eastAsia="en-US" w:bidi="ar-SA"/>
      </w:rPr>
    </w:lvl>
  </w:abstractNum>
  <w:abstractNum w:abstractNumId="7" w15:restartNumberingAfterBreak="0">
    <w:nsid w:val="080B4BE7"/>
    <w:multiLevelType w:val="hybridMultilevel"/>
    <w:tmpl w:val="2FE8465A"/>
    <w:lvl w:ilvl="0" w:tplc="51408276">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1883884">
      <w:numFmt w:val="bullet"/>
      <w:lvlText w:val="•"/>
      <w:lvlJc w:val="left"/>
      <w:pPr>
        <w:ind w:left="294" w:hanging="300"/>
      </w:pPr>
      <w:rPr>
        <w:rFonts w:hint="default"/>
        <w:lang w:eastAsia="en-US" w:bidi="ar-SA"/>
      </w:rPr>
    </w:lvl>
    <w:lvl w:ilvl="2" w:tplc="ACF82E04">
      <w:numFmt w:val="bullet"/>
      <w:lvlText w:val="•"/>
      <w:lvlJc w:val="left"/>
      <w:pPr>
        <w:ind w:left="568" w:hanging="300"/>
      </w:pPr>
      <w:rPr>
        <w:rFonts w:hint="default"/>
        <w:lang w:eastAsia="en-US" w:bidi="ar-SA"/>
      </w:rPr>
    </w:lvl>
    <w:lvl w:ilvl="3" w:tplc="D7F8CA96">
      <w:numFmt w:val="bullet"/>
      <w:lvlText w:val="•"/>
      <w:lvlJc w:val="left"/>
      <w:pPr>
        <w:ind w:left="842" w:hanging="300"/>
      </w:pPr>
      <w:rPr>
        <w:rFonts w:hint="default"/>
        <w:lang w:eastAsia="en-US" w:bidi="ar-SA"/>
      </w:rPr>
    </w:lvl>
    <w:lvl w:ilvl="4" w:tplc="6352A57C">
      <w:numFmt w:val="bullet"/>
      <w:lvlText w:val="•"/>
      <w:lvlJc w:val="left"/>
      <w:pPr>
        <w:ind w:left="1116" w:hanging="300"/>
      </w:pPr>
      <w:rPr>
        <w:rFonts w:hint="default"/>
        <w:lang w:eastAsia="en-US" w:bidi="ar-SA"/>
      </w:rPr>
    </w:lvl>
    <w:lvl w:ilvl="5" w:tplc="241A5AC2">
      <w:numFmt w:val="bullet"/>
      <w:lvlText w:val="•"/>
      <w:lvlJc w:val="left"/>
      <w:pPr>
        <w:ind w:left="1390" w:hanging="300"/>
      </w:pPr>
      <w:rPr>
        <w:rFonts w:hint="default"/>
        <w:lang w:eastAsia="en-US" w:bidi="ar-SA"/>
      </w:rPr>
    </w:lvl>
    <w:lvl w:ilvl="6" w:tplc="37BA412A">
      <w:numFmt w:val="bullet"/>
      <w:lvlText w:val="•"/>
      <w:lvlJc w:val="left"/>
      <w:pPr>
        <w:ind w:left="1664" w:hanging="300"/>
      </w:pPr>
      <w:rPr>
        <w:rFonts w:hint="default"/>
        <w:lang w:eastAsia="en-US" w:bidi="ar-SA"/>
      </w:rPr>
    </w:lvl>
    <w:lvl w:ilvl="7" w:tplc="771608F6">
      <w:numFmt w:val="bullet"/>
      <w:lvlText w:val="•"/>
      <w:lvlJc w:val="left"/>
      <w:pPr>
        <w:ind w:left="1938" w:hanging="300"/>
      </w:pPr>
      <w:rPr>
        <w:rFonts w:hint="default"/>
        <w:lang w:eastAsia="en-US" w:bidi="ar-SA"/>
      </w:rPr>
    </w:lvl>
    <w:lvl w:ilvl="8" w:tplc="23EC92BC">
      <w:numFmt w:val="bullet"/>
      <w:lvlText w:val="•"/>
      <w:lvlJc w:val="left"/>
      <w:pPr>
        <w:ind w:left="2212" w:hanging="300"/>
      </w:pPr>
      <w:rPr>
        <w:rFonts w:hint="default"/>
        <w:lang w:eastAsia="en-US" w:bidi="ar-SA"/>
      </w:rPr>
    </w:lvl>
  </w:abstractNum>
  <w:abstractNum w:abstractNumId="8" w15:restartNumberingAfterBreak="0">
    <w:nsid w:val="08415EAF"/>
    <w:multiLevelType w:val="hybridMultilevel"/>
    <w:tmpl w:val="71FE8F6A"/>
    <w:lvl w:ilvl="0" w:tplc="655C15C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AB8B7D4">
      <w:numFmt w:val="bullet"/>
      <w:lvlText w:val="•"/>
      <w:lvlJc w:val="left"/>
      <w:pPr>
        <w:ind w:left="560" w:hanging="300"/>
      </w:pPr>
      <w:rPr>
        <w:rFonts w:hint="default"/>
        <w:lang w:eastAsia="en-US" w:bidi="ar-SA"/>
      </w:rPr>
    </w:lvl>
    <w:lvl w:ilvl="2" w:tplc="C31EDA6C">
      <w:numFmt w:val="bullet"/>
      <w:lvlText w:val="•"/>
      <w:lvlJc w:val="left"/>
      <w:pPr>
        <w:ind w:left="800" w:hanging="300"/>
      </w:pPr>
      <w:rPr>
        <w:rFonts w:hint="default"/>
        <w:lang w:eastAsia="en-US" w:bidi="ar-SA"/>
      </w:rPr>
    </w:lvl>
    <w:lvl w:ilvl="3" w:tplc="0F4E893C">
      <w:numFmt w:val="bullet"/>
      <w:lvlText w:val="•"/>
      <w:lvlJc w:val="left"/>
      <w:pPr>
        <w:ind w:left="1040" w:hanging="300"/>
      </w:pPr>
      <w:rPr>
        <w:rFonts w:hint="default"/>
        <w:lang w:eastAsia="en-US" w:bidi="ar-SA"/>
      </w:rPr>
    </w:lvl>
    <w:lvl w:ilvl="4" w:tplc="47CCEF28">
      <w:numFmt w:val="bullet"/>
      <w:lvlText w:val="•"/>
      <w:lvlJc w:val="left"/>
      <w:pPr>
        <w:ind w:left="1280" w:hanging="300"/>
      </w:pPr>
      <w:rPr>
        <w:rFonts w:hint="default"/>
        <w:lang w:eastAsia="en-US" w:bidi="ar-SA"/>
      </w:rPr>
    </w:lvl>
    <w:lvl w:ilvl="5" w:tplc="6EA4FD90">
      <w:numFmt w:val="bullet"/>
      <w:lvlText w:val="•"/>
      <w:lvlJc w:val="left"/>
      <w:pPr>
        <w:ind w:left="1520" w:hanging="300"/>
      </w:pPr>
      <w:rPr>
        <w:rFonts w:hint="default"/>
        <w:lang w:eastAsia="en-US" w:bidi="ar-SA"/>
      </w:rPr>
    </w:lvl>
    <w:lvl w:ilvl="6" w:tplc="1ACAFB2C">
      <w:numFmt w:val="bullet"/>
      <w:lvlText w:val="•"/>
      <w:lvlJc w:val="left"/>
      <w:pPr>
        <w:ind w:left="1760" w:hanging="300"/>
      </w:pPr>
      <w:rPr>
        <w:rFonts w:hint="default"/>
        <w:lang w:eastAsia="en-US" w:bidi="ar-SA"/>
      </w:rPr>
    </w:lvl>
    <w:lvl w:ilvl="7" w:tplc="4E709526">
      <w:numFmt w:val="bullet"/>
      <w:lvlText w:val="•"/>
      <w:lvlJc w:val="left"/>
      <w:pPr>
        <w:ind w:left="2000" w:hanging="300"/>
      </w:pPr>
      <w:rPr>
        <w:rFonts w:hint="default"/>
        <w:lang w:eastAsia="en-US" w:bidi="ar-SA"/>
      </w:rPr>
    </w:lvl>
    <w:lvl w:ilvl="8" w:tplc="55BA2768">
      <w:numFmt w:val="bullet"/>
      <w:lvlText w:val="•"/>
      <w:lvlJc w:val="left"/>
      <w:pPr>
        <w:ind w:left="2240" w:hanging="300"/>
      </w:pPr>
      <w:rPr>
        <w:rFonts w:hint="default"/>
        <w:lang w:eastAsia="en-US" w:bidi="ar-SA"/>
      </w:rPr>
    </w:lvl>
  </w:abstractNum>
  <w:abstractNum w:abstractNumId="9" w15:restartNumberingAfterBreak="0">
    <w:nsid w:val="09343EBD"/>
    <w:multiLevelType w:val="hybridMultilevel"/>
    <w:tmpl w:val="40429528"/>
    <w:lvl w:ilvl="0" w:tplc="AB403604">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F447D04">
      <w:numFmt w:val="bullet"/>
      <w:lvlText w:val="•"/>
      <w:lvlJc w:val="left"/>
      <w:pPr>
        <w:ind w:left="656" w:hanging="300"/>
      </w:pPr>
      <w:rPr>
        <w:rFonts w:hint="default"/>
        <w:lang w:eastAsia="en-US" w:bidi="ar-SA"/>
      </w:rPr>
    </w:lvl>
    <w:lvl w:ilvl="2" w:tplc="7A5A6906">
      <w:numFmt w:val="bullet"/>
      <w:lvlText w:val="•"/>
      <w:lvlJc w:val="left"/>
      <w:pPr>
        <w:ind w:left="992" w:hanging="300"/>
      </w:pPr>
      <w:rPr>
        <w:rFonts w:hint="default"/>
        <w:lang w:eastAsia="en-US" w:bidi="ar-SA"/>
      </w:rPr>
    </w:lvl>
    <w:lvl w:ilvl="3" w:tplc="ACBAD6DA">
      <w:numFmt w:val="bullet"/>
      <w:lvlText w:val="•"/>
      <w:lvlJc w:val="left"/>
      <w:pPr>
        <w:ind w:left="1328" w:hanging="300"/>
      </w:pPr>
      <w:rPr>
        <w:rFonts w:hint="default"/>
        <w:lang w:eastAsia="en-US" w:bidi="ar-SA"/>
      </w:rPr>
    </w:lvl>
    <w:lvl w:ilvl="4" w:tplc="17962F86">
      <w:numFmt w:val="bullet"/>
      <w:lvlText w:val="•"/>
      <w:lvlJc w:val="left"/>
      <w:pPr>
        <w:ind w:left="1664" w:hanging="300"/>
      </w:pPr>
      <w:rPr>
        <w:rFonts w:hint="default"/>
        <w:lang w:eastAsia="en-US" w:bidi="ar-SA"/>
      </w:rPr>
    </w:lvl>
    <w:lvl w:ilvl="5" w:tplc="866A0788">
      <w:numFmt w:val="bullet"/>
      <w:lvlText w:val="•"/>
      <w:lvlJc w:val="left"/>
      <w:pPr>
        <w:ind w:left="2000" w:hanging="300"/>
      </w:pPr>
      <w:rPr>
        <w:rFonts w:hint="default"/>
        <w:lang w:eastAsia="en-US" w:bidi="ar-SA"/>
      </w:rPr>
    </w:lvl>
    <w:lvl w:ilvl="6" w:tplc="65B086C0">
      <w:numFmt w:val="bullet"/>
      <w:lvlText w:val="•"/>
      <w:lvlJc w:val="left"/>
      <w:pPr>
        <w:ind w:left="2336" w:hanging="300"/>
      </w:pPr>
      <w:rPr>
        <w:rFonts w:hint="default"/>
        <w:lang w:eastAsia="en-US" w:bidi="ar-SA"/>
      </w:rPr>
    </w:lvl>
    <w:lvl w:ilvl="7" w:tplc="E1260E8C">
      <w:numFmt w:val="bullet"/>
      <w:lvlText w:val="•"/>
      <w:lvlJc w:val="left"/>
      <w:pPr>
        <w:ind w:left="2672" w:hanging="300"/>
      </w:pPr>
      <w:rPr>
        <w:rFonts w:hint="default"/>
        <w:lang w:eastAsia="en-US" w:bidi="ar-SA"/>
      </w:rPr>
    </w:lvl>
    <w:lvl w:ilvl="8" w:tplc="81C4A2C2">
      <w:numFmt w:val="bullet"/>
      <w:lvlText w:val="•"/>
      <w:lvlJc w:val="left"/>
      <w:pPr>
        <w:ind w:left="3008" w:hanging="300"/>
      </w:pPr>
      <w:rPr>
        <w:rFonts w:hint="default"/>
        <w:lang w:eastAsia="en-US" w:bidi="ar-SA"/>
      </w:rPr>
    </w:lvl>
  </w:abstractNum>
  <w:abstractNum w:abstractNumId="10" w15:restartNumberingAfterBreak="0">
    <w:nsid w:val="09582C9B"/>
    <w:multiLevelType w:val="hybridMultilevel"/>
    <w:tmpl w:val="07047914"/>
    <w:lvl w:ilvl="0" w:tplc="584497B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FC60F82">
      <w:numFmt w:val="bullet"/>
      <w:lvlText w:val="•"/>
      <w:lvlJc w:val="left"/>
      <w:pPr>
        <w:ind w:left="660" w:hanging="300"/>
      </w:pPr>
      <w:rPr>
        <w:rFonts w:hint="default"/>
        <w:lang w:eastAsia="en-US" w:bidi="ar-SA"/>
      </w:rPr>
    </w:lvl>
    <w:lvl w:ilvl="2" w:tplc="29306852">
      <w:numFmt w:val="bullet"/>
      <w:lvlText w:val="•"/>
      <w:lvlJc w:val="left"/>
      <w:pPr>
        <w:ind w:left="1000" w:hanging="300"/>
      </w:pPr>
      <w:rPr>
        <w:rFonts w:hint="default"/>
        <w:lang w:eastAsia="en-US" w:bidi="ar-SA"/>
      </w:rPr>
    </w:lvl>
    <w:lvl w:ilvl="3" w:tplc="6804DABC">
      <w:numFmt w:val="bullet"/>
      <w:lvlText w:val="•"/>
      <w:lvlJc w:val="left"/>
      <w:pPr>
        <w:ind w:left="1340" w:hanging="300"/>
      </w:pPr>
      <w:rPr>
        <w:rFonts w:hint="default"/>
        <w:lang w:eastAsia="en-US" w:bidi="ar-SA"/>
      </w:rPr>
    </w:lvl>
    <w:lvl w:ilvl="4" w:tplc="0BFC1C3E">
      <w:numFmt w:val="bullet"/>
      <w:lvlText w:val="•"/>
      <w:lvlJc w:val="left"/>
      <w:pPr>
        <w:ind w:left="1680" w:hanging="300"/>
      </w:pPr>
      <w:rPr>
        <w:rFonts w:hint="default"/>
        <w:lang w:eastAsia="en-US" w:bidi="ar-SA"/>
      </w:rPr>
    </w:lvl>
    <w:lvl w:ilvl="5" w:tplc="D3249776">
      <w:numFmt w:val="bullet"/>
      <w:lvlText w:val="•"/>
      <w:lvlJc w:val="left"/>
      <w:pPr>
        <w:ind w:left="2020" w:hanging="300"/>
      </w:pPr>
      <w:rPr>
        <w:rFonts w:hint="default"/>
        <w:lang w:eastAsia="en-US" w:bidi="ar-SA"/>
      </w:rPr>
    </w:lvl>
    <w:lvl w:ilvl="6" w:tplc="19261AF6">
      <w:numFmt w:val="bullet"/>
      <w:lvlText w:val="•"/>
      <w:lvlJc w:val="left"/>
      <w:pPr>
        <w:ind w:left="2360" w:hanging="300"/>
      </w:pPr>
      <w:rPr>
        <w:rFonts w:hint="default"/>
        <w:lang w:eastAsia="en-US" w:bidi="ar-SA"/>
      </w:rPr>
    </w:lvl>
    <w:lvl w:ilvl="7" w:tplc="D7F2FCD8">
      <w:numFmt w:val="bullet"/>
      <w:lvlText w:val="•"/>
      <w:lvlJc w:val="left"/>
      <w:pPr>
        <w:ind w:left="2700" w:hanging="300"/>
      </w:pPr>
      <w:rPr>
        <w:rFonts w:hint="default"/>
        <w:lang w:eastAsia="en-US" w:bidi="ar-SA"/>
      </w:rPr>
    </w:lvl>
    <w:lvl w:ilvl="8" w:tplc="72A0C39C">
      <w:numFmt w:val="bullet"/>
      <w:lvlText w:val="•"/>
      <w:lvlJc w:val="left"/>
      <w:pPr>
        <w:ind w:left="3040" w:hanging="300"/>
      </w:pPr>
      <w:rPr>
        <w:rFonts w:hint="default"/>
        <w:lang w:eastAsia="en-US" w:bidi="ar-SA"/>
      </w:rPr>
    </w:lvl>
  </w:abstractNum>
  <w:abstractNum w:abstractNumId="11" w15:restartNumberingAfterBreak="0">
    <w:nsid w:val="0AA87CA9"/>
    <w:multiLevelType w:val="hybridMultilevel"/>
    <w:tmpl w:val="545CB3F6"/>
    <w:lvl w:ilvl="0" w:tplc="8C762AA6">
      <w:start w:val="1"/>
      <w:numFmt w:val="decimal"/>
      <w:lvlText w:val="%1)"/>
      <w:lvlJc w:val="left"/>
      <w:pPr>
        <w:ind w:left="610" w:hanging="500"/>
      </w:pPr>
      <w:rPr>
        <w:rFonts w:ascii="Times New Roman" w:eastAsia="Times New Roman" w:hAnsi="Times New Roman" w:cs="Times New Roman" w:hint="default"/>
        <w:b w:val="0"/>
        <w:bCs w:val="0"/>
        <w:i w:val="0"/>
        <w:iCs w:val="0"/>
        <w:spacing w:val="0"/>
        <w:w w:val="100"/>
        <w:sz w:val="24"/>
        <w:szCs w:val="24"/>
        <w:lang w:eastAsia="en-US" w:bidi="ar-SA"/>
      </w:rPr>
    </w:lvl>
    <w:lvl w:ilvl="1" w:tplc="743EDA2A">
      <w:start w:val="1"/>
      <w:numFmt w:val="lowerLetter"/>
      <w:lvlText w:val="%2)"/>
      <w:lvlJc w:val="left"/>
      <w:pPr>
        <w:ind w:left="930" w:hanging="320"/>
      </w:pPr>
      <w:rPr>
        <w:rFonts w:ascii="Times New Roman" w:eastAsia="Times New Roman" w:hAnsi="Times New Roman" w:cs="Times New Roman" w:hint="default"/>
        <w:b w:val="0"/>
        <w:bCs w:val="0"/>
        <w:i w:val="0"/>
        <w:iCs w:val="0"/>
        <w:spacing w:val="0"/>
        <w:w w:val="100"/>
        <w:sz w:val="24"/>
        <w:szCs w:val="24"/>
        <w:lang w:eastAsia="en-US" w:bidi="ar-SA"/>
      </w:rPr>
    </w:lvl>
    <w:lvl w:ilvl="2" w:tplc="2B3286C0">
      <w:numFmt w:val="bullet"/>
      <w:lvlText w:val="•"/>
      <w:lvlJc w:val="left"/>
      <w:pPr>
        <w:ind w:left="1993" w:hanging="320"/>
      </w:pPr>
      <w:rPr>
        <w:rFonts w:hint="default"/>
        <w:lang w:eastAsia="en-US" w:bidi="ar-SA"/>
      </w:rPr>
    </w:lvl>
    <w:lvl w:ilvl="3" w:tplc="F97C8DCE">
      <w:numFmt w:val="bullet"/>
      <w:lvlText w:val="•"/>
      <w:lvlJc w:val="left"/>
      <w:pPr>
        <w:ind w:left="3047" w:hanging="320"/>
      </w:pPr>
      <w:rPr>
        <w:rFonts w:hint="default"/>
        <w:lang w:eastAsia="en-US" w:bidi="ar-SA"/>
      </w:rPr>
    </w:lvl>
    <w:lvl w:ilvl="4" w:tplc="9490D1FE">
      <w:numFmt w:val="bullet"/>
      <w:lvlText w:val="•"/>
      <w:lvlJc w:val="left"/>
      <w:pPr>
        <w:ind w:left="4101" w:hanging="320"/>
      </w:pPr>
      <w:rPr>
        <w:rFonts w:hint="default"/>
        <w:lang w:eastAsia="en-US" w:bidi="ar-SA"/>
      </w:rPr>
    </w:lvl>
    <w:lvl w:ilvl="5" w:tplc="74320BAE">
      <w:numFmt w:val="bullet"/>
      <w:lvlText w:val="•"/>
      <w:lvlJc w:val="left"/>
      <w:pPr>
        <w:ind w:left="5155" w:hanging="320"/>
      </w:pPr>
      <w:rPr>
        <w:rFonts w:hint="default"/>
        <w:lang w:eastAsia="en-US" w:bidi="ar-SA"/>
      </w:rPr>
    </w:lvl>
    <w:lvl w:ilvl="6" w:tplc="64EE99BC">
      <w:numFmt w:val="bullet"/>
      <w:lvlText w:val="•"/>
      <w:lvlJc w:val="left"/>
      <w:pPr>
        <w:ind w:left="6209" w:hanging="320"/>
      </w:pPr>
      <w:rPr>
        <w:rFonts w:hint="default"/>
        <w:lang w:eastAsia="en-US" w:bidi="ar-SA"/>
      </w:rPr>
    </w:lvl>
    <w:lvl w:ilvl="7" w:tplc="588675B0">
      <w:numFmt w:val="bullet"/>
      <w:lvlText w:val="•"/>
      <w:lvlJc w:val="left"/>
      <w:pPr>
        <w:ind w:left="7263" w:hanging="320"/>
      </w:pPr>
      <w:rPr>
        <w:rFonts w:hint="default"/>
        <w:lang w:eastAsia="en-US" w:bidi="ar-SA"/>
      </w:rPr>
    </w:lvl>
    <w:lvl w:ilvl="8" w:tplc="5B9CFAE8">
      <w:numFmt w:val="bullet"/>
      <w:lvlText w:val="•"/>
      <w:lvlJc w:val="left"/>
      <w:pPr>
        <w:ind w:left="8317" w:hanging="320"/>
      </w:pPr>
      <w:rPr>
        <w:rFonts w:hint="default"/>
        <w:lang w:eastAsia="en-US" w:bidi="ar-SA"/>
      </w:rPr>
    </w:lvl>
  </w:abstractNum>
  <w:abstractNum w:abstractNumId="12" w15:restartNumberingAfterBreak="0">
    <w:nsid w:val="0E1A1AD3"/>
    <w:multiLevelType w:val="hybridMultilevel"/>
    <w:tmpl w:val="858E3BC4"/>
    <w:lvl w:ilvl="0" w:tplc="30C8B322">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D6F4D596">
      <w:numFmt w:val="bullet"/>
      <w:lvlText w:val="•"/>
      <w:lvlJc w:val="left"/>
      <w:pPr>
        <w:ind w:left="294" w:hanging="300"/>
      </w:pPr>
      <w:rPr>
        <w:rFonts w:hint="default"/>
        <w:lang w:eastAsia="en-US" w:bidi="ar-SA"/>
      </w:rPr>
    </w:lvl>
    <w:lvl w:ilvl="2" w:tplc="63BED92E">
      <w:numFmt w:val="bullet"/>
      <w:lvlText w:val="•"/>
      <w:lvlJc w:val="left"/>
      <w:pPr>
        <w:ind w:left="568" w:hanging="300"/>
      </w:pPr>
      <w:rPr>
        <w:rFonts w:hint="default"/>
        <w:lang w:eastAsia="en-US" w:bidi="ar-SA"/>
      </w:rPr>
    </w:lvl>
    <w:lvl w:ilvl="3" w:tplc="6C626922">
      <w:numFmt w:val="bullet"/>
      <w:lvlText w:val="•"/>
      <w:lvlJc w:val="left"/>
      <w:pPr>
        <w:ind w:left="842" w:hanging="300"/>
      </w:pPr>
      <w:rPr>
        <w:rFonts w:hint="default"/>
        <w:lang w:eastAsia="en-US" w:bidi="ar-SA"/>
      </w:rPr>
    </w:lvl>
    <w:lvl w:ilvl="4" w:tplc="CA9E88C4">
      <w:numFmt w:val="bullet"/>
      <w:lvlText w:val="•"/>
      <w:lvlJc w:val="left"/>
      <w:pPr>
        <w:ind w:left="1116" w:hanging="300"/>
      </w:pPr>
      <w:rPr>
        <w:rFonts w:hint="default"/>
        <w:lang w:eastAsia="en-US" w:bidi="ar-SA"/>
      </w:rPr>
    </w:lvl>
    <w:lvl w:ilvl="5" w:tplc="3A486C20">
      <w:numFmt w:val="bullet"/>
      <w:lvlText w:val="•"/>
      <w:lvlJc w:val="left"/>
      <w:pPr>
        <w:ind w:left="1390" w:hanging="300"/>
      </w:pPr>
      <w:rPr>
        <w:rFonts w:hint="default"/>
        <w:lang w:eastAsia="en-US" w:bidi="ar-SA"/>
      </w:rPr>
    </w:lvl>
    <w:lvl w:ilvl="6" w:tplc="69AA2198">
      <w:numFmt w:val="bullet"/>
      <w:lvlText w:val="•"/>
      <w:lvlJc w:val="left"/>
      <w:pPr>
        <w:ind w:left="1664" w:hanging="300"/>
      </w:pPr>
      <w:rPr>
        <w:rFonts w:hint="default"/>
        <w:lang w:eastAsia="en-US" w:bidi="ar-SA"/>
      </w:rPr>
    </w:lvl>
    <w:lvl w:ilvl="7" w:tplc="481CADF4">
      <w:numFmt w:val="bullet"/>
      <w:lvlText w:val="•"/>
      <w:lvlJc w:val="left"/>
      <w:pPr>
        <w:ind w:left="1938" w:hanging="300"/>
      </w:pPr>
      <w:rPr>
        <w:rFonts w:hint="default"/>
        <w:lang w:eastAsia="en-US" w:bidi="ar-SA"/>
      </w:rPr>
    </w:lvl>
    <w:lvl w:ilvl="8" w:tplc="F2F431FC">
      <w:numFmt w:val="bullet"/>
      <w:lvlText w:val="•"/>
      <w:lvlJc w:val="left"/>
      <w:pPr>
        <w:ind w:left="2212" w:hanging="300"/>
      </w:pPr>
      <w:rPr>
        <w:rFonts w:hint="default"/>
        <w:lang w:eastAsia="en-US" w:bidi="ar-SA"/>
      </w:rPr>
    </w:lvl>
  </w:abstractNum>
  <w:abstractNum w:abstractNumId="13" w15:restartNumberingAfterBreak="0">
    <w:nsid w:val="0EE636D0"/>
    <w:multiLevelType w:val="hybridMultilevel"/>
    <w:tmpl w:val="0D2831E4"/>
    <w:lvl w:ilvl="0" w:tplc="4E627DCE">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C8109462">
      <w:numFmt w:val="bullet"/>
      <w:lvlText w:val="•"/>
      <w:lvlJc w:val="left"/>
      <w:pPr>
        <w:ind w:left="1510" w:hanging="401"/>
      </w:pPr>
      <w:rPr>
        <w:rFonts w:hint="default"/>
        <w:lang w:eastAsia="en-US" w:bidi="ar-SA"/>
      </w:rPr>
    </w:lvl>
    <w:lvl w:ilvl="2" w:tplc="F15AC5FC">
      <w:numFmt w:val="bullet"/>
      <w:lvlText w:val="•"/>
      <w:lvlJc w:val="left"/>
      <w:pPr>
        <w:ind w:left="2501" w:hanging="401"/>
      </w:pPr>
      <w:rPr>
        <w:rFonts w:hint="default"/>
        <w:lang w:eastAsia="en-US" w:bidi="ar-SA"/>
      </w:rPr>
    </w:lvl>
    <w:lvl w:ilvl="3" w:tplc="06A2C7FC">
      <w:numFmt w:val="bullet"/>
      <w:lvlText w:val="•"/>
      <w:lvlJc w:val="left"/>
      <w:pPr>
        <w:ind w:left="3491" w:hanging="401"/>
      </w:pPr>
      <w:rPr>
        <w:rFonts w:hint="default"/>
        <w:lang w:eastAsia="en-US" w:bidi="ar-SA"/>
      </w:rPr>
    </w:lvl>
    <w:lvl w:ilvl="4" w:tplc="9DF2DD92">
      <w:numFmt w:val="bullet"/>
      <w:lvlText w:val="•"/>
      <w:lvlJc w:val="left"/>
      <w:pPr>
        <w:ind w:left="4482" w:hanging="401"/>
      </w:pPr>
      <w:rPr>
        <w:rFonts w:hint="default"/>
        <w:lang w:eastAsia="en-US" w:bidi="ar-SA"/>
      </w:rPr>
    </w:lvl>
    <w:lvl w:ilvl="5" w:tplc="AFDAEBD0">
      <w:numFmt w:val="bullet"/>
      <w:lvlText w:val="•"/>
      <w:lvlJc w:val="left"/>
      <w:pPr>
        <w:ind w:left="5472" w:hanging="401"/>
      </w:pPr>
      <w:rPr>
        <w:rFonts w:hint="default"/>
        <w:lang w:eastAsia="en-US" w:bidi="ar-SA"/>
      </w:rPr>
    </w:lvl>
    <w:lvl w:ilvl="6" w:tplc="0B028E6A">
      <w:numFmt w:val="bullet"/>
      <w:lvlText w:val="•"/>
      <w:lvlJc w:val="left"/>
      <w:pPr>
        <w:ind w:left="6463" w:hanging="401"/>
      </w:pPr>
      <w:rPr>
        <w:rFonts w:hint="default"/>
        <w:lang w:eastAsia="en-US" w:bidi="ar-SA"/>
      </w:rPr>
    </w:lvl>
    <w:lvl w:ilvl="7" w:tplc="F26829AA">
      <w:numFmt w:val="bullet"/>
      <w:lvlText w:val="•"/>
      <w:lvlJc w:val="left"/>
      <w:pPr>
        <w:ind w:left="7453" w:hanging="401"/>
      </w:pPr>
      <w:rPr>
        <w:rFonts w:hint="default"/>
        <w:lang w:eastAsia="en-US" w:bidi="ar-SA"/>
      </w:rPr>
    </w:lvl>
    <w:lvl w:ilvl="8" w:tplc="B7107DF2">
      <w:numFmt w:val="bullet"/>
      <w:lvlText w:val="•"/>
      <w:lvlJc w:val="left"/>
      <w:pPr>
        <w:ind w:left="8444" w:hanging="401"/>
      </w:pPr>
      <w:rPr>
        <w:rFonts w:hint="default"/>
        <w:lang w:eastAsia="en-US" w:bidi="ar-SA"/>
      </w:rPr>
    </w:lvl>
  </w:abstractNum>
  <w:abstractNum w:abstractNumId="14" w15:restartNumberingAfterBreak="0">
    <w:nsid w:val="0FCA7C8C"/>
    <w:multiLevelType w:val="hybridMultilevel"/>
    <w:tmpl w:val="9328C9D8"/>
    <w:lvl w:ilvl="0" w:tplc="ED4616C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8070C24C">
      <w:numFmt w:val="bullet"/>
      <w:lvlText w:val="•"/>
      <w:lvlJc w:val="left"/>
      <w:pPr>
        <w:ind w:left="1510" w:hanging="401"/>
      </w:pPr>
      <w:rPr>
        <w:rFonts w:hint="default"/>
        <w:lang w:eastAsia="en-US" w:bidi="ar-SA"/>
      </w:rPr>
    </w:lvl>
    <w:lvl w:ilvl="2" w:tplc="69DA3DE0">
      <w:numFmt w:val="bullet"/>
      <w:lvlText w:val="•"/>
      <w:lvlJc w:val="left"/>
      <w:pPr>
        <w:ind w:left="2501" w:hanging="401"/>
      </w:pPr>
      <w:rPr>
        <w:rFonts w:hint="default"/>
        <w:lang w:eastAsia="en-US" w:bidi="ar-SA"/>
      </w:rPr>
    </w:lvl>
    <w:lvl w:ilvl="3" w:tplc="401E5240">
      <w:numFmt w:val="bullet"/>
      <w:lvlText w:val="•"/>
      <w:lvlJc w:val="left"/>
      <w:pPr>
        <w:ind w:left="3491" w:hanging="401"/>
      </w:pPr>
      <w:rPr>
        <w:rFonts w:hint="default"/>
        <w:lang w:eastAsia="en-US" w:bidi="ar-SA"/>
      </w:rPr>
    </w:lvl>
    <w:lvl w:ilvl="4" w:tplc="E1AC2010">
      <w:numFmt w:val="bullet"/>
      <w:lvlText w:val="•"/>
      <w:lvlJc w:val="left"/>
      <w:pPr>
        <w:ind w:left="4482" w:hanging="401"/>
      </w:pPr>
      <w:rPr>
        <w:rFonts w:hint="default"/>
        <w:lang w:eastAsia="en-US" w:bidi="ar-SA"/>
      </w:rPr>
    </w:lvl>
    <w:lvl w:ilvl="5" w:tplc="820A2B9A">
      <w:numFmt w:val="bullet"/>
      <w:lvlText w:val="•"/>
      <w:lvlJc w:val="left"/>
      <w:pPr>
        <w:ind w:left="5472" w:hanging="401"/>
      </w:pPr>
      <w:rPr>
        <w:rFonts w:hint="default"/>
        <w:lang w:eastAsia="en-US" w:bidi="ar-SA"/>
      </w:rPr>
    </w:lvl>
    <w:lvl w:ilvl="6" w:tplc="FADA02B6">
      <w:numFmt w:val="bullet"/>
      <w:lvlText w:val="•"/>
      <w:lvlJc w:val="left"/>
      <w:pPr>
        <w:ind w:left="6463" w:hanging="401"/>
      </w:pPr>
      <w:rPr>
        <w:rFonts w:hint="default"/>
        <w:lang w:eastAsia="en-US" w:bidi="ar-SA"/>
      </w:rPr>
    </w:lvl>
    <w:lvl w:ilvl="7" w:tplc="5F1C2A9C">
      <w:numFmt w:val="bullet"/>
      <w:lvlText w:val="•"/>
      <w:lvlJc w:val="left"/>
      <w:pPr>
        <w:ind w:left="7453" w:hanging="401"/>
      </w:pPr>
      <w:rPr>
        <w:rFonts w:hint="default"/>
        <w:lang w:eastAsia="en-US" w:bidi="ar-SA"/>
      </w:rPr>
    </w:lvl>
    <w:lvl w:ilvl="8" w:tplc="F1FA8C24">
      <w:numFmt w:val="bullet"/>
      <w:lvlText w:val="•"/>
      <w:lvlJc w:val="left"/>
      <w:pPr>
        <w:ind w:left="8444" w:hanging="401"/>
      </w:pPr>
      <w:rPr>
        <w:rFonts w:hint="default"/>
        <w:lang w:eastAsia="en-US" w:bidi="ar-SA"/>
      </w:rPr>
    </w:lvl>
  </w:abstractNum>
  <w:abstractNum w:abstractNumId="15" w15:restartNumberingAfterBreak="0">
    <w:nsid w:val="10584418"/>
    <w:multiLevelType w:val="hybridMultilevel"/>
    <w:tmpl w:val="F9C0C320"/>
    <w:lvl w:ilvl="0" w:tplc="2BEAFBF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39BAF624">
      <w:numFmt w:val="bullet"/>
      <w:lvlText w:val="•"/>
      <w:lvlJc w:val="left"/>
      <w:pPr>
        <w:ind w:left="572" w:hanging="300"/>
      </w:pPr>
      <w:rPr>
        <w:rFonts w:hint="default"/>
        <w:lang w:eastAsia="en-US" w:bidi="ar-SA"/>
      </w:rPr>
    </w:lvl>
    <w:lvl w:ilvl="2" w:tplc="87D43D0A">
      <w:numFmt w:val="bullet"/>
      <w:lvlText w:val="•"/>
      <w:lvlJc w:val="left"/>
      <w:pPr>
        <w:ind w:left="824" w:hanging="300"/>
      </w:pPr>
      <w:rPr>
        <w:rFonts w:hint="default"/>
        <w:lang w:eastAsia="en-US" w:bidi="ar-SA"/>
      </w:rPr>
    </w:lvl>
    <w:lvl w:ilvl="3" w:tplc="1C66F638">
      <w:numFmt w:val="bullet"/>
      <w:lvlText w:val="•"/>
      <w:lvlJc w:val="left"/>
      <w:pPr>
        <w:ind w:left="1076" w:hanging="300"/>
      </w:pPr>
      <w:rPr>
        <w:rFonts w:hint="default"/>
        <w:lang w:eastAsia="en-US" w:bidi="ar-SA"/>
      </w:rPr>
    </w:lvl>
    <w:lvl w:ilvl="4" w:tplc="80167136">
      <w:numFmt w:val="bullet"/>
      <w:lvlText w:val="•"/>
      <w:lvlJc w:val="left"/>
      <w:pPr>
        <w:ind w:left="1328" w:hanging="300"/>
      </w:pPr>
      <w:rPr>
        <w:rFonts w:hint="default"/>
        <w:lang w:eastAsia="en-US" w:bidi="ar-SA"/>
      </w:rPr>
    </w:lvl>
    <w:lvl w:ilvl="5" w:tplc="BB2E8570">
      <w:numFmt w:val="bullet"/>
      <w:lvlText w:val="•"/>
      <w:lvlJc w:val="left"/>
      <w:pPr>
        <w:ind w:left="1580" w:hanging="300"/>
      </w:pPr>
      <w:rPr>
        <w:rFonts w:hint="default"/>
        <w:lang w:eastAsia="en-US" w:bidi="ar-SA"/>
      </w:rPr>
    </w:lvl>
    <w:lvl w:ilvl="6" w:tplc="7D4091A8">
      <w:numFmt w:val="bullet"/>
      <w:lvlText w:val="•"/>
      <w:lvlJc w:val="left"/>
      <w:pPr>
        <w:ind w:left="1832" w:hanging="300"/>
      </w:pPr>
      <w:rPr>
        <w:rFonts w:hint="default"/>
        <w:lang w:eastAsia="en-US" w:bidi="ar-SA"/>
      </w:rPr>
    </w:lvl>
    <w:lvl w:ilvl="7" w:tplc="7902C818">
      <w:numFmt w:val="bullet"/>
      <w:lvlText w:val="•"/>
      <w:lvlJc w:val="left"/>
      <w:pPr>
        <w:ind w:left="2084" w:hanging="300"/>
      </w:pPr>
      <w:rPr>
        <w:rFonts w:hint="default"/>
        <w:lang w:eastAsia="en-US" w:bidi="ar-SA"/>
      </w:rPr>
    </w:lvl>
    <w:lvl w:ilvl="8" w:tplc="D0A83D3E">
      <w:numFmt w:val="bullet"/>
      <w:lvlText w:val="•"/>
      <w:lvlJc w:val="left"/>
      <w:pPr>
        <w:ind w:left="2336" w:hanging="300"/>
      </w:pPr>
      <w:rPr>
        <w:rFonts w:hint="default"/>
        <w:lang w:eastAsia="en-US" w:bidi="ar-SA"/>
      </w:rPr>
    </w:lvl>
  </w:abstractNum>
  <w:abstractNum w:abstractNumId="16" w15:restartNumberingAfterBreak="0">
    <w:nsid w:val="10AF2AB3"/>
    <w:multiLevelType w:val="hybridMultilevel"/>
    <w:tmpl w:val="92C40CC0"/>
    <w:lvl w:ilvl="0" w:tplc="639A67CC">
      <w:start w:val="1"/>
      <w:numFmt w:val="decimal"/>
      <w:lvlText w:val="%1)"/>
      <w:lvlJc w:val="left"/>
      <w:pPr>
        <w:ind w:left="370" w:hanging="260"/>
      </w:pPr>
      <w:rPr>
        <w:rFonts w:ascii="Times New Roman" w:eastAsia="Times New Roman" w:hAnsi="Times New Roman" w:cs="Times New Roman" w:hint="default"/>
        <w:b w:val="0"/>
        <w:bCs w:val="0"/>
        <w:i w:val="0"/>
        <w:iCs w:val="0"/>
        <w:spacing w:val="0"/>
        <w:w w:val="100"/>
        <w:sz w:val="24"/>
        <w:szCs w:val="24"/>
        <w:lang w:eastAsia="en-US" w:bidi="ar-SA"/>
      </w:rPr>
    </w:lvl>
    <w:lvl w:ilvl="1" w:tplc="60CAAA2C">
      <w:numFmt w:val="bullet"/>
      <w:lvlText w:val="•"/>
      <w:lvlJc w:val="left"/>
      <w:pPr>
        <w:ind w:left="1384" w:hanging="260"/>
      </w:pPr>
      <w:rPr>
        <w:rFonts w:hint="default"/>
        <w:lang w:eastAsia="en-US" w:bidi="ar-SA"/>
      </w:rPr>
    </w:lvl>
    <w:lvl w:ilvl="2" w:tplc="D40E9EAC">
      <w:numFmt w:val="bullet"/>
      <w:lvlText w:val="•"/>
      <w:lvlJc w:val="left"/>
      <w:pPr>
        <w:ind w:left="2389" w:hanging="260"/>
      </w:pPr>
      <w:rPr>
        <w:rFonts w:hint="default"/>
        <w:lang w:eastAsia="en-US" w:bidi="ar-SA"/>
      </w:rPr>
    </w:lvl>
    <w:lvl w:ilvl="3" w:tplc="AFB8B6EC">
      <w:numFmt w:val="bullet"/>
      <w:lvlText w:val="•"/>
      <w:lvlJc w:val="left"/>
      <w:pPr>
        <w:ind w:left="3393" w:hanging="260"/>
      </w:pPr>
      <w:rPr>
        <w:rFonts w:hint="default"/>
        <w:lang w:eastAsia="en-US" w:bidi="ar-SA"/>
      </w:rPr>
    </w:lvl>
    <w:lvl w:ilvl="4" w:tplc="F050DF32">
      <w:numFmt w:val="bullet"/>
      <w:lvlText w:val="•"/>
      <w:lvlJc w:val="left"/>
      <w:pPr>
        <w:ind w:left="4398" w:hanging="260"/>
      </w:pPr>
      <w:rPr>
        <w:rFonts w:hint="default"/>
        <w:lang w:eastAsia="en-US" w:bidi="ar-SA"/>
      </w:rPr>
    </w:lvl>
    <w:lvl w:ilvl="5" w:tplc="40708B88">
      <w:numFmt w:val="bullet"/>
      <w:lvlText w:val="•"/>
      <w:lvlJc w:val="left"/>
      <w:pPr>
        <w:ind w:left="5402" w:hanging="260"/>
      </w:pPr>
      <w:rPr>
        <w:rFonts w:hint="default"/>
        <w:lang w:eastAsia="en-US" w:bidi="ar-SA"/>
      </w:rPr>
    </w:lvl>
    <w:lvl w:ilvl="6" w:tplc="7EEA4B6A">
      <w:numFmt w:val="bullet"/>
      <w:lvlText w:val="•"/>
      <w:lvlJc w:val="left"/>
      <w:pPr>
        <w:ind w:left="6407" w:hanging="260"/>
      </w:pPr>
      <w:rPr>
        <w:rFonts w:hint="default"/>
        <w:lang w:eastAsia="en-US" w:bidi="ar-SA"/>
      </w:rPr>
    </w:lvl>
    <w:lvl w:ilvl="7" w:tplc="884EBE08">
      <w:numFmt w:val="bullet"/>
      <w:lvlText w:val="•"/>
      <w:lvlJc w:val="left"/>
      <w:pPr>
        <w:ind w:left="7411" w:hanging="260"/>
      </w:pPr>
      <w:rPr>
        <w:rFonts w:hint="default"/>
        <w:lang w:eastAsia="en-US" w:bidi="ar-SA"/>
      </w:rPr>
    </w:lvl>
    <w:lvl w:ilvl="8" w:tplc="D67622F8">
      <w:numFmt w:val="bullet"/>
      <w:lvlText w:val="•"/>
      <w:lvlJc w:val="left"/>
      <w:pPr>
        <w:ind w:left="8416" w:hanging="260"/>
      </w:pPr>
      <w:rPr>
        <w:rFonts w:hint="default"/>
        <w:lang w:eastAsia="en-US" w:bidi="ar-SA"/>
      </w:rPr>
    </w:lvl>
  </w:abstractNum>
  <w:abstractNum w:abstractNumId="17" w15:restartNumberingAfterBreak="0">
    <w:nsid w:val="114F33D1"/>
    <w:multiLevelType w:val="multilevel"/>
    <w:tmpl w:val="9B76AC32"/>
    <w:lvl w:ilvl="0">
      <w:start w:val="1"/>
      <w:numFmt w:val="decimal"/>
      <w:lvlText w:val="%1."/>
      <w:lvlJc w:val="left"/>
      <w:pPr>
        <w:ind w:left="3987" w:hanging="240"/>
        <w:jc w:val="right"/>
      </w:pPr>
      <w:rPr>
        <w:rFonts w:ascii="Times New Roman" w:eastAsia="Times New Roman" w:hAnsi="Times New Roman" w:cs="Times New Roman" w:hint="default"/>
        <w:b w:val="0"/>
        <w:bCs w:val="0"/>
        <w:i/>
        <w:iCs/>
        <w:spacing w:val="0"/>
        <w:w w:val="100"/>
        <w:sz w:val="24"/>
        <w:szCs w:val="24"/>
        <w:lang w:eastAsia="en-US" w:bidi="ar-SA"/>
      </w:rPr>
    </w:lvl>
    <w:lvl w:ilvl="1">
      <w:start w:val="1"/>
      <w:numFmt w:val="decimal"/>
      <w:lvlText w:val="%1.%2."/>
      <w:lvlJc w:val="left"/>
      <w:pPr>
        <w:ind w:left="642" w:hanging="420"/>
      </w:pPr>
      <w:rPr>
        <w:rFonts w:ascii="Times New Roman" w:eastAsia="Times New Roman" w:hAnsi="Times New Roman" w:cs="Times New Roman" w:hint="default"/>
        <w:b w:val="0"/>
        <w:bCs w:val="0"/>
        <w:i/>
        <w:iCs/>
        <w:spacing w:val="0"/>
        <w:w w:val="100"/>
        <w:sz w:val="24"/>
        <w:szCs w:val="24"/>
        <w:lang w:eastAsia="en-US" w:bidi="ar-SA"/>
      </w:rPr>
    </w:lvl>
    <w:lvl w:ilvl="2">
      <w:start w:val="1"/>
      <w:numFmt w:val="decimal"/>
      <w:lvlText w:val="%3."/>
      <w:lvlJc w:val="left"/>
      <w:pPr>
        <w:ind w:left="2923" w:hanging="240"/>
        <w:jc w:val="right"/>
      </w:pPr>
      <w:rPr>
        <w:rFonts w:ascii="Times New Roman" w:eastAsia="Times New Roman" w:hAnsi="Times New Roman" w:cs="Times New Roman" w:hint="default"/>
        <w:b w:val="0"/>
        <w:bCs w:val="0"/>
        <w:i/>
        <w:iCs/>
        <w:spacing w:val="0"/>
        <w:w w:val="100"/>
        <w:sz w:val="24"/>
        <w:szCs w:val="24"/>
        <w:lang w:eastAsia="en-US" w:bidi="ar-SA"/>
      </w:rPr>
    </w:lvl>
    <w:lvl w:ilvl="3">
      <w:start w:val="1"/>
      <w:numFmt w:val="decimal"/>
      <w:lvlText w:val="%3.%4."/>
      <w:lvlJc w:val="left"/>
      <w:pPr>
        <w:ind w:left="4846" w:hanging="420"/>
      </w:pPr>
      <w:rPr>
        <w:rFonts w:ascii="Times New Roman" w:eastAsia="Times New Roman" w:hAnsi="Times New Roman" w:cs="Times New Roman" w:hint="default"/>
        <w:b w:val="0"/>
        <w:bCs w:val="0"/>
        <w:i/>
        <w:iCs/>
        <w:spacing w:val="0"/>
        <w:w w:val="100"/>
        <w:sz w:val="24"/>
        <w:szCs w:val="24"/>
        <w:lang w:eastAsia="en-US" w:bidi="ar-SA"/>
      </w:rPr>
    </w:lvl>
    <w:lvl w:ilvl="4">
      <w:numFmt w:val="bullet"/>
      <w:lvlText w:val="•"/>
      <w:lvlJc w:val="left"/>
      <w:pPr>
        <w:ind w:left="5637" w:hanging="420"/>
      </w:pPr>
      <w:rPr>
        <w:rFonts w:hint="default"/>
        <w:lang w:eastAsia="en-US" w:bidi="ar-SA"/>
      </w:rPr>
    </w:lvl>
    <w:lvl w:ilvl="5">
      <w:numFmt w:val="bullet"/>
      <w:lvlText w:val="•"/>
      <w:lvlJc w:val="left"/>
      <w:pPr>
        <w:ind w:left="6435" w:hanging="420"/>
      </w:pPr>
      <w:rPr>
        <w:rFonts w:hint="default"/>
        <w:lang w:eastAsia="en-US" w:bidi="ar-SA"/>
      </w:rPr>
    </w:lvl>
    <w:lvl w:ilvl="6">
      <w:numFmt w:val="bullet"/>
      <w:lvlText w:val="•"/>
      <w:lvlJc w:val="left"/>
      <w:pPr>
        <w:ind w:left="7233" w:hanging="420"/>
      </w:pPr>
      <w:rPr>
        <w:rFonts w:hint="default"/>
        <w:lang w:eastAsia="en-US" w:bidi="ar-SA"/>
      </w:rPr>
    </w:lvl>
    <w:lvl w:ilvl="7">
      <w:numFmt w:val="bullet"/>
      <w:lvlText w:val="•"/>
      <w:lvlJc w:val="left"/>
      <w:pPr>
        <w:ind w:left="8031" w:hanging="420"/>
      </w:pPr>
      <w:rPr>
        <w:rFonts w:hint="default"/>
        <w:lang w:eastAsia="en-US" w:bidi="ar-SA"/>
      </w:rPr>
    </w:lvl>
    <w:lvl w:ilvl="8">
      <w:numFmt w:val="bullet"/>
      <w:lvlText w:val="•"/>
      <w:lvlJc w:val="left"/>
      <w:pPr>
        <w:ind w:left="8829" w:hanging="420"/>
      </w:pPr>
      <w:rPr>
        <w:rFonts w:hint="default"/>
        <w:lang w:eastAsia="en-US" w:bidi="ar-SA"/>
      </w:rPr>
    </w:lvl>
  </w:abstractNum>
  <w:abstractNum w:abstractNumId="18" w15:restartNumberingAfterBreak="0">
    <w:nsid w:val="11E64BD0"/>
    <w:multiLevelType w:val="multilevel"/>
    <w:tmpl w:val="91226264"/>
    <w:lvl w:ilvl="0">
      <w:start w:val="3"/>
      <w:numFmt w:val="decimal"/>
      <w:lvlText w:val="%1"/>
      <w:lvlJc w:val="left"/>
      <w:pPr>
        <w:ind w:left="2693" w:hanging="360"/>
      </w:pPr>
      <w:rPr>
        <w:rFonts w:hint="default"/>
        <w:lang w:eastAsia="en-US" w:bidi="ar-SA"/>
      </w:rPr>
    </w:lvl>
    <w:lvl w:ilvl="1">
      <w:start w:val="1"/>
      <w:numFmt w:val="decimal"/>
      <w:lvlText w:val="%1.%2"/>
      <w:lvlJc w:val="left"/>
      <w:pPr>
        <w:ind w:left="2693" w:hanging="360"/>
        <w:jc w:val="right"/>
      </w:pPr>
      <w:rPr>
        <w:rFonts w:ascii="Times New Roman" w:eastAsia="Times New Roman" w:hAnsi="Times New Roman" w:cs="Times New Roman" w:hint="default"/>
        <w:b w:val="0"/>
        <w:bCs w:val="0"/>
        <w:i/>
        <w:iCs/>
        <w:spacing w:val="0"/>
        <w:w w:val="100"/>
        <w:sz w:val="24"/>
        <w:szCs w:val="24"/>
        <w:lang w:eastAsia="en-US" w:bidi="ar-SA"/>
      </w:rPr>
    </w:lvl>
    <w:lvl w:ilvl="2">
      <w:numFmt w:val="bullet"/>
      <w:lvlText w:val="•"/>
      <w:lvlJc w:val="left"/>
      <w:pPr>
        <w:ind w:left="4245" w:hanging="360"/>
      </w:pPr>
      <w:rPr>
        <w:rFonts w:hint="default"/>
        <w:lang w:eastAsia="en-US" w:bidi="ar-SA"/>
      </w:rPr>
    </w:lvl>
    <w:lvl w:ilvl="3">
      <w:numFmt w:val="bullet"/>
      <w:lvlText w:val="•"/>
      <w:lvlJc w:val="left"/>
      <w:pPr>
        <w:ind w:left="5017" w:hanging="360"/>
      </w:pPr>
      <w:rPr>
        <w:rFonts w:hint="default"/>
        <w:lang w:eastAsia="en-US" w:bidi="ar-SA"/>
      </w:rPr>
    </w:lvl>
    <w:lvl w:ilvl="4">
      <w:numFmt w:val="bullet"/>
      <w:lvlText w:val="•"/>
      <w:lvlJc w:val="left"/>
      <w:pPr>
        <w:ind w:left="5790" w:hanging="360"/>
      </w:pPr>
      <w:rPr>
        <w:rFonts w:hint="default"/>
        <w:lang w:eastAsia="en-US" w:bidi="ar-SA"/>
      </w:rPr>
    </w:lvl>
    <w:lvl w:ilvl="5">
      <w:numFmt w:val="bullet"/>
      <w:lvlText w:val="•"/>
      <w:lvlJc w:val="left"/>
      <w:pPr>
        <w:ind w:left="6562" w:hanging="360"/>
      </w:pPr>
      <w:rPr>
        <w:rFonts w:hint="default"/>
        <w:lang w:eastAsia="en-US" w:bidi="ar-SA"/>
      </w:rPr>
    </w:lvl>
    <w:lvl w:ilvl="6">
      <w:numFmt w:val="bullet"/>
      <w:lvlText w:val="•"/>
      <w:lvlJc w:val="left"/>
      <w:pPr>
        <w:ind w:left="7335" w:hanging="360"/>
      </w:pPr>
      <w:rPr>
        <w:rFonts w:hint="default"/>
        <w:lang w:eastAsia="en-US" w:bidi="ar-SA"/>
      </w:rPr>
    </w:lvl>
    <w:lvl w:ilvl="7">
      <w:numFmt w:val="bullet"/>
      <w:lvlText w:val="•"/>
      <w:lvlJc w:val="left"/>
      <w:pPr>
        <w:ind w:left="8107" w:hanging="360"/>
      </w:pPr>
      <w:rPr>
        <w:rFonts w:hint="default"/>
        <w:lang w:eastAsia="en-US" w:bidi="ar-SA"/>
      </w:rPr>
    </w:lvl>
    <w:lvl w:ilvl="8">
      <w:numFmt w:val="bullet"/>
      <w:lvlText w:val="•"/>
      <w:lvlJc w:val="left"/>
      <w:pPr>
        <w:ind w:left="8880" w:hanging="360"/>
      </w:pPr>
      <w:rPr>
        <w:rFonts w:hint="default"/>
        <w:lang w:eastAsia="en-US" w:bidi="ar-SA"/>
      </w:rPr>
    </w:lvl>
  </w:abstractNum>
  <w:abstractNum w:abstractNumId="19" w15:restartNumberingAfterBreak="0">
    <w:nsid w:val="1267320E"/>
    <w:multiLevelType w:val="hybridMultilevel"/>
    <w:tmpl w:val="DA86028E"/>
    <w:lvl w:ilvl="0" w:tplc="6B724F6A">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0A0A9172">
      <w:numFmt w:val="bullet"/>
      <w:lvlText w:val="•"/>
      <w:lvlJc w:val="left"/>
      <w:pPr>
        <w:ind w:left="1510" w:hanging="400"/>
      </w:pPr>
      <w:rPr>
        <w:rFonts w:hint="default"/>
        <w:lang w:eastAsia="en-US" w:bidi="ar-SA"/>
      </w:rPr>
    </w:lvl>
    <w:lvl w:ilvl="2" w:tplc="59406FC8">
      <w:numFmt w:val="bullet"/>
      <w:lvlText w:val="•"/>
      <w:lvlJc w:val="left"/>
      <w:pPr>
        <w:ind w:left="2501" w:hanging="400"/>
      </w:pPr>
      <w:rPr>
        <w:rFonts w:hint="default"/>
        <w:lang w:eastAsia="en-US" w:bidi="ar-SA"/>
      </w:rPr>
    </w:lvl>
    <w:lvl w:ilvl="3" w:tplc="B924322C">
      <w:numFmt w:val="bullet"/>
      <w:lvlText w:val="•"/>
      <w:lvlJc w:val="left"/>
      <w:pPr>
        <w:ind w:left="3491" w:hanging="400"/>
      </w:pPr>
      <w:rPr>
        <w:rFonts w:hint="default"/>
        <w:lang w:eastAsia="en-US" w:bidi="ar-SA"/>
      </w:rPr>
    </w:lvl>
    <w:lvl w:ilvl="4" w:tplc="2DFEB1DA">
      <w:numFmt w:val="bullet"/>
      <w:lvlText w:val="•"/>
      <w:lvlJc w:val="left"/>
      <w:pPr>
        <w:ind w:left="4482" w:hanging="400"/>
      </w:pPr>
      <w:rPr>
        <w:rFonts w:hint="default"/>
        <w:lang w:eastAsia="en-US" w:bidi="ar-SA"/>
      </w:rPr>
    </w:lvl>
    <w:lvl w:ilvl="5" w:tplc="9DE01384">
      <w:numFmt w:val="bullet"/>
      <w:lvlText w:val="•"/>
      <w:lvlJc w:val="left"/>
      <w:pPr>
        <w:ind w:left="5472" w:hanging="400"/>
      </w:pPr>
      <w:rPr>
        <w:rFonts w:hint="default"/>
        <w:lang w:eastAsia="en-US" w:bidi="ar-SA"/>
      </w:rPr>
    </w:lvl>
    <w:lvl w:ilvl="6" w:tplc="238C302A">
      <w:numFmt w:val="bullet"/>
      <w:lvlText w:val="•"/>
      <w:lvlJc w:val="left"/>
      <w:pPr>
        <w:ind w:left="6463" w:hanging="400"/>
      </w:pPr>
      <w:rPr>
        <w:rFonts w:hint="default"/>
        <w:lang w:eastAsia="en-US" w:bidi="ar-SA"/>
      </w:rPr>
    </w:lvl>
    <w:lvl w:ilvl="7" w:tplc="34A4E36C">
      <w:numFmt w:val="bullet"/>
      <w:lvlText w:val="•"/>
      <w:lvlJc w:val="left"/>
      <w:pPr>
        <w:ind w:left="7453" w:hanging="400"/>
      </w:pPr>
      <w:rPr>
        <w:rFonts w:hint="default"/>
        <w:lang w:eastAsia="en-US" w:bidi="ar-SA"/>
      </w:rPr>
    </w:lvl>
    <w:lvl w:ilvl="8" w:tplc="299A68CE">
      <w:numFmt w:val="bullet"/>
      <w:lvlText w:val="•"/>
      <w:lvlJc w:val="left"/>
      <w:pPr>
        <w:ind w:left="8444" w:hanging="400"/>
      </w:pPr>
      <w:rPr>
        <w:rFonts w:hint="default"/>
        <w:lang w:eastAsia="en-US" w:bidi="ar-SA"/>
      </w:rPr>
    </w:lvl>
  </w:abstractNum>
  <w:abstractNum w:abstractNumId="20" w15:restartNumberingAfterBreak="0">
    <w:nsid w:val="143279A7"/>
    <w:multiLevelType w:val="hybridMultilevel"/>
    <w:tmpl w:val="83C2268C"/>
    <w:lvl w:ilvl="0" w:tplc="2E8048C8">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7E74B382">
      <w:numFmt w:val="bullet"/>
      <w:lvlText w:val="•"/>
      <w:lvlJc w:val="left"/>
      <w:pPr>
        <w:ind w:left="1510" w:hanging="400"/>
      </w:pPr>
      <w:rPr>
        <w:rFonts w:hint="default"/>
        <w:lang w:eastAsia="en-US" w:bidi="ar-SA"/>
      </w:rPr>
    </w:lvl>
    <w:lvl w:ilvl="2" w:tplc="1B1A078C">
      <w:numFmt w:val="bullet"/>
      <w:lvlText w:val="•"/>
      <w:lvlJc w:val="left"/>
      <w:pPr>
        <w:ind w:left="2501" w:hanging="400"/>
      </w:pPr>
      <w:rPr>
        <w:rFonts w:hint="default"/>
        <w:lang w:eastAsia="en-US" w:bidi="ar-SA"/>
      </w:rPr>
    </w:lvl>
    <w:lvl w:ilvl="3" w:tplc="D5049C4E">
      <w:numFmt w:val="bullet"/>
      <w:lvlText w:val="•"/>
      <w:lvlJc w:val="left"/>
      <w:pPr>
        <w:ind w:left="3491" w:hanging="400"/>
      </w:pPr>
      <w:rPr>
        <w:rFonts w:hint="default"/>
        <w:lang w:eastAsia="en-US" w:bidi="ar-SA"/>
      </w:rPr>
    </w:lvl>
    <w:lvl w:ilvl="4" w:tplc="CF92AEA6">
      <w:numFmt w:val="bullet"/>
      <w:lvlText w:val="•"/>
      <w:lvlJc w:val="left"/>
      <w:pPr>
        <w:ind w:left="4482" w:hanging="400"/>
      </w:pPr>
      <w:rPr>
        <w:rFonts w:hint="default"/>
        <w:lang w:eastAsia="en-US" w:bidi="ar-SA"/>
      </w:rPr>
    </w:lvl>
    <w:lvl w:ilvl="5" w:tplc="9DFC7D3A">
      <w:numFmt w:val="bullet"/>
      <w:lvlText w:val="•"/>
      <w:lvlJc w:val="left"/>
      <w:pPr>
        <w:ind w:left="5472" w:hanging="400"/>
      </w:pPr>
      <w:rPr>
        <w:rFonts w:hint="default"/>
        <w:lang w:eastAsia="en-US" w:bidi="ar-SA"/>
      </w:rPr>
    </w:lvl>
    <w:lvl w:ilvl="6" w:tplc="BA98D0B2">
      <w:numFmt w:val="bullet"/>
      <w:lvlText w:val="•"/>
      <w:lvlJc w:val="left"/>
      <w:pPr>
        <w:ind w:left="6463" w:hanging="400"/>
      </w:pPr>
      <w:rPr>
        <w:rFonts w:hint="default"/>
        <w:lang w:eastAsia="en-US" w:bidi="ar-SA"/>
      </w:rPr>
    </w:lvl>
    <w:lvl w:ilvl="7" w:tplc="F9B2DA14">
      <w:numFmt w:val="bullet"/>
      <w:lvlText w:val="•"/>
      <w:lvlJc w:val="left"/>
      <w:pPr>
        <w:ind w:left="7453" w:hanging="400"/>
      </w:pPr>
      <w:rPr>
        <w:rFonts w:hint="default"/>
        <w:lang w:eastAsia="en-US" w:bidi="ar-SA"/>
      </w:rPr>
    </w:lvl>
    <w:lvl w:ilvl="8" w:tplc="ABBCF26A">
      <w:numFmt w:val="bullet"/>
      <w:lvlText w:val="•"/>
      <w:lvlJc w:val="left"/>
      <w:pPr>
        <w:ind w:left="8444" w:hanging="400"/>
      </w:pPr>
      <w:rPr>
        <w:rFonts w:hint="default"/>
        <w:lang w:eastAsia="en-US" w:bidi="ar-SA"/>
      </w:rPr>
    </w:lvl>
  </w:abstractNum>
  <w:abstractNum w:abstractNumId="21" w15:restartNumberingAfterBreak="0">
    <w:nsid w:val="1524330B"/>
    <w:multiLevelType w:val="hybridMultilevel"/>
    <w:tmpl w:val="E226866C"/>
    <w:lvl w:ilvl="0" w:tplc="6048140A">
      <w:numFmt w:val="bullet"/>
      <w:lvlText w:val="–"/>
      <w:lvlJc w:val="left"/>
      <w:pPr>
        <w:ind w:left="4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02F48AFA">
      <w:numFmt w:val="bullet"/>
      <w:lvlText w:val="•"/>
      <w:lvlJc w:val="left"/>
      <w:pPr>
        <w:ind w:left="1420" w:hanging="300"/>
      </w:pPr>
      <w:rPr>
        <w:rFonts w:hint="default"/>
        <w:lang w:eastAsia="en-US" w:bidi="ar-SA"/>
      </w:rPr>
    </w:lvl>
    <w:lvl w:ilvl="2" w:tplc="3EC8D4CA">
      <w:numFmt w:val="bullet"/>
      <w:lvlText w:val="•"/>
      <w:lvlJc w:val="left"/>
      <w:pPr>
        <w:ind w:left="2421" w:hanging="300"/>
      </w:pPr>
      <w:rPr>
        <w:rFonts w:hint="default"/>
        <w:lang w:eastAsia="en-US" w:bidi="ar-SA"/>
      </w:rPr>
    </w:lvl>
    <w:lvl w:ilvl="3" w:tplc="FCFE2F18">
      <w:numFmt w:val="bullet"/>
      <w:lvlText w:val="•"/>
      <w:lvlJc w:val="left"/>
      <w:pPr>
        <w:ind w:left="3421" w:hanging="300"/>
      </w:pPr>
      <w:rPr>
        <w:rFonts w:hint="default"/>
        <w:lang w:eastAsia="en-US" w:bidi="ar-SA"/>
      </w:rPr>
    </w:lvl>
    <w:lvl w:ilvl="4" w:tplc="31666F7C">
      <w:numFmt w:val="bullet"/>
      <w:lvlText w:val="•"/>
      <w:lvlJc w:val="left"/>
      <w:pPr>
        <w:ind w:left="4422" w:hanging="300"/>
      </w:pPr>
      <w:rPr>
        <w:rFonts w:hint="default"/>
        <w:lang w:eastAsia="en-US" w:bidi="ar-SA"/>
      </w:rPr>
    </w:lvl>
    <w:lvl w:ilvl="5" w:tplc="70FCDD50">
      <w:numFmt w:val="bullet"/>
      <w:lvlText w:val="•"/>
      <w:lvlJc w:val="left"/>
      <w:pPr>
        <w:ind w:left="5422" w:hanging="300"/>
      </w:pPr>
      <w:rPr>
        <w:rFonts w:hint="default"/>
        <w:lang w:eastAsia="en-US" w:bidi="ar-SA"/>
      </w:rPr>
    </w:lvl>
    <w:lvl w:ilvl="6" w:tplc="004A60D2">
      <w:numFmt w:val="bullet"/>
      <w:lvlText w:val="•"/>
      <w:lvlJc w:val="left"/>
      <w:pPr>
        <w:ind w:left="6423" w:hanging="300"/>
      </w:pPr>
      <w:rPr>
        <w:rFonts w:hint="default"/>
        <w:lang w:eastAsia="en-US" w:bidi="ar-SA"/>
      </w:rPr>
    </w:lvl>
    <w:lvl w:ilvl="7" w:tplc="D236E71E">
      <w:numFmt w:val="bullet"/>
      <w:lvlText w:val="•"/>
      <w:lvlJc w:val="left"/>
      <w:pPr>
        <w:ind w:left="7423" w:hanging="300"/>
      </w:pPr>
      <w:rPr>
        <w:rFonts w:hint="default"/>
        <w:lang w:eastAsia="en-US" w:bidi="ar-SA"/>
      </w:rPr>
    </w:lvl>
    <w:lvl w:ilvl="8" w:tplc="0AD4E3A2">
      <w:numFmt w:val="bullet"/>
      <w:lvlText w:val="•"/>
      <w:lvlJc w:val="left"/>
      <w:pPr>
        <w:ind w:left="8424" w:hanging="300"/>
      </w:pPr>
      <w:rPr>
        <w:rFonts w:hint="default"/>
        <w:lang w:eastAsia="en-US" w:bidi="ar-SA"/>
      </w:rPr>
    </w:lvl>
  </w:abstractNum>
  <w:abstractNum w:abstractNumId="22" w15:restartNumberingAfterBreak="0">
    <w:nsid w:val="15BD2613"/>
    <w:multiLevelType w:val="hybridMultilevel"/>
    <w:tmpl w:val="DB4C9966"/>
    <w:lvl w:ilvl="0" w:tplc="4B567460">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E56C1946">
      <w:numFmt w:val="bullet"/>
      <w:lvlText w:val="•"/>
      <w:lvlJc w:val="left"/>
      <w:pPr>
        <w:ind w:left="1510" w:hanging="400"/>
      </w:pPr>
      <w:rPr>
        <w:rFonts w:hint="default"/>
        <w:lang w:eastAsia="en-US" w:bidi="ar-SA"/>
      </w:rPr>
    </w:lvl>
    <w:lvl w:ilvl="2" w:tplc="D71261FC">
      <w:numFmt w:val="bullet"/>
      <w:lvlText w:val="•"/>
      <w:lvlJc w:val="left"/>
      <w:pPr>
        <w:ind w:left="2501" w:hanging="400"/>
      </w:pPr>
      <w:rPr>
        <w:rFonts w:hint="default"/>
        <w:lang w:eastAsia="en-US" w:bidi="ar-SA"/>
      </w:rPr>
    </w:lvl>
    <w:lvl w:ilvl="3" w:tplc="7CB48B82">
      <w:numFmt w:val="bullet"/>
      <w:lvlText w:val="•"/>
      <w:lvlJc w:val="left"/>
      <w:pPr>
        <w:ind w:left="3491" w:hanging="400"/>
      </w:pPr>
      <w:rPr>
        <w:rFonts w:hint="default"/>
        <w:lang w:eastAsia="en-US" w:bidi="ar-SA"/>
      </w:rPr>
    </w:lvl>
    <w:lvl w:ilvl="4" w:tplc="6EAE9AB0">
      <w:numFmt w:val="bullet"/>
      <w:lvlText w:val="•"/>
      <w:lvlJc w:val="left"/>
      <w:pPr>
        <w:ind w:left="4482" w:hanging="400"/>
      </w:pPr>
      <w:rPr>
        <w:rFonts w:hint="default"/>
        <w:lang w:eastAsia="en-US" w:bidi="ar-SA"/>
      </w:rPr>
    </w:lvl>
    <w:lvl w:ilvl="5" w:tplc="DF627162">
      <w:numFmt w:val="bullet"/>
      <w:lvlText w:val="•"/>
      <w:lvlJc w:val="left"/>
      <w:pPr>
        <w:ind w:left="5472" w:hanging="400"/>
      </w:pPr>
      <w:rPr>
        <w:rFonts w:hint="default"/>
        <w:lang w:eastAsia="en-US" w:bidi="ar-SA"/>
      </w:rPr>
    </w:lvl>
    <w:lvl w:ilvl="6" w:tplc="5EE86E58">
      <w:numFmt w:val="bullet"/>
      <w:lvlText w:val="•"/>
      <w:lvlJc w:val="left"/>
      <w:pPr>
        <w:ind w:left="6463" w:hanging="400"/>
      </w:pPr>
      <w:rPr>
        <w:rFonts w:hint="default"/>
        <w:lang w:eastAsia="en-US" w:bidi="ar-SA"/>
      </w:rPr>
    </w:lvl>
    <w:lvl w:ilvl="7" w:tplc="9B465796">
      <w:numFmt w:val="bullet"/>
      <w:lvlText w:val="•"/>
      <w:lvlJc w:val="left"/>
      <w:pPr>
        <w:ind w:left="7453" w:hanging="400"/>
      </w:pPr>
      <w:rPr>
        <w:rFonts w:hint="default"/>
        <w:lang w:eastAsia="en-US" w:bidi="ar-SA"/>
      </w:rPr>
    </w:lvl>
    <w:lvl w:ilvl="8" w:tplc="A39C21EC">
      <w:numFmt w:val="bullet"/>
      <w:lvlText w:val="•"/>
      <w:lvlJc w:val="left"/>
      <w:pPr>
        <w:ind w:left="8444" w:hanging="400"/>
      </w:pPr>
      <w:rPr>
        <w:rFonts w:hint="default"/>
        <w:lang w:eastAsia="en-US" w:bidi="ar-SA"/>
      </w:rPr>
    </w:lvl>
  </w:abstractNum>
  <w:abstractNum w:abstractNumId="23" w15:restartNumberingAfterBreak="0">
    <w:nsid w:val="17E60ACE"/>
    <w:multiLevelType w:val="hybridMultilevel"/>
    <w:tmpl w:val="55CCC5C8"/>
    <w:lvl w:ilvl="0" w:tplc="00980BDA">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237CA882">
      <w:numFmt w:val="bullet"/>
      <w:lvlText w:val="•"/>
      <w:lvlJc w:val="left"/>
      <w:pPr>
        <w:ind w:left="1510" w:hanging="401"/>
      </w:pPr>
      <w:rPr>
        <w:rFonts w:hint="default"/>
        <w:lang w:eastAsia="en-US" w:bidi="ar-SA"/>
      </w:rPr>
    </w:lvl>
    <w:lvl w:ilvl="2" w:tplc="35B4C7DA">
      <w:numFmt w:val="bullet"/>
      <w:lvlText w:val="•"/>
      <w:lvlJc w:val="left"/>
      <w:pPr>
        <w:ind w:left="2501" w:hanging="401"/>
      </w:pPr>
      <w:rPr>
        <w:rFonts w:hint="default"/>
        <w:lang w:eastAsia="en-US" w:bidi="ar-SA"/>
      </w:rPr>
    </w:lvl>
    <w:lvl w:ilvl="3" w:tplc="A82C3F4E">
      <w:numFmt w:val="bullet"/>
      <w:lvlText w:val="•"/>
      <w:lvlJc w:val="left"/>
      <w:pPr>
        <w:ind w:left="3491" w:hanging="401"/>
      </w:pPr>
      <w:rPr>
        <w:rFonts w:hint="default"/>
        <w:lang w:eastAsia="en-US" w:bidi="ar-SA"/>
      </w:rPr>
    </w:lvl>
    <w:lvl w:ilvl="4" w:tplc="F88CA6CA">
      <w:numFmt w:val="bullet"/>
      <w:lvlText w:val="•"/>
      <w:lvlJc w:val="left"/>
      <w:pPr>
        <w:ind w:left="4482" w:hanging="401"/>
      </w:pPr>
      <w:rPr>
        <w:rFonts w:hint="default"/>
        <w:lang w:eastAsia="en-US" w:bidi="ar-SA"/>
      </w:rPr>
    </w:lvl>
    <w:lvl w:ilvl="5" w:tplc="2968CDCA">
      <w:numFmt w:val="bullet"/>
      <w:lvlText w:val="•"/>
      <w:lvlJc w:val="left"/>
      <w:pPr>
        <w:ind w:left="5472" w:hanging="401"/>
      </w:pPr>
      <w:rPr>
        <w:rFonts w:hint="default"/>
        <w:lang w:eastAsia="en-US" w:bidi="ar-SA"/>
      </w:rPr>
    </w:lvl>
    <w:lvl w:ilvl="6" w:tplc="4FEEE01E">
      <w:numFmt w:val="bullet"/>
      <w:lvlText w:val="•"/>
      <w:lvlJc w:val="left"/>
      <w:pPr>
        <w:ind w:left="6463" w:hanging="401"/>
      </w:pPr>
      <w:rPr>
        <w:rFonts w:hint="default"/>
        <w:lang w:eastAsia="en-US" w:bidi="ar-SA"/>
      </w:rPr>
    </w:lvl>
    <w:lvl w:ilvl="7" w:tplc="A41C3512">
      <w:numFmt w:val="bullet"/>
      <w:lvlText w:val="•"/>
      <w:lvlJc w:val="left"/>
      <w:pPr>
        <w:ind w:left="7453" w:hanging="401"/>
      </w:pPr>
      <w:rPr>
        <w:rFonts w:hint="default"/>
        <w:lang w:eastAsia="en-US" w:bidi="ar-SA"/>
      </w:rPr>
    </w:lvl>
    <w:lvl w:ilvl="8" w:tplc="7A708EE0">
      <w:numFmt w:val="bullet"/>
      <w:lvlText w:val="•"/>
      <w:lvlJc w:val="left"/>
      <w:pPr>
        <w:ind w:left="8444" w:hanging="401"/>
      </w:pPr>
      <w:rPr>
        <w:rFonts w:hint="default"/>
        <w:lang w:eastAsia="en-US" w:bidi="ar-SA"/>
      </w:rPr>
    </w:lvl>
  </w:abstractNum>
  <w:abstractNum w:abstractNumId="24" w15:restartNumberingAfterBreak="0">
    <w:nsid w:val="1AA44199"/>
    <w:multiLevelType w:val="hybridMultilevel"/>
    <w:tmpl w:val="AEF0B74E"/>
    <w:lvl w:ilvl="0" w:tplc="9906F51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66C639CC">
      <w:numFmt w:val="bullet"/>
      <w:lvlText w:val="•"/>
      <w:lvlJc w:val="left"/>
      <w:pPr>
        <w:ind w:left="1510" w:hanging="401"/>
      </w:pPr>
      <w:rPr>
        <w:rFonts w:hint="default"/>
        <w:lang w:eastAsia="en-US" w:bidi="ar-SA"/>
      </w:rPr>
    </w:lvl>
    <w:lvl w:ilvl="2" w:tplc="9EB642FC">
      <w:numFmt w:val="bullet"/>
      <w:lvlText w:val="•"/>
      <w:lvlJc w:val="left"/>
      <w:pPr>
        <w:ind w:left="2501" w:hanging="401"/>
      </w:pPr>
      <w:rPr>
        <w:rFonts w:hint="default"/>
        <w:lang w:eastAsia="en-US" w:bidi="ar-SA"/>
      </w:rPr>
    </w:lvl>
    <w:lvl w:ilvl="3" w:tplc="53020CC4">
      <w:numFmt w:val="bullet"/>
      <w:lvlText w:val="•"/>
      <w:lvlJc w:val="left"/>
      <w:pPr>
        <w:ind w:left="3491" w:hanging="401"/>
      </w:pPr>
      <w:rPr>
        <w:rFonts w:hint="default"/>
        <w:lang w:eastAsia="en-US" w:bidi="ar-SA"/>
      </w:rPr>
    </w:lvl>
    <w:lvl w:ilvl="4" w:tplc="18B07242">
      <w:numFmt w:val="bullet"/>
      <w:lvlText w:val="•"/>
      <w:lvlJc w:val="left"/>
      <w:pPr>
        <w:ind w:left="4482" w:hanging="401"/>
      </w:pPr>
      <w:rPr>
        <w:rFonts w:hint="default"/>
        <w:lang w:eastAsia="en-US" w:bidi="ar-SA"/>
      </w:rPr>
    </w:lvl>
    <w:lvl w:ilvl="5" w:tplc="F1D2CF6E">
      <w:numFmt w:val="bullet"/>
      <w:lvlText w:val="•"/>
      <w:lvlJc w:val="left"/>
      <w:pPr>
        <w:ind w:left="5472" w:hanging="401"/>
      </w:pPr>
      <w:rPr>
        <w:rFonts w:hint="default"/>
        <w:lang w:eastAsia="en-US" w:bidi="ar-SA"/>
      </w:rPr>
    </w:lvl>
    <w:lvl w:ilvl="6" w:tplc="4CBC2FF0">
      <w:numFmt w:val="bullet"/>
      <w:lvlText w:val="•"/>
      <w:lvlJc w:val="left"/>
      <w:pPr>
        <w:ind w:left="6463" w:hanging="401"/>
      </w:pPr>
      <w:rPr>
        <w:rFonts w:hint="default"/>
        <w:lang w:eastAsia="en-US" w:bidi="ar-SA"/>
      </w:rPr>
    </w:lvl>
    <w:lvl w:ilvl="7" w:tplc="5694EAC0">
      <w:numFmt w:val="bullet"/>
      <w:lvlText w:val="•"/>
      <w:lvlJc w:val="left"/>
      <w:pPr>
        <w:ind w:left="7453" w:hanging="401"/>
      </w:pPr>
      <w:rPr>
        <w:rFonts w:hint="default"/>
        <w:lang w:eastAsia="en-US" w:bidi="ar-SA"/>
      </w:rPr>
    </w:lvl>
    <w:lvl w:ilvl="8" w:tplc="5A9209B8">
      <w:numFmt w:val="bullet"/>
      <w:lvlText w:val="•"/>
      <w:lvlJc w:val="left"/>
      <w:pPr>
        <w:ind w:left="8444" w:hanging="401"/>
      </w:pPr>
      <w:rPr>
        <w:rFonts w:hint="default"/>
        <w:lang w:eastAsia="en-US" w:bidi="ar-SA"/>
      </w:rPr>
    </w:lvl>
  </w:abstractNum>
  <w:abstractNum w:abstractNumId="25" w15:restartNumberingAfterBreak="0">
    <w:nsid w:val="1AF43856"/>
    <w:multiLevelType w:val="hybridMultilevel"/>
    <w:tmpl w:val="FF7AA672"/>
    <w:lvl w:ilvl="0" w:tplc="079C3DB8">
      <w:start w:val="1"/>
      <w:numFmt w:val="decimal"/>
      <w:lvlText w:val="%1."/>
      <w:lvlJc w:val="left"/>
      <w:pPr>
        <w:ind w:left="350" w:hanging="240"/>
      </w:pPr>
      <w:rPr>
        <w:rFonts w:ascii="Times New Roman" w:eastAsia="Times New Roman" w:hAnsi="Times New Roman" w:cs="Times New Roman" w:hint="default"/>
        <w:b w:val="0"/>
        <w:bCs w:val="0"/>
        <w:i w:val="0"/>
        <w:iCs w:val="0"/>
        <w:spacing w:val="0"/>
        <w:w w:val="100"/>
        <w:sz w:val="24"/>
        <w:szCs w:val="24"/>
        <w:lang w:eastAsia="en-US" w:bidi="ar-SA"/>
      </w:rPr>
    </w:lvl>
    <w:lvl w:ilvl="1" w:tplc="18EED038">
      <w:numFmt w:val="bullet"/>
      <w:lvlText w:val="•"/>
      <w:lvlJc w:val="left"/>
      <w:pPr>
        <w:ind w:left="638" w:hanging="240"/>
      </w:pPr>
      <w:rPr>
        <w:rFonts w:hint="default"/>
        <w:lang w:eastAsia="en-US" w:bidi="ar-SA"/>
      </w:rPr>
    </w:lvl>
    <w:lvl w:ilvl="2" w:tplc="A8928B4C">
      <w:numFmt w:val="bullet"/>
      <w:lvlText w:val="•"/>
      <w:lvlJc w:val="left"/>
      <w:pPr>
        <w:ind w:left="916" w:hanging="240"/>
      </w:pPr>
      <w:rPr>
        <w:rFonts w:hint="default"/>
        <w:lang w:eastAsia="en-US" w:bidi="ar-SA"/>
      </w:rPr>
    </w:lvl>
    <w:lvl w:ilvl="3" w:tplc="88D252BE">
      <w:numFmt w:val="bullet"/>
      <w:lvlText w:val="•"/>
      <w:lvlJc w:val="left"/>
      <w:pPr>
        <w:ind w:left="1194" w:hanging="240"/>
      </w:pPr>
      <w:rPr>
        <w:rFonts w:hint="default"/>
        <w:lang w:eastAsia="en-US" w:bidi="ar-SA"/>
      </w:rPr>
    </w:lvl>
    <w:lvl w:ilvl="4" w:tplc="B08A2E90">
      <w:numFmt w:val="bullet"/>
      <w:lvlText w:val="•"/>
      <w:lvlJc w:val="left"/>
      <w:pPr>
        <w:ind w:left="1473" w:hanging="240"/>
      </w:pPr>
      <w:rPr>
        <w:rFonts w:hint="default"/>
        <w:lang w:eastAsia="en-US" w:bidi="ar-SA"/>
      </w:rPr>
    </w:lvl>
    <w:lvl w:ilvl="5" w:tplc="9AF64D06">
      <w:numFmt w:val="bullet"/>
      <w:lvlText w:val="•"/>
      <w:lvlJc w:val="left"/>
      <w:pPr>
        <w:ind w:left="1751" w:hanging="240"/>
      </w:pPr>
      <w:rPr>
        <w:rFonts w:hint="default"/>
        <w:lang w:eastAsia="en-US" w:bidi="ar-SA"/>
      </w:rPr>
    </w:lvl>
    <w:lvl w:ilvl="6" w:tplc="6772031C">
      <w:numFmt w:val="bullet"/>
      <w:lvlText w:val="•"/>
      <w:lvlJc w:val="left"/>
      <w:pPr>
        <w:ind w:left="2029" w:hanging="240"/>
      </w:pPr>
      <w:rPr>
        <w:rFonts w:hint="default"/>
        <w:lang w:eastAsia="en-US" w:bidi="ar-SA"/>
      </w:rPr>
    </w:lvl>
    <w:lvl w:ilvl="7" w:tplc="99E67AB8">
      <w:numFmt w:val="bullet"/>
      <w:lvlText w:val="•"/>
      <w:lvlJc w:val="left"/>
      <w:pPr>
        <w:ind w:left="2307" w:hanging="240"/>
      </w:pPr>
      <w:rPr>
        <w:rFonts w:hint="default"/>
        <w:lang w:eastAsia="en-US" w:bidi="ar-SA"/>
      </w:rPr>
    </w:lvl>
    <w:lvl w:ilvl="8" w:tplc="4D8C6F26">
      <w:numFmt w:val="bullet"/>
      <w:lvlText w:val="•"/>
      <w:lvlJc w:val="left"/>
      <w:pPr>
        <w:ind w:left="2586" w:hanging="240"/>
      </w:pPr>
      <w:rPr>
        <w:rFonts w:hint="default"/>
        <w:lang w:eastAsia="en-US" w:bidi="ar-SA"/>
      </w:rPr>
    </w:lvl>
  </w:abstractNum>
  <w:abstractNum w:abstractNumId="26" w15:restartNumberingAfterBreak="0">
    <w:nsid w:val="1B0A06B9"/>
    <w:multiLevelType w:val="hybridMultilevel"/>
    <w:tmpl w:val="42648650"/>
    <w:lvl w:ilvl="0" w:tplc="476C55A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251C115C">
      <w:numFmt w:val="bullet"/>
      <w:lvlText w:val="•"/>
      <w:lvlJc w:val="left"/>
      <w:pPr>
        <w:ind w:left="560" w:hanging="300"/>
      </w:pPr>
      <w:rPr>
        <w:rFonts w:hint="default"/>
        <w:lang w:eastAsia="en-US" w:bidi="ar-SA"/>
      </w:rPr>
    </w:lvl>
    <w:lvl w:ilvl="2" w:tplc="4B7A1D04">
      <w:numFmt w:val="bullet"/>
      <w:lvlText w:val="•"/>
      <w:lvlJc w:val="left"/>
      <w:pPr>
        <w:ind w:left="800" w:hanging="300"/>
      </w:pPr>
      <w:rPr>
        <w:rFonts w:hint="default"/>
        <w:lang w:eastAsia="en-US" w:bidi="ar-SA"/>
      </w:rPr>
    </w:lvl>
    <w:lvl w:ilvl="3" w:tplc="A0F8B64A">
      <w:numFmt w:val="bullet"/>
      <w:lvlText w:val="•"/>
      <w:lvlJc w:val="left"/>
      <w:pPr>
        <w:ind w:left="1040" w:hanging="300"/>
      </w:pPr>
      <w:rPr>
        <w:rFonts w:hint="default"/>
        <w:lang w:eastAsia="en-US" w:bidi="ar-SA"/>
      </w:rPr>
    </w:lvl>
    <w:lvl w:ilvl="4" w:tplc="A614E2A2">
      <w:numFmt w:val="bullet"/>
      <w:lvlText w:val="•"/>
      <w:lvlJc w:val="left"/>
      <w:pPr>
        <w:ind w:left="1280" w:hanging="300"/>
      </w:pPr>
      <w:rPr>
        <w:rFonts w:hint="default"/>
        <w:lang w:eastAsia="en-US" w:bidi="ar-SA"/>
      </w:rPr>
    </w:lvl>
    <w:lvl w:ilvl="5" w:tplc="039857FC">
      <w:numFmt w:val="bullet"/>
      <w:lvlText w:val="•"/>
      <w:lvlJc w:val="left"/>
      <w:pPr>
        <w:ind w:left="1520" w:hanging="300"/>
      </w:pPr>
      <w:rPr>
        <w:rFonts w:hint="default"/>
        <w:lang w:eastAsia="en-US" w:bidi="ar-SA"/>
      </w:rPr>
    </w:lvl>
    <w:lvl w:ilvl="6" w:tplc="BCF454C6">
      <w:numFmt w:val="bullet"/>
      <w:lvlText w:val="•"/>
      <w:lvlJc w:val="left"/>
      <w:pPr>
        <w:ind w:left="1760" w:hanging="300"/>
      </w:pPr>
      <w:rPr>
        <w:rFonts w:hint="default"/>
        <w:lang w:eastAsia="en-US" w:bidi="ar-SA"/>
      </w:rPr>
    </w:lvl>
    <w:lvl w:ilvl="7" w:tplc="8734629E">
      <w:numFmt w:val="bullet"/>
      <w:lvlText w:val="•"/>
      <w:lvlJc w:val="left"/>
      <w:pPr>
        <w:ind w:left="2000" w:hanging="300"/>
      </w:pPr>
      <w:rPr>
        <w:rFonts w:hint="default"/>
        <w:lang w:eastAsia="en-US" w:bidi="ar-SA"/>
      </w:rPr>
    </w:lvl>
    <w:lvl w:ilvl="8" w:tplc="AA9C9CD0">
      <w:numFmt w:val="bullet"/>
      <w:lvlText w:val="•"/>
      <w:lvlJc w:val="left"/>
      <w:pPr>
        <w:ind w:left="2240" w:hanging="300"/>
      </w:pPr>
      <w:rPr>
        <w:rFonts w:hint="default"/>
        <w:lang w:eastAsia="en-US" w:bidi="ar-SA"/>
      </w:rPr>
    </w:lvl>
  </w:abstractNum>
  <w:abstractNum w:abstractNumId="27" w15:restartNumberingAfterBreak="0">
    <w:nsid w:val="1B5B3867"/>
    <w:multiLevelType w:val="hybridMultilevel"/>
    <w:tmpl w:val="EA461A8E"/>
    <w:lvl w:ilvl="0" w:tplc="FDC413F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41A0ED0">
      <w:numFmt w:val="bullet"/>
      <w:lvlText w:val="•"/>
      <w:lvlJc w:val="left"/>
      <w:pPr>
        <w:ind w:left="564" w:hanging="300"/>
      </w:pPr>
      <w:rPr>
        <w:rFonts w:hint="default"/>
        <w:lang w:eastAsia="en-US" w:bidi="ar-SA"/>
      </w:rPr>
    </w:lvl>
    <w:lvl w:ilvl="2" w:tplc="92A4159A">
      <w:numFmt w:val="bullet"/>
      <w:lvlText w:val="•"/>
      <w:lvlJc w:val="left"/>
      <w:pPr>
        <w:ind w:left="808" w:hanging="300"/>
      </w:pPr>
      <w:rPr>
        <w:rFonts w:hint="default"/>
        <w:lang w:eastAsia="en-US" w:bidi="ar-SA"/>
      </w:rPr>
    </w:lvl>
    <w:lvl w:ilvl="3" w:tplc="12CA36FE">
      <w:numFmt w:val="bullet"/>
      <w:lvlText w:val="•"/>
      <w:lvlJc w:val="left"/>
      <w:pPr>
        <w:ind w:left="1052" w:hanging="300"/>
      </w:pPr>
      <w:rPr>
        <w:rFonts w:hint="default"/>
        <w:lang w:eastAsia="en-US" w:bidi="ar-SA"/>
      </w:rPr>
    </w:lvl>
    <w:lvl w:ilvl="4" w:tplc="0010E74A">
      <w:numFmt w:val="bullet"/>
      <w:lvlText w:val="•"/>
      <w:lvlJc w:val="left"/>
      <w:pPr>
        <w:ind w:left="1296" w:hanging="300"/>
      </w:pPr>
      <w:rPr>
        <w:rFonts w:hint="default"/>
        <w:lang w:eastAsia="en-US" w:bidi="ar-SA"/>
      </w:rPr>
    </w:lvl>
    <w:lvl w:ilvl="5" w:tplc="BD726DEE">
      <w:numFmt w:val="bullet"/>
      <w:lvlText w:val="•"/>
      <w:lvlJc w:val="left"/>
      <w:pPr>
        <w:ind w:left="1540" w:hanging="300"/>
      </w:pPr>
      <w:rPr>
        <w:rFonts w:hint="default"/>
        <w:lang w:eastAsia="en-US" w:bidi="ar-SA"/>
      </w:rPr>
    </w:lvl>
    <w:lvl w:ilvl="6" w:tplc="DA00B4D4">
      <w:numFmt w:val="bullet"/>
      <w:lvlText w:val="•"/>
      <w:lvlJc w:val="left"/>
      <w:pPr>
        <w:ind w:left="1784" w:hanging="300"/>
      </w:pPr>
      <w:rPr>
        <w:rFonts w:hint="default"/>
        <w:lang w:eastAsia="en-US" w:bidi="ar-SA"/>
      </w:rPr>
    </w:lvl>
    <w:lvl w:ilvl="7" w:tplc="B1A20404">
      <w:numFmt w:val="bullet"/>
      <w:lvlText w:val="•"/>
      <w:lvlJc w:val="left"/>
      <w:pPr>
        <w:ind w:left="2028" w:hanging="300"/>
      </w:pPr>
      <w:rPr>
        <w:rFonts w:hint="default"/>
        <w:lang w:eastAsia="en-US" w:bidi="ar-SA"/>
      </w:rPr>
    </w:lvl>
    <w:lvl w:ilvl="8" w:tplc="84505BA0">
      <w:numFmt w:val="bullet"/>
      <w:lvlText w:val="•"/>
      <w:lvlJc w:val="left"/>
      <w:pPr>
        <w:ind w:left="2272" w:hanging="300"/>
      </w:pPr>
      <w:rPr>
        <w:rFonts w:hint="default"/>
        <w:lang w:eastAsia="en-US" w:bidi="ar-SA"/>
      </w:rPr>
    </w:lvl>
  </w:abstractNum>
  <w:abstractNum w:abstractNumId="28" w15:restartNumberingAfterBreak="0">
    <w:nsid w:val="1D243343"/>
    <w:multiLevelType w:val="hybridMultilevel"/>
    <w:tmpl w:val="C04E0BF8"/>
    <w:lvl w:ilvl="0" w:tplc="A560F36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365A6EDE">
      <w:numFmt w:val="bullet"/>
      <w:lvlText w:val="•"/>
      <w:lvlJc w:val="left"/>
      <w:pPr>
        <w:ind w:left="1510" w:hanging="401"/>
      </w:pPr>
      <w:rPr>
        <w:rFonts w:hint="default"/>
        <w:lang w:eastAsia="en-US" w:bidi="ar-SA"/>
      </w:rPr>
    </w:lvl>
    <w:lvl w:ilvl="2" w:tplc="9D6E07EA">
      <w:numFmt w:val="bullet"/>
      <w:lvlText w:val="•"/>
      <w:lvlJc w:val="left"/>
      <w:pPr>
        <w:ind w:left="2501" w:hanging="401"/>
      </w:pPr>
      <w:rPr>
        <w:rFonts w:hint="default"/>
        <w:lang w:eastAsia="en-US" w:bidi="ar-SA"/>
      </w:rPr>
    </w:lvl>
    <w:lvl w:ilvl="3" w:tplc="E87EAC14">
      <w:numFmt w:val="bullet"/>
      <w:lvlText w:val="•"/>
      <w:lvlJc w:val="left"/>
      <w:pPr>
        <w:ind w:left="3491" w:hanging="401"/>
      </w:pPr>
      <w:rPr>
        <w:rFonts w:hint="default"/>
        <w:lang w:eastAsia="en-US" w:bidi="ar-SA"/>
      </w:rPr>
    </w:lvl>
    <w:lvl w:ilvl="4" w:tplc="01B02896">
      <w:numFmt w:val="bullet"/>
      <w:lvlText w:val="•"/>
      <w:lvlJc w:val="left"/>
      <w:pPr>
        <w:ind w:left="4482" w:hanging="401"/>
      </w:pPr>
      <w:rPr>
        <w:rFonts w:hint="default"/>
        <w:lang w:eastAsia="en-US" w:bidi="ar-SA"/>
      </w:rPr>
    </w:lvl>
    <w:lvl w:ilvl="5" w:tplc="47F85E98">
      <w:numFmt w:val="bullet"/>
      <w:lvlText w:val="•"/>
      <w:lvlJc w:val="left"/>
      <w:pPr>
        <w:ind w:left="5472" w:hanging="401"/>
      </w:pPr>
      <w:rPr>
        <w:rFonts w:hint="default"/>
        <w:lang w:eastAsia="en-US" w:bidi="ar-SA"/>
      </w:rPr>
    </w:lvl>
    <w:lvl w:ilvl="6" w:tplc="82A8C9D0">
      <w:numFmt w:val="bullet"/>
      <w:lvlText w:val="•"/>
      <w:lvlJc w:val="left"/>
      <w:pPr>
        <w:ind w:left="6463" w:hanging="401"/>
      </w:pPr>
      <w:rPr>
        <w:rFonts w:hint="default"/>
        <w:lang w:eastAsia="en-US" w:bidi="ar-SA"/>
      </w:rPr>
    </w:lvl>
    <w:lvl w:ilvl="7" w:tplc="E15AE878">
      <w:numFmt w:val="bullet"/>
      <w:lvlText w:val="•"/>
      <w:lvlJc w:val="left"/>
      <w:pPr>
        <w:ind w:left="7453" w:hanging="401"/>
      </w:pPr>
      <w:rPr>
        <w:rFonts w:hint="default"/>
        <w:lang w:eastAsia="en-US" w:bidi="ar-SA"/>
      </w:rPr>
    </w:lvl>
    <w:lvl w:ilvl="8" w:tplc="C5DADFB6">
      <w:numFmt w:val="bullet"/>
      <w:lvlText w:val="•"/>
      <w:lvlJc w:val="left"/>
      <w:pPr>
        <w:ind w:left="8444" w:hanging="401"/>
      </w:pPr>
      <w:rPr>
        <w:rFonts w:hint="default"/>
        <w:lang w:eastAsia="en-US" w:bidi="ar-SA"/>
      </w:rPr>
    </w:lvl>
  </w:abstractNum>
  <w:abstractNum w:abstractNumId="29" w15:restartNumberingAfterBreak="0">
    <w:nsid w:val="1F0D6C94"/>
    <w:multiLevelType w:val="hybridMultilevel"/>
    <w:tmpl w:val="80EC80BE"/>
    <w:lvl w:ilvl="0" w:tplc="8A789B4A">
      <w:start w:val="1"/>
      <w:numFmt w:val="decimal"/>
      <w:lvlText w:val="%1)"/>
      <w:lvlJc w:val="left"/>
      <w:pPr>
        <w:ind w:left="370" w:hanging="260"/>
      </w:pPr>
      <w:rPr>
        <w:rFonts w:ascii="Times New Roman" w:eastAsia="Times New Roman" w:hAnsi="Times New Roman" w:cs="Times New Roman" w:hint="default"/>
        <w:b/>
        <w:bCs/>
        <w:i/>
        <w:iCs/>
        <w:spacing w:val="0"/>
        <w:w w:val="100"/>
        <w:sz w:val="24"/>
        <w:szCs w:val="24"/>
        <w:lang w:eastAsia="en-US" w:bidi="ar-SA"/>
      </w:rPr>
    </w:lvl>
    <w:lvl w:ilvl="1" w:tplc="EBC457CE">
      <w:start w:val="1"/>
      <w:numFmt w:val="lowerLetter"/>
      <w:lvlText w:val="%2)"/>
      <w:lvlJc w:val="left"/>
      <w:pPr>
        <w:ind w:left="356" w:hanging="247"/>
      </w:pPr>
      <w:rPr>
        <w:rFonts w:ascii="Times New Roman" w:eastAsia="Times New Roman" w:hAnsi="Times New Roman" w:cs="Times New Roman" w:hint="default"/>
        <w:b w:val="0"/>
        <w:bCs w:val="0"/>
        <w:i w:val="0"/>
        <w:iCs w:val="0"/>
        <w:spacing w:val="0"/>
        <w:w w:val="100"/>
        <w:sz w:val="24"/>
        <w:szCs w:val="24"/>
        <w:lang w:eastAsia="en-US" w:bidi="ar-SA"/>
      </w:rPr>
    </w:lvl>
    <w:lvl w:ilvl="2" w:tplc="E0ACCEEC">
      <w:start w:val="1"/>
      <w:numFmt w:val="decimal"/>
      <w:lvlText w:val="%3)"/>
      <w:lvlJc w:val="left"/>
      <w:pPr>
        <w:ind w:left="370" w:hanging="260"/>
      </w:pPr>
      <w:rPr>
        <w:rFonts w:ascii="Times New Roman" w:eastAsia="Times New Roman" w:hAnsi="Times New Roman" w:cs="Times New Roman" w:hint="default"/>
        <w:b/>
        <w:bCs/>
        <w:i/>
        <w:iCs/>
        <w:spacing w:val="0"/>
        <w:w w:val="100"/>
        <w:sz w:val="24"/>
        <w:szCs w:val="24"/>
        <w:lang w:eastAsia="en-US" w:bidi="ar-SA"/>
      </w:rPr>
    </w:lvl>
    <w:lvl w:ilvl="3" w:tplc="B900CC2E">
      <w:start w:val="1"/>
      <w:numFmt w:val="lowerLetter"/>
      <w:lvlText w:val="%4)"/>
      <w:lvlJc w:val="left"/>
      <w:pPr>
        <w:ind w:left="356" w:hanging="247"/>
      </w:pPr>
      <w:rPr>
        <w:rFonts w:ascii="Times New Roman" w:eastAsia="Times New Roman" w:hAnsi="Times New Roman" w:cs="Times New Roman" w:hint="default"/>
        <w:b w:val="0"/>
        <w:bCs w:val="0"/>
        <w:i w:val="0"/>
        <w:iCs w:val="0"/>
        <w:spacing w:val="0"/>
        <w:w w:val="100"/>
        <w:sz w:val="24"/>
        <w:szCs w:val="24"/>
        <w:lang w:eastAsia="en-US" w:bidi="ar-SA"/>
      </w:rPr>
    </w:lvl>
    <w:lvl w:ilvl="4" w:tplc="A3A0B97A">
      <w:start w:val="1"/>
      <w:numFmt w:val="decimal"/>
      <w:lvlText w:val="%5)"/>
      <w:lvlJc w:val="left"/>
      <w:pPr>
        <w:ind w:left="370" w:hanging="260"/>
      </w:pPr>
      <w:rPr>
        <w:rFonts w:ascii="Times New Roman" w:eastAsia="Times New Roman" w:hAnsi="Times New Roman" w:cs="Times New Roman" w:hint="default"/>
        <w:b/>
        <w:bCs/>
        <w:i/>
        <w:iCs/>
        <w:spacing w:val="0"/>
        <w:w w:val="100"/>
        <w:sz w:val="24"/>
        <w:szCs w:val="24"/>
        <w:lang w:eastAsia="en-US" w:bidi="ar-SA"/>
      </w:rPr>
    </w:lvl>
    <w:lvl w:ilvl="5" w:tplc="1AF815B0">
      <w:start w:val="1"/>
      <w:numFmt w:val="lowerLetter"/>
      <w:lvlText w:val="%6)"/>
      <w:lvlJc w:val="left"/>
      <w:pPr>
        <w:ind w:left="356" w:hanging="247"/>
      </w:pPr>
      <w:rPr>
        <w:rFonts w:ascii="Times New Roman" w:eastAsia="Times New Roman" w:hAnsi="Times New Roman" w:cs="Times New Roman" w:hint="default"/>
        <w:b w:val="0"/>
        <w:bCs w:val="0"/>
        <w:i w:val="0"/>
        <w:iCs w:val="0"/>
        <w:spacing w:val="0"/>
        <w:w w:val="100"/>
        <w:sz w:val="24"/>
        <w:szCs w:val="24"/>
        <w:lang w:eastAsia="en-US" w:bidi="ar-SA"/>
      </w:rPr>
    </w:lvl>
    <w:lvl w:ilvl="6" w:tplc="70C6E3C4">
      <w:start w:val="1"/>
      <w:numFmt w:val="decimal"/>
      <w:lvlText w:val="%7)"/>
      <w:lvlJc w:val="left"/>
      <w:pPr>
        <w:ind w:left="110" w:hanging="314"/>
      </w:pPr>
      <w:rPr>
        <w:rFonts w:ascii="Times New Roman" w:eastAsia="Times New Roman" w:hAnsi="Times New Roman" w:cs="Times New Roman" w:hint="default"/>
        <w:b w:val="0"/>
        <w:bCs w:val="0"/>
        <w:i w:val="0"/>
        <w:iCs w:val="0"/>
        <w:spacing w:val="0"/>
        <w:w w:val="100"/>
        <w:sz w:val="24"/>
        <w:szCs w:val="24"/>
        <w:lang w:eastAsia="en-US" w:bidi="ar-SA"/>
      </w:rPr>
    </w:lvl>
    <w:lvl w:ilvl="7" w:tplc="7924EA6E">
      <w:numFmt w:val="bullet"/>
      <w:lvlText w:val="•"/>
      <w:lvlJc w:val="left"/>
      <w:pPr>
        <w:ind w:left="6658" w:hanging="314"/>
      </w:pPr>
      <w:rPr>
        <w:rFonts w:hint="default"/>
        <w:lang w:eastAsia="en-US" w:bidi="ar-SA"/>
      </w:rPr>
    </w:lvl>
    <w:lvl w:ilvl="8" w:tplc="135AD4F8">
      <w:numFmt w:val="bullet"/>
      <w:lvlText w:val="•"/>
      <w:lvlJc w:val="left"/>
      <w:pPr>
        <w:ind w:left="7914" w:hanging="314"/>
      </w:pPr>
      <w:rPr>
        <w:rFonts w:hint="default"/>
        <w:lang w:eastAsia="en-US" w:bidi="ar-SA"/>
      </w:rPr>
    </w:lvl>
  </w:abstractNum>
  <w:abstractNum w:abstractNumId="30" w15:restartNumberingAfterBreak="0">
    <w:nsid w:val="1F19304E"/>
    <w:multiLevelType w:val="hybridMultilevel"/>
    <w:tmpl w:val="AF8ACF84"/>
    <w:lvl w:ilvl="0" w:tplc="8ACE64B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478DE72">
      <w:numFmt w:val="bullet"/>
      <w:lvlText w:val="•"/>
      <w:lvlJc w:val="left"/>
      <w:pPr>
        <w:ind w:left="482" w:hanging="300"/>
      </w:pPr>
      <w:rPr>
        <w:rFonts w:hint="default"/>
        <w:lang w:eastAsia="en-US" w:bidi="ar-SA"/>
      </w:rPr>
    </w:lvl>
    <w:lvl w:ilvl="2" w:tplc="4B7427A4">
      <w:numFmt w:val="bullet"/>
      <w:lvlText w:val="•"/>
      <w:lvlJc w:val="left"/>
      <w:pPr>
        <w:ind w:left="644" w:hanging="300"/>
      </w:pPr>
      <w:rPr>
        <w:rFonts w:hint="default"/>
        <w:lang w:eastAsia="en-US" w:bidi="ar-SA"/>
      </w:rPr>
    </w:lvl>
    <w:lvl w:ilvl="3" w:tplc="4304571A">
      <w:numFmt w:val="bullet"/>
      <w:lvlText w:val="•"/>
      <w:lvlJc w:val="left"/>
      <w:pPr>
        <w:ind w:left="806" w:hanging="300"/>
      </w:pPr>
      <w:rPr>
        <w:rFonts w:hint="default"/>
        <w:lang w:eastAsia="en-US" w:bidi="ar-SA"/>
      </w:rPr>
    </w:lvl>
    <w:lvl w:ilvl="4" w:tplc="E3DCF264">
      <w:numFmt w:val="bullet"/>
      <w:lvlText w:val="•"/>
      <w:lvlJc w:val="left"/>
      <w:pPr>
        <w:ind w:left="968" w:hanging="300"/>
      </w:pPr>
      <w:rPr>
        <w:rFonts w:hint="default"/>
        <w:lang w:eastAsia="en-US" w:bidi="ar-SA"/>
      </w:rPr>
    </w:lvl>
    <w:lvl w:ilvl="5" w:tplc="8D8CB980">
      <w:numFmt w:val="bullet"/>
      <w:lvlText w:val="•"/>
      <w:lvlJc w:val="left"/>
      <w:pPr>
        <w:ind w:left="1130" w:hanging="300"/>
      </w:pPr>
      <w:rPr>
        <w:rFonts w:hint="default"/>
        <w:lang w:eastAsia="en-US" w:bidi="ar-SA"/>
      </w:rPr>
    </w:lvl>
    <w:lvl w:ilvl="6" w:tplc="F0DE342E">
      <w:numFmt w:val="bullet"/>
      <w:lvlText w:val="•"/>
      <w:lvlJc w:val="left"/>
      <w:pPr>
        <w:ind w:left="1292" w:hanging="300"/>
      </w:pPr>
      <w:rPr>
        <w:rFonts w:hint="default"/>
        <w:lang w:eastAsia="en-US" w:bidi="ar-SA"/>
      </w:rPr>
    </w:lvl>
    <w:lvl w:ilvl="7" w:tplc="1430CA1E">
      <w:numFmt w:val="bullet"/>
      <w:lvlText w:val="•"/>
      <w:lvlJc w:val="left"/>
      <w:pPr>
        <w:ind w:left="1454" w:hanging="300"/>
      </w:pPr>
      <w:rPr>
        <w:rFonts w:hint="default"/>
        <w:lang w:eastAsia="en-US" w:bidi="ar-SA"/>
      </w:rPr>
    </w:lvl>
    <w:lvl w:ilvl="8" w:tplc="7EB2FDE0">
      <w:numFmt w:val="bullet"/>
      <w:lvlText w:val="•"/>
      <w:lvlJc w:val="left"/>
      <w:pPr>
        <w:ind w:left="1616" w:hanging="300"/>
      </w:pPr>
      <w:rPr>
        <w:rFonts w:hint="default"/>
        <w:lang w:eastAsia="en-US" w:bidi="ar-SA"/>
      </w:rPr>
    </w:lvl>
  </w:abstractNum>
  <w:abstractNum w:abstractNumId="31" w15:restartNumberingAfterBreak="0">
    <w:nsid w:val="210F795F"/>
    <w:multiLevelType w:val="hybridMultilevel"/>
    <w:tmpl w:val="08F027DE"/>
    <w:lvl w:ilvl="0" w:tplc="D5B04CC6">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AC34DD06">
      <w:numFmt w:val="bullet"/>
      <w:lvlText w:val="•"/>
      <w:lvlJc w:val="left"/>
      <w:pPr>
        <w:ind w:left="1510" w:hanging="401"/>
      </w:pPr>
      <w:rPr>
        <w:rFonts w:hint="default"/>
        <w:lang w:eastAsia="en-US" w:bidi="ar-SA"/>
      </w:rPr>
    </w:lvl>
    <w:lvl w:ilvl="2" w:tplc="B76096E6">
      <w:numFmt w:val="bullet"/>
      <w:lvlText w:val="•"/>
      <w:lvlJc w:val="left"/>
      <w:pPr>
        <w:ind w:left="2501" w:hanging="401"/>
      </w:pPr>
      <w:rPr>
        <w:rFonts w:hint="default"/>
        <w:lang w:eastAsia="en-US" w:bidi="ar-SA"/>
      </w:rPr>
    </w:lvl>
    <w:lvl w:ilvl="3" w:tplc="7166F0FC">
      <w:numFmt w:val="bullet"/>
      <w:lvlText w:val="•"/>
      <w:lvlJc w:val="left"/>
      <w:pPr>
        <w:ind w:left="3491" w:hanging="401"/>
      </w:pPr>
      <w:rPr>
        <w:rFonts w:hint="default"/>
        <w:lang w:eastAsia="en-US" w:bidi="ar-SA"/>
      </w:rPr>
    </w:lvl>
    <w:lvl w:ilvl="4" w:tplc="9D707FA8">
      <w:numFmt w:val="bullet"/>
      <w:lvlText w:val="•"/>
      <w:lvlJc w:val="left"/>
      <w:pPr>
        <w:ind w:left="4482" w:hanging="401"/>
      </w:pPr>
      <w:rPr>
        <w:rFonts w:hint="default"/>
        <w:lang w:eastAsia="en-US" w:bidi="ar-SA"/>
      </w:rPr>
    </w:lvl>
    <w:lvl w:ilvl="5" w:tplc="C4A211AC">
      <w:numFmt w:val="bullet"/>
      <w:lvlText w:val="•"/>
      <w:lvlJc w:val="left"/>
      <w:pPr>
        <w:ind w:left="5472" w:hanging="401"/>
      </w:pPr>
      <w:rPr>
        <w:rFonts w:hint="default"/>
        <w:lang w:eastAsia="en-US" w:bidi="ar-SA"/>
      </w:rPr>
    </w:lvl>
    <w:lvl w:ilvl="6" w:tplc="313AD078">
      <w:numFmt w:val="bullet"/>
      <w:lvlText w:val="•"/>
      <w:lvlJc w:val="left"/>
      <w:pPr>
        <w:ind w:left="6463" w:hanging="401"/>
      </w:pPr>
      <w:rPr>
        <w:rFonts w:hint="default"/>
        <w:lang w:eastAsia="en-US" w:bidi="ar-SA"/>
      </w:rPr>
    </w:lvl>
    <w:lvl w:ilvl="7" w:tplc="279009D6">
      <w:numFmt w:val="bullet"/>
      <w:lvlText w:val="•"/>
      <w:lvlJc w:val="left"/>
      <w:pPr>
        <w:ind w:left="7453" w:hanging="401"/>
      </w:pPr>
      <w:rPr>
        <w:rFonts w:hint="default"/>
        <w:lang w:eastAsia="en-US" w:bidi="ar-SA"/>
      </w:rPr>
    </w:lvl>
    <w:lvl w:ilvl="8" w:tplc="DB82A73C">
      <w:numFmt w:val="bullet"/>
      <w:lvlText w:val="•"/>
      <w:lvlJc w:val="left"/>
      <w:pPr>
        <w:ind w:left="8444" w:hanging="401"/>
      </w:pPr>
      <w:rPr>
        <w:rFonts w:hint="default"/>
        <w:lang w:eastAsia="en-US" w:bidi="ar-SA"/>
      </w:rPr>
    </w:lvl>
  </w:abstractNum>
  <w:abstractNum w:abstractNumId="32" w15:restartNumberingAfterBreak="0">
    <w:nsid w:val="21CA7F37"/>
    <w:multiLevelType w:val="hybridMultilevel"/>
    <w:tmpl w:val="89D2BA76"/>
    <w:lvl w:ilvl="0" w:tplc="B01E141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9683E10">
      <w:numFmt w:val="bullet"/>
      <w:lvlText w:val="•"/>
      <w:lvlJc w:val="left"/>
      <w:pPr>
        <w:ind w:left="656" w:hanging="300"/>
      </w:pPr>
      <w:rPr>
        <w:rFonts w:hint="default"/>
        <w:lang w:eastAsia="en-US" w:bidi="ar-SA"/>
      </w:rPr>
    </w:lvl>
    <w:lvl w:ilvl="2" w:tplc="654A24B4">
      <w:numFmt w:val="bullet"/>
      <w:lvlText w:val="•"/>
      <w:lvlJc w:val="left"/>
      <w:pPr>
        <w:ind w:left="992" w:hanging="300"/>
      </w:pPr>
      <w:rPr>
        <w:rFonts w:hint="default"/>
        <w:lang w:eastAsia="en-US" w:bidi="ar-SA"/>
      </w:rPr>
    </w:lvl>
    <w:lvl w:ilvl="3" w:tplc="60E4743A">
      <w:numFmt w:val="bullet"/>
      <w:lvlText w:val="•"/>
      <w:lvlJc w:val="left"/>
      <w:pPr>
        <w:ind w:left="1328" w:hanging="300"/>
      </w:pPr>
      <w:rPr>
        <w:rFonts w:hint="default"/>
        <w:lang w:eastAsia="en-US" w:bidi="ar-SA"/>
      </w:rPr>
    </w:lvl>
    <w:lvl w:ilvl="4" w:tplc="51406C4E">
      <w:numFmt w:val="bullet"/>
      <w:lvlText w:val="•"/>
      <w:lvlJc w:val="left"/>
      <w:pPr>
        <w:ind w:left="1664" w:hanging="300"/>
      </w:pPr>
      <w:rPr>
        <w:rFonts w:hint="default"/>
        <w:lang w:eastAsia="en-US" w:bidi="ar-SA"/>
      </w:rPr>
    </w:lvl>
    <w:lvl w:ilvl="5" w:tplc="43E40C06">
      <w:numFmt w:val="bullet"/>
      <w:lvlText w:val="•"/>
      <w:lvlJc w:val="left"/>
      <w:pPr>
        <w:ind w:left="2000" w:hanging="300"/>
      </w:pPr>
      <w:rPr>
        <w:rFonts w:hint="default"/>
        <w:lang w:eastAsia="en-US" w:bidi="ar-SA"/>
      </w:rPr>
    </w:lvl>
    <w:lvl w:ilvl="6" w:tplc="BC1AD896">
      <w:numFmt w:val="bullet"/>
      <w:lvlText w:val="•"/>
      <w:lvlJc w:val="left"/>
      <w:pPr>
        <w:ind w:left="2336" w:hanging="300"/>
      </w:pPr>
      <w:rPr>
        <w:rFonts w:hint="default"/>
        <w:lang w:eastAsia="en-US" w:bidi="ar-SA"/>
      </w:rPr>
    </w:lvl>
    <w:lvl w:ilvl="7" w:tplc="8E98C492">
      <w:numFmt w:val="bullet"/>
      <w:lvlText w:val="•"/>
      <w:lvlJc w:val="left"/>
      <w:pPr>
        <w:ind w:left="2672" w:hanging="300"/>
      </w:pPr>
      <w:rPr>
        <w:rFonts w:hint="default"/>
        <w:lang w:eastAsia="en-US" w:bidi="ar-SA"/>
      </w:rPr>
    </w:lvl>
    <w:lvl w:ilvl="8" w:tplc="ADB8FF98">
      <w:numFmt w:val="bullet"/>
      <w:lvlText w:val="•"/>
      <w:lvlJc w:val="left"/>
      <w:pPr>
        <w:ind w:left="3008" w:hanging="300"/>
      </w:pPr>
      <w:rPr>
        <w:rFonts w:hint="default"/>
        <w:lang w:eastAsia="en-US" w:bidi="ar-SA"/>
      </w:rPr>
    </w:lvl>
  </w:abstractNum>
  <w:abstractNum w:abstractNumId="33" w15:restartNumberingAfterBreak="0">
    <w:nsid w:val="21FF6A69"/>
    <w:multiLevelType w:val="hybridMultilevel"/>
    <w:tmpl w:val="0F962D62"/>
    <w:lvl w:ilvl="0" w:tplc="6E3A0CDC">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BE9C0C5A">
      <w:numFmt w:val="bullet"/>
      <w:lvlText w:val="•"/>
      <w:lvlJc w:val="left"/>
      <w:pPr>
        <w:ind w:left="1510" w:hanging="401"/>
      </w:pPr>
      <w:rPr>
        <w:rFonts w:hint="default"/>
        <w:lang w:eastAsia="en-US" w:bidi="ar-SA"/>
      </w:rPr>
    </w:lvl>
    <w:lvl w:ilvl="2" w:tplc="394094F8">
      <w:numFmt w:val="bullet"/>
      <w:lvlText w:val="•"/>
      <w:lvlJc w:val="left"/>
      <w:pPr>
        <w:ind w:left="2501" w:hanging="401"/>
      </w:pPr>
      <w:rPr>
        <w:rFonts w:hint="default"/>
        <w:lang w:eastAsia="en-US" w:bidi="ar-SA"/>
      </w:rPr>
    </w:lvl>
    <w:lvl w:ilvl="3" w:tplc="71B6C84A">
      <w:numFmt w:val="bullet"/>
      <w:lvlText w:val="•"/>
      <w:lvlJc w:val="left"/>
      <w:pPr>
        <w:ind w:left="3491" w:hanging="401"/>
      </w:pPr>
      <w:rPr>
        <w:rFonts w:hint="default"/>
        <w:lang w:eastAsia="en-US" w:bidi="ar-SA"/>
      </w:rPr>
    </w:lvl>
    <w:lvl w:ilvl="4" w:tplc="678E2800">
      <w:numFmt w:val="bullet"/>
      <w:lvlText w:val="•"/>
      <w:lvlJc w:val="left"/>
      <w:pPr>
        <w:ind w:left="4482" w:hanging="401"/>
      </w:pPr>
      <w:rPr>
        <w:rFonts w:hint="default"/>
        <w:lang w:eastAsia="en-US" w:bidi="ar-SA"/>
      </w:rPr>
    </w:lvl>
    <w:lvl w:ilvl="5" w:tplc="FEB61DC4">
      <w:numFmt w:val="bullet"/>
      <w:lvlText w:val="•"/>
      <w:lvlJc w:val="left"/>
      <w:pPr>
        <w:ind w:left="5472" w:hanging="401"/>
      </w:pPr>
      <w:rPr>
        <w:rFonts w:hint="default"/>
        <w:lang w:eastAsia="en-US" w:bidi="ar-SA"/>
      </w:rPr>
    </w:lvl>
    <w:lvl w:ilvl="6" w:tplc="53CAC4C2">
      <w:numFmt w:val="bullet"/>
      <w:lvlText w:val="•"/>
      <w:lvlJc w:val="left"/>
      <w:pPr>
        <w:ind w:left="6463" w:hanging="401"/>
      </w:pPr>
      <w:rPr>
        <w:rFonts w:hint="default"/>
        <w:lang w:eastAsia="en-US" w:bidi="ar-SA"/>
      </w:rPr>
    </w:lvl>
    <w:lvl w:ilvl="7" w:tplc="EA1CE3AA">
      <w:numFmt w:val="bullet"/>
      <w:lvlText w:val="•"/>
      <w:lvlJc w:val="left"/>
      <w:pPr>
        <w:ind w:left="7453" w:hanging="401"/>
      </w:pPr>
      <w:rPr>
        <w:rFonts w:hint="default"/>
        <w:lang w:eastAsia="en-US" w:bidi="ar-SA"/>
      </w:rPr>
    </w:lvl>
    <w:lvl w:ilvl="8" w:tplc="6E088EBC">
      <w:numFmt w:val="bullet"/>
      <w:lvlText w:val="•"/>
      <w:lvlJc w:val="left"/>
      <w:pPr>
        <w:ind w:left="8444" w:hanging="401"/>
      </w:pPr>
      <w:rPr>
        <w:rFonts w:hint="default"/>
        <w:lang w:eastAsia="en-US" w:bidi="ar-SA"/>
      </w:rPr>
    </w:lvl>
  </w:abstractNum>
  <w:abstractNum w:abstractNumId="34" w15:restartNumberingAfterBreak="0">
    <w:nsid w:val="240C0D14"/>
    <w:multiLevelType w:val="hybridMultilevel"/>
    <w:tmpl w:val="E9981996"/>
    <w:lvl w:ilvl="0" w:tplc="F94C70EC">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7EA2B08C">
      <w:numFmt w:val="bullet"/>
      <w:lvlText w:val="•"/>
      <w:lvlJc w:val="left"/>
      <w:pPr>
        <w:ind w:left="1510" w:hanging="401"/>
      </w:pPr>
      <w:rPr>
        <w:rFonts w:hint="default"/>
        <w:lang w:eastAsia="en-US" w:bidi="ar-SA"/>
      </w:rPr>
    </w:lvl>
    <w:lvl w:ilvl="2" w:tplc="5ED80DB0">
      <w:numFmt w:val="bullet"/>
      <w:lvlText w:val="•"/>
      <w:lvlJc w:val="left"/>
      <w:pPr>
        <w:ind w:left="2501" w:hanging="401"/>
      </w:pPr>
      <w:rPr>
        <w:rFonts w:hint="default"/>
        <w:lang w:eastAsia="en-US" w:bidi="ar-SA"/>
      </w:rPr>
    </w:lvl>
    <w:lvl w:ilvl="3" w:tplc="6C823708">
      <w:numFmt w:val="bullet"/>
      <w:lvlText w:val="•"/>
      <w:lvlJc w:val="left"/>
      <w:pPr>
        <w:ind w:left="3491" w:hanging="401"/>
      </w:pPr>
      <w:rPr>
        <w:rFonts w:hint="default"/>
        <w:lang w:eastAsia="en-US" w:bidi="ar-SA"/>
      </w:rPr>
    </w:lvl>
    <w:lvl w:ilvl="4" w:tplc="8A660786">
      <w:numFmt w:val="bullet"/>
      <w:lvlText w:val="•"/>
      <w:lvlJc w:val="left"/>
      <w:pPr>
        <w:ind w:left="4482" w:hanging="401"/>
      </w:pPr>
      <w:rPr>
        <w:rFonts w:hint="default"/>
        <w:lang w:eastAsia="en-US" w:bidi="ar-SA"/>
      </w:rPr>
    </w:lvl>
    <w:lvl w:ilvl="5" w:tplc="FD984FD8">
      <w:numFmt w:val="bullet"/>
      <w:lvlText w:val="•"/>
      <w:lvlJc w:val="left"/>
      <w:pPr>
        <w:ind w:left="5472" w:hanging="401"/>
      </w:pPr>
      <w:rPr>
        <w:rFonts w:hint="default"/>
        <w:lang w:eastAsia="en-US" w:bidi="ar-SA"/>
      </w:rPr>
    </w:lvl>
    <w:lvl w:ilvl="6" w:tplc="996AF100">
      <w:numFmt w:val="bullet"/>
      <w:lvlText w:val="•"/>
      <w:lvlJc w:val="left"/>
      <w:pPr>
        <w:ind w:left="6463" w:hanging="401"/>
      </w:pPr>
      <w:rPr>
        <w:rFonts w:hint="default"/>
        <w:lang w:eastAsia="en-US" w:bidi="ar-SA"/>
      </w:rPr>
    </w:lvl>
    <w:lvl w:ilvl="7" w:tplc="3B885A5C">
      <w:numFmt w:val="bullet"/>
      <w:lvlText w:val="•"/>
      <w:lvlJc w:val="left"/>
      <w:pPr>
        <w:ind w:left="7453" w:hanging="401"/>
      </w:pPr>
      <w:rPr>
        <w:rFonts w:hint="default"/>
        <w:lang w:eastAsia="en-US" w:bidi="ar-SA"/>
      </w:rPr>
    </w:lvl>
    <w:lvl w:ilvl="8" w:tplc="121C1EF2">
      <w:numFmt w:val="bullet"/>
      <w:lvlText w:val="•"/>
      <w:lvlJc w:val="left"/>
      <w:pPr>
        <w:ind w:left="8444" w:hanging="401"/>
      </w:pPr>
      <w:rPr>
        <w:rFonts w:hint="default"/>
        <w:lang w:eastAsia="en-US" w:bidi="ar-SA"/>
      </w:rPr>
    </w:lvl>
  </w:abstractNum>
  <w:abstractNum w:abstractNumId="35" w15:restartNumberingAfterBreak="0">
    <w:nsid w:val="298E55B3"/>
    <w:multiLevelType w:val="hybridMultilevel"/>
    <w:tmpl w:val="F1E6928E"/>
    <w:lvl w:ilvl="0" w:tplc="ECB0E526">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A9989B2E">
      <w:numFmt w:val="bullet"/>
      <w:lvlText w:val="•"/>
      <w:lvlJc w:val="left"/>
      <w:pPr>
        <w:ind w:left="1510" w:hanging="401"/>
      </w:pPr>
      <w:rPr>
        <w:rFonts w:hint="default"/>
        <w:lang w:eastAsia="en-US" w:bidi="ar-SA"/>
      </w:rPr>
    </w:lvl>
    <w:lvl w:ilvl="2" w:tplc="AEEAB7C0">
      <w:numFmt w:val="bullet"/>
      <w:lvlText w:val="•"/>
      <w:lvlJc w:val="left"/>
      <w:pPr>
        <w:ind w:left="2501" w:hanging="401"/>
      </w:pPr>
      <w:rPr>
        <w:rFonts w:hint="default"/>
        <w:lang w:eastAsia="en-US" w:bidi="ar-SA"/>
      </w:rPr>
    </w:lvl>
    <w:lvl w:ilvl="3" w:tplc="C2CECEDE">
      <w:numFmt w:val="bullet"/>
      <w:lvlText w:val="•"/>
      <w:lvlJc w:val="left"/>
      <w:pPr>
        <w:ind w:left="3491" w:hanging="401"/>
      </w:pPr>
      <w:rPr>
        <w:rFonts w:hint="default"/>
        <w:lang w:eastAsia="en-US" w:bidi="ar-SA"/>
      </w:rPr>
    </w:lvl>
    <w:lvl w:ilvl="4" w:tplc="97924E32">
      <w:numFmt w:val="bullet"/>
      <w:lvlText w:val="•"/>
      <w:lvlJc w:val="left"/>
      <w:pPr>
        <w:ind w:left="4482" w:hanging="401"/>
      </w:pPr>
      <w:rPr>
        <w:rFonts w:hint="default"/>
        <w:lang w:eastAsia="en-US" w:bidi="ar-SA"/>
      </w:rPr>
    </w:lvl>
    <w:lvl w:ilvl="5" w:tplc="587885D0">
      <w:numFmt w:val="bullet"/>
      <w:lvlText w:val="•"/>
      <w:lvlJc w:val="left"/>
      <w:pPr>
        <w:ind w:left="5472" w:hanging="401"/>
      </w:pPr>
      <w:rPr>
        <w:rFonts w:hint="default"/>
        <w:lang w:eastAsia="en-US" w:bidi="ar-SA"/>
      </w:rPr>
    </w:lvl>
    <w:lvl w:ilvl="6" w:tplc="E88CFA98">
      <w:numFmt w:val="bullet"/>
      <w:lvlText w:val="•"/>
      <w:lvlJc w:val="left"/>
      <w:pPr>
        <w:ind w:left="6463" w:hanging="401"/>
      </w:pPr>
      <w:rPr>
        <w:rFonts w:hint="default"/>
        <w:lang w:eastAsia="en-US" w:bidi="ar-SA"/>
      </w:rPr>
    </w:lvl>
    <w:lvl w:ilvl="7" w:tplc="4C84C894">
      <w:numFmt w:val="bullet"/>
      <w:lvlText w:val="•"/>
      <w:lvlJc w:val="left"/>
      <w:pPr>
        <w:ind w:left="7453" w:hanging="401"/>
      </w:pPr>
      <w:rPr>
        <w:rFonts w:hint="default"/>
        <w:lang w:eastAsia="en-US" w:bidi="ar-SA"/>
      </w:rPr>
    </w:lvl>
    <w:lvl w:ilvl="8" w:tplc="6B1CB410">
      <w:numFmt w:val="bullet"/>
      <w:lvlText w:val="•"/>
      <w:lvlJc w:val="left"/>
      <w:pPr>
        <w:ind w:left="8444" w:hanging="401"/>
      </w:pPr>
      <w:rPr>
        <w:rFonts w:hint="default"/>
        <w:lang w:eastAsia="en-US" w:bidi="ar-SA"/>
      </w:rPr>
    </w:lvl>
  </w:abstractNum>
  <w:abstractNum w:abstractNumId="36" w15:restartNumberingAfterBreak="0">
    <w:nsid w:val="2AFF3C2D"/>
    <w:multiLevelType w:val="hybridMultilevel"/>
    <w:tmpl w:val="A21A522C"/>
    <w:lvl w:ilvl="0" w:tplc="CA72138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922D0A0">
      <w:numFmt w:val="bullet"/>
      <w:lvlText w:val="•"/>
      <w:lvlJc w:val="left"/>
      <w:pPr>
        <w:ind w:left="566" w:hanging="300"/>
      </w:pPr>
      <w:rPr>
        <w:rFonts w:hint="default"/>
        <w:lang w:eastAsia="en-US" w:bidi="ar-SA"/>
      </w:rPr>
    </w:lvl>
    <w:lvl w:ilvl="2" w:tplc="10968DE4">
      <w:numFmt w:val="bullet"/>
      <w:lvlText w:val="•"/>
      <w:lvlJc w:val="left"/>
      <w:pPr>
        <w:ind w:left="812" w:hanging="300"/>
      </w:pPr>
      <w:rPr>
        <w:rFonts w:hint="default"/>
        <w:lang w:eastAsia="en-US" w:bidi="ar-SA"/>
      </w:rPr>
    </w:lvl>
    <w:lvl w:ilvl="3" w:tplc="EE60875A">
      <w:numFmt w:val="bullet"/>
      <w:lvlText w:val="•"/>
      <w:lvlJc w:val="left"/>
      <w:pPr>
        <w:ind w:left="1058" w:hanging="300"/>
      </w:pPr>
      <w:rPr>
        <w:rFonts w:hint="default"/>
        <w:lang w:eastAsia="en-US" w:bidi="ar-SA"/>
      </w:rPr>
    </w:lvl>
    <w:lvl w:ilvl="4" w:tplc="F710C54E">
      <w:numFmt w:val="bullet"/>
      <w:lvlText w:val="•"/>
      <w:lvlJc w:val="left"/>
      <w:pPr>
        <w:ind w:left="1304" w:hanging="300"/>
      </w:pPr>
      <w:rPr>
        <w:rFonts w:hint="default"/>
        <w:lang w:eastAsia="en-US" w:bidi="ar-SA"/>
      </w:rPr>
    </w:lvl>
    <w:lvl w:ilvl="5" w:tplc="DDC2FAD8">
      <w:numFmt w:val="bullet"/>
      <w:lvlText w:val="•"/>
      <w:lvlJc w:val="left"/>
      <w:pPr>
        <w:ind w:left="1550" w:hanging="300"/>
      </w:pPr>
      <w:rPr>
        <w:rFonts w:hint="default"/>
        <w:lang w:eastAsia="en-US" w:bidi="ar-SA"/>
      </w:rPr>
    </w:lvl>
    <w:lvl w:ilvl="6" w:tplc="D0C0EEBA">
      <w:numFmt w:val="bullet"/>
      <w:lvlText w:val="•"/>
      <w:lvlJc w:val="left"/>
      <w:pPr>
        <w:ind w:left="1796" w:hanging="300"/>
      </w:pPr>
      <w:rPr>
        <w:rFonts w:hint="default"/>
        <w:lang w:eastAsia="en-US" w:bidi="ar-SA"/>
      </w:rPr>
    </w:lvl>
    <w:lvl w:ilvl="7" w:tplc="F6083BE2">
      <w:numFmt w:val="bullet"/>
      <w:lvlText w:val="•"/>
      <w:lvlJc w:val="left"/>
      <w:pPr>
        <w:ind w:left="2042" w:hanging="300"/>
      </w:pPr>
      <w:rPr>
        <w:rFonts w:hint="default"/>
        <w:lang w:eastAsia="en-US" w:bidi="ar-SA"/>
      </w:rPr>
    </w:lvl>
    <w:lvl w:ilvl="8" w:tplc="A2948BEA">
      <w:numFmt w:val="bullet"/>
      <w:lvlText w:val="•"/>
      <w:lvlJc w:val="left"/>
      <w:pPr>
        <w:ind w:left="2288" w:hanging="300"/>
      </w:pPr>
      <w:rPr>
        <w:rFonts w:hint="default"/>
        <w:lang w:eastAsia="en-US" w:bidi="ar-SA"/>
      </w:rPr>
    </w:lvl>
  </w:abstractNum>
  <w:abstractNum w:abstractNumId="37" w15:restartNumberingAfterBreak="0">
    <w:nsid w:val="2BF57EC6"/>
    <w:multiLevelType w:val="hybridMultilevel"/>
    <w:tmpl w:val="89C6E2A2"/>
    <w:lvl w:ilvl="0" w:tplc="FCC6F0C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9750751E">
      <w:numFmt w:val="bullet"/>
      <w:lvlText w:val="•"/>
      <w:lvlJc w:val="left"/>
      <w:pPr>
        <w:ind w:left="1510" w:hanging="401"/>
      </w:pPr>
      <w:rPr>
        <w:rFonts w:hint="default"/>
        <w:lang w:eastAsia="en-US" w:bidi="ar-SA"/>
      </w:rPr>
    </w:lvl>
    <w:lvl w:ilvl="2" w:tplc="947A816C">
      <w:numFmt w:val="bullet"/>
      <w:lvlText w:val="•"/>
      <w:lvlJc w:val="left"/>
      <w:pPr>
        <w:ind w:left="2501" w:hanging="401"/>
      </w:pPr>
      <w:rPr>
        <w:rFonts w:hint="default"/>
        <w:lang w:eastAsia="en-US" w:bidi="ar-SA"/>
      </w:rPr>
    </w:lvl>
    <w:lvl w:ilvl="3" w:tplc="84400A86">
      <w:numFmt w:val="bullet"/>
      <w:lvlText w:val="•"/>
      <w:lvlJc w:val="left"/>
      <w:pPr>
        <w:ind w:left="3491" w:hanging="401"/>
      </w:pPr>
      <w:rPr>
        <w:rFonts w:hint="default"/>
        <w:lang w:eastAsia="en-US" w:bidi="ar-SA"/>
      </w:rPr>
    </w:lvl>
    <w:lvl w:ilvl="4" w:tplc="1C4ABBE0">
      <w:numFmt w:val="bullet"/>
      <w:lvlText w:val="•"/>
      <w:lvlJc w:val="left"/>
      <w:pPr>
        <w:ind w:left="4482" w:hanging="401"/>
      </w:pPr>
      <w:rPr>
        <w:rFonts w:hint="default"/>
        <w:lang w:eastAsia="en-US" w:bidi="ar-SA"/>
      </w:rPr>
    </w:lvl>
    <w:lvl w:ilvl="5" w:tplc="FFC60AAC">
      <w:numFmt w:val="bullet"/>
      <w:lvlText w:val="•"/>
      <w:lvlJc w:val="left"/>
      <w:pPr>
        <w:ind w:left="5472" w:hanging="401"/>
      </w:pPr>
      <w:rPr>
        <w:rFonts w:hint="default"/>
        <w:lang w:eastAsia="en-US" w:bidi="ar-SA"/>
      </w:rPr>
    </w:lvl>
    <w:lvl w:ilvl="6" w:tplc="D3C82596">
      <w:numFmt w:val="bullet"/>
      <w:lvlText w:val="•"/>
      <w:lvlJc w:val="left"/>
      <w:pPr>
        <w:ind w:left="6463" w:hanging="401"/>
      </w:pPr>
      <w:rPr>
        <w:rFonts w:hint="default"/>
        <w:lang w:eastAsia="en-US" w:bidi="ar-SA"/>
      </w:rPr>
    </w:lvl>
    <w:lvl w:ilvl="7" w:tplc="4918AA70">
      <w:numFmt w:val="bullet"/>
      <w:lvlText w:val="•"/>
      <w:lvlJc w:val="left"/>
      <w:pPr>
        <w:ind w:left="7453" w:hanging="401"/>
      </w:pPr>
      <w:rPr>
        <w:rFonts w:hint="default"/>
        <w:lang w:eastAsia="en-US" w:bidi="ar-SA"/>
      </w:rPr>
    </w:lvl>
    <w:lvl w:ilvl="8" w:tplc="FCC6E346">
      <w:numFmt w:val="bullet"/>
      <w:lvlText w:val="•"/>
      <w:lvlJc w:val="left"/>
      <w:pPr>
        <w:ind w:left="8444" w:hanging="401"/>
      </w:pPr>
      <w:rPr>
        <w:rFonts w:hint="default"/>
        <w:lang w:eastAsia="en-US" w:bidi="ar-SA"/>
      </w:rPr>
    </w:lvl>
  </w:abstractNum>
  <w:abstractNum w:abstractNumId="38" w15:restartNumberingAfterBreak="0">
    <w:nsid w:val="2C5F7F88"/>
    <w:multiLevelType w:val="hybridMultilevel"/>
    <w:tmpl w:val="C9B2261A"/>
    <w:lvl w:ilvl="0" w:tplc="2D0EFEAE">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3004F72">
      <w:numFmt w:val="bullet"/>
      <w:lvlText w:val="•"/>
      <w:lvlJc w:val="left"/>
      <w:pPr>
        <w:ind w:left="664" w:hanging="300"/>
      </w:pPr>
      <w:rPr>
        <w:rFonts w:hint="default"/>
        <w:lang w:eastAsia="en-US" w:bidi="ar-SA"/>
      </w:rPr>
    </w:lvl>
    <w:lvl w:ilvl="2" w:tplc="5CC8F528">
      <w:numFmt w:val="bullet"/>
      <w:lvlText w:val="•"/>
      <w:lvlJc w:val="left"/>
      <w:pPr>
        <w:ind w:left="1008" w:hanging="300"/>
      </w:pPr>
      <w:rPr>
        <w:rFonts w:hint="default"/>
        <w:lang w:eastAsia="en-US" w:bidi="ar-SA"/>
      </w:rPr>
    </w:lvl>
    <w:lvl w:ilvl="3" w:tplc="9CCA9E6C">
      <w:numFmt w:val="bullet"/>
      <w:lvlText w:val="•"/>
      <w:lvlJc w:val="left"/>
      <w:pPr>
        <w:ind w:left="1352" w:hanging="300"/>
      </w:pPr>
      <w:rPr>
        <w:rFonts w:hint="default"/>
        <w:lang w:eastAsia="en-US" w:bidi="ar-SA"/>
      </w:rPr>
    </w:lvl>
    <w:lvl w:ilvl="4" w:tplc="2CC6FA46">
      <w:numFmt w:val="bullet"/>
      <w:lvlText w:val="•"/>
      <w:lvlJc w:val="left"/>
      <w:pPr>
        <w:ind w:left="1696" w:hanging="300"/>
      </w:pPr>
      <w:rPr>
        <w:rFonts w:hint="default"/>
        <w:lang w:eastAsia="en-US" w:bidi="ar-SA"/>
      </w:rPr>
    </w:lvl>
    <w:lvl w:ilvl="5" w:tplc="F7BEF5C8">
      <w:numFmt w:val="bullet"/>
      <w:lvlText w:val="•"/>
      <w:lvlJc w:val="left"/>
      <w:pPr>
        <w:ind w:left="2040" w:hanging="300"/>
      </w:pPr>
      <w:rPr>
        <w:rFonts w:hint="default"/>
        <w:lang w:eastAsia="en-US" w:bidi="ar-SA"/>
      </w:rPr>
    </w:lvl>
    <w:lvl w:ilvl="6" w:tplc="7E0E5ECC">
      <w:numFmt w:val="bullet"/>
      <w:lvlText w:val="•"/>
      <w:lvlJc w:val="left"/>
      <w:pPr>
        <w:ind w:left="2384" w:hanging="300"/>
      </w:pPr>
      <w:rPr>
        <w:rFonts w:hint="default"/>
        <w:lang w:eastAsia="en-US" w:bidi="ar-SA"/>
      </w:rPr>
    </w:lvl>
    <w:lvl w:ilvl="7" w:tplc="170A2CDA">
      <w:numFmt w:val="bullet"/>
      <w:lvlText w:val="•"/>
      <w:lvlJc w:val="left"/>
      <w:pPr>
        <w:ind w:left="2728" w:hanging="300"/>
      </w:pPr>
      <w:rPr>
        <w:rFonts w:hint="default"/>
        <w:lang w:eastAsia="en-US" w:bidi="ar-SA"/>
      </w:rPr>
    </w:lvl>
    <w:lvl w:ilvl="8" w:tplc="07C8E3F2">
      <w:numFmt w:val="bullet"/>
      <w:lvlText w:val="•"/>
      <w:lvlJc w:val="left"/>
      <w:pPr>
        <w:ind w:left="3072" w:hanging="300"/>
      </w:pPr>
      <w:rPr>
        <w:rFonts w:hint="default"/>
        <w:lang w:eastAsia="en-US" w:bidi="ar-SA"/>
      </w:rPr>
    </w:lvl>
  </w:abstractNum>
  <w:abstractNum w:abstractNumId="39" w15:restartNumberingAfterBreak="0">
    <w:nsid w:val="2C6A2205"/>
    <w:multiLevelType w:val="hybridMultilevel"/>
    <w:tmpl w:val="B0E00FEE"/>
    <w:lvl w:ilvl="0" w:tplc="6D3C1EB4">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3DECD456">
      <w:numFmt w:val="bullet"/>
      <w:lvlText w:val="•"/>
      <w:lvlJc w:val="left"/>
      <w:pPr>
        <w:ind w:left="658" w:hanging="300"/>
      </w:pPr>
      <w:rPr>
        <w:rFonts w:hint="default"/>
        <w:lang w:eastAsia="en-US" w:bidi="ar-SA"/>
      </w:rPr>
    </w:lvl>
    <w:lvl w:ilvl="2" w:tplc="7820E87C">
      <w:numFmt w:val="bullet"/>
      <w:lvlText w:val="•"/>
      <w:lvlJc w:val="left"/>
      <w:pPr>
        <w:ind w:left="996" w:hanging="300"/>
      </w:pPr>
      <w:rPr>
        <w:rFonts w:hint="default"/>
        <w:lang w:eastAsia="en-US" w:bidi="ar-SA"/>
      </w:rPr>
    </w:lvl>
    <w:lvl w:ilvl="3" w:tplc="91C48F74">
      <w:numFmt w:val="bullet"/>
      <w:lvlText w:val="•"/>
      <w:lvlJc w:val="left"/>
      <w:pPr>
        <w:ind w:left="1334" w:hanging="300"/>
      </w:pPr>
      <w:rPr>
        <w:rFonts w:hint="default"/>
        <w:lang w:eastAsia="en-US" w:bidi="ar-SA"/>
      </w:rPr>
    </w:lvl>
    <w:lvl w:ilvl="4" w:tplc="EEB8BF28">
      <w:numFmt w:val="bullet"/>
      <w:lvlText w:val="•"/>
      <w:lvlJc w:val="left"/>
      <w:pPr>
        <w:ind w:left="1672" w:hanging="300"/>
      </w:pPr>
      <w:rPr>
        <w:rFonts w:hint="default"/>
        <w:lang w:eastAsia="en-US" w:bidi="ar-SA"/>
      </w:rPr>
    </w:lvl>
    <w:lvl w:ilvl="5" w:tplc="D1926414">
      <w:numFmt w:val="bullet"/>
      <w:lvlText w:val="•"/>
      <w:lvlJc w:val="left"/>
      <w:pPr>
        <w:ind w:left="2010" w:hanging="300"/>
      </w:pPr>
      <w:rPr>
        <w:rFonts w:hint="default"/>
        <w:lang w:eastAsia="en-US" w:bidi="ar-SA"/>
      </w:rPr>
    </w:lvl>
    <w:lvl w:ilvl="6" w:tplc="E736B79E">
      <w:numFmt w:val="bullet"/>
      <w:lvlText w:val="•"/>
      <w:lvlJc w:val="left"/>
      <w:pPr>
        <w:ind w:left="2348" w:hanging="300"/>
      </w:pPr>
      <w:rPr>
        <w:rFonts w:hint="default"/>
        <w:lang w:eastAsia="en-US" w:bidi="ar-SA"/>
      </w:rPr>
    </w:lvl>
    <w:lvl w:ilvl="7" w:tplc="D96CB77A">
      <w:numFmt w:val="bullet"/>
      <w:lvlText w:val="•"/>
      <w:lvlJc w:val="left"/>
      <w:pPr>
        <w:ind w:left="2686" w:hanging="300"/>
      </w:pPr>
      <w:rPr>
        <w:rFonts w:hint="default"/>
        <w:lang w:eastAsia="en-US" w:bidi="ar-SA"/>
      </w:rPr>
    </w:lvl>
    <w:lvl w:ilvl="8" w:tplc="452C089E">
      <w:numFmt w:val="bullet"/>
      <w:lvlText w:val="•"/>
      <w:lvlJc w:val="left"/>
      <w:pPr>
        <w:ind w:left="3024" w:hanging="300"/>
      </w:pPr>
      <w:rPr>
        <w:rFonts w:hint="default"/>
        <w:lang w:eastAsia="en-US" w:bidi="ar-SA"/>
      </w:rPr>
    </w:lvl>
  </w:abstractNum>
  <w:abstractNum w:abstractNumId="40"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41" w15:restartNumberingAfterBreak="0">
    <w:nsid w:val="2EC45110"/>
    <w:multiLevelType w:val="hybridMultilevel"/>
    <w:tmpl w:val="12860DF8"/>
    <w:lvl w:ilvl="0" w:tplc="581EDFC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7FB8440A">
      <w:numFmt w:val="bullet"/>
      <w:lvlText w:val="•"/>
      <w:lvlJc w:val="left"/>
      <w:pPr>
        <w:ind w:left="1510" w:hanging="401"/>
      </w:pPr>
      <w:rPr>
        <w:rFonts w:hint="default"/>
        <w:lang w:eastAsia="en-US" w:bidi="ar-SA"/>
      </w:rPr>
    </w:lvl>
    <w:lvl w:ilvl="2" w:tplc="8D522B20">
      <w:numFmt w:val="bullet"/>
      <w:lvlText w:val="•"/>
      <w:lvlJc w:val="left"/>
      <w:pPr>
        <w:ind w:left="2501" w:hanging="401"/>
      </w:pPr>
      <w:rPr>
        <w:rFonts w:hint="default"/>
        <w:lang w:eastAsia="en-US" w:bidi="ar-SA"/>
      </w:rPr>
    </w:lvl>
    <w:lvl w:ilvl="3" w:tplc="DAFA55BE">
      <w:numFmt w:val="bullet"/>
      <w:lvlText w:val="•"/>
      <w:lvlJc w:val="left"/>
      <w:pPr>
        <w:ind w:left="3491" w:hanging="401"/>
      </w:pPr>
      <w:rPr>
        <w:rFonts w:hint="default"/>
        <w:lang w:eastAsia="en-US" w:bidi="ar-SA"/>
      </w:rPr>
    </w:lvl>
    <w:lvl w:ilvl="4" w:tplc="F3603D64">
      <w:numFmt w:val="bullet"/>
      <w:lvlText w:val="•"/>
      <w:lvlJc w:val="left"/>
      <w:pPr>
        <w:ind w:left="4482" w:hanging="401"/>
      </w:pPr>
      <w:rPr>
        <w:rFonts w:hint="default"/>
        <w:lang w:eastAsia="en-US" w:bidi="ar-SA"/>
      </w:rPr>
    </w:lvl>
    <w:lvl w:ilvl="5" w:tplc="7F402690">
      <w:numFmt w:val="bullet"/>
      <w:lvlText w:val="•"/>
      <w:lvlJc w:val="left"/>
      <w:pPr>
        <w:ind w:left="5472" w:hanging="401"/>
      </w:pPr>
      <w:rPr>
        <w:rFonts w:hint="default"/>
        <w:lang w:eastAsia="en-US" w:bidi="ar-SA"/>
      </w:rPr>
    </w:lvl>
    <w:lvl w:ilvl="6" w:tplc="A8203FA6">
      <w:numFmt w:val="bullet"/>
      <w:lvlText w:val="•"/>
      <w:lvlJc w:val="left"/>
      <w:pPr>
        <w:ind w:left="6463" w:hanging="401"/>
      </w:pPr>
      <w:rPr>
        <w:rFonts w:hint="default"/>
        <w:lang w:eastAsia="en-US" w:bidi="ar-SA"/>
      </w:rPr>
    </w:lvl>
    <w:lvl w:ilvl="7" w:tplc="2D0ECF06">
      <w:numFmt w:val="bullet"/>
      <w:lvlText w:val="•"/>
      <w:lvlJc w:val="left"/>
      <w:pPr>
        <w:ind w:left="7453" w:hanging="401"/>
      </w:pPr>
      <w:rPr>
        <w:rFonts w:hint="default"/>
        <w:lang w:eastAsia="en-US" w:bidi="ar-SA"/>
      </w:rPr>
    </w:lvl>
    <w:lvl w:ilvl="8" w:tplc="AA1ED88E">
      <w:numFmt w:val="bullet"/>
      <w:lvlText w:val="•"/>
      <w:lvlJc w:val="left"/>
      <w:pPr>
        <w:ind w:left="8444" w:hanging="401"/>
      </w:pPr>
      <w:rPr>
        <w:rFonts w:hint="default"/>
        <w:lang w:eastAsia="en-US" w:bidi="ar-SA"/>
      </w:rPr>
    </w:lvl>
  </w:abstractNum>
  <w:abstractNum w:abstractNumId="42" w15:restartNumberingAfterBreak="0">
    <w:nsid w:val="2F60328D"/>
    <w:multiLevelType w:val="hybridMultilevel"/>
    <w:tmpl w:val="0F42C62E"/>
    <w:lvl w:ilvl="0" w:tplc="89A29B56">
      <w:start w:val="1"/>
      <w:numFmt w:val="decimal"/>
      <w:lvlText w:val="%1."/>
      <w:lvlJc w:val="left"/>
      <w:pPr>
        <w:ind w:left="2607" w:hanging="240"/>
        <w:jc w:val="right"/>
      </w:pPr>
      <w:rPr>
        <w:rFonts w:ascii="Times New Roman" w:eastAsia="Times New Roman" w:hAnsi="Times New Roman" w:cs="Times New Roman" w:hint="default"/>
        <w:b w:val="0"/>
        <w:bCs w:val="0"/>
        <w:i/>
        <w:iCs/>
        <w:spacing w:val="0"/>
        <w:w w:val="100"/>
        <w:sz w:val="24"/>
        <w:szCs w:val="24"/>
        <w:lang w:eastAsia="en-US" w:bidi="ar-SA"/>
      </w:rPr>
    </w:lvl>
    <w:lvl w:ilvl="1" w:tplc="B8261C5C">
      <w:numFmt w:val="bullet"/>
      <w:lvlText w:val="•"/>
      <w:lvlJc w:val="left"/>
      <w:pPr>
        <w:ind w:left="3382" w:hanging="240"/>
      </w:pPr>
      <w:rPr>
        <w:rFonts w:hint="default"/>
        <w:lang w:eastAsia="en-US" w:bidi="ar-SA"/>
      </w:rPr>
    </w:lvl>
    <w:lvl w:ilvl="2" w:tplc="5AC6B084">
      <w:numFmt w:val="bullet"/>
      <w:lvlText w:val="•"/>
      <w:lvlJc w:val="left"/>
      <w:pPr>
        <w:ind w:left="4165" w:hanging="240"/>
      </w:pPr>
      <w:rPr>
        <w:rFonts w:hint="default"/>
        <w:lang w:eastAsia="en-US" w:bidi="ar-SA"/>
      </w:rPr>
    </w:lvl>
    <w:lvl w:ilvl="3" w:tplc="3CDE88CC">
      <w:numFmt w:val="bullet"/>
      <w:lvlText w:val="•"/>
      <w:lvlJc w:val="left"/>
      <w:pPr>
        <w:ind w:left="4947" w:hanging="240"/>
      </w:pPr>
      <w:rPr>
        <w:rFonts w:hint="default"/>
        <w:lang w:eastAsia="en-US" w:bidi="ar-SA"/>
      </w:rPr>
    </w:lvl>
    <w:lvl w:ilvl="4" w:tplc="761EF108">
      <w:numFmt w:val="bullet"/>
      <w:lvlText w:val="•"/>
      <w:lvlJc w:val="left"/>
      <w:pPr>
        <w:ind w:left="5730" w:hanging="240"/>
      </w:pPr>
      <w:rPr>
        <w:rFonts w:hint="default"/>
        <w:lang w:eastAsia="en-US" w:bidi="ar-SA"/>
      </w:rPr>
    </w:lvl>
    <w:lvl w:ilvl="5" w:tplc="75D86E5C">
      <w:numFmt w:val="bullet"/>
      <w:lvlText w:val="•"/>
      <w:lvlJc w:val="left"/>
      <w:pPr>
        <w:ind w:left="6512" w:hanging="240"/>
      </w:pPr>
      <w:rPr>
        <w:rFonts w:hint="default"/>
        <w:lang w:eastAsia="en-US" w:bidi="ar-SA"/>
      </w:rPr>
    </w:lvl>
    <w:lvl w:ilvl="6" w:tplc="57B2A1A2">
      <w:numFmt w:val="bullet"/>
      <w:lvlText w:val="•"/>
      <w:lvlJc w:val="left"/>
      <w:pPr>
        <w:ind w:left="7295" w:hanging="240"/>
      </w:pPr>
      <w:rPr>
        <w:rFonts w:hint="default"/>
        <w:lang w:eastAsia="en-US" w:bidi="ar-SA"/>
      </w:rPr>
    </w:lvl>
    <w:lvl w:ilvl="7" w:tplc="72B02E40">
      <w:numFmt w:val="bullet"/>
      <w:lvlText w:val="•"/>
      <w:lvlJc w:val="left"/>
      <w:pPr>
        <w:ind w:left="8077" w:hanging="240"/>
      </w:pPr>
      <w:rPr>
        <w:rFonts w:hint="default"/>
        <w:lang w:eastAsia="en-US" w:bidi="ar-SA"/>
      </w:rPr>
    </w:lvl>
    <w:lvl w:ilvl="8" w:tplc="A350C0F6">
      <w:numFmt w:val="bullet"/>
      <w:lvlText w:val="•"/>
      <w:lvlJc w:val="left"/>
      <w:pPr>
        <w:ind w:left="8860" w:hanging="240"/>
      </w:pPr>
      <w:rPr>
        <w:rFonts w:hint="default"/>
        <w:lang w:eastAsia="en-US" w:bidi="ar-SA"/>
      </w:rPr>
    </w:lvl>
  </w:abstractNum>
  <w:abstractNum w:abstractNumId="43" w15:restartNumberingAfterBreak="0">
    <w:nsid w:val="30916C3A"/>
    <w:multiLevelType w:val="hybridMultilevel"/>
    <w:tmpl w:val="689EF584"/>
    <w:lvl w:ilvl="0" w:tplc="8E083DAC">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9BE16F6">
      <w:numFmt w:val="bullet"/>
      <w:lvlText w:val="•"/>
      <w:lvlJc w:val="left"/>
      <w:pPr>
        <w:ind w:left="564" w:hanging="300"/>
      </w:pPr>
      <w:rPr>
        <w:rFonts w:hint="default"/>
        <w:lang w:eastAsia="en-US" w:bidi="ar-SA"/>
      </w:rPr>
    </w:lvl>
    <w:lvl w:ilvl="2" w:tplc="1D1281E6">
      <w:numFmt w:val="bullet"/>
      <w:lvlText w:val="•"/>
      <w:lvlJc w:val="left"/>
      <w:pPr>
        <w:ind w:left="808" w:hanging="300"/>
      </w:pPr>
      <w:rPr>
        <w:rFonts w:hint="default"/>
        <w:lang w:eastAsia="en-US" w:bidi="ar-SA"/>
      </w:rPr>
    </w:lvl>
    <w:lvl w:ilvl="3" w:tplc="B27848B4">
      <w:numFmt w:val="bullet"/>
      <w:lvlText w:val="•"/>
      <w:lvlJc w:val="left"/>
      <w:pPr>
        <w:ind w:left="1052" w:hanging="300"/>
      </w:pPr>
      <w:rPr>
        <w:rFonts w:hint="default"/>
        <w:lang w:eastAsia="en-US" w:bidi="ar-SA"/>
      </w:rPr>
    </w:lvl>
    <w:lvl w:ilvl="4" w:tplc="868E77BE">
      <w:numFmt w:val="bullet"/>
      <w:lvlText w:val="•"/>
      <w:lvlJc w:val="left"/>
      <w:pPr>
        <w:ind w:left="1296" w:hanging="300"/>
      </w:pPr>
      <w:rPr>
        <w:rFonts w:hint="default"/>
        <w:lang w:eastAsia="en-US" w:bidi="ar-SA"/>
      </w:rPr>
    </w:lvl>
    <w:lvl w:ilvl="5" w:tplc="5414EC60">
      <w:numFmt w:val="bullet"/>
      <w:lvlText w:val="•"/>
      <w:lvlJc w:val="left"/>
      <w:pPr>
        <w:ind w:left="1540" w:hanging="300"/>
      </w:pPr>
      <w:rPr>
        <w:rFonts w:hint="default"/>
        <w:lang w:eastAsia="en-US" w:bidi="ar-SA"/>
      </w:rPr>
    </w:lvl>
    <w:lvl w:ilvl="6" w:tplc="AC92FC26">
      <w:numFmt w:val="bullet"/>
      <w:lvlText w:val="•"/>
      <w:lvlJc w:val="left"/>
      <w:pPr>
        <w:ind w:left="1784" w:hanging="300"/>
      </w:pPr>
      <w:rPr>
        <w:rFonts w:hint="default"/>
        <w:lang w:eastAsia="en-US" w:bidi="ar-SA"/>
      </w:rPr>
    </w:lvl>
    <w:lvl w:ilvl="7" w:tplc="FB62AB3A">
      <w:numFmt w:val="bullet"/>
      <w:lvlText w:val="•"/>
      <w:lvlJc w:val="left"/>
      <w:pPr>
        <w:ind w:left="2028" w:hanging="300"/>
      </w:pPr>
      <w:rPr>
        <w:rFonts w:hint="default"/>
        <w:lang w:eastAsia="en-US" w:bidi="ar-SA"/>
      </w:rPr>
    </w:lvl>
    <w:lvl w:ilvl="8" w:tplc="48BA599C">
      <w:numFmt w:val="bullet"/>
      <w:lvlText w:val="•"/>
      <w:lvlJc w:val="left"/>
      <w:pPr>
        <w:ind w:left="2272" w:hanging="300"/>
      </w:pPr>
      <w:rPr>
        <w:rFonts w:hint="default"/>
        <w:lang w:eastAsia="en-US" w:bidi="ar-SA"/>
      </w:rPr>
    </w:lvl>
  </w:abstractNum>
  <w:abstractNum w:abstractNumId="44" w15:restartNumberingAfterBreak="0">
    <w:nsid w:val="31DA3BFD"/>
    <w:multiLevelType w:val="hybridMultilevel"/>
    <w:tmpl w:val="2AC648B0"/>
    <w:lvl w:ilvl="0" w:tplc="E9DC46A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26BEC906">
      <w:numFmt w:val="bullet"/>
      <w:lvlText w:val="•"/>
      <w:lvlJc w:val="left"/>
      <w:pPr>
        <w:ind w:left="656" w:hanging="300"/>
      </w:pPr>
      <w:rPr>
        <w:rFonts w:hint="default"/>
        <w:lang w:eastAsia="en-US" w:bidi="ar-SA"/>
      </w:rPr>
    </w:lvl>
    <w:lvl w:ilvl="2" w:tplc="89DC59E2">
      <w:numFmt w:val="bullet"/>
      <w:lvlText w:val="•"/>
      <w:lvlJc w:val="left"/>
      <w:pPr>
        <w:ind w:left="992" w:hanging="300"/>
      </w:pPr>
      <w:rPr>
        <w:rFonts w:hint="default"/>
        <w:lang w:eastAsia="en-US" w:bidi="ar-SA"/>
      </w:rPr>
    </w:lvl>
    <w:lvl w:ilvl="3" w:tplc="8604E7D2">
      <w:numFmt w:val="bullet"/>
      <w:lvlText w:val="•"/>
      <w:lvlJc w:val="left"/>
      <w:pPr>
        <w:ind w:left="1328" w:hanging="300"/>
      </w:pPr>
      <w:rPr>
        <w:rFonts w:hint="default"/>
        <w:lang w:eastAsia="en-US" w:bidi="ar-SA"/>
      </w:rPr>
    </w:lvl>
    <w:lvl w:ilvl="4" w:tplc="1FC4E9B0">
      <w:numFmt w:val="bullet"/>
      <w:lvlText w:val="•"/>
      <w:lvlJc w:val="left"/>
      <w:pPr>
        <w:ind w:left="1664" w:hanging="300"/>
      </w:pPr>
      <w:rPr>
        <w:rFonts w:hint="default"/>
        <w:lang w:eastAsia="en-US" w:bidi="ar-SA"/>
      </w:rPr>
    </w:lvl>
    <w:lvl w:ilvl="5" w:tplc="C9289F5E">
      <w:numFmt w:val="bullet"/>
      <w:lvlText w:val="•"/>
      <w:lvlJc w:val="left"/>
      <w:pPr>
        <w:ind w:left="2000" w:hanging="300"/>
      </w:pPr>
      <w:rPr>
        <w:rFonts w:hint="default"/>
        <w:lang w:eastAsia="en-US" w:bidi="ar-SA"/>
      </w:rPr>
    </w:lvl>
    <w:lvl w:ilvl="6" w:tplc="8B68909A">
      <w:numFmt w:val="bullet"/>
      <w:lvlText w:val="•"/>
      <w:lvlJc w:val="left"/>
      <w:pPr>
        <w:ind w:left="2336" w:hanging="300"/>
      </w:pPr>
      <w:rPr>
        <w:rFonts w:hint="default"/>
        <w:lang w:eastAsia="en-US" w:bidi="ar-SA"/>
      </w:rPr>
    </w:lvl>
    <w:lvl w:ilvl="7" w:tplc="F2683016">
      <w:numFmt w:val="bullet"/>
      <w:lvlText w:val="•"/>
      <w:lvlJc w:val="left"/>
      <w:pPr>
        <w:ind w:left="2672" w:hanging="300"/>
      </w:pPr>
      <w:rPr>
        <w:rFonts w:hint="default"/>
        <w:lang w:eastAsia="en-US" w:bidi="ar-SA"/>
      </w:rPr>
    </w:lvl>
    <w:lvl w:ilvl="8" w:tplc="03E013BE">
      <w:numFmt w:val="bullet"/>
      <w:lvlText w:val="•"/>
      <w:lvlJc w:val="left"/>
      <w:pPr>
        <w:ind w:left="3008" w:hanging="300"/>
      </w:pPr>
      <w:rPr>
        <w:rFonts w:hint="default"/>
        <w:lang w:eastAsia="en-US" w:bidi="ar-SA"/>
      </w:rPr>
    </w:lvl>
  </w:abstractNum>
  <w:abstractNum w:abstractNumId="45" w15:restartNumberingAfterBreak="0">
    <w:nsid w:val="328F5666"/>
    <w:multiLevelType w:val="hybridMultilevel"/>
    <w:tmpl w:val="AD32E5FC"/>
    <w:lvl w:ilvl="0" w:tplc="AC720DBA">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D6260006">
      <w:numFmt w:val="bullet"/>
      <w:lvlText w:val="•"/>
      <w:lvlJc w:val="left"/>
      <w:pPr>
        <w:ind w:left="1510" w:hanging="401"/>
      </w:pPr>
      <w:rPr>
        <w:rFonts w:hint="default"/>
        <w:lang w:eastAsia="en-US" w:bidi="ar-SA"/>
      </w:rPr>
    </w:lvl>
    <w:lvl w:ilvl="2" w:tplc="50AEAC0A">
      <w:numFmt w:val="bullet"/>
      <w:lvlText w:val="•"/>
      <w:lvlJc w:val="left"/>
      <w:pPr>
        <w:ind w:left="2501" w:hanging="401"/>
      </w:pPr>
      <w:rPr>
        <w:rFonts w:hint="default"/>
        <w:lang w:eastAsia="en-US" w:bidi="ar-SA"/>
      </w:rPr>
    </w:lvl>
    <w:lvl w:ilvl="3" w:tplc="7E8C1D48">
      <w:numFmt w:val="bullet"/>
      <w:lvlText w:val="•"/>
      <w:lvlJc w:val="left"/>
      <w:pPr>
        <w:ind w:left="3491" w:hanging="401"/>
      </w:pPr>
      <w:rPr>
        <w:rFonts w:hint="default"/>
        <w:lang w:eastAsia="en-US" w:bidi="ar-SA"/>
      </w:rPr>
    </w:lvl>
    <w:lvl w:ilvl="4" w:tplc="ABF2E1EC">
      <w:numFmt w:val="bullet"/>
      <w:lvlText w:val="•"/>
      <w:lvlJc w:val="left"/>
      <w:pPr>
        <w:ind w:left="4482" w:hanging="401"/>
      </w:pPr>
      <w:rPr>
        <w:rFonts w:hint="default"/>
        <w:lang w:eastAsia="en-US" w:bidi="ar-SA"/>
      </w:rPr>
    </w:lvl>
    <w:lvl w:ilvl="5" w:tplc="DB3060F6">
      <w:numFmt w:val="bullet"/>
      <w:lvlText w:val="•"/>
      <w:lvlJc w:val="left"/>
      <w:pPr>
        <w:ind w:left="5472" w:hanging="401"/>
      </w:pPr>
      <w:rPr>
        <w:rFonts w:hint="default"/>
        <w:lang w:eastAsia="en-US" w:bidi="ar-SA"/>
      </w:rPr>
    </w:lvl>
    <w:lvl w:ilvl="6" w:tplc="1F0C7560">
      <w:numFmt w:val="bullet"/>
      <w:lvlText w:val="•"/>
      <w:lvlJc w:val="left"/>
      <w:pPr>
        <w:ind w:left="6463" w:hanging="401"/>
      </w:pPr>
      <w:rPr>
        <w:rFonts w:hint="default"/>
        <w:lang w:eastAsia="en-US" w:bidi="ar-SA"/>
      </w:rPr>
    </w:lvl>
    <w:lvl w:ilvl="7" w:tplc="618E0EF2">
      <w:numFmt w:val="bullet"/>
      <w:lvlText w:val="•"/>
      <w:lvlJc w:val="left"/>
      <w:pPr>
        <w:ind w:left="7453" w:hanging="401"/>
      </w:pPr>
      <w:rPr>
        <w:rFonts w:hint="default"/>
        <w:lang w:eastAsia="en-US" w:bidi="ar-SA"/>
      </w:rPr>
    </w:lvl>
    <w:lvl w:ilvl="8" w:tplc="D4EC10EA">
      <w:numFmt w:val="bullet"/>
      <w:lvlText w:val="•"/>
      <w:lvlJc w:val="left"/>
      <w:pPr>
        <w:ind w:left="8444" w:hanging="401"/>
      </w:pPr>
      <w:rPr>
        <w:rFonts w:hint="default"/>
        <w:lang w:eastAsia="en-US" w:bidi="ar-SA"/>
      </w:rPr>
    </w:lvl>
  </w:abstractNum>
  <w:abstractNum w:abstractNumId="46" w15:restartNumberingAfterBreak="0">
    <w:nsid w:val="32907CE4"/>
    <w:multiLevelType w:val="hybridMultilevel"/>
    <w:tmpl w:val="15D87F20"/>
    <w:lvl w:ilvl="0" w:tplc="8488C21A">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28611DC">
      <w:numFmt w:val="bullet"/>
      <w:lvlText w:val="•"/>
      <w:lvlJc w:val="left"/>
      <w:pPr>
        <w:ind w:left="292" w:hanging="300"/>
      </w:pPr>
      <w:rPr>
        <w:rFonts w:hint="default"/>
        <w:lang w:eastAsia="en-US" w:bidi="ar-SA"/>
      </w:rPr>
    </w:lvl>
    <w:lvl w:ilvl="2" w:tplc="7728C7BE">
      <w:numFmt w:val="bullet"/>
      <w:lvlText w:val="•"/>
      <w:lvlJc w:val="left"/>
      <w:pPr>
        <w:ind w:left="564" w:hanging="300"/>
      </w:pPr>
      <w:rPr>
        <w:rFonts w:hint="default"/>
        <w:lang w:eastAsia="en-US" w:bidi="ar-SA"/>
      </w:rPr>
    </w:lvl>
    <w:lvl w:ilvl="3" w:tplc="42BEF250">
      <w:numFmt w:val="bullet"/>
      <w:lvlText w:val="•"/>
      <w:lvlJc w:val="left"/>
      <w:pPr>
        <w:ind w:left="836" w:hanging="300"/>
      </w:pPr>
      <w:rPr>
        <w:rFonts w:hint="default"/>
        <w:lang w:eastAsia="en-US" w:bidi="ar-SA"/>
      </w:rPr>
    </w:lvl>
    <w:lvl w:ilvl="4" w:tplc="7A5EE2AE">
      <w:numFmt w:val="bullet"/>
      <w:lvlText w:val="•"/>
      <w:lvlJc w:val="left"/>
      <w:pPr>
        <w:ind w:left="1108" w:hanging="300"/>
      </w:pPr>
      <w:rPr>
        <w:rFonts w:hint="default"/>
        <w:lang w:eastAsia="en-US" w:bidi="ar-SA"/>
      </w:rPr>
    </w:lvl>
    <w:lvl w:ilvl="5" w:tplc="B5C6DDB4">
      <w:numFmt w:val="bullet"/>
      <w:lvlText w:val="•"/>
      <w:lvlJc w:val="left"/>
      <w:pPr>
        <w:ind w:left="1380" w:hanging="300"/>
      </w:pPr>
      <w:rPr>
        <w:rFonts w:hint="default"/>
        <w:lang w:eastAsia="en-US" w:bidi="ar-SA"/>
      </w:rPr>
    </w:lvl>
    <w:lvl w:ilvl="6" w:tplc="C81EB122">
      <w:numFmt w:val="bullet"/>
      <w:lvlText w:val="•"/>
      <w:lvlJc w:val="left"/>
      <w:pPr>
        <w:ind w:left="1652" w:hanging="300"/>
      </w:pPr>
      <w:rPr>
        <w:rFonts w:hint="default"/>
        <w:lang w:eastAsia="en-US" w:bidi="ar-SA"/>
      </w:rPr>
    </w:lvl>
    <w:lvl w:ilvl="7" w:tplc="0EA41B5E">
      <w:numFmt w:val="bullet"/>
      <w:lvlText w:val="•"/>
      <w:lvlJc w:val="left"/>
      <w:pPr>
        <w:ind w:left="1924" w:hanging="300"/>
      </w:pPr>
      <w:rPr>
        <w:rFonts w:hint="default"/>
        <w:lang w:eastAsia="en-US" w:bidi="ar-SA"/>
      </w:rPr>
    </w:lvl>
    <w:lvl w:ilvl="8" w:tplc="5A2A9A68">
      <w:numFmt w:val="bullet"/>
      <w:lvlText w:val="•"/>
      <w:lvlJc w:val="left"/>
      <w:pPr>
        <w:ind w:left="2196" w:hanging="300"/>
      </w:pPr>
      <w:rPr>
        <w:rFonts w:hint="default"/>
        <w:lang w:eastAsia="en-US" w:bidi="ar-SA"/>
      </w:rPr>
    </w:lvl>
  </w:abstractNum>
  <w:abstractNum w:abstractNumId="47" w15:restartNumberingAfterBreak="0">
    <w:nsid w:val="34253955"/>
    <w:multiLevelType w:val="hybridMultilevel"/>
    <w:tmpl w:val="4EEAF422"/>
    <w:lvl w:ilvl="0" w:tplc="72A46CA0">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C85ABB7E">
      <w:numFmt w:val="bullet"/>
      <w:lvlText w:val="•"/>
      <w:lvlJc w:val="left"/>
      <w:pPr>
        <w:ind w:left="396" w:hanging="300"/>
      </w:pPr>
      <w:rPr>
        <w:rFonts w:hint="default"/>
        <w:lang w:eastAsia="en-US" w:bidi="ar-SA"/>
      </w:rPr>
    </w:lvl>
    <w:lvl w:ilvl="2" w:tplc="839800BC">
      <w:numFmt w:val="bullet"/>
      <w:lvlText w:val="•"/>
      <w:lvlJc w:val="left"/>
      <w:pPr>
        <w:ind w:left="772" w:hanging="300"/>
      </w:pPr>
      <w:rPr>
        <w:rFonts w:hint="default"/>
        <w:lang w:eastAsia="en-US" w:bidi="ar-SA"/>
      </w:rPr>
    </w:lvl>
    <w:lvl w:ilvl="3" w:tplc="7654D314">
      <w:numFmt w:val="bullet"/>
      <w:lvlText w:val="•"/>
      <w:lvlJc w:val="left"/>
      <w:pPr>
        <w:ind w:left="1148" w:hanging="300"/>
      </w:pPr>
      <w:rPr>
        <w:rFonts w:hint="default"/>
        <w:lang w:eastAsia="en-US" w:bidi="ar-SA"/>
      </w:rPr>
    </w:lvl>
    <w:lvl w:ilvl="4" w:tplc="4122493C">
      <w:numFmt w:val="bullet"/>
      <w:lvlText w:val="•"/>
      <w:lvlJc w:val="left"/>
      <w:pPr>
        <w:ind w:left="1524" w:hanging="300"/>
      </w:pPr>
      <w:rPr>
        <w:rFonts w:hint="default"/>
        <w:lang w:eastAsia="en-US" w:bidi="ar-SA"/>
      </w:rPr>
    </w:lvl>
    <w:lvl w:ilvl="5" w:tplc="04E4FF8C">
      <w:numFmt w:val="bullet"/>
      <w:lvlText w:val="•"/>
      <w:lvlJc w:val="left"/>
      <w:pPr>
        <w:ind w:left="1900" w:hanging="300"/>
      </w:pPr>
      <w:rPr>
        <w:rFonts w:hint="default"/>
        <w:lang w:eastAsia="en-US" w:bidi="ar-SA"/>
      </w:rPr>
    </w:lvl>
    <w:lvl w:ilvl="6" w:tplc="226AAF7C">
      <w:numFmt w:val="bullet"/>
      <w:lvlText w:val="•"/>
      <w:lvlJc w:val="left"/>
      <w:pPr>
        <w:ind w:left="2276" w:hanging="300"/>
      </w:pPr>
      <w:rPr>
        <w:rFonts w:hint="default"/>
        <w:lang w:eastAsia="en-US" w:bidi="ar-SA"/>
      </w:rPr>
    </w:lvl>
    <w:lvl w:ilvl="7" w:tplc="98BA8E14">
      <w:numFmt w:val="bullet"/>
      <w:lvlText w:val="•"/>
      <w:lvlJc w:val="left"/>
      <w:pPr>
        <w:ind w:left="2652" w:hanging="300"/>
      </w:pPr>
      <w:rPr>
        <w:rFonts w:hint="default"/>
        <w:lang w:eastAsia="en-US" w:bidi="ar-SA"/>
      </w:rPr>
    </w:lvl>
    <w:lvl w:ilvl="8" w:tplc="06E84874">
      <w:numFmt w:val="bullet"/>
      <w:lvlText w:val="•"/>
      <w:lvlJc w:val="left"/>
      <w:pPr>
        <w:ind w:left="3028" w:hanging="300"/>
      </w:pPr>
      <w:rPr>
        <w:rFonts w:hint="default"/>
        <w:lang w:eastAsia="en-US" w:bidi="ar-SA"/>
      </w:rPr>
    </w:lvl>
  </w:abstractNum>
  <w:abstractNum w:abstractNumId="48" w15:restartNumberingAfterBreak="0">
    <w:nsid w:val="367566E2"/>
    <w:multiLevelType w:val="hybridMultilevel"/>
    <w:tmpl w:val="5678B310"/>
    <w:lvl w:ilvl="0" w:tplc="FF3E98DC">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B5A4008A">
      <w:numFmt w:val="bullet"/>
      <w:lvlText w:val="•"/>
      <w:lvlJc w:val="left"/>
      <w:pPr>
        <w:ind w:left="1510" w:hanging="401"/>
      </w:pPr>
      <w:rPr>
        <w:rFonts w:hint="default"/>
        <w:lang w:eastAsia="en-US" w:bidi="ar-SA"/>
      </w:rPr>
    </w:lvl>
    <w:lvl w:ilvl="2" w:tplc="24ECEE34">
      <w:numFmt w:val="bullet"/>
      <w:lvlText w:val="•"/>
      <w:lvlJc w:val="left"/>
      <w:pPr>
        <w:ind w:left="2501" w:hanging="401"/>
      </w:pPr>
      <w:rPr>
        <w:rFonts w:hint="default"/>
        <w:lang w:eastAsia="en-US" w:bidi="ar-SA"/>
      </w:rPr>
    </w:lvl>
    <w:lvl w:ilvl="3" w:tplc="C6AA2130">
      <w:numFmt w:val="bullet"/>
      <w:lvlText w:val="•"/>
      <w:lvlJc w:val="left"/>
      <w:pPr>
        <w:ind w:left="3491" w:hanging="401"/>
      </w:pPr>
      <w:rPr>
        <w:rFonts w:hint="default"/>
        <w:lang w:eastAsia="en-US" w:bidi="ar-SA"/>
      </w:rPr>
    </w:lvl>
    <w:lvl w:ilvl="4" w:tplc="76ECA8EA">
      <w:numFmt w:val="bullet"/>
      <w:lvlText w:val="•"/>
      <w:lvlJc w:val="left"/>
      <w:pPr>
        <w:ind w:left="4482" w:hanging="401"/>
      </w:pPr>
      <w:rPr>
        <w:rFonts w:hint="default"/>
        <w:lang w:eastAsia="en-US" w:bidi="ar-SA"/>
      </w:rPr>
    </w:lvl>
    <w:lvl w:ilvl="5" w:tplc="AD9A93D4">
      <w:numFmt w:val="bullet"/>
      <w:lvlText w:val="•"/>
      <w:lvlJc w:val="left"/>
      <w:pPr>
        <w:ind w:left="5472" w:hanging="401"/>
      </w:pPr>
      <w:rPr>
        <w:rFonts w:hint="default"/>
        <w:lang w:eastAsia="en-US" w:bidi="ar-SA"/>
      </w:rPr>
    </w:lvl>
    <w:lvl w:ilvl="6" w:tplc="B1B297A8">
      <w:numFmt w:val="bullet"/>
      <w:lvlText w:val="•"/>
      <w:lvlJc w:val="left"/>
      <w:pPr>
        <w:ind w:left="6463" w:hanging="401"/>
      </w:pPr>
      <w:rPr>
        <w:rFonts w:hint="default"/>
        <w:lang w:eastAsia="en-US" w:bidi="ar-SA"/>
      </w:rPr>
    </w:lvl>
    <w:lvl w:ilvl="7" w:tplc="842068FE">
      <w:numFmt w:val="bullet"/>
      <w:lvlText w:val="•"/>
      <w:lvlJc w:val="left"/>
      <w:pPr>
        <w:ind w:left="7453" w:hanging="401"/>
      </w:pPr>
      <w:rPr>
        <w:rFonts w:hint="default"/>
        <w:lang w:eastAsia="en-US" w:bidi="ar-SA"/>
      </w:rPr>
    </w:lvl>
    <w:lvl w:ilvl="8" w:tplc="6AA6CE44">
      <w:numFmt w:val="bullet"/>
      <w:lvlText w:val="•"/>
      <w:lvlJc w:val="left"/>
      <w:pPr>
        <w:ind w:left="8444" w:hanging="401"/>
      </w:pPr>
      <w:rPr>
        <w:rFonts w:hint="default"/>
        <w:lang w:eastAsia="en-US" w:bidi="ar-SA"/>
      </w:rPr>
    </w:lvl>
  </w:abstractNum>
  <w:abstractNum w:abstractNumId="49" w15:restartNumberingAfterBreak="0">
    <w:nsid w:val="36B62E8C"/>
    <w:multiLevelType w:val="hybridMultilevel"/>
    <w:tmpl w:val="D43813F8"/>
    <w:lvl w:ilvl="0" w:tplc="5E2886A6">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7FC2D16">
      <w:numFmt w:val="bullet"/>
      <w:lvlText w:val="•"/>
      <w:lvlJc w:val="left"/>
      <w:pPr>
        <w:ind w:left="294" w:hanging="300"/>
      </w:pPr>
      <w:rPr>
        <w:rFonts w:hint="default"/>
        <w:lang w:eastAsia="en-US" w:bidi="ar-SA"/>
      </w:rPr>
    </w:lvl>
    <w:lvl w:ilvl="2" w:tplc="F86E211C">
      <w:numFmt w:val="bullet"/>
      <w:lvlText w:val="•"/>
      <w:lvlJc w:val="left"/>
      <w:pPr>
        <w:ind w:left="568" w:hanging="300"/>
      </w:pPr>
      <w:rPr>
        <w:rFonts w:hint="default"/>
        <w:lang w:eastAsia="en-US" w:bidi="ar-SA"/>
      </w:rPr>
    </w:lvl>
    <w:lvl w:ilvl="3" w:tplc="8EDE71A2">
      <w:numFmt w:val="bullet"/>
      <w:lvlText w:val="•"/>
      <w:lvlJc w:val="left"/>
      <w:pPr>
        <w:ind w:left="842" w:hanging="300"/>
      </w:pPr>
      <w:rPr>
        <w:rFonts w:hint="default"/>
        <w:lang w:eastAsia="en-US" w:bidi="ar-SA"/>
      </w:rPr>
    </w:lvl>
    <w:lvl w:ilvl="4" w:tplc="C248E5DE">
      <w:numFmt w:val="bullet"/>
      <w:lvlText w:val="•"/>
      <w:lvlJc w:val="left"/>
      <w:pPr>
        <w:ind w:left="1116" w:hanging="300"/>
      </w:pPr>
      <w:rPr>
        <w:rFonts w:hint="default"/>
        <w:lang w:eastAsia="en-US" w:bidi="ar-SA"/>
      </w:rPr>
    </w:lvl>
    <w:lvl w:ilvl="5" w:tplc="F9AC0176">
      <w:numFmt w:val="bullet"/>
      <w:lvlText w:val="•"/>
      <w:lvlJc w:val="left"/>
      <w:pPr>
        <w:ind w:left="1390" w:hanging="300"/>
      </w:pPr>
      <w:rPr>
        <w:rFonts w:hint="default"/>
        <w:lang w:eastAsia="en-US" w:bidi="ar-SA"/>
      </w:rPr>
    </w:lvl>
    <w:lvl w:ilvl="6" w:tplc="58EE0BB8">
      <w:numFmt w:val="bullet"/>
      <w:lvlText w:val="•"/>
      <w:lvlJc w:val="left"/>
      <w:pPr>
        <w:ind w:left="1664" w:hanging="300"/>
      </w:pPr>
      <w:rPr>
        <w:rFonts w:hint="default"/>
        <w:lang w:eastAsia="en-US" w:bidi="ar-SA"/>
      </w:rPr>
    </w:lvl>
    <w:lvl w:ilvl="7" w:tplc="0264F7FC">
      <w:numFmt w:val="bullet"/>
      <w:lvlText w:val="•"/>
      <w:lvlJc w:val="left"/>
      <w:pPr>
        <w:ind w:left="1938" w:hanging="300"/>
      </w:pPr>
      <w:rPr>
        <w:rFonts w:hint="default"/>
        <w:lang w:eastAsia="en-US" w:bidi="ar-SA"/>
      </w:rPr>
    </w:lvl>
    <w:lvl w:ilvl="8" w:tplc="141E04F2">
      <w:numFmt w:val="bullet"/>
      <w:lvlText w:val="•"/>
      <w:lvlJc w:val="left"/>
      <w:pPr>
        <w:ind w:left="2212" w:hanging="300"/>
      </w:pPr>
      <w:rPr>
        <w:rFonts w:hint="default"/>
        <w:lang w:eastAsia="en-US" w:bidi="ar-SA"/>
      </w:rPr>
    </w:lvl>
  </w:abstractNum>
  <w:abstractNum w:abstractNumId="50" w15:restartNumberingAfterBreak="0">
    <w:nsid w:val="36DF3D47"/>
    <w:multiLevelType w:val="hybridMultilevel"/>
    <w:tmpl w:val="211A2A50"/>
    <w:lvl w:ilvl="0" w:tplc="C12EAA12">
      <w:start w:val="1"/>
      <w:numFmt w:val="decimal"/>
      <w:lvlText w:val="%1)"/>
      <w:lvlJc w:val="left"/>
      <w:pPr>
        <w:ind w:left="610" w:hanging="501"/>
      </w:pPr>
      <w:rPr>
        <w:rFonts w:ascii="Times New Roman" w:eastAsia="Times New Roman" w:hAnsi="Times New Roman" w:cs="Times New Roman" w:hint="default"/>
        <w:b w:val="0"/>
        <w:bCs w:val="0"/>
        <w:i w:val="0"/>
        <w:iCs w:val="0"/>
        <w:spacing w:val="0"/>
        <w:w w:val="100"/>
        <w:sz w:val="24"/>
        <w:szCs w:val="24"/>
        <w:lang w:eastAsia="en-US" w:bidi="ar-SA"/>
      </w:rPr>
    </w:lvl>
    <w:lvl w:ilvl="1" w:tplc="093EC9B4">
      <w:numFmt w:val="bullet"/>
      <w:lvlText w:val="•"/>
      <w:lvlJc w:val="left"/>
      <w:pPr>
        <w:ind w:left="1600" w:hanging="501"/>
      </w:pPr>
      <w:rPr>
        <w:rFonts w:hint="default"/>
        <w:lang w:eastAsia="en-US" w:bidi="ar-SA"/>
      </w:rPr>
    </w:lvl>
    <w:lvl w:ilvl="2" w:tplc="99A8610A">
      <w:numFmt w:val="bullet"/>
      <w:lvlText w:val="•"/>
      <w:lvlJc w:val="left"/>
      <w:pPr>
        <w:ind w:left="2581" w:hanging="501"/>
      </w:pPr>
      <w:rPr>
        <w:rFonts w:hint="default"/>
        <w:lang w:eastAsia="en-US" w:bidi="ar-SA"/>
      </w:rPr>
    </w:lvl>
    <w:lvl w:ilvl="3" w:tplc="3CBA30F0">
      <w:numFmt w:val="bullet"/>
      <w:lvlText w:val="•"/>
      <w:lvlJc w:val="left"/>
      <w:pPr>
        <w:ind w:left="3561" w:hanging="501"/>
      </w:pPr>
      <w:rPr>
        <w:rFonts w:hint="default"/>
        <w:lang w:eastAsia="en-US" w:bidi="ar-SA"/>
      </w:rPr>
    </w:lvl>
    <w:lvl w:ilvl="4" w:tplc="B488796E">
      <w:numFmt w:val="bullet"/>
      <w:lvlText w:val="•"/>
      <w:lvlJc w:val="left"/>
      <w:pPr>
        <w:ind w:left="4542" w:hanging="501"/>
      </w:pPr>
      <w:rPr>
        <w:rFonts w:hint="default"/>
        <w:lang w:eastAsia="en-US" w:bidi="ar-SA"/>
      </w:rPr>
    </w:lvl>
    <w:lvl w:ilvl="5" w:tplc="F912CAFE">
      <w:numFmt w:val="bullet"/>
      <w:lvlText w:val="•"/>
      <w:lvlJc w:val="left"/>
      <w:pPr>
        <w:ind w:left="5522" w:hanging="501"/>
      </w:pPr>
      <w:rPr>
        <w:rFonts w:hint="default"/>
        <w:lang w:eastAsia="en-US" w:bidi="ar-SA"/>
      </w:rPr>
    </w:lvl>
    <w:lvl w:ilvl="6" w:tplc="08A88020">
      <w:numFmt w:val="bullet"/>
      <w:lvlText w:val="•"/>
      <w:lvlJc w:val="left"/>
      <w:pPr>
        <w:ind w:left="6503" w:hanging="501"/>
      </w:pPr>
      <w:rPr>
        <w:rFonts w:hint="default"/>
        <w:lang w:eastAsia="en-US" w:bidi="ar-SA"/>
      </w:rPr>
    </w:lvl>
    <w:lvl w:ilvl="7" w:tplc="BB9A8680">
      <w:numFmt w:val="bullet"/>
      <w:lvlText w:val="•"/>
      <w:lvlJc w:val="left"/>
      <w:pPr>
        <w:ind w:left="7483" w:hanging="501"/>
      </w:pPr>
      <w:rPr>
        <w:rFonts w:hint="default"/>
        <w:lang w:eastAsia="en-US" w:bidi="ar-SA"/>
      </w:rPr>
    </w:lvl>
    <w:lvl w:ilvl="8" w:tplc="5B428F8C">
      <w:numFmt w:val="bullet"/>
      <w:lvlText w:val="•"/>
      <w:lvlJc w:val="left"/>
      <w:pPr>
        <w:ind w:left="8464" w:hanging="501"/>
      </w:pPr>
      <w:rPr>
        <w:rFonts w:hint="default"/>
        <w:lang w:eastAsia="en-US" w:bidi="ar-SA"/>
      </w:rPr>
    </w:lvl>
  </w:abstractNum>
  <w:abstractNum w:abstractNumId="51" w15:restartNumberingAfterBreak="0">
    <w:nsid w:val="37A32D3B"/>
    <w:multiLevelType w:val="hybridMultilevel"/>
    <w:tmpl w:val="D2185F04"/>
    <w:lvl w:ilvl="0" w:tplc="B84A722E">
      <w:numFmt w:val="bullet"/>
      <w:lvlText w:val="–"/>
      <w:lvlJc w:val="left"/>
      <w:pPr>
        <w:ind w:left="4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EBA0EE5E">
      <w:numFmt w:val="bullet"/>
      <w:lvlText w:val="•"/>
      <w:lvlJc w:val="left"/>
      <w:pPr>
        <w:ind w:left="1420" w:hanging="300"/>
      </w:pPr>
      <w:rPr>
        <w:rFonts w:hint="default"/>
        <w:lang w:eastAsia="en-US" w:bidi="ar-SA"/>
      </w:rPr>
    </w:lvl>
    <w:lvl w:ilvl="2" w:tplc="3542AFD8">
      <w:numFmt w:val="bullet"/>
      <w:lvlText w:val="•"/>
      <w:lvlJc w:val="left"/>
      <w:pPr>
        <w:ind w:left="2421" w:hanging="300"/>
      </w:pPr>
      <w:rPr>
        <w:rFonts w:hint="default"/>
        <w:lang w:eastAsia="en-US" w:bidi="ar-SA"/>
      </w:rPr>
    </w:lvl>
    <w:lvl w:ilvl="3" w:tplc="7A5C9A7E">
      <w:numFmt w:val="bullet"/>
      <w:lvlText w:val="•"/>
      <w:lvlJc w:val="left"/>
      <w:pPr>
        <w:ind w:left="3421" w:hanging="300"/>
      </w:pPr>
      <w:rPr>
        <w:rFonts w:hint="default"/>
        <w:lang w:eastAsia="en-US" w:bidi="ar-SA"/>
      </w:rPr>
    </w:lvl>
    <w:lvl w:ilvl="4" w:tplc="7AF22DAC">
      <w:numFmt w:val="bullet"/>
      <w:lvlText w:val="•"/>
      <w:lvlJc w:val="left"/>
      <w:pPr>
        <w:ind w:left="4422" w:hanging="300"/>
      </w:pPr>
      <w:rPr>
        <w:rFonts w:hint="default"/>
        <w:lang w:eastAsia="en-US" w:bidi="ar-SA"/>
      </w:rPr>
    </w:lvl>
    <w:lvl w:ilvl="5" w:tplc="8C1C9FEE">
      <w:numFmt w:val="bullet"/>
      <w:lvlText w:val="•"/>
      <w:lvlJc w:val="left"/>
      <w:pPr>
        <w:ind w:left="5422" w:hanging="300"/>
      </w:pPr>
      <w:rPr>
        <w:rFonts w:hint="default"/>
        <w:lang w:eastAsia="en-US" w:bidi="ar-SA"/>
      </w:rPr>
    </w:lvl>
    <w:lvl w:ilvl="6" w:tplc="FFF88250">
      <w:numFmt w:val="bullet"/>
      <w:lvlText w:val="•"/>
      <w:lvlJc w:val="left"/>
      <w:pPr>
        <w:ind w:left="6423" w:hanging="300"/>
      </w:pPr>
      <w:rPr>
        <w:rFonts w:hint="default"/>
        <w:lang w:eastAsia="en-US" w:bidi="ar-SA"/>
      </w:rPr>
    </w:lvl>
    <w:lvl w:ilvl="7" w:tplc="AAF85FCC">
      <w:numFmt w:val="bullet"/>
      <w:lvlText w:val="•"/>
      <w:lvlJc w:val="left"/>
      <w:pPr>
        <w:ind w:left="7423" w:hanging="300"/>
      </w:pPr>
      <w:rPr>
        <w:rFonts w:hint="default"/>
        <w:lang w:eastAsia="en-US" w:bidi="ar-SA"/>
      </w:rPr>
    </w:lvl>
    <w:lvl w:ilvl="8" w:tplc="7B644F34">
      <w:numFmt w:val="bullet"/>
      <w:lvlText w:val="•"/>
      <w:lvlJc w:val="left"/>
      <w:pPr>
        <w:ind w:left="8424" w:hanging="300"/>
      </w:pPr>
      <w:rPr>
        <w:rFonts w:hint="default"/>
        <w:lang w:eastAsia="en-US" w:bidi="ar-SA"/>
      </w:rPr>
    </w:lvl>
  </w:abstractNum>
  <w:abstractNum w:abstractNumId="52" w15:restartNumberingAfterBreak="0">
    <w:nsid w:val="382C29DC"/>
    <w:multiLevelType w:val="hybridMultilevel"/>
    <w:tmpl w:val="2828F7A4"/>
    <w:lvl w:ilvl="0" w:tplc="01462CB8">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E6025BDA">
      <w:numFmt w:val="bullet"/>
      <w:lvlText w:val="•"/>
      <w:lvlJc w:val="left"/>
      <w:pPr>
        <w:ind w:left="1510" w:hanging="400"/>
      </w:pPr>
      <w:rPr>
        <w:rFonts w:hint="default"/>
        <w:lang w:eastAsia="en-US" w:bidi="ar-SA"/>
      </w:rPr>
    </w:lvl>
    <w:lvl w:ilvl="2" w:tplc="24B0BE4E">
      <w:numFmt w:val="bullet"/>
      <w:lvlText w:val="•"/>
      <w:lvlJc w:val="left"/>
      <w:pPr>
        <w:ind w:left="2501" w:hanging="400"/>
      </w:pPr>
      <w:rPr>
        <w:rFonts w:hint="default"/>
        <w:lang w:eastAsia="en-US" w:bidi="ar-SA"/>
      </w:rPr>
    </w:lvl>
    <w:lvl w:ilvl="3" w:tplc="3020A9FA">
      <w:numFmt w:val="bullet"/>
      <w:lvlText w:val="•"/>
      <w:lvlJc w:val="left"/>
      <w:pPr>
        <w:ind w:left="3491" w:hanging="400"/>
      </w:pPr>
      <w:rPr>
        <w:rFonts w:hint="default"/>
        <w:lang w:eastAsia="en-US" w:bidi="ar-SA"/>
      </w:rPr>
    </w:lvl>
    <w:lvl w:ilvl="4" w:tplc="777E8F38">
      <w:numFmt w:val="bullet"/>
      <w:lvlText w:val="•"/>
      <w:lvlJc w:val="left"/>
      <w:pPr>
        <w:ind w:left="4482" w:hanging="400"/>
      </w:pPr>
      <w:rPr>
        <w:rFonts w:hint="default"/>
        <w:lang w:eastAsia="en-US" w:bidi="ar-SA"/>
      </w:rPr>
    </w:lvl>
    <w:lvl w:ilvl="5" w:tplc="F442117C">
      <w:numFmt w:val="bullet"/>
      <w:lvlText w:val="•"/>
      <w:lvlJc w:val="left"/>
      <w:pPr>
        <w:ind w:left="5472" w:hanging="400"/>
      </w:pPr>
      <w:rPr>
        <w:rFonts w:hint="default"/>
        <w:lang w:eastAsia="en-US" w:bidi="ar-SA"/>
      </w:rPr>
    </w:lvl>
    <w:lvl w:ilvl="6" w:tplc="02C0F138">
      <w:numFmt w:val="bullet"/>
      <w:lvlText w:val="•"/>
      <w:lvlJc w:val="left"/>
      <w:pPr>
        <w:ind w:left="6463" w:hanging="400"/>
      </w:pPr>
      <w:rPr>
        <w:rFonts w:hint="default"/>
        <w:lang w:eastAsia="en-US" w:bidi="ar-SA"/>
      </w:rPr>
    </w:lvl>
    <w:lvl w:ilvl="7" w:tplc="7BF6E8AE">
      <w:numFmt w:val="bullet"/>
      <w:lvlText w:val="•"/>
      <w:lvlJc w:val="left"/>
      <w:pPr>
        <w:ind w:left="7453" w:hanging="400"/>
      </w:pPr>
      <w:rPr>
        <w:rFonts w:hint="default"/>
        <w:lang w:eastAsia="en-US" w:bidi="ar-SA"/>
      </w:rPr>
    </w:lvl>
    <w:lvl w:ilvl="8" w:tplc="16203BB8">
      <w:numFmt w:val="bullet"/>
      <w:lvlText w:val="•"/>
      <w:lvlJc w:val="left"/>
      <w:pPr>
        <w:ind w:left="8444" w:hanging="400"/>
      </w:pPr>
      <w:rPr>
        <w:rFonts w:hint="default"/>
        <w:lang w:eastAsia="en-US" w:bidi="ar-SA"/>
      </w:rPr>
    </w:lvl>
  </w:abstractNum>
  <w:abstractNum w:abstractNumId="53" w15:restartNumberingAfterBreak="0">
    <w:nsid w:val="389729BA"/>
    <w:multiLevelType w:val="hybridMultilevel"/>
    <w:tmpl w:val="E22E84C0"/>
    <w:lvl w:ilvl="0" w:tplc="35EE705E">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5668F88">
      <w:numFmt w:val="bullet"/>
      <w:lvlText w:val="•"/>
      <w:lvlJc w:val="left"/>
      <w:pPr>
        <w:ind w:left="298" w:hanging="300"/>
      </w:pPr>
      <w:rPr>
        <w:rFonts w:hint="default"/>
        <w:lang w:eastAsia="en-US" w:bidi="ar-SA"/>
      </w:rPr>
    </w:lvl>
    <w:lvl w:ilvl="2" w:tplc="FADA284A">
      <w:numFmt w:val="bullet"/>
      <w:lvlText w:val="•"/>
      <w:lvlJc w:val="left"/>
      <w:pPr>
        <w:ind w:left="576" w:hanging="300"/>
      </w:pPr>
      <w:rPr>
        <w:rFonts w:hint="default"/>
        <w:lang w:eastAsia="en-US" w:bidi="ar-SA"/>
      </w:rPr>
    </w:lvl>
    <w:lvl w:ilvl="3" w:tplc="E1E6C442">
      <w:numFmt w:val="bullet"/>
      <w:lvlText w:val="•"/>
      <w:lvlJc w:val="left"/>
      <w:pPr>
        <w:ind w:left="854" w:hanging="300"/>
      </w:pPr>
      <w:rPr>
        <w:rFonts w:hint="default"/>
        <w:lang w:eastAsia="en-US" w:bidi="ar-SA"/>
      </w:rPr>
    </w:lvl>
    <w:lvl w:ilvl="4" w:tplc="9CDA025E">
      <w:numFmt w:val="bullet"/>
      <w:lvlText w:val="•"/>
      <w:lvlJc w:val="left"/>
      <w:pPr>
        <w:ind w:left="1132" w:hanging="300"/>
      </w:pPr>
      <w:rPr>
        <w:rFonts w:hint="default"/>
        <w:lang w:eastAsia="en-US" w:bidi="ar-SA"/>
      </w:rPr>
    </w:lvl>
    <w:lvl w:ilvl="5" w:tplc="4134E0DE">
      <w:numFmt w:val="bullet"/>
      <w:lvlText w:val="•"/>
      <w:lvlJc w:val="left"/>
      <w:pPr>
        <w:ind w:left="1410" w:hanging="300"/>
      </w:pPr>
      <w:rPr>
        <w:rFonts w:hint="default"/>
        <w:lang w:eastAsia="en-US" w:bidi="ar-SA"/>
      </w:rPr>
    </w:lvl>
    <w:lvl w:ilvl="6" w:tplc="4DA6569C">
      <w:numFmt w:val="bullet"/>
      <w:lvlText w:val="•"/>
      <w:lvlJc w:val="left"/>
      <w:pPr>
        <w:ind w:left="1688" w:hanging="300"/>
      </w:pPr>
      <w:rPr>
        <w:rFonts w:hint="default"/>
        <w:lang w:eastAsia="en-US" w:bidi="ar-SA"/>
      </w:rPr>
    </w:lvl>
    <w:lvl w:ilvl="7" w:tplc="03A4FA8A">
      <w:numFmt w:val="bullet"/>
      <w:lvlText w:val="•"/>
      <w:lvlJc w:val="left"/>
      <w:pPr>
        <w:ind w:left="1966" w:hanging="300"/>
      </w:pPr>
      <w:rPr>
        <w:rFonts w:hint="default"/>
        <w:lang w:eastAsia="en-US" w:bidi="ar-SA"/>
      </w:rPr>
    </w:lvl>
    <w:lvl w:ilvl="8" w:tplc="48C63210">
      <w:numFmt w:val="bullet"/>
      <w:lvlText w:val="•"/>
      <w:lvlJc w:val="left"/>
      <w:pPr>
        <w:ind w:left="2244" w:hanging="300"/>
      </w:pPr>
      <w:rPr>
        <w:rFonts w:hint="default"/>
        <w:lang w:eastAsia="en-US" w:bidi="ar-SA"/>
      </w:rPr>
    </w:lvl>
  </w:abstractNum>
  <w:abstractNum w:abstractNumId="54" w15:restartNumberingAfterBreak="0">
    <w:nsid w:val="38B65FD8"/>
    <w:multiLevelType w:val="hybridMultilevel"/>
    <w:tmpl w:val="6FD82998"/>
    <w:lvl w:ilvl="0" w:tplc="0BE26318">
      <w:start w:val="1"/>
      <w:numFmt w:val="decimal"/>
      <w:lvlText w:val="%1."/>
      <w:lvlJc w:val="left"/>
      <w:pPr>
        <w:ind w:left="2813" w:hanging="240"/>
        <w:jc w:val="right"/>
      </w:pPr>
      <w:rPr>
        <w:rFonts w:ascii="Times New Roman" w:eastAsia="Times New Roman" w:hAnsi="Times New Roman" w:cs="Times New Roman" w:hint="default"/>
        <w:b w:val="0"/>
        <w:bCs w:val="0"/>
        <w:i/>
        <w:iCs/>
        <w:spacing w:val="0"/>
        <w:w w:val="100"/>
        <w:sz w:val="24"/>
        <w:szCs w:val="24"/>
        <w:lang w:eastAsia="en-US" w:bidi="ar-SA"/>
      </w:rPr>
    </w:lvl>
    <w:lvl w:ilvl="1" w:tplc="0A861626">
      <w:numFmt w:val="bullet"/>
      <w:lvlText w:val="•"/>
      <w:lvlJc w:val="left"/>
      <w:pPr>
        <w:ind w:left="3580" w:hanging="240"/>
      </w:pPr>
      <w:rPr>
        <w:rFonts w:hint="default"/>
        <w:lang w:eastAsia="en-US" w:bidi="ar-SA"/>
      </w:rPr>
    </w:lvl>
    <w:lvl w:ilvl="2" w:tplc="04F0A2CA">
      <w:numFmt w:val="bullet"/>
      <w:lvlText w:val="•"/>
      <w:lvlJc w:val="left"/>
      <w:pPr>
        <w:ind w:left="4341" w:hanging="240"/>
      </w:pPr>
      <w:rPr>
        <w:rFonts w:hint="default"/>
        <w:lang w:eastAsia="en-US" w:bidi="ar-SA"/>
      </w:rPr>
    </w:lvl>
    <w:lvl w:ilvl="3" w:tplc="92E844D2">
      <w:numFmt w:val="bullet"/>
      <w:lvlText w:val="•"/>
      <w:lvlJc w:val="left"/>
      <w:pPr>
        <w:ind w:left="5101" w:hanging="240"/>
      </w:pPr>
      <w:rPr>
        <w:rFonts w:hint="default"/>
        <w:lang w:eastAsia="en-US" w:bidi="ar-SA"/>
      </w:rPr>
    </w:lvl>
    <w:lvl w:ilvl="4" w:tplc="B7000394">
      <w:numFmt w:val="bullet"/>
      <w:lvlText w:val="•"/>
      <w:lvlJc w:val="left"/>
      <w:pPr>
        <w:ind w:left="5862" w:hanging="240"/>
      </w:pPr>
      <w:rPr>
        <w:rFonts w:hint="default"/>
        <w:lang w:eastAsia="en-US" w:bidi="ar-SA"/>
      </w:rPr>
    </w:lvl>
    <w:lvl w:ilvl="5" w:tplc="B2BA17CA">
      <w:numFmt w:val="bullet"/>
      <w:lvlText w:val="•"/>
      <w:lvlJc w:val="left"/>
      <w:pPr>
        <w:ind w:left="6622" w:hanging="240"/>
      </w:pPr>
      <w:rPr>
        <w:rFonts w:hint="default"/>
        <w:lang w:eastAsia="en-US" w:bidi="ar-SA"/>
      </w:rPr>
    </w:lvl>
    <w:lvl w:ilvl="6" w:tplc="24482D4E">
      <w:numFmt w:val="bullet"/>
      <w:lvlText w:val="•"/>
      <w:lvlJc w:val="left"/>
      <w:pPr>
        <w:ind w:left="7383" w:hanging="240"/>
      </w:pPr>
      <w:rPr>
        <w:rFonts w:hint="default"/>
        <w:lang w:eastAsia="en-US" w:bidi="ar-SA"/>
      </w:rPr>
    </w:lvl>
    <w:lvl w:ilvl="7" w:tplc="4FC8049A">
      <w:numFmt w:val="bullet"/>
      <w:lvlText w:val="•"/>
      <w:lvlJc w:val="left"/>
      <w:pPr>
        <w:ind w:left="8143" w:hanging="240"/>
      </w:pPr>
      <w:rPr>
        <w:rFonts w:hint="default"/>
        <w:lang w:eastAsia="en-US" w:bidi="ar-SA"/>
      </w:rPr>
    </w:lvl>
    <w:lvl w:ilvl="8" w:tplc="DE669414">
      <w:numFmt w:val="bullet"/>
      <w:lvlText w:val="•"/>
      <w:lvlJc w:val="left"/>
      <w:pPr>
        <w:ind w:left="8904" w:hanging="240"/>
      </w:pPr>
      <w:rPr>
        <w:rFonts w:hint="default"/>
        <w:lang w:eastAsia="en-US" w:bidi="ar-SA"/>
      </w:rPr>
    </w:lvl>
  </w:abstractNum>
  <w:abstractNum w:abstractNumId="55" w15:restartNumberingAfterBreak="0">
    <w:nsid w:val="3A3E2F53"/>
    <w:multiLevelType w:val="hybridMultilevel"/>
    <w:tmpl w:val="728E2A04"/>
    <w:lvl w:ilvl="0" w:tplc="2484674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DADE270C">
      <w:numFmt w:val="bullet"/>
      <w:lvlText w:val="•"/>
      <w:lvlJc w:val="left"/>
      <w:pPr>
        <w:ind w:left="476" w:hanging="300"/>
      </w:pPr>
      <w:rPr>
        <w:rFonts w:hint="default"/>
        <w:lang w:eastAsia="en-US" w:bidi="ar-SA"/>
      </w:rPr>
    </w:lvl>
    <w:lvl w:ilvl="2" w:tplc="6A4419E4">
      <w:numFmt w:val="bullet"/>
      <w:lvlText w:val="•"/>
      <w:lvlJc w:val="left"/>
      <w:pPr>
        <w:ind w:left="632" w:hanging="300"/>
      </w:pPr>
      <w:rPr>
        <w:rFonts w:hint="default"/>
        <w:lang w:eastAsia="en-US" w:bidi="ar-SA"/>
      </w:rPr>
    </w:lvl>
    <w:lvl w:ilvl="3" w:tplc="C952CC7C">
      <w:numFmt w:val="bullet"/>
      <w:lvlText w:val="•"/>
      <w:lvlJc w:val="left"/>
      <w:pPr>
        <w:ind w:left="788" w:hanging="300"/>
      </w:pPr>
      <w:rPr>
        <w:rFonts w:hint="default"/>
        <w:lang w:eastAsia="en-US" w:bidi="ar-SA"/>
      </w:rPr>
    </w:lvl>
    <w:lvl w:ilvl="4" w:tplc="588E9592">
      <w:numFmt w:val="bullet"/>
      <w:lvlText w:val="•"/>
      <w:lvlJc w:val="left"/>
      <w:pPr>
        <w:ind w:left="944" w:hanging="300"/>
      </w:pPr>
      <w:rPr>
        <w:rFonts w:hint="default"/>
        <w:lang w:eastAsia="en-US" w:bidi="ar-SA"/>
      </w:rPr>
    </w:lvl>
    <w:lvl w:ilvl="5" w:tplc="792A9BCE">
      <w:numFmt w:val="bullet"/>
      <w:lvlText w:val="•"/>
      <w:lvlJc w:val="left"/>
      <w:pPr>
        <w:ind w:left="1100" w:hanging="300"/>
      </w:pPr>
      <w:rPr>
        <w:rFonts w:hint="default"/>
        <w:lang w:eastAsia="en-US" w:bidi="ar-SA"/>
      </w:rPr>
    </w:lvl>
    <w:lvl w:ilvl="6" w:tplc="DBB8AC28">
      <w:numFmt w:val="bullet"/>
      <w:lvlText w:val="•"/>
      <w:lvlJc w:val="left"/>
      <w:pPr>
        <w:ind w:left="1256" w:hanging="300"/>
      </w:pPr>
      <w:rPr>
        <w:rFonts w:hint="default"/>
        <w:lang w:eastAsia="en-US" w:bidi="ar-SA"/>
      </w:rPr>
    </w:lvl>
    <w:lvl w:ilvl="7" w:tplc="EACC37A4">
      <w:numFmt w:val="bullet"/>
      <w:lvlText w:val="•"/>
      <w:lvlJc w:val="left"/>
      <w:pPr>
        <w:ind w:left="1412" w:hanging="300"/>
      </w:pPr>
      <w:rPr>
        <w:rFonts w:hint="default"/>
        <w:lang w:eastAsia="en-US" w:bidi="ar-SA"/>
      </w:rPr>
    </w:lvl>
    <w:lvl w:ilvl="8" w:tplc="F3EEA6D6">
      <w:numFmt w:val="bullet"/>
      <w:lvlText w:val="•"/>
      <w:lvlJc w:val="left"/>
      <w:pPr>
        <w:ind w:left="1568" w:hanging="300"/>
      </w:pPr>
      <w:rPr>
        <w:rFonts w:hint="default"/>
        <w:lang w:eastAsia="en-US" w:bidi="ar-SA"/>
      </w:rPr>
    </w:lvl>
  </w:abstractNum>
  <w:abstractNum w:abstractNumId="56" w15:restartNumberingAfterBreak="0">
    <w:nsid w:val="3AC37CFE"/>
    <w:multiLevelType w:val="hybridMultilevel"/>
    <w:tmpl w:val="F57ACF78"/>
    <w:lvl w:ilvl="0" w:tplc="C18E0BEE">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2376BB4A">
      <w:numFmt w:val="bullet"/>
      <w:lvlText w:val="•"/>
      <w:lvlJc w:val="left"/>
      <w:pPr>
        <w:ind w:left="1510" w:hanging="400"/>
      </w:pPr>
      <w:rPr>
        <w:rFonts w:hint="default"/>
        <w:lang w:eastAsia="en-US" w:bidi="ar-SA"/>
      </w:rPr>
    </w:lvl>
    <w:lvl w:ilvl="2" w:tplc="8B3A9B1A">
      <w:numFmt w:val="bullet"/>
      <w:lvlText w:val="•"/>
      <w:lvlJc w:val="left"/>
      <w:pPr>
        <w:ind w:left="2501" w:hanging="400"/>
      </w:pPr>
      <w:rPr>
        <w:rFonts w:hint="default"/>
        <w:lang w:eastAsia="en-US" w:bidi="ar-SA"/>
      </w:rPr>
    </w:lvl>
    <w:lvl w:ilvl="3" w:tplc="C2E431CA">
      <w:numFmt w:val="bullet"/>
      <w:lvlText w:val="•"/>
      <w:lvlJc w:val="left"/>
      <w:pPr>
        <w:ind w:left="3491" w:hanging="400"/>
      </w:pPr>
      <w:rPr>
        <w:rFonts w:hint="default"/>
        <w:lang w:eastAsia="en-US" w:bidi="ar-SA"/>
      </w:rPr>
    </w:lvl>
    <w:lvl w:ilvl="4" w:tplc="63A087FC">
      <w:numFmt w:val="bullet"/>
      <w:lvlText w:val="•"/>
      <w:lvlJc w:val="left"/>
      <w:pPr>
        <w:ind w:left="4482" w:hanging="400"/>
      </w:pPr>
      <w:rPr>
        <w:rFonts w:hint="default"/>
        <w:lang w:eastAsia="en-US" w:bidi="ar-SA"/>
      </w:rPr>
    </w:lvl>
    <w:lvl w:ilvl="5" w:tplc="6A907240">
      <w:numFmt w:val="bullet"/>
      <w:lvlText w:val="•"/>
      <w:lvlJc w:val="left"/>
      <w:pPr>
        <w:ind w:left="5472" w:hanging="400"/>
      </w:pPr>
      <w:rPr>
        <w:rFonts w:hint="default"/>
        <w:lang w:eastAsia="en-US" w:bidi="ar-SA"/>
      </w:rPr>
    </w:lvl>
    <w:lvl w:ilvl="6" w:tplc="7C9AC41A">
      <w:numFmt w:val="bullet"/>
      <w:lvlText w:val="•"/>
      <w:lvlJc w:val="left"/>
      <w:pPr>
        <w:ind w:left="6463" w:hanging="400"/>
      </w:pPr>
      <w:rPr>
        <w:rFonts w:hint="default"/>
        <w:lang w:eastAsia="en-US" w:bidi="ar-SA"/>
      </w:rPr>
    </w:lvl>
    <w:lvl w:ilvl="7" w:tplc="BC104406">
      <w:numFmt w:val="bullet"/>
      <w:lvlText w:val="•"/>
      <w:lvlJc w:val="left"/>
      <w:pPr>
        <w:ind w:left="7453" w:hanging="400"/>
      </w:pPr>
      <w:rPr>
        <w:rFonts w:hint="default"/>
        <w:lang w:eastAsia="en-US" w:bidi="ar-SA"/>
      </w:rPr>
    </w:lvl>
    <w:lvl w:ilvl="8" w:tplc="07327A28">
      <w:numFmt w:val="bullet"/>
      <w:lvlText w:val="•"/>
      <w:lvlJc w:val="left"/>
      <w:pPr>
        <w:ind w:left="8444" w:hanging="400"/>
      </w:pPr>
      <w:rPr>
        <w:rFonts w:hint="default"/>
        <w:lang w:eastAsia="en-US" w:bidi="ar-SA"/>
      </w:rPr>
    </w:lvl>
  </w:abstractNum>
  <w:abstractNum w:abstractNumId="57" w15:restartNumberingAfterBreak="0">
    <w:nsid w:val="3C041BFB"/>
    <w:multiLevelType w:val="hybridMultilevel"/>
    <w:tmpl w:val="2416C428"/>
    <w:lvl w:ilvl="0" w:tplc="B5285934">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5CA9E1A">
      <w:numFmt w:val="bullet"/>
      <w:lvlText w:val="•"/>
      <w:lvlJc w:val="left"/>
      <w:pPr>
        <w:ind w:left="302" w:hanging="300"/>
      </w:pPr>
      <w:rPr>
        <w:rFonts w:hint="default"/>
        <w:lang w:eastAsia="en-US" w:bidi="ar-SA"/>
      </w:rPr>
    </w:lvl>
    <w:lvl w:ilvl="2" w:tplc="CF347B4A">
      <w:numFmt w:val="bullet"/>
      <w:lvlText w:val="•"/>
      <w:lvlJc w:val="left"/>
      <w:pPr>
        <w:ind w:left="584" w:hanging="300"/>
      </w:pPr>
      <w:rPr>
        <w:rFonts w:hint="default"/>
        <w:lang w:eastAsia="en-US" w:bidi="ar-SA"/>
      </w:rPr>
    </w:lvl>
    <w:lvl w:ilvl="3" w:tplc="51905486">
      <w:numFmt w:val="bullet"/>
      <w:lvlText w:val="•"/>
      <w:lvlJc w:val="left"/>
      <w:pPr>
        <w:ind w:left="866" w:hanging="300"/>
      </w:pPr>
      <w:rPr>
        <w:rFonts w:hint="default"/>
        <w:lang w:eastAsia="en-US" w:bidi="ar-SA"/>
      </w:rPr>
    </w:lvl>
    <w:lvl w:ilvl="4" w:tplc="010EC312">
      <w:numFmt w:val="bullet"/>
      <w:lvlText w:val="•"/>
      <w:lvlJc w:val="left"/>
      <w:pPr>
        <w:ind w:left="1148" w:hanging="300"/>
      </w:pPr>
      <w:rPr>
        <w:rFonts w:hint="default"/>
        <w:lang w:eastAsia="en-US" w:bidi="ar-SA"/>
      </w:rPr>
    </w:lvl>
    <w:lvl w:ilvl="5" w:tplc="24C4D166">
      <w:numFmt w:val="bullet"/>
      <w:lvlText w:val="•"/>
      <w:lvlJc w:val="left"/>
      <w:pPr>
        <w:ind w:left="1430" w:hanging="300"/>
      </w:pPr>
      <w:rPr>
        <w:rFonts w:hint="default"/>
        <w:lang w:eastAsia="en-US" w:bidi="ar-SA"/>
      </w:rPr>
    </w:lvl>
    <w:lvl w:ilvl="6" w:tplc="C9ECE15E">
      <w:numFmt w:val="bullet"/>
      <w:lvlText w:val="•"/>
      <w:lvlJc w:val="left"/>
      <w:pPr>
        <w:ind w:left="1712" w:hanging="300"/>
      </w:pPr>
      <w:rPr>
        <w:rFonts w:hint="default"/>
        <w:lang w:eastAsia="en-US" w:bidi="ar-SA"/>
      </w:rPr>
    </w:lvl>
    <w:lvl w:ilvl="7" w:tplc="79483E4C">
      <w:numFmt w:val="bullet"/>
      <w:lvlText w:val="•"/>
      <w:lvlJc w:val="left"/>
      <w:pPr>
        <w:ind w:left="1994" w:hanging="300"/>
      </w:pPr>
      <w:rPr>
        <w:rFonts w:hint="default"/>
        <w:lang w:eastAsia="en-US" w:bidi="ar-SA"/>
      </w:rPr>
    </w:lvl>
    <w:lvl w:ilvl="8" w:tplc="5ECEA384">
      <w:numFmt w:val="bullet"/>
      <w:lvlText w:val="•"/>
      <w:lvlJc w:val="left"/>
      <w:pPr>
        <w:ind w:left="2276" w:hanging="300"/>
      </w:pPr>
      <w:rPr>
        <w:rFonts w:hint="default"/>
        <w:lang w:eastAsia="en-US" w:bidi="ar-SA"/>
      </w:rPr>
    </w:lvl>
  </w:abstractNum>
  <w:abstractNum w:abstractNumId="58" w15:restartNumberingAfterBreak="0">
    <w:nsid w:val="3C3B7328"/>
    <w:multiLevelType w:val="hybridMultilevel"/>
    <w:tmpl w:val="23C811C2"/>
    <w:lvl w:ilvl="0" w:tplc="9CAE3C78">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CC0F55E">
      <w:numFmt w:val="bullet"/>
      <w:lvlText w:val="•"/>
      <w:lvlJc w:val="left"/>
      <w:pPr>
        <w:ind w:left="242" w:hanging="300"/>
      </w:pPr>
      <w:rPr>
        <w:rFonts w:hint="default"/>
        <w:lang w:eastAsia="en-US" w:bidi="ar-SA"/>
      </w:rPr>
    </w:lvl>
    <w:lvl w:ilvl="2" w:tplc="C332EEA8">
      <w:numFmt w:val="bullet"/>
      <w:lvlText w:val="•"/>
      <w:lvlJc w:val="left"/>
      <w:pPr>
        <w:ind w:left="464" w:hanging="300"/>
      </w:pPr>
      <w:rPr>
        <w:rFonts w:hint="default"/>
        <w:lang w:eastAsia="en-US" w:bidi="ar-SA"/>
      </w:rPr>
    </w:lvl>
    <w:lvl w:ilvl="3" w:tplc="31748CA4">
      <w:numFmt w:val="bullet"/>
      <w:lvlText w:val="•"/>
      <w:lvlJc w:val="left"/>
      <w:pPr>
        <w:ind w:left="686" w:hanging="300"/>
      </w:pPr>
      <w:rPr>
        <w:rFonts w:hint="default"/>
        <w:lang w:eastAsia="en-US" w:bidi="ar-SA"/>
      </w:rPr>
    </w:lvl>
    <w:lvl w:ilvl="4" w:tplc="F07A0D3A">
      <w:numFmt w:val="bullet"/>
      <w:lvlText w:val="•"/>
      <w:lvlJc w:val="left"/>
      <w:pPr>
        <w:ind w:left="908" w:hanging="300"/>
      </w:pPr>
      <w:rPr>
        <w:rFonts w:hint="default"/>
        <w:lang w:eastAsia="en-US" w:bidi="ar-SA"/>
      </w:rPr>
    </w:lvl>
    <w:lvl w:ilvl="5" w:tplc="E73450A6">
      <w:numFmt w:val="bullet"/>
      <w:lvlText w:val="•"/>
      <w:lvlJc w:val="left"/>
      <w:pPr>
        <w:ind w:left="1130" w:hanging="300"/>
      </w:pPr>
      <w:rPr>
        <w:rFonts w:hint="default"/>
        <w:lang w:eastAsia="en-US" w:bidi="ar-SA"/>
      </w:rPr>
    </w:lvl>
    <w:lvl w:ilvl="6" w:tplc="4130374E">
      <w:numFmt w:val="bullet"/>
      <w:lvlText w:val="•"/>
      <w:lvlJc w:val="left"/>
      <w:pPr>
        <w:ind w:left="1352" w:hanging="300"/>
      </w:pPr>
      <w:rPr>
        <w:rFonts w:hint="default"/>
        <w:lang w:eastAsia="en-US" w:bidi="ar-SA"/>
      </w:rPr>
    </w:lvl>
    <w:lvl w:ilvl="7" w:tplc="F54AD60C">
      <w:numFmt w:val="bullet"/>
      <w:lvlText w:val="•"/>
      <w:lvlJc w:val="left"/>
      <w:pPr>
        <w:ind w:left="1574" w:hanging="300"/>
      </w:pPr>
      <w:rPr>
        <w:rFonts w:hint="default"/>
        <w:lang w:eastAsia="en-US" w:bidi="ar-SA"/>
      </w:rPr>
    </w:lvl>
    <w:lvl w:ilvl="8" w:tplc="10DAEA70">
      <w:numFmt w:val="bullet"/>
      <w:lvlText w:val="•"/>
      <w:lvlJc w:val="left"/>
      <w:pPr>
        <w:ind w:left="1796" w:hanging="300"/>
      </w:pPr>
      <w:rPr>
        <w:rFonts w:hint="default"/>
        <w:lang w:eastAsia="en-US" w:bidi="ar-SA"/>
      </w:rPr>
    </w:lvl>
  </w:abstractNum>
  <w:abstractNum w:abstractNumId="59" w15:restartNumberingAfterBreak="0">
    <w:nsid w:val="3DE254B3"/>
    <w:multiLevelType w:val="hybridMultilevel"/>
    <w:tmpl w:val="282EBBFC"/>
    <w:lvl w:ilvl="0" w:tplc="5FF6EE7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67C5130">
      <w:numFmt w:val="bullet"/>
      <w:lvlText w:val="•"/>
      <w:lvlJc w:val="left"/>
      <w:pPr>
        <w:ind w:left="564" w:hanging="300"/>
      </w:pPr>
      <w:rPr>
        <w:rFonts w:hint="default"/>
        <w:lang w:eastAsia="en-US" w:bidi="ar-SA"/>
      </w:rPr>
    </w:lvl>
    <w:lvl w:ilvl="2" w:tplc="1834021C">
      <w:numFmt w:val="bullet"/>
      <w:lvlText w:val="•"/>
      <w:lvlJc w:val="left"/>
      <w:pPr>
        <w:ind w:left="808" w:hanging="300"/>
      </w:pPr>
      <w:rPr>
        <w:rFonts w:hint="default"/>
        <w:lang w:eastAsia="en-US" w:bidi="ar-SA"/>
      </w:rPr>
    </w:lvl>
    <w:lvl w:ilvl="3" w:tplc="4872A672">
      <w:numFmt w:val="bullet"/>
      <w:lvlText w:val="•"/>
      <w:lvlJc w:val="left"/>
      <w:pPr>
        <w:ind w:left="1052" w:hanging="300"/>
      </w:pPr>
      <w:rPr>
        <w:rFonts w:hint="default"/>
        <w:lang w:eastAsia="en-US" w:bidi="ar-SA"/>
      </w:rPr>
    </w:lvl>
    <w:lvl w:ilvl="4" w:tplc="034E3816">
      <w:numFmt w:val="bullet"/>
      <w:lvlText w:val="•"/>
      <w:lvlJc w:val="left"/>
      <w:pPr>
        <w:ind w:left="1296" w:hanging="300"/>
      </w:pPr>
      <w:rPr>
        <w:rFonts w:hint="default"/>
        <w:lang w:eastAsia="en-US" w:bidi="ar-SA"/>
      </w:rPr>
    </w:lvl>
    <w:lvl w:ilvl="5" w:tplc="15CCAA42">
      <w:numFmt w:val="bullet"/>
      <w:lvlText w:val="•"/>
      <w:lvlJc w:val="left"/>
      <w:pPr>
        <w:ind w:left="1540" w:hanging="300"/>
      </w:pPr>
      <w:rPr>
        <w:rFonts w:hint="default"/>
        <w:lang w:eastAsia="en-US" w:bidi="ar-SA"/>
      </w:rPr>
    </w:lvl>
    <w:lvl w:ilvl="6" w:tplc="203A912A">
      <w:numFmt w:val="bullet"/>
      <w:lvlText w:val="•"/>
      <w:lvlJc w:val="left"/>
      <w:pPr>
        <w:ind w:left="1784" w:hanging="300"/>
      </w:pPr>
      <w:rPr>
        <w:rFonts w:hint="default"/>
        <w:lang w:eastAsia="en-US" w:bidi="ar-SA"/>
      </w:rPr>
    </w:lvl>
    <w:lvl w:ilvl="7" w:tplc="824031C0">
      <w:numFmt w:val="bullet"/>
      <w:lvlText w:val="•"/>
      <w:lvlJc w:val="left"/>
      <w:pPr>
        <w:ind w:left="2028" w:hanging="300"/>
      </w:pPr>
      <w:rPr>
        <w:rFonts w:hint="default"/>
        <w:lang w:eastAsia="en-US" w:bidi="ar-SA"/>
      </w:rPr>
    </w:lvl>
    <w:lvl w:ilvl="8" w:tplc="E92CC26A">
      <w:numFmt w:val="bullet"/>
      <w:lvlText w:val="•"/>
      <w:lvlJc w:val="left"/>
      <w:pPr>
        <w:ind w:left="2272" w:hanging="300"/>
      </w:pPr>
      <w:rPr>
        <w:rFonts w:hint="default"/>
        <w:lang w:eastAsia="en-US" w:bidi="ar-SA"/>
      </w:rPr>
    </w:lvl>
  </w:abstractNum>
  <w:abstractNum w:abstractNumId="60" w15:restartNumberingAfterBreak="0">
    <w:nsid w:val="3E5804A4"/>
    <w:multiLevelType w:val="hybridMultilevel"/>
    <w:tmpl w:val="8142390E"/>
    <w:lvl w:ilvl="0" w:tplc="16308FEA">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AA982B66">
      <w:numFmt w:val="bullet"/>
      <w:lvlText w:val="•"/>
      <w:lvlJc w:val="left"/>
      <w:pPr>
        <w:ind w:left="1510" w:hanging="401"/>
      </w:pPr>
      <w:rPr>
        <w:rFonts w:hint="default"/>
        <w:lang w:eastAsia="en-US" w:bidi="ar-SA"/>
      </w:rPr>
    </w:lvl>
    <w:lvl w:ilvl="2" w:tplc="486CE316">
      <w:numFmt w:val="bullet"/>
      <w:lvlText w:val="•"/>
      <w:lvlJc w:val="left"/>
      <w:pPr>
        <w:ind w:left="2501" w:hanging="401"/>
      </w:pPr>
      <w:rPr>
        <w:rFonts w:hint="default"/>
        <w:lang w:eastAsia="en-US" w:bidi="ar-SA"/>
      </w:rPr>
    </w:lvl>
    <w:lvl w:ilvl="3" w:tplc="49942E1E">
      <w:numFmt w:val="bullet"/>
      <w:lvlText w:val="•"/>
      <w:lvlJc w:val="left"/>
      <w:pPr>
        <w:ind w:left="3491" w:hanging="401"/>
      </w:pPr>
      <w:rPr>
        <w:rFonts w:hint="default"/>
        <w:lang w:eastAsia="en-US" w:bidi="ar-SA"/>
      </w:rPr>
    </w:lvl>
    <w:lvl w:ilvl="4" w:tplc="9926AB1A">
      <w:numFmt w:val="bullet"/>
      <w:lvlText w:val="•"/>
      <w:lvlJc w:val="left"/>
      <w:pPr>
        <w:ind w:left="4482" w:hanging="401"/>
      </w:pPr>
      <w:rPr>
        <w:rFonts w:hint="default"/>
        <w:lang w:eastAsia="en-US" w:bidi="ar-SA"/>
      </w:rPr>
    </w:lvl>
    <w:lvl w:ilvl="5" w:tplc="86D2AFC0">
      <w:numFmt w:val="bullet"/>
      <w:lvlText w:val="•"/>
      <w:lvlJc w:val="left"/>
      <w:pPr>
        <w:ind w:left="5472" w:hanging="401"/>
      </w:pPr>
      <w:rPr>
        <w:rFonts w:hint="default"/>
        <w:lang w:eastAsia="en-US" w:bidi="ar-SA"/>
      </w:rPr>
    </w:lvl>
    <w:lvl w:ilvl="6" w:tplc="FFA4DC56">
      <w:numFmt w:val="bullet"/>
      <w:lvlText w:val="•"/>
      <w:lvlJc w:val="left"/>
      <w:pPr>
        <w:ind w:left="6463" w:hanging="401"/>
      </w:pPr>
      <w:rPr>
        <w:rFonts w:hint="default"/>
        <w:lang w:eastAsia="en-US" w:bidi="ar-SA"/>
      </w:rPr>
    </w:lvl>
    <w:lvl w:ilvl="7" w:tplc="67AA65C0">
      <w:numFmt w:val="bullet"/>
      <w:lvlText w:val="•"/>
      <w:lvlJc w:val="left"/>
      <w:pPr>
        <w:ind w:left="7453" w:hanging="401"/>
      </w:pPr>
      <w:rPr>
        <w:rFonts w:hint="default"/>
        <w:lang w:eastAsia="en-US" w:bidi="ar-SA"/>
      </w:rPr>
    </w:lvl>
    <w:lvl w:ilvl="8" w:tplc="0ED8D240">
      <w:numFmt w:val="bullet"/>
      <w:lvlText w:val="•"/>
      <w:lvlJc w:val="left"/>
      <w:pPr>
        <w:ind w:left="8444" w:hanging="401"/>
      </w:pPr>
      <w:rPr>
        <w:rFonts w:hint="default"/>
        <w:lang w:eastAsia="en-US" w:bidi="ar-SA"/>
      </w:rPr>
    </w:lvl>
  </w:abstractNum>
  <w:abstractNum w:abstractNumId="61" w15:restartNumberingAfterBreak="0">
    <w:nsid w:val="3EEB0BF0"/>
    <w:multiLevelType w:val="hybridMultilevel"/>
    <w:tmpl w:val="49884750"/>
    <w:lvl w:ilvl="0" w:tplc="5FEC4B6A">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8B70DD8E">
      <w:numFmt w:val="bullet"/>
      <w:lvlText w:val="•"/>
      <w:lvlJc w:val="left"/>
      <w:pPr>
        <w:ind w:left="294" w:hanging="300"/>
      </w:pPr>
      <w:rPr>
        <w:rFonts w:hint="default"/>
        <w:lang w:eastAsia="en-US" w:bidi="ar-SA"/>
      </w:rPr>
    </w:lvl>
    <w:lvl w:ilvl="2" w:tplc="3FF06754">
      <w:numFmt w:val="bullet"/>
      <w:lvlText w:val="•"/>
      <w:lvlJc w:val="left"/>
      <w:pPr>
        <w:ind w:left="568" w:hanging="300"/>
      </w:pPr>
      <w:rPr>
        <w:rFonts w:hint="default"/>
        <w:lang w:eastAsia="en-US" w:bidi="ar-SA"/>
      </w:rPr>
    </w:lvl>
    <w:lvl w:ilvl="3" w:tplc="9DE269CC">
      <w:numFmt w:val="bullet"/>
      <w:lvlText w:val="•"/>
      <w:lvlJc w:val="left"/>
      <w:pPr>
        <w:ind w:left="842" w:hanging="300"/>
      </w:pPr>
      <w:rPr>
        <w:rFonts w:hint="default"/>
        <w:lang w:eastAsia="en-US" w:bidi="ar-SA"/>
      </w:rPr>
    </w:lvl>
    <w:lvl w:ilvl="4" w:tplc="4C0A7D94">
      <w:numFmt w:val="bullet"/>
      <w:lvlText w:val="•"/>
      <w:lvlJc w:val="left"/>
      <w:pPr>
        <w:ind w:left="1116" w:hanging="300"/>
      </w:pPr>
      <w:rPr>
        <w:rFonts w:hint="default"/>
        <w:lang w:eastAsia="en-US" w:bidi="ar-SA"/>
      </w:rPr>
    </w:lvl>
    <w:lvl w:ilvl="5" w:tplc="0FA4559C">
      <w:numFmt w:val="bullet"/>
      <w:lvlText w:val="•"/>
      <w:lvlJc w:val="left"/>
      <w:pPr>
        <w:ind w:left="1390" w:hanging="300"/>
      </w:pPr>
      <w:rPr>
        <w:rFonts w:hint="default"/>
        <w:lang w:eastAsia="en-US" w:bidi="ar-SA"/>
      </w:rPr>
    </w:lvl>
    <w:lvl w:ilvl="6" w:tplc="CBC60676">
      <w:numFmt w:val="bullet"/>
      <w:lvlText w:val="•"/>
      <w:lvlJc w:val="left"/>
      <w:pPr>
        <w:ind w:left="1664" w:hanging="300"/>
      </w:pPr>
      <w:rPr>
        <w:rFonts w:hint="default"/>
        <w:lang w:eastAsia="en-US" w:bidi="ar-SA"/>
      </w:rPr>
    </w:lvl>
    <w:lvl w:ilvl="7" w:tplc="2A543438">
      <w:numFmt w:val="bullet"/>
      <w:lvlText w:val="•"/>
      <w:lvlJc w:val="left"/>
      <w:pPr>
        <w:ind w:left="1938" w:hanging="300"/>
      </w:pPr>
      <w:rPr>
        <w:rFonts w:hint="default"/>
        <w:lang w:eastAsia="en-US" w:bidi="ar-SA"/>
      </w:rPr>
    </w:lvl>
    <w:lvl w:ilvl="8" w:tplc="B18837FA">
      <w:numFmt w:val="bullet"/>
      <w:lvlText w:val="•"/>
      <w:lvlJc w:val="left"/>
      <w:pPr>
        <w:ind w:left="2212" w:hanging="300"/>
      </w:pPr>
      <w:rPr>
        <w:rFonts w:hint="default"/>
        <w:lang w:eastAsia="en-US" w:bidi="ar-SA"/>
      </w:rPr>
    </w:lvl>
  </w:abstractNum>
  <w:abstractNum w:abstractNumId="62" w15:restartNumberingAfterBreak="0">
    <w:nsid w:val="3F723446"/>
    <w:multiLevelType w:val="hybridMultilevel"/>
    <w:tmpl w:val="6102E726"/>
    <w:lvl w:ilvl="0" w:tplc="19B0E19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E9C0FAA4">
      <w:numFmt w:val="bullet"/>
      <w:lvlText w:val="•"/>
      <w:lvlJc w:val="left"/>
      <w:pPr>
        <w:ind w:left="480" w:hanging="300"/>
      </w:pPr>
      <w:rPr>
        <w:rFonts w:hint="default"/>
        <w:lang w:eastAsia="en-US" w:bidi="ar-SA"/>
      </w:rPr>
    </w:lvl>
    <w:lvl w:ilvl="2" w:tplc="314ED0D2">
      <w:numFmt w:val="bullet"/>
      <w:lvlText w:val="•"/>
      <w:lvlJc w:val="left"/>
      <w:pPr>
        <w:ind w:left="640" w:hanging="300"/>
      </w:pPr>
      <w:rPr>
        <w:rFonts w:hint="default"/>
        <w:lang w:eastAsia="en-US" w:bidi="ar-SA"/>
      </w:rPr>
    </w:lvl>
    <w:lvl w:ilvl="3" w:tplc="99AA9890">
      <w:numFmt w:val="bullet"/>
      <w:lvlText w:val="•"/>
      <w:lvlJc w:val="left"/>
      <w:pPr>
        <w:ind w:left="800" w:hanging="300"/>
      </w:pPr>
      <w:rPr>
        <w:rFonts w:hint="default"/>
        <w:lang w:eastAsia="en-US" w:bidi="ar-SA"/>
      </w:rPr>
    </w:lvl>
    <w:lvl w:ilvl="4" w:tplc="79705D00">
      <w:numFmt w:val="bullet"/>
      <w:lvlText w:val="•"/>
      <w:lvlJc w:val="left"/>
      <w:pPr>
        <w:ind w:left="960" w:hanging="300"/>
      </w:pPr>
      <w:rPr>
        <w:rFonts w:hint="default"/>
        <w:lang w:eastAsia="en-US" w:bidi="ar-SA"/>
      </w:rPr>
    </w:lvl>
    <w:lvl w:ilvl="5" w:tplc="52227994">
      <w:numFmt w:val="bullet"/>
      <w:lvlText w:val="•"/>
      <w:lvlJc w:val="left"/>
      <w:pPr>
        <w:ind w:left="1120" w:hanging="300"/>
      </w:pPr>
      <w:rPr>
        <w:rFonts w:hint="default"/>
        <w:lang w:eastAsia="en-US" w:bidi="ar-SA"/>
      </w:rPr>
    </w:lvl>
    <w:lvl w:ilvl="6" w:tplc="8CA06282">
      <w:numFmt w:val="bullet"/>
      <w:lvlText w:val="•"/>
      <w:lvlJc w:val="left"/>
      <w:pPr>
        <w:ind w:left="1280" w:hanging="300"/>
      </w:pPr>
      <w:rPr>
        <w:rFonts w:hint="default"/>
        <w:lang w:eastAsia="en-US" w:bidi="ar-SA"/>
      </w:rPr>
    </w:lvl>
    <w:lvl w:ilvl="7" w:tplc="8AD6CCF2">
      <w:numFmt w:val="bullet"/>
      <w:lvlText w:val="•"/>
      <w:lvlJc w:val="left"/>
      <w:pPr>
        <w:ind w:left="1440" w:hanging="300"/>
      </w:pPr>
      <w:rPr>
        <w:rFonts w:hint="default"/>
        <w:lang w:eastAsia="en-US" w:bidi="ar-SA"/>
      </w:rPr>
    </w:lvl>
    <w:lvl w:ilvl="8" w:tplc="00D8CAF6">
      <w:numFmt w:val="bullet"/>
      <w:lvlText w:val="•"/>
      <w:lvlJc w:val="left"/>
      <w:pPr>
        <w:ind w:left="1600" w:hanging="300"/>
      </w:pPr>
      <w:rPr>
        <w:rFonts w:hint="default"/>
        <w:lang w:eastAsia="en-US" w:bidi="ar-SA"/>
      </w:rPr>
    </w:lvl>
  </w:abstractNum>
  <w:abstractNum w:abstractNumId="63" w15:restartNumberingAfterBreak="0">
    <w:nsid w:val="3F920F89"/>
    <w:multiLevelType w:val="hybridMultilevel"/>
    <w:tmpl w:val="55ECCA94"/>
    <w:lvl w:ilvl="0" w:tplc="36D2615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5843D5A">
      <w:numFmt w:val="bullet"/>
      <w:lvlText w:val="•"/>
      <w:lvlJc w:val="left"/>
      <w:pPr>
        <w:ind w:left="482" w:hanging="300"/>
      </w:pPr>
      <w:rPr>
        <w:rFonts w:hint="default"/>
        <w:lang w:eastAsia="en-US" w:bidi="ar-SA"/>
      </w:rPr>
    </w:lvl>
    <w:lvl w:ilvl="2" w:tplc="FB0EFC78">
      <w:numFmt w:val="bullet"/>
      <w:lvlText w:val="•"/>
      <w:lvlJc w:val="left"/>
      <w:pPr>
        <w:ind w:left="644" w:hanging="300"/>
      </w:pPr>
      <w:rPr>
        <w:rFonts w:hint="default"/>
        <w:lang w:eastAsia="en-US" w:bidi="ar-SA"/>
      </w:rPr>
    </w:lvl>
    <w:lvl w:ilvl="3" w:tplc="18F85738">
      <w:numFmt w:val="bullet"/>
      <w:lvlText w:val="•"/>
      <w:lvlJc w:val="left"/>
      <w:pPr>
        <w:ind w:left="806" w:hanging="300"/>
      </w:pPr>
      <w:rPr>
        <w:rFonts w:hint="default"/>
        <w:lang w:eastAsia="en-US" w:bidi="ar-SA"/>
      </w:rPr>
    </w:lvl>
    <w:lvl w:ilvl="4" w:tplc="8D0EEAFA">
      <w:numFmt w:val="bullet"/>
      <w:lvlText w:val="•"/>
      <w:lvlJc w:val="left"/>
      <w:pPr>
        <w:ind w:left="968" w:hanging="300"/>
      </w:pPr>
      <w:rPr>
        <w:rFonts w:hint="default"/>
        <w:lang w:eastAsia="en-US" w:bidi="ar-SA"/>
      </w:rPr>
    </w:lvl>
    <w:lvl w:ilvl="5" w:tplc="F81ABA3E">
      <w:numFmt w:val="bullet"/>
      <w:lvlText w:val="•"/>
      <w:lvlJc w:val="left"/>
      <w:pPr>
        <w:ind w:left="1130" w:hanging="300"/>
      </w:pPr>
      <w:rPr>
        <w:rFonts w:hint="default"/>
        <w:lang w:eastAsia="en-US" w:bidi="ar-SA"/>
      </w:rPr>
    </w:lvl>
    <w:lvl w:ilvl="6" w:tplc="50C87E66">
      <w:numFmt w:val="bullet"/>
      <w:lvlText w:val="•"/>
      <w:lvlJc w:val="left"/>
      <w:pPr>
        <w:ind w:left="1292" w:hanging="300"/>
      </w:pPr>
      <w:rPr>
        <w:rFonts w:hint="default"/>
        <w:lang w:eastAsia="en-US" w:bidi="ar-SA"/>
      </w:rPr>
    </w:lvl>
    <w:lvl w:ilvl="7" w:tplc="9E54945A">
      <w:numFmt w:val="bullet"/>
      <w:lvlText w:val="•"/>
      <w:lvlJc w:val="left"/>
      <w:pPr>
        <w:ind w:left="1454" w:hanging="300"/>
      </w:pPr>
      <w:rPr>
        <w:rFonts w:hint="default"/>
        <w:lang w:eastAsia="en-US" w:bidi="ar-SA"/>
      </w:rPr>
    </w:lvl>
    <w:lvl w:ilvl="8" w:tplc="A8F0B484">
      <w:numFmt w:val="bullet"/>
      <w:lvlText w:val="•"/>
      <w:lvlJc w:val="left"/>
      <w:pPr>
        <w:ind w:left="1616" w:hanging="300"/>
      </w:pPr>
      <w:rPr>
        <w:rFonts w:hint="default"/>
        <w:lang w:eastAsia="en-US" w:bidi="ar-SA"/>
      </w:rPr>
    </w:lvl>
  </w:abstractNum>
  <w:abstractNum w:abstractNumId="64" w15:restartNumberingAfterBreak="0">
    <w:nsid w:val="40595313"/>
    <w:multiLevelType w:val="hybridMultilevel"/>
    <w:tmpl w:val="68389D9E"/>
    <w:lvl w:ilvl="0" w:tplc="5F54A352">
      <w:start w:val="1"/>
      <w:numFmt w:val="decimal"/>
      <w:lvlText w:val="%1."/>
      <w:lvlJc w:val="left"/>
      <w:pPr>
        <w:ind w:left="3980" w:hanging="240"/>
        <w:jc w:val="right"/>
      </w:pPr>
      <w:rPr>
        <w:rFonts w:ascii="Times New Roman" w:eastAsia="Times New Roman" w:hAnsi="Times New Roman" w:cs="Times New Roman" w:hint="default"/>
        <w:b w:val="0"/>
        <w:bCs w:val="0"/>
        <w:i/>
        <w:iCs/>
        <w:spacing w:val="0"/>
        <w:w w:val="100"/>
        <w:sz w:val="24"/>
        <w:szCs w:val="24"/>
        <w:lang w:eastAsia="en-US" w:bidi="ar-SA"/>
      </w:rPr>
    </w:lvl>
    <w:lvl w:ilvl="1" w:tplc="244494C6">
      <w:numFmt w:val="bullet"/>
      <w:lvlText w:val="•"/>
      <w:lvlJc w:val="left"/>
      <w:pPr>
        <w:ind w:left="4624" w:hanging="240"/>
      </w:pPr>
      <w:rPr>
        <w:rFonts w:hint="default"/>
        <w:lang w:eastAsia="en-US" w:bidi="ar-SA"/>
      </w:rPr>
    </w:lvl>
    <w:lvl w:ilvl="2" w:tplc="03900BA2">
      <w:numFmt w:val="bullet"/>
      <w:lvlText w:val="•"/>
      <w:lvlJc w:val="left"/>
      <w:pPr>
        <w:ind w:left="5269" w:hanging="240"/>
      </w:pPr>
      <w:rPr>
        <w:rFonts w:hint="default"/>
        <w:lang w:eastAsia="en-US" w:bidi="ar-SA"/>
      </w:rPr>
    </w:lvl>
    <w:lvl w:ilvl="3" w:tplc="C2B095BE">
      <w:numFmt w:val="bullet"/>
      <w:lvlText w:val="•"/>
      <w:lvlJc w:val="left"/>
      <w:pPr>
        <w:ind w:left="5913" w:hanging="240"/>
      </w:pPr>
      <w:rPr>
        <w:rFonts w:hint="default"/>
        <w:lang w:eastAsia="en-US" w:bidi="ar-SA"/>
      </w:rPr>
    </w:lvl>
    <w:lvl w:ilvl="4" w:tplc="28FCCA2E">
      <w:numFmt w:val="bullet"/>
      <w:lvlText w:val="•"/>
      <w:lvlJc w:val="left"/>
      <w:pPr>
        <w:ind w:left="6558" w:hanging="240"/>
      </w:pPr>
      <w:rPr>
        <w:rFonts w:hint="default"/>
        <w:lang w:eastAsia="en-US" w:bidi="ar-SA"/>
      </w:rPr>
    </w:lvl>
    <w:lvl w:ilvl="5" w:tplc="F0AEEBAC">
      <w:numFmt w:val="bullet"/>
      <w:lvlText w:val="•"/>
      <w:lvlJc w:val="left"/>
      <w:pPr>
        <w:ind w:left="7202" w:hanging="240"/>
      </w:pPr>
      <w:rPr>
        <w:rFonts w:hint="default"/>
        <w:lang w:eastAsia="en-US" w:bidi="ar-SA"/>
      </w:rPr>
    </w:lvl>
    <w:lvl w:ilvl="6" w:tplc="D2C6871A">
      <w:numFmt w:val="bullet"/>
      <w:lvlText w:val="•"/>
      <w:lvlJc w:val="left"/>
      <w:pPr>
        <w:ind w:left="7847" w:hanging="240"/>
      </w:pPr>
      <w:rPr>
        <w:rFonts w:hint="default"/>
        <w:lang w:eastAsia="en-US" w:bidi="ar-SA"/>
      </w:rPr>
    </w:lvl>
    <w:lvl w:ilvl="7" w:tplc="88BAEEF6">
      <w:numFmt w:val="bullet"/>
      <w:lvlText w:val="•"/>
      <w:lvlJc w:val="left"/>
      <w:pPr>
        <w:ind w:left="8491" w:hanging="240"/>
      </w:pPr>
      <w:rPr>
        <w:rFonts w:hint="default"/>
        <w:lang w:eastAsia="en-US" w:bidi="ar-SA"/>
      </w:rPr>
    </w:lvl>
    <w:lvl w:ilvl="8" w:tplc="DE52AFAA">
      <w:numFmt w:val="bullet"/>
      <w:lvlText w:val="•"/>
      <w:lvlJc w:val="left"/>
      <w:pPr>
        <w:ind w:left="9136" w:hanging="240"/>
      </w:pPr>
      <w:rPr>
        <w:rFonts w:hint="default"/>
        <w:lang w:eastAsia="en-US" w:bidi="ar-SA"/>
      </w:rPr>
    </w:lvl>
  </w:abstractNum>
  <w:abstractNum w:abstractNumId="65" w15:restartNumberingAfterBreak="0">
    <w:nsid w:val="411F7163"/>
    <w:multiLevelType w:val="hybridMultilevel"/>
    <w:tmpl w:val="783E730C"/>
    <w:lvl w:ilvl="0" w:tplc="0AFE0C58">
      <w:start w:val="1"/>
      <w:numFmt w:val="decimal"/>
      <w:lvlText w:val="%1)"/>
      <w:lvlJc w:val="left"/>
      <w:pPr>
        <w:ind w:left="610" w:hanging="500"/>
      </w:pPr>
      <w:rPr>
        <w:rFonts w:ascii="Times New Roman" w:eastAsia="Times New Roman" w:hAnsi="Times New Roman" w:cs="Times New Roman" w:hint="default"/>
        <w:b w:val="0"/>
        <w:bCs w:val="0"/>
        <w:i w:val="0"/>
        <w:iCs w:val="0"/>
        <w:spacing w:val="0"/>
        <w:w w:val="100"/>
        <w:sz w:val="24"/>
        <w:szCs w:val="24"/>
        <w:lang w:eastAsia="en-US" w:bidi="ar-SA"/>
      </w:rPr>
    </w:lvl>
    <w:lvl w:ilvl="1" w:tplc="FDE60C60">
      <w:numFmt w:val="bullet"/>
      <w:lvlText w:val="•"/>
      <w:lvlJc w:val="left"/>
      <w:pPr>
        <w:ind w:left="1600" w:hanging="500"/>
      </w:pPr>
      <w:rPr>
        <w:rFonts w:hint="default"/>
        <w:lang w:eastAsia="en-US" w:bidi="ar-SA"/>
      </w:rPr>
    </w:lvl>
    <w:lvl w:ilvl="2" w:tplc="28302274">
      <w:numFmt w:val="bullet"/>
      <w:lvlText w:val="•"/>
      <w:lvlJc w:val="left"/>
      <w:pPr>
        <w:ind w:left="2581" w:hanging="500"/>
      </w:pPr>
      <w:rPr>
        <w:rFonts w:hint="default"/>
        <w:lang w:eastAsia="en-US" w:bidi="ar-SA"/>
      </w:rPr>
    </w:lvl>
    <w:lvl w:ilvl="3" w:tplc="1DD4CCAC">
      <w:numFmt w:val="bullet"/>
      <w:lvlText w:val="•"/>
      <w:lvlJc w:val="left"/>
      <w:pPr>
        <w:ind w:left="3561" w:hanging="500"/>
      </w:pPr>
      <w:rPr>
        <w:rFonts w:hint="default"/>
        <w:lang w:eastAsia="en-US" w:bidi="ar-SA"/>
      </w:rPr>
    </w:lvl>
    <w:lvl w:ilvl="4" w:tplc="8432080E">
      <w:numFmt w:val="bullet"/>
      <w:lvlText w:val="•"/>
      <w:lvlJc w:val="left"/>
      <w:pPr>
        <w:ind w:left="4542" w:hanging="500"/>
      </w:pPr>
      <w:rPr>
        <w:rFonts w:hint="default"/>
        <w:lang w:eastAsia="en-US" w:bidi="ar-SA"/>
      </w:rPr>
    </w:lvl>
    <w:lvl w:ilvl="5" w:tplc="3EBE8C86">
      <w:numFmt w:val="bullet"/>
      <w:lvlText w:val="•"/>
      <w:lvlJc w:val="left"/>
      <w:pPr>
        <w:ind w:left="5522" w:hanging="500"/>
      </w:pPr>
      <w:rPr>
        <w:rFonts w:hint="default"/>
        <w:lang w:eastAsia="en-US" w:bidi="ar-SA"/>
      </w:rPr>
    </w:lvl>
    <w:lvl w:ilvl="6" w:tplc="68B20E26">
      <w:numFmt w:val="bullet"/>
      <w:lvlText w:val="•"/>
      <w:lvlJc w:val="left"/>
      <w:pPr>
        <w:ind w:left="6503" w:hanging="500"/>
      </w:pPr>
      <w:rPr>
        <w:rFonts w:hint="default"/>
        <w:lang w:eastAsia="en-US" w:bidi="ar-SA"/>
      </w:rPr>
    </w:lvl>
    <w:lvl w:ilvl="7" w:tplc="09C653DE">
      <w:numFmt w:val="bullet"/>
      <w:lvlText w:val="•"/>
      <w:lvlJc w:val="left"/>
      <w:pPr>
        <w:ind w:left="7483" w:hanging="500"/>
      </w:pPr>
      <w:rPr>
        <w:rFonts w:hint="default"/>
        <w:lang w:eastAsia="en-US" w:bidi="ar-SA"/>
      </w:rPr>
    </w:lvl>
    <w:lvl w:ilvl="8" w:tplc="CD44548C">
      <w:numFmt w:val="bullet"/>
      <w:lvlText w:val="•"/>
      <w:lvlJc w:val="left"/>
      <w:pPr>
        <w:ind w:left="8464" w:hanging="500"/>
      </w:pPr>
      <w:rPr>
        <w:rFonts w:hint="default"/>
        <w:lang w:eastAsia="en-US" w:bidi="ar-SA"/>
      </w:rPr>
    </w:lvl>
  </w:abstractNum>
  <w:abstractNum w:abstractNumId="66" w15:restartNumberingAfterBreak="0">
    <w:nsid w:val="416E640F"/>
    <w:multiLevelType w:val="hybridMultilevel"/>
    <w:tmpl w:val="A5AC3932"/>
    <w:lvl w:ilvl="0" w:tplc="BC00D41A">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9A80A728">
      <w:numFmt w:val="bullet"/>
      <w:lvlText w:val="•"/>
      <w:lvlJc w:val="left"/>
      <w:pPr>
        <w:ind w:left="1510" w:hanging="401"/>
      </w:pPr>
      <w:rPr>
        <w:rFonts w:hint="default"/>
        <w:lang w:eastAsia="en-US" w:bidi="ar-SA"/>
      </w:rPr>
    </w:lvl>
    <w:lvl w:ilvl="2" w:tplc="296427FE">
      <w:numFmt w:val="bullet"/>
      <w:lvlText w:val="•"/>
      <w:lvlJc w:val="left"/>
      <w:pPr>
        <w:ind w:left="2501" w:hanging="401"/>
      </w:pPr>
      <w:rPr>
        <w:rFonts w:hint="default"/>
        <w:lang w:eastAsia="en-US" w:bidi="ar-SA"/>
      </w:rPr>
    </w:lvl>
    <w:lvl w:ilvl="3" w:tplc="AA68D846">
      <w:numFmt w:val="bullet"/>
      <w:lvlText w:val="•"/>
      <w:lvlJc w:val="left"/>
      <w:pPr>
        <w:ind w:left="3491" w:hanging="401"/>
      </w:pPr>
      <w:rPr>
        <w:rFonts w:hint="default"/>
        <w:lang w:eastAsia="en-US" w:bidi="ar-SA"/>
      </w:rPr>
    </w:lvl>
    <w:lvl w:ilvl="4" w:tplc="A252CDF8">
      <w:numFmt w:val="bullet"/>
      <w:lvlText w:val="•"/>
      <w:lvlJc w:val="left"/>
      <w:pPr>
        <w:ind w:left="4482" w:hanging="401"/>
      </w:pPr>
      <w:rPr>
        <w:rFonts w:hint="default"/>
        <w:lang w:eastAsia="en-US" w:bidi="ar-SA"/>
      </w:rPr>
    </w:lvl>
    <w:lvl w:ilvl="5" w:tplc="422CE7C2">
      <w:numFmt w:val="bullet"/>
      <w:lvlText w:val="•"/>
      <w:lvlJc w:val="left"/>
      <w:pPr>
        <w:ind w:left="5472" w:hanging="401"/>
      </w:pPr>
      <w:rPr>
        <w:rFonts w:hint="default"/>
        <w:lang w:eastAsia="en-US" w:bidi="ar-SA"/>
      </w:rPr>
    </w:lvl>
    <w:lvl w:ilvl="6" w:tplc="99525918">
      <w:numFmt w:val="bullet"/>
      <w:lvlText w:val="•"/>
      <w:lvlJc w:val="left"/>
      <w:pPr>
        <w:ind w:left="6463" w:hanging="401"/>
      </w:pPr>
      <w:rPr>
        <w:rFonts w:hint="default"/>
        <w:lang w:eastAsia="en-US" w:bidi="ar-SA"/>
      </w:rPr>
    </w:lvl>
    <w:lvl w:ilvl="7" w:tplc="6276B99E">
      <w:numFmt w:val="bullet"/>
      <w:lvlText w:val="•"/>
      <w:lvlJc w:val="left"/>
      <w:pPr>
        <w:ind w:left="7453" w:hanging="401"/>
      </w:pPr>
      <w:rPr>
        <w:rFonts w:hint="default"/>
        <w:lang w:eastAsia="en-US" w:bidi="ar-SA"/>
      </w:rPr>
    </w:lvl>
    <w:lvl w:ilvl="8" w:tplc="82FA53EA">
      <w:numFmt w:val="bullet"/>
      <w:lvlText w:val="•"/>
      <w:lvlJc w:val="left"/>
      <w:pPr>
        <w:ind w:left="8444" w:hanging="401"/>
      </w:pPr>
      <w:rPr>
        <w:rFonts w:hint="default"/>
        <w:lang w:eastAsia="en-US" w:bidi="ar-SA"/>
      </w:rPr>
    </w:lvl>
  </w:abstractNum>
  <w:abstractNum w:abstractNumId="67" w15:restartNumberingAfterBreak="0">
    <w:nsid w:val="422A7BA7"/>
    <w:multiLevelType w:val="hybridMultilevel"/>
    <w:tmpl w:val="17B852BA"/>
    <w:lvl w:ilvl="0" w:tplc="1892E7E8">
      <w:start w:val="1"/>
      <w:numFmt w:val="upperLetter"/>
      <w:lvlText w:val="%1."/>
      <w:lvlJc w:val="left"/>
      <w:pPr>
        <w:ind w:left="390" w:hanging="281"/>
      </w:pPr>
      <w:rPr>
        <w:rFonts w:ascii="Times New Roman" w:eastAsia="Times New Roman" w:hAnsi="Times New Roman" w:cs="Times New Roman" w:hint="default"/>
        <w:b/>
        <w:bCs/>
        <w:i/>
        <w:iCs/>
        <w:spacing w:val="0"/>
        <w:w w:val="100"/>
        <w:sz w:val="24"/>
        <w:szCs w:val="24"/>
        <w:lang w:eastAsia="en-US" w:bidi="ar-SA"/>
      </w:rPr>
    </w:lvl>
    <w:lvl w:ilvl="1" w:tplc="58FAD382">
      <w:start w:val="1"/>
      <w:numFmt w:val="decimal"/>
      <w:lvlText w:val="%2)"/>
      <w:lvlJc w:val="left"/>
      <w:pPr>
        <w:ind w:left="370" w:hanging="260"/>
      </w:pPr>
      <w:rPr>
        <w:rFonts w:ascii="Times New Roman" w:eastAsia="Times New Roman" w:hAnsi="Times New Roman" w:cs="Times New Roman" w:hint="default"/>
        <w:b w:val="0"/>
        <w:bCs w:val="0"/>
        <w:i w:val="0"/>
        <w:iCs w:val="0"/>
        <w:spacing w:val="0"/>
        <w:w w:val="100"/>
        <w:sz w:val="24"/>
        <w:szCs w:val="24"/>
        <w:lang w:eastAsia="en-US" w:bidi="ar-SA"/>
      </w:rPr>
    </w:lvl>
    <w:lvl w:ilvl="2" w:tplc="C0F06BD4">
      <w:numFmt w:val="bullet"/>
      <w:lvlText w:val="•"/>
      <w:lvlJc w:val="left"/>
      <w:pPr>
        <w:ind w:left="1513" w:hanging="260"/>
      </w:pPr>
      <w:rPr>
        <w:rFonts w:hint="default"/>
        <w:lang w:eastAsia="en-US" w:bidi="ar-SA"/>
      </w:rPr>
    </w:lvl>
    <w:lvl w:ilvl="3" w:tplc="1890A9B0">
      <w:numFmt w:val="bullet"/>
      <w:lvlText w:val="•"/>
      <w:lvlJc w:val="left"/>
      <w:pPr>
        <w:ind w:left="2627" w:hanging="260"/>
      </w:pPr>
      <w:rPr>
        <w:rFonts w:hint="default"/>
        <w:lang w:eastAsia="en-US" w:bidi="ar-SA"/>
      </w:rPr>
    </w:lvl>
    <w:lvl w:ilvl="4" w:tplc="329030AA">
      <w:numFmt w:val="bullet"/>
      <w:lvlText w:val="•"/>
      <w:lvlJc w:val="left"/>
      <w:pPr>
        <w:ind w:left="3741" w:hanging="260"/>
      </w:pPr>
      <w:rPr>
        <w:rFonts w:hint="default"/>
        <w:lang w:eastAsia="en-US" w:bidi="ar-SA"/>
      </w:rPr>
    </w:lvl>
    <w:lvl w:ilvl="5" w:tplc="31CA9B9C">
      <w:numFmt w:val="bullet"/>
      <w:lvlText w:val="•"/>
      <w:lvlJc w:val="left"/>
      <w:pPr>
        <w:ind w:left="4855" w:hanging="260"/>
      </w:pPr>
      <w:rPr>
        <w:rFonts w:hint="default"/>
        <w:lang w:eastAsia="en-US" w:bidi="ar-SA"/>
      </w:rPr>
    </w:lvl>
    <w:lvl w:ilvl="6" w:tplc="2F5088C6">
      <w:numFmt w:val="bullet"/>
      <w:lvlText w:val="•"/>
      <w:lvlJc w:val="left"/>
      <w:pPr>
        <w:ind w:left="5969" w:hanging="260"/>
      </w:pPr>
      <w:rPr>
        <w:rFonts w:hint="default"/>
        <w:lang w:eastAsia="en-US" w:bidi="ar-SA"/>
      </w:rPr>
    </w:lvl>
    <w:lvl w:ilvl="7" w:tplc="B8EA94AA">
      <w:numFmt w:val="bullet"/>
      <w:lvlText w:val="•"/>
      <w:lvlJc w:val="left"/>
      <w:pPr>
        <w:ind w:left="7083" w:hanging="260"/>
      </w:pPr>
      <w:rPr>
        <w:rFonts w:hint="default"/>
        <w:lang w:eastAsia="en-US" w:bidi="ar-SA"/>
      </w:rPr>
    </w:lvl>
    <w:lvl w:ilvl="8" w:tplc="B09A95B4">
      <w:numFmt w:val="bullet"/>
      <w:lvlText w:val="•"/>
      <w:lvlJc w:val="left"/>
      <w:pPr>
        <w:ind w:left="8197" w:hanging="260"/>
      </w:pPr>
      <w:rPr>
        <w:rFonts w:hint="default"/>
        <w:lang w:eastAsia="en-US" w:bidi="ar-SA"/>
      </w:rPr>
    </w:lvl>
  </w:abstractNum>
  <w:abstractNum w:abstractNumId="68" w15:restartNumberingAfterBreak="0">
    <w:nsid w:val="426C68D7"/>
    <w:multiLevelType w:val="hybridMultilevel"/>
    <w:tmpl w:val="961E9A10"/>
    <w:lvl w:ilvl="0" w:tplc="CA6C3462">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EC4CD3AC">
      <w:numFmt w:val="bullet"/>
      <w:lvlText w:val="•"/>
      <w:lvlJc w:val="left"/>
      <w:pPr>
        <w:ind w:left="486" w:hanging="300"/>
      </w:pPr>
      <w:rPr>
        <w:rFonts w:hint="default"/>
        <w:lang w:eastAsia="en-US" w:bidi="ar-SA"/>
      </w:rPr>
    </w:lvl>
    <w:lvl w:ilvl="2" w:tplc="EC3A29EC">
      <w:numFmt w:val="bullet"/>
      <w:lvlText w:val="•"/>
      <w:lvlJc w:val="left"/>
      <w:pPr>
        <w:ind w:left="652" w:hanging="300"/>
      </w:pPr>
      <w:rPr>
        <w:rFonts w:hint="default"/>
        <w:lang w:eastAsia="en-US" w:bidi="ar-SA"/>
      </w:rPr>
    </w:lvl>
    <w:lvl w:ilvl="3" w:tplc="B4721D3C">
      <w:numFmt w:val="bullet"/>
      <w:lvlText w:val="•"/>
      <w:lvlJc w:val="left"/>
      <w:pPr>
        <w:ind w:left="818" w:hanging="300"/>
      </w:pPr>
      <w:rPr>
        <w:rFonts w:hint="default"/>
        <w:lang w:eastAsia="en-US" w:bidi="ar-SA"/>
      </w:rPr>
    </w:lvl>
    <w:lvl w:ilvl="4" w:tplc="FA4CB6C4">
      <w:numFmt w:val="bullet"/>
      <w:lvlText w:val="•"/>
      <w:lvlJc w:val="left"/>
      <w:pPr>
        <w:ind w:left="984" w:hanging="300"/>
      </w:pPr>
      <w:rPr>
        <w:rFonts w:hint="default"/>
        <w:lang w:eastAsia="en-US" w:bidi="ar-SA"/>
      </w:rPr>
    </w:lvl>
    <w:lvl w:ilvl="5" w:tplc="05F270BE">
      <w:numFmt w:val="bullet"/>
      <w:lvlText w:val="•"/>
      <w:lvlJc w:val="left"/>
      <w:pPr>
        <w:ind w:left="1150" w:hanging="300"/>
      </w:pPr>
      <w:rPr>
        <w:rFonts w:hint="default"/>
        <w:lang w:eastAsia="en-US" w:bidi="ar-SA"/>
      </w:rPr>
    </w:lvl>
    <w:lvl w:ilvl="6" w:tplc="93BAB424">
      <w:numFmt w:val="bullet"/>
      <w:lvlText w:val="•"/>
      <w:lvlJc w:val="left"/>
      <w:pPr>
        <w:ind w:left="1316" w:hanging="300"/>
      </w:pPr>
      <w:rPr>
        <w:rFonts w:hint="default"/>
        <w:lang w:eastAsia="en-US" w:bidi="ar-SA"/>
      </w:rPr>
    </w:lvl>
    <w:lvl w:ilvl="7" w:tplc="78443DE0">
      <w:numFmt w:val="bullet"/>
      <w:lvlText w:val="•"/>
      <w:lvlJc w:val="left"/>
      <w:pPr>
        <w:ind w:left="1482" w:hanging="300"/>
      </w:pPr>
      <w:rPr>
        <w:rFonts w:hint="default"/>
        <w:lang w:eastAsia="en-US" w:bidi="ar-SA"/>
      </w:rPr>
    </w:lvl>
    <w:lvl w:ilvl="8" w:tplc="46360670">
      <w:numFmt w:val="bullet"/>
      <w:lvlText w:val="•"/>
      <w:lvlJc w:val="left"/>
      <w:pPr>
        <w:ind w:left="1648" w:hanging="300"/>
      </w:pPr>
      <w:rPr>
        <w:rFonts w:hint="default"/>
        <w:lang w:eastAsia="en-US" w:bidi="ar-SA"/>
      </w:rPr>
    </w:lvl>
  </w:abstractNum>
  <w:abstractNum w:abstractNumId="69" w15:restartNumberingAfterBreak="0">
    <w:nsid w:val="4504780D"/>
    <w:multiLevelType w:val="hybridMultilevel"/>
    <w:tmpl w:val="BC244348"/>
    <w:lvl w:ilvl="0" w:tplc="86FA96CC">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A284B14">
      <w:numFmt w:val="bullet"/>
      <w:lvlText w:val="•"/>
      <w:lvlJc w:val="left"/>
      <w:pPr>
        <w:ind w:left="530" w:hanging="300"/>
      </w:pPr>
      <w:rPr>
        <w:rFonts w:hint="default"/>
        <w:lang w:eastAsia="en-US" w:bidi="ar-SA"/>
      </w:rPr>
    </w:lvl>
    <w:lvl w:ilvl="2" w:tplc="9BA239BA">
      <w:numFmt w:val="bullet"/>
      <w:lvlText w:val="•"/>
      <w:lvlJc w:val="left"/>
      <w:pPr>
        <w:ind w:left="740" w:hanging="300"/>
      </w:pPr>
      <w:rPr>
        <w:rFonts w:hint="default"/>
        <w:lang w:eastAsia="en-US" w:bidi="ar-SA"/>
      </w:rPr>
    </w:lvl>
    <w:lvl w:ilvl="3" w:tplc="EA94C0C2">
      <w:numFmt w:val="bullet"/>
      <w:lvlText w:val="•"/>
      <w:lvlJc w:val="left"/>
      <w:pPr>
        <w:ind w:left="950" w:hanging="300"/>
      </w:pPr>
      <w:rPr>
        <w:rFonts w:hint="default"/>
        <w:lang w:eastAsia="en-US" w:bidi="ar-SA"/>
      </w:rPr>
    </w:lvl>
    <w:lvl w:ilvl="4" w:tplc="79FC2E82">
      <w:numFmt w:val="bullet"/>
      <w:lvlText w:val="•"/>
      <w:lvlJc w:val="left"/>
      <w:pPr>
        <w:ind w:left="1160" w:hanging="300"/>
      </w:pPr>
      <w:rPr>
        <w:rFonts w:hint="default"/>
        <w:lang w:eastAsia="en-US" w:bidi="ar-SA"/>
      </w:rPr>
    </w:lvl>
    <w:lvl w:ilvl="5" w:tplc="BDE0E3F0">
      <w:numFmt w:val="bullet"/>
      <w:lvlText w:val="•"/>
      <w:lvlJc w:val="left"/>
      <w:pPr>
        <w:ind w:left="1370" w:hanging="300"/>
      </w:pPr>
      <w:rPr>
        <w:rFonts w:hint="default"/>
        <w:lang w:eastAsia="en-US" w:bidi="ar-SA"/>
      </w:rPr>
    </w:lvl>
    <w:lvl w:ilvl="6" w:tplc="25E2D8A6">
      <w:numFmt w:val="bullet"/>
      <w:lvlText w:val="•"/>
      <w:lvlJc w:val="left"/>
      <w:pPr>
        <w:ind w:left="1580" w:hanging="300"/>
      </w:pPr>
      <w:rPr>
        <w:rFonts w:hint="default"/>
        <w:lang w:eastAsia="en-US" w:bidi="ar-SA"/>
      </w:rPr>
    </w:lvl>
    <w:lvl w:ilvl="7" w:tplc="D56AD28E">
      <w:numFmt w:val="bullet"/>
      <w:lvlText w:val="•"/>
      <w:lvlJc w:val="left"/>
      <w:pPr>
        <w:ind w:left="1790" w:hanging="300"/>
      </w:pPr>
      <w:rPr>
        <w:rFonts w:hint="default"/>
        <w:lang w:eastAsia="en-US" w:bidi="ar-SA"/>
      </w:rPr>
    </w:lvl>
    <w:lvl w:ilvl="8" w:tplc="2126EFEC">
      <w:numFmt w:val="bullet"/>
      <w:lvlText w:val="•"/>
      <w:lvlJc w:val="left"/>
      <w:pPr>
        <w:ind w:left="2000" w:hanging="300"/>
      </w:pPr>
      <w:rPr>
        <w:rFonts w:hint="default"/>
        <w:lang w:eastAsia="en-US" w:bidi="ar-SA"/>
      </w:rPr>
    </w:lvl>
  </w:abstractNum>
  <w:abstractNum w:abstractNumId="70" w15:restartNumberingAfterBreak="0">
    <w:nsid w:val="45A91FED"/>
    <w:multiLevelType w:val="hybridMultilevel"/>
    <w:tmpl w:val="E1E6F46A"/>
    <w:lvl w:ilvl="0" w:tplc="49F6F52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904C5318">
      <w:numFmt w:val="bullet"/>
      <w:lvlText w:val="•"/>
      <w:lvlJc w:val="left"/>
      <w:pPr>
        <w:ind w:left="1510" w:hanging="401"/>
      </w:pPr>
      <w:rPr>
        <w:rFonts w:hint="default"/>
        <w:lang w:eastAsia="en-US" w:bidi="ar-SA"/>
      </w:rPr>
    </w:lvl>
    <w:lvl w:ilvl="2" w:tplc="1122CBD0">
      <w:numFmt w:val="bullet"/>
      <w:lvlText w:val="•"/>
      <w:lvlJc w:val="left"/>
      <w:pPr>
        <w:ind w:left="2501" w:hanging="401"/>
      </w:pPr>
      <w:rPr>
        <w:rFonts w:hint="default"/>
        <w:lang w:eastAsia="en-US" w:bidi="ar-SA"/>
      </w:rPr>
    </w:lvl>
    <w:lvl w:ilvl="3" w:tplc="8842F0E4">
      <w:numFmt w:val="bullet"/>
      <w:lvlText w:val="•"/>
      <w:lvlJc w:val="left"/>
      <w:pPr>
        <w:ind w:left="3491" w:hanging="401"/>
      </w:pPr>
      <w:rPr>
        <w:rFonts w:hint="default"/>
        <w:lang w:eastAsia="en-US" w:bidi="ar-SA"/>
      </w:rPr>
    </w:lvl>
    <w:lvl w:ilvl="4" w:tplc="1ACC6018">
      <w:numFmt w:val="bullet"/>
      <w:lvlText w:val="•"/>
      <w:lvlJc w:val="left"/>
      <w:pPr>
        <w:ind w:left="4482" w:hanging="401"/>
      </w:pPr>
      <w:rPr>
        <w:rFonts w:hint="default"/>
        <w:lang w:eastAsia="en-US" w:bidi="ar-SA"/>
      </w:rPr>
    </w:lvl>
    <w:lvl w:ilvl="5" w:tplc="0E7A9CD6">
      <w:numFmt w:val="bullet"/>
      <w:lvlText w:val="•"/>
      <w:lvlJc w:val="left"/>
      <w:pPr>
        <w:ind w:left="5472" w:hanging="401"/>
      </w:pPr>
      <w:rPr>
        <w:rFonts w:hint="default"/>
        <w:lang w:eastAsia="en-US" w:bidi="ar-SA"/>
      </w:rPr>
    </w:lvl>
    <w:lvl w:ilvl="6" w:tplc="3DA2E3C6">
      <w:numFmt w:val="bullet"/>
      <w:lvlText w:val="•"/>
      <w:lvlJc w:val="left"/>
      <w:pPr>
        <w:ind w:left="6463" w:hanging="401"/>
      </w:pPr>
      <w:rPr>
        <w:rFonts w:hint="default"/>
        <w:lang w:eastAsia="en-US" w:bidi="ar-SA"/>
      </w:rPr>
    </w:lvl>
    <w:lvl w:ilvl="7" w:tplc="D1927EE8">
      <w:numFmt w:val="bullet"/>
      <w:lvlText w:val="•"/>
      <w:lvlJc w:val="left"/>
      <w:pPr>
        <w:ind w:left="7453" w:hanging="401"/>
      </w:pPr>
      <w:rPr>
        <w:rFonts w:hint="default"/>
        <w:lang w:eastAsia="en-US" w:bidi="ar-SA"/>
      </w:rPr>
    </w:lvl>
    <w:lvl w:ilvl="8" w:tplc="EE06F5AC">
      <w:numFmt w:val="bullet"/>
      <w:lvlText w:val="•"/>
      <w:lvlJc w:val="left"/>
      <w:pPr>
        <w:ind w:left="8444" w:hanging="401"/>
      </w:pPr>
      <w:rPr>
        <w:rFonts w:hint="default"/>
        <w:lang w:eastAsia="en-US" w:bidi="ar-SA"/>
      </w:rPr>
    </w:lvl>
  </w:abstractNum>
  <w:abstractNum w:abstractNumId="71" w15:restartNumberingAfterBreak="0">
    <w:nsid w:val="467D7E75"/>
    <w:multiLevelType w:val="hybridMultilevel"/>
    <w:tmpl w:val="5858BEF8"/>
    <w:lvl w:ilvl="0" w:tplc="D43CB3FC">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3E34D348">
      <w:start w:val="1"/>
      <w:numFmt w:val="lowerLetter"/>
      <w:lvlText w:val="%2)"/>
      <w:lvlJc w:val="left"/>
      <w:pPr>
        <w:ind w:left="830" w:hanging="321"/>
      </w:pPr>
      <w:rPr>
        <w:rFonts w:ascii="Times New Roman" w:eastAsia="Times New Roman" w:hAnsi="Times New Roman" w:cs="Times New Roman" w:hint="default"/>
        <w:b w:val="0"/>
        <w:bCs w:val="0"/>
        <w:i w:val="0"/>
        <w:iCs w:val="0"/>
        <w:spacing w:val="0"/>
        <w:w w:val="100"/>
        <w:sz w:val="24"/>
        <w:szCs w:val="24"/>
        <w:lang w:eastAsia="en-US" w:bidi="ar-SA"/>
      </w:rPr>
    </w:lvl>
    <w:lvl w:ilvl="2" w:tplc="FFD2D9A6">
      <w:numFmt w:val="bullet"/>
      <w:lvlText w:val="•"/>
      <w:lvlJc w:val="left"/>
      <w:pPr>
        <w:ind w:left="1905" w:hanging="321"/>
      </w:pPr>
      <w:rPr>
        <w:rFonts w:hint="default"/>
        <w:lang w:eastAsia="en-US" w:bidi="ar-SA"/>
      </w:rPr>
    </w:lvl>
    <w:lvl w:ilvl="3" w:tplc="74B48870">
      <w:numFmt w:val="bullet"/>
      <w:lvlText w:val="•"/>
      <w:lvlJc w:val="left"/>
      <w:pPr>
        <w:ind w:left="2970" w:hanging="321"/>
      </w:pPr>
      <w:rPr>
        <w:rFonts w:hint="default"/>
        <w:lang w:eastAsia="en-US" w:bidi="ar-SA"/>
      </w:rPr>
    </w:lvl>
    <w:lvl w:ilvl="4" w:tplc="DC30ABE2">
      <w:numFmt w:val="bullet"/>
      <w:lvlText w:val="•"/>
      <w:lvlJc w:val="left"/>
      <w:pPr>
        <w:ind w:left="4035" w:hanging="321"/>
      </w:pPr>
      <w:rPr>
        <w:rFonts w:hint="default"/>
        <w:lang w:eastAsia="en-US" w:bidi="ar-SA"/>
      </w:rPr>
    </w:lvl>
    <w:lvl w:ilvl="5" w:tplc="7D861E20">
      <w:numFmt w:val="bullet"/>
      <w:lvlText w:val="•"/>
      <w:lvlJc w:val="left"/>
      <w:pPr>
        <w:ind w:left="5100" w:hanging="321"/>
      </w:pPr>
      <w:rPr>
        <w:rFonts w:hint="default"/>
        <w:lang w:eastAsia="en-US" w:bidi="ar-SA"/>
      </w:rPr>
    </w:lvl>
    <w:lvl w:ilvl="6" w:tplc="00D2F55A">
      <w:numFmt w:val="bullet"/>
      <w:lvlText w:val="•"/>
      <w:lvlJc w:val="left"/>
      <w:pPr>
        <w:ind w:left="6165" w:hanging="321"/>
      </w:pPr>
      <w:rPr>
        <w:rFonts w:hint="default"/>
        <w:lang w:eastAsia="en-US" w:bidi="ar-SA"/>
      </w:rPr>
    </w:lvl>
    <w:lvl w:ilvl="7" w:tplc="1CDC9FC0">
      <w:numFmt w:val="bullet"/>
      <w:lvlText w:val="•"/>
      <w:lvlJc w:val="left"/>
      <w:pPr>
        <w:ind w:left="7230" w:hanging="321"/>
      </w:pPr>
      <w:rPr>
        <w:rFonts w:hint="default"/>
        <w:lang w:eastAsia="en-US" w:bidi="ar-SA"/>
      </w:rPr>
    </w:lvl>
    <w:lvl w:ilvl="8" w:tplc="051C3B20">
      <w:numFmt w:val="bullet"/>
      <w:lvlText w:val="•"/>
      <w:lvlJc w:val="left"/>
      <w:pPr>
        <w:ind w:left="8295" w:hanging="321"/>
      </w:pPr>
      <w:rPr>
        <w:rFonts w:hint="default"/>
        <w:lang w:eastAsia="en-US" w:bidi="ar-SA"/>
      </w:rPr>
    </w:lvl>
  </w:abstractNum>
  <w:abstractNum w:abstractNumId="72" w15:restartNumberingAfterBreak="0">
    <w:nsid w:val="46A618EE"/>
    <w:multiLevelType w:val="hybridMultilevel"/>
    <w:tmpl w:val="3978381A"/>
    <w:lvl w:ilvl="0" w:tplc="88B86BA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8C868D28">
      <w:numFmt w:val="bullet"/>
      <w:lvlText w:val="•"/>
      <w:lvlJc w:val="left"/>
      <w:pPr>
        <w:ind w:left="482" w:hanging="300"/>
      </w:pPr>
      <w:rPr>
        <w:rFonts w:hint="default"/>
        <w:lang w:eastAsia="en-US" w:bidi="ar-SA"/>
      </w:rPr>
    </w:lvl>
    <w:lvl w:ilvl="2" w:tplc="CE18F18C">
      <w:numFmt w:val="bullet"/>
      <w:lvlText w:val="•"/>
      <w:lvlJc w:val="left"/>
      <w:pPr>
        <w:ind w:left="644" w:hanging="300"/>
      </w:pPr>
      <w:rPr>
        <w:rFonts w:hint="default"/>
        <w:lang w:eastAsia="en-US" w:bidi="ar-SA"/>
      </w:rPr>
    </w:lvl>
    <w:lvl w:ilvl="3" w:tplc="3C5CF35E">
      <w:numFmt w:val="bullet"/>
      <w:lvlText w:val="•"/>
      <w:lvlJc w:val="left"/>
      <w:pPr>
        <w:ind w:left="806" w:hanging="300"/>
      </w:pPr>
      <w:rPr>
        <w:rFonts w:hint="default"/>
        <w:lang w:eastAsia="en-US" w:bidi="ar-SA"/>
      </w:rPr>
    </w:lvl>
    <w:lvl w:ilvl="4" w:tplc="F0521E98">
      <w:numFmt w:val="bullet"/>
      <w:lvlText w:val="•"/>
      <w:lvlJc w:val="left"/>
      <w:pPr>
        <w:ind w:left="968" w:hanging="300"/>
      </w:pPr>
      <w:rPr>
        <w:rFonts w:hint="default"/>
        <w:lang w:eastAsia="en-US" w:bidi="ar-SA"/>
      </w:rPr>
    </w:lvl>
    <w:lvl w:ilvl="5" w:tplc="071049DA">
      <w:numFmt w:val="bullet"/>
      <w:lvlText w:val="•"/>
      <w:lvlJc w:val="left"/>
      <w:pPr>
        <w:ind w:left="1130" w:hanging="300"/>
      </w:pPr>
      <w:rPr>
        <w:rFonts w:hint="default"/>
        <w:lang w:eastAsia="en-US" w:bidi="ar-SA"/>
      </w:rPr>
    </w:lvl>
    <w:lvl w:ilvl="6" w:tplc="AB3495E0">
      <w:numFmt w:val="bullet"/>
      <w:lvlText w:val="•"/>
      <w:lvlJc w:val="left"/>
      <w:pPr>
        <w:ind w:left="1292" w:hanging="300"/>
      </w:pPr>
      <w:rPr>
        <w:rFonts w:hint="default"/>
        <w:lang w:eastAsia="en-US" w:bidi="ar-SA"/>
      </w:rPr>
    </w:lvl>
    <w:lvl w:ilvl="7" w:tplc="3000BFD6">
      <w:numFmt w:val="bullet"/>
      <w:lvlText w:val="•"/>
      <w:lvlJc w:val="left"/>
      <w:pPr>
        <w:ind w:left="1454" w:hanging="300"/>
      </w:pPr>
      <w:rPr>
        <w:rFonts w:hint="default"/>
        <w:lang w:eastAsia="en-US" w:bidi="ar-SA"/>
      </w:rPr>
    </w:lvl>
    <w:lvl w:ilvl="8" w:tplc="2182B90E">
      <w:numFmt w:val="bullet"/>
      <w:lvlText w:val="•"/>
      <w:lvlJc w:val="left"/>
      <w:pPr>
        <w:ind w:left="1616" w:hanging="300"/>
      </w:pPr>
      <w:rPr>
        <w:rFonts w:hint="default"/>
        <w:lang w:eastAsia="en-US" w:bidi="ar-SA"/>
      </w:rPr>
    </w:lvl>
  </w:abstractNum>
  <w:abstractNum w:abstractNumId="73" w15:restartNumberingAfterBreak="0">
    <w:nsid w:val="46D05B8A"/>
    <w:multiLevelType w:val="hybridMultilevel"/>
    <w:tmpl w:val="211A4178"/>
    <w:lvl w:ilvl="0" w:tplc="2B20C8A0">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8A4CED4">
      <w:numFmt w:val="bullet"/>
      <w:lvlText w:val="•"/>
      <w:lvlJc w:val="left"/>
      <w:pPr>
        <w:ind w:left="530" w:hanging="300"/>
      </w:pPr>
      <w:rPr>
        <w:rFonts w:hint="default"/>
        <w:lang w:eastAsia="en-US" w:bidi="ar-SA"/>
      </w:rPr>
    </w:lvl>
    <w:lvl w:ilvl="2" w:tplc="2AF2ECFA">
      <w:numFmt w:val="bullet"/>
      <w:lvlText w:val="•"/>
      <w:lvlJc w:val="left"/>
      <w:pPr>
        <w:ind w:left="740" w:hanging="300"/>
      </w:pPr>
      <w:rPr>
        <w:rFonts w:hint="default"/>
        <w:lang w:eastAsia="en-US" w:bidi="ar-SA"/>
      </w:rPr>
    </w:lvl>
    <w:lvl w:ilvl="3" w:tplc="FA147D1C">
      <w:numFmt w:val="bullet"/>
      <w:lvlText w:val="•"/>
      <w:lvlJc w:val="left"/>
      <w:pPr>
        <w:ind w:left="950" w:hanging="300"/>
      </w:pPr>
      <w:rPr>
        <w:rFonts w:hint="default"/>
        <w:lang w:eastAsia="en-US" w:bidi="ar-SA"/>
      </w:rPr>
    </w:lvl>
    <w:lvl w:ilvl="4" w:tplc="FF0C20D2">
      <w:numFmt w:val="bullet"/>
      <w:lvlText w:val="•"/>
      <w:lvlJc w:val="left"/>
      <w:pPr>
        <w:ind w:left="1160" w:hanging="300"/>
      </w:pPr>
      <w:rPr>
        <w:rFonts w:hint="default"/>
        <w:lang w:eastAsia="en-US" w:bidi="ar-SA"/>
      </w:rPr>
    </w:lvl>
    <w:lvl w:ilvl="5" w:tplc="60204B16">
      <w:numFmt w:val="bullet"/>
      <w:lvlText w:val="•"/>
      <w:lvlJc w:val="left"/>
      <w:pPr>
        <w:ind w:left="1370" w:hanging="300"/>
      </w:pPr>
      <w:rPr>
        <w:rFonts w:hint="default"/>
        <w:lang w:eastAsia="en-US" w:bidi="ar-SA"/>
      </w:rPr>
    </w:lvl>
    <w:lvl w:ilvl="6" w:tplc="F9585D74">
      <w:numFmt w:val="bullet"/>
      <w:lvlText w:val="•"/>
      <w:lvlJc w:val="left"/>
      <w:pPr>
        <w:ind w:left="1580" w:hanging="300"/>
      </w:pPr>
      <w:rPr>
        <w:rFonts w:hint="default"/>
        <w:lang w:eastAsia="en-US" w:bidi="ar-SA"/>
      </w:rPr>
    </w:lvl>
    <w:lvl w:ilvl="7" w:tplc="9BD00006">
      <w:numFmt w:val="bullet"/>
      <w:lvlText w:val="•"/>
      <w:lvlJc w:val="left"/>
      <w:pPr>
        <w:ind w:left="1790" w:hanging="300"/>
      </w:pPr>
      <w:rPr>
        <w:rFonts w:hint="default"/>
        <w:lang w:eastAsia="en-US" w:bidi="ar-SA"/>
      </w:rPr>
    </w:lvl>
    <w:lvl w:ilvl="8" w:tplc="1F6835C8">
      <w:numFmt w:val="bullet"/>
      <w:lvlText w:val="•"/>
      <w:lvlJc w:val="left"/>
      <w:pPr>
        <w:ind w:left="2000" w:hanging="300"/>
      </w:pPr>
      <w:rPr>
        <w:rFonts w:hint="default"/>
        <w:lang w:eastAsia="en-US" w:bidi="ar-SA"/>
      </w:rPr>
    </w:lvl>
  </w:abstractNum>
  <w:abstractNum w:abstractNumId="74" w15:restartNumberingAfterBreak="0">
    <w:nsid w:val="47486B53"/>
    <w:multiLevelType w:val="hybridMultilevel"/>
    <w:tmpl w:val="4E34B98E"/>
    <w:lvl w:ilvl="0" w:tplc="F61C218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B5AE6C14">
      <w:numFmt w:val="bullet"/>
      <w:lvlText w:val="•"/>
      <w:lvlJc w:val="left"/>
      <w:pPr>
        <w:ind w:left="1510" w:hanging="401"/>
      </w:pPr>
      <w:rPr>
        <w:rFonts w:hint="default"/>
        <w:lang w:eastAsia="en-US" w:bidi="ar-SA"/>
      </w:rPr>
    </w:lvl>
    <w:lvl w:ilvl="2" w:tplc="AB0C87DE">
      <w:numFmt w:val="bullet"/>
      <w:lvlText w:val="•"/>
      <w:lvlJc w:val="left"/>
      <w:pPr>
        <w:ind w:left="2501" w:hanging="401"/>
      </w:pPr>
      <w:rPr>
        <w:rFonts w:hint="default"/>
        <w:lang w:eastAsia="en-US" w:bidi="ar-SA"/>
      </w:rPr>
    </w:lvl>
    <w:lvl w:ilvl="3" w:tplc="AED827EA">
      <w:numFmt w:val="bullet"/>
      <w:lvlText w:val="•"/>
      <w:lvlJc w:val="left"/>
      <w:pPr>
        <w:ind w:left="3491" w:hanging="401"/>
      </w:pPr>
      <w:rPr>
        <w:rFonts w:hint="default"/>
        <w:lang w:eastAsia="en-US" w:bidi="ar-SA"/>
      </w:rPr>
    </w:lvl>
    <w:lvl w:ilvl="4" w:tplc="ADC4A44A">
      <w:numFmt w:val="bullet"/>
      <w:lvlText w:val="•"/>
      <w:lvlJc w:val="left"/>
      <w:pPr>
        <w:ind w:left="4482" w:hanging="401"/>
      </w:pPr>
      <w:rPr>
        <w:rFonts w:hint="default"/>
        <w:lang w:eastAsia="en-US" w:bidi="ar-SA"/>
      </w:rPr>
    </w:lvl>
    <w:lvl w:ilvl="5" w:tplc="5014876C">
      <w:numFmt w:val="bullet"/>
      <w:lvlText w:val="•"/>
      <w:lvlJc w:val="left"/>
      <w:pPr>
        <w:ind w:left="5472" w:hanging="401"/>
      </w:pPr>
      <w:rPr>
        <w:rFonts w:hint="default"/>
        <w:lang w:eastAsia="en-US" w:bidi="ar-SA"/>
      </w:rPr>
    </w:lvl>
    <w:lvl w:ilvl="6" w:tplc="BB04F96C">
      <w:numFmt w:val="bullet"/>
      <w:lvlText w:val="•"/>
      <w:lvlJc w:val="left"/>
      <w:pPr>
        <w:ind w:left="6463" w:hanging="401"/>
      </w:pPr>
      <w:rPr>
        <w:rFonts w:hint="default"/>
        <w:lang w:eastAsia="en-US" w:bidi="ar-SA"/>
      </w:rPr>
    </w:lvl>
    <w:lvl w:ilvl="7" w:tplc="6088CB74">
      <w:numFmt w:val="bullet"/>
      <w:lvlText w:val="•"/>
      <w:lvlJc w:val="left"/>
      <w:pPr>
        <w:ind w:left="7453" w:hanging="401"/>
      </w:pPr>
      <w:rPr>
        <w:rFonts w:hint="default"/>
        <w:lang w:eastAsia="en-US" w:bidi="ar-SA"/>
      </w:rPr>
    </w:lvl>
    <w:lvl w:ilvl="8" w:tplc="BB368CD4">
      <w:numFmt w:val="bullet"/>
      <w:lvlText w:val="•"/>
      <w:lvlJc w:val="left"/>
      <w:pPr>
        <w:ind w:left="8444" w:hanging="401"/>
      </w:pPr>
      <w:rPr>
        <w:rFonts w:hint="default"/>
        <w:lang w:eastAsia="en-US" w:bidi="ar-SA"/>
      </w:rPr>
    </w:lvl>
  </w:abstractNum>
  <w:abstractNum w:abstractNumId="75" w15:restartNumberingAfterBreak="0">
    <w:nsid w:val="48275419"/>
    <w:multiLevelType w:val="hybridMultilevel"/>
    <w:tmpl w:val="08C6EA8C"/>
    <w:lvl w:ilvl="0" w:tplc="AC7ED03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CE38C4CC">
      <w:numFmt w:val="bullet"/>
      <w:lvlText w:val="•"/>
      <w:lvlJc w:val="left"/>
      <w:pPr>
        <w:ind w:left="1510" w:hanging="401"/>
      </w:pPr>
      <w:rPr>
        <w:rFonts w:hint="default"/>
        <w:lang w:eastAsia="en-US" w:bidi="ar-SA"/>
      </w:rPr>
    </w:lvl>
    <w:lvl w:ilvl="2" w:tplc="7FC644D8">
      <w:numFmt w:val="bullet"/>
      <w:lvlText w:val="•"/>
      <w:lvlJc w:val="left"/>
      <w:pPr>
        <w:ind w:left="2501" w:hanging="401"/>
      </w:pPr>
      <w:rPr>
        <w:rFonts w:hint="default"/>
        <w:lang w:eastAsia="en-US" w:bidi="ar-SA"/>
      </w:rPr>
    </w:lvl>
    <w:lvl w:ilvl="3" w:tplc="8544F688">
      <w:numFmt w:val="bullet"/>
      <w:lvlText w:val="•"/>
      <w:lvlJc w:val="left"/>
      <w:pPr>
        <w:ind w:left="3491" w:hanging="401"/>
      </w:pPr>
      <w:rPr>
        <w:rFonts w:hint="default"/>
        <w:lang w:eastAsia="en-US" w:bidi="ar-SA"/>
      </w:rPr>
    </w:lvl>
    <w:lvl w:ilvl="4" w:tplc="4786629A">
      <w:numFmt w:val="bullet"/>
      <w:lvlText w:val="•"/>
      <w:lvlJc w:val="left"/>
      <w:pPr>
        <w:ind w:left="4482" w:hanging="401"/>
      </w:pPr>
      <w:rPr>
        <w:rFonts w:hint="default"/>
        <w:lang w:eastAsia="en-US" w:bidi="ar-SA"/>
      </w:rPr>
    </w:lvl>
    <w:lvl w:ilvl="5" w:tplc="44C6CDA4">
      <w:numFmt w:val="bullet"/>
      <w:lvlText w:val="•"/>
      <w:lvlJc w:val="left"/>
      <w:pPr>
        <w:ind w:left="5472" w:hanging="401"/>
      </w:pPr>
      <w:rPr>
        <w:rFonts w:hint="default"/>
        <w:lang w:eastAsia="en-US" w:bidi="ar-SA"/>
      </w:rPr>
    </w:lvl>
    <w:lvl w:ilvl="6" w:tplc="B10EFBB4">
      <w:numFmt w:val="bullet"/>
      <w:lvlText w:val="•"/>
      <w:lvlJc w:val="left"/>
      <w:pPr>
        <w:ind w:left="6463" w:hanging="401"/>
      </w:pPr>
      <w:rPr>
        <w:rFonts w:hint="default"/>
        <w:lang w:eastAsia="en-US" w:bidi="ar-SA"/>
      </w:rPr>
    </w:lvl>
    <w:lvl w:ilvl="7" w:tplc="F62CAD1C">
      <w:numFmt w:val="bullet"/>
      <w:lvlText w:val="•"/>
      <w:lvlJc w:val="left"/>
      <w:pPr>
        <w:ind w:left="7453" w:hanging="401"/>
      </w:pPr>
      <w:rPr>
        <w:rFonts w:hint="default"/>
        <w:lang w:eastAsia="en-US" w:bidi="ar-SA"/>
      </w:rPr>
    </w:lvl>
    <w:lvl w:ilvl="8" w:tplc="BED8E56A">
      <w:numFmt w:val="bullet"/>
      <w:lvlText w:val="•"/>
      <w:lvlJc w:val="left"/>
      <w:pPr>
        <w:ind w:left="8444" w:hanging="401"/>
      </w:pPr>
      <w:rPr>
        <w:rFonts w:hint="default"/>
        <w:lang w:eastAsia="en-US" w:bidi="ar-SA"/>
      </w:rPr>
    </w:lvl>
  </w:abstractNum>
  <w:abstractNum w:abstractNumId="76" w15:restartNumberingAfterBreak="0">
    <w:nsid w:val="48924126"/>
    <w:multiLevelType w:val="hybridMultilevel"/>
    <w:tmpl w:val="172EBC12"/>
    <w:lvl w:ilvl="0" w:tplc="A4C6E65E">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0806B6E">
      <w:numFmt w:val="bullet"/>
      <w:lvlText w:val="•"/>
      <w:lvlJc w:val="left"/>
      <w:pPr>
        <w:ind w:left="302" w:hanging="300"/>
      </w:pPr>
      <w:rPr>
        <w:rFonts w:hint="default"/>
        <w:lang w:eastAsia="en-US" w:bidi="ar-SA"/>
      </w:rPr>
    </w:lvl>
    <w:lvl w:ilvl="2" w:tplc="D324AFDA">
      <w:numFmt w:val="bullet"/>
      <w:lvlText w:val="•"/>
      <w:lvlJc w:val="left"/>
      <w:pPr>
        <w:ind w:left="584" w:hanging="300"/>
      </w:pPr>
      <w:rPr>
        <w:rFonts w:hint="default"/>
        <w:lang w:eastAsia="en-US" w:bidi="ar-SA"/>
      </w:rPr>
    </w:lvl>
    <w:lvl w:ilvl="3" w:tplc="B1D82AEA">
      <w:numFmt w:val="bullet"/>
      <w:lvlText w:val="•"/>
      <w:lvlJc w:val="left"/>
      <w:pPr>
        <w:ind w:left="866" w:hanging="300"/>
      </w:pPr>
      <w:rPr>
        <w:rFonts w:hint="default"/>
        <w:lang w:eastAsia="en-US" w:bidi="ar-SA"/>
      </w:rPr>
    </w:lvl>
    <w:lvl w:ilvl="4" w:tplc="AB626096">
      <w:numFmt w:val="bullet"/>
      <w:lvlText w:val="•"/>
      <w:lvlJc w:val="left"/>
      <w:pPr>
        <w:ind w:left="1148" w:hanging="300"/>
      </w:pPr>
      <w:rPr>
        <w:rFonts w:hint="default"/>
        <w:lang w:eastAsia="en-US" w:bidi="ar-SA"/>
      </w:rPr>
    </w:lvl>
    <w:lvl w:ilvl="5" w:tplc="EEE6AE8A">
      <w:numFmt w:val="bullet"/>
      <w:lvlText w:val="•"/>
      <w:lvlJc w:val="left"/>
      <w:pPr>
        <w:ind w:left="1430" w:hanging="300"/>
      </w:pPr>
      <w:rPr>
        <w:rFonts w:hint="default"/>
        <w:lang w:eastAsia="en-US" w:bidi="ar-SA"/>
      </w:rPr>
    </w:lvl>
    <w:lvl w:ilvl="6" w:tplc="83A6E4DE">
      <w:numFmt w:val="bullet"/>
      <w:lvlText w:val="•"/>
      <w:lvlJc w:val="left"/>
      <w:pPr>
        <w:ind w:left="1712" w:hanging="300"/>
      </w:pPr>
      <w:rPr>
        <w:rFonts w:hint="default"/>
        <w:lang w:eastAsia="en-US" w:bidi="ar-SA"/>
      </w:rPr>
    </w:lvl>
    <w:lvl w:ilvl="7" w:tplc="C29E9A26">
      <w:numFmt w:val="bullet"/>
      <w:lvlText w:val="•"/>
      <w:lvlJc w:val="left"/>
      <w:pPr>
        <w:ind w:left="1994" w:hanging="300"/>
      </w:pPr>
      <w:rPr>
        <w:rFonts w:hint="default"/>
        <w:lang w:eastAsia="en-US" w:bidi="ar-SA"/>
      </w:rPr>
    </w:lvl>
    <w:lvl w:ilvl="8" w:tplc="14625B3C">
      <w:numFmt w:val="bullet"/>
      <w:lvlText w:val="•"/>
      <w:lvlJc w:val="left"/>
      <w:pPr>
        <w:ind w:left="2276" w:hanging="300"/>
      </w:pPr>
      <w:rPr>
        <w:rFonts w:hint="default"/>
        <w:lang w:eastAsia="en-US" w:bidi="ar-SA"/>
      </w:rPr>
    </w:lvl>
  </w:abstractNum>
  <w:abstractNum w:abstractNumId="77" w15:restartNumberingAfterBreak="0">
    <w:nsid w:val="49A035C4"/>
    <w:multiLevelType w:val="hybridMultilevel"/>
    <w:tmpl w:val="AF028038"/>
    <w:lvl w:ilvl="0" w:tplc="7638E73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D42CE0C">
      <w:numFmt w:val="bullet"/>
      <w:lvlText w:val="•"/>
      <w:lvlJc w:val="left"/>
      <w:pPr>
        <w:ind w:left="560" w:hanging="300"/>
      </w:pPr>
      <w:rPr>
        <w:rFonts w:hint="default"/>
        <w:lang w:eastAsia="en-US" w:bidi="ar-SA"/>
      </w:rPr>
    </w:lvl>
    <w:lvl w:ilvl="2" w:tplc="23A862C8">
      <w:numFmt w:val="bullet"/>
      <w:lvlText w:val="•"/>
      <w:lvlJc w:val="left"/>
      <w:pPr>
        <w:ind w:left="800" w:hanging="300"/>
      </w:pPr>
      <w:rPr>
        <w:rFonts w:hint="default"/>
        <w:lang w:eastAsia="en-US" w:bidi="ar-SA"/>
      </w:rPr>
    </w:lvl>
    <w:lvl w:ilvl="3" w:tplc="0DB2D7B8">
      <w:numFmt w:val="bullet"/>
      <w:lvlText w:val="•"/>
      <w:lvlJc w:val="left"/>
      <w:pPr>
        <w:ind w:left="1040" w:hanging="300"/>
      </w:pPr>
      <w:rPr>
        <w:rFonts w:hint="default"/>
        <w:lang w:eastAsia="en-US" w:bidi="ar-SA"/>
      </w:rPr>
    </w:lvl>
    <w:lvl w:ilvl="4" w:tplc="53AC8830">
      <w:numFmt w:val="bullet"/>
      <w:lvlText w:val="•"/>
      <w:lvlJc w:val="left"/>
      <w:pPr>
        <w:ind w:left="1280" w:hanging="300"/>
      </w:pPr>
      <w:rPr>
        <w:rFonts w:hint="default"/>
        <w:lang w:eastAsia="en-US" w:bidi="ar-SA"/>
      </w:rPr>
    </w:lvl>
    <w:lvl w:ilvl="5" w:tplc="1D824AFE">
      <w:numFmt w:val="bullet"/>
      <w:lvlText w:val="•"/>
      <w:lvlJc w:val="left"/>
      <w:pPr>
        <w:ind w:left="1520" w:hanging="300"/>
      </w:pPr>
      <w:rPr>
        <w:rFonts w:hint="default"/>
        <w:lang w:eastAsia="en-US" w:bidi="ar-SA"/>
      </w:rPr>
    </w:lvl>
    <w:lvl w:ilvl="6" w:tplc="4956F0AE">
      <w:numFmt w:val="bullet"/>
      <w:lvlText w:val="•"/>
      <w:lvlJc w:val="left"/>
      <w:pPr>
        <w:ind w:left="1760" w:hanging="300"/>
      </w:pPr>
      <w:rPr>
        <w:rFonts w:hint="default"/>
        <w:lang w:eastAsia="en-US" w:bidi="ar-SA"/>
      </w:rPr>
    </w:lvl>
    <w:lvl w:ilvl="7" w:tplc="D26856A0">
      <w:numFmt w:val="bullet"/>
      <w:lvlText w:val="•"/>
      <w:lvlJc w:val="left"/>
      <w:pPr>
        <w:ind w:left="2000" w:hanging="300"/>
      </w:pPr>
      <w:rPr>
        <w:rFonts w:hint="default"/>
        <w:lang w:eastAsia="en-US" w:bidi="ar-SA"/>
      </w:rPr>
    </w:lvl>
    <w:lvl w:ilvl="8" w:tplc="BD5882E4">
      <w:numFmt w:val="bullet"/>
      <w:lvlText w:val="•"/>
      <w:lvlJc w:val="left"/>
      <w:pPr>
        <w:ind w:left="2240" w:hanging="300"/>
      </w:pPr>
      <w:rPr>
        <w:rFonts w:hint="default"/>
        <w:lang w:eastAsia="en-US" w:bidi="ar-SA"/>
      </w:rPr>
    </w:lvl>
  </w:abstractNum>
  <w:abstractNum w:abstractNumId="78" w15:restartNumberingAfterBreak="0">
    <w:nsid w:val="4A5C0173"/>
    <w:multiLevelType w:val="hybridMultilevel"/>
    <w:tmpl w:val="695417D0"/>
    <w:lvl w:ilvl="0" w:tplc="0A941A1E">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CDCF3BC">
      <w:numFmt w:val="bullet"/>
      <w:lvlText w:val="•"/>
      <w:lvlJc w:val="left"/>
      <w:pPr>
        <w:ind w:left="572" w:hanging="300"/>
      </w:pPr>
      <w:rPr>
        <w:rFonts w:hint="default"/>
        <w:lang w:eastAsia="en-US" w:bidi="ar-SA"/>
      </w:rPr>
    </w:lvl>
    <w:lvl w:ilvl="2" w:tplc="17C431C8">
      <w:numFmt w:val="bullet"/>
      <w:lvlText w:val="•"/>
      <w:lvlJc w:val="left"/>
      <w:pPr>
        <w:ind w:left="824" w:hanging="300"/>
      </w:pPr>
      <w:rPr>
        <w:rFonts w:hint="default"/>
        <w:lang w:eastAsia="en-US" w:bidi="ar-SA"/>
      </w:rPr>
    </w:lvl>
    <w:lvl w:ilvl="3" w:tplc="572EDB5C">
      <w:numFmt w:val="bullet"/>
      <w:lvlText w:val="•"/>
      <w:lvlJc w:val="left"/>
      <w:pPr>
        <w:ind w:left="1076" w:hanging="300"/>
      </w:pPr>
      <w:rPr>
        <w:rFonts w:hint="default"/>
        <w:lang w:eastAsia="en-US" w:bidi="ar-SA"/>
      </w:rPr>
    </w:lvl>
    <w:lvl w:ilvl="4" w:tplc="F1F02CD2">
      <w:numFmt w:val="bullet"/>
      <w:lvlText w:val="•"/>
      <w:lvlJc w:val="left"/>
      <w:pPr>
        <w:ind w:left="1328" w:hanging="300"/>
      </w:pPr>
      <w:rPr>
        <w:rFonts w:hint="default"/>
        <w:lang w:eastAsia="en-US" w:bidi="ar-SA"/>
      </w:rPr>
    </w:lvl>
    <w:lvl w:ilvl="5" w:tplc="DA06BD88">
      <w:numFmt w:val="bullet"/>
      <w:lvlText w:val="•"/>
      <w:lvlJc w:val="left"/>
      <w:pPr>
        <w:ind w:left="1580" w:hanging="300"/>
      </w:pPr>
      <w:rPr>
        <w:rFonts w:hint="default"/>
        <w:lang w:eastAsia="en-US" w:bidi="ar-SA"/>
      </w:rPr>
    </w:lvl>
    <w:lvl w:ilvl="6" w:tplc="9DD80DFE">
      <w:numFmt w:val="bullet"/>
      <w:lvlText w:val="•"/>
      <w:lvlJc w:val="left"/>
      <w:pPr>
        <w:ind w:left="1832" w:hanging="300"/>
      </w:pPr>
      <w:rPr>
        <w:rFonts w:hint="default"/>
        <w:lang w:eastAsia="en-US" w:bidi="ar-SA"/>
      </w:rPr>
    </w:lvl>
    <w:lvl w:ilvl="7" w:tplc="2EC49F9E">
      <w:numFmt w:val="bullet"/>
      <w:lvlText w:val="•"/>
      <w:lvlJc w:val="left"/>
      <w:pPr>
        <w:ind w:left="2084" w:hanging="300"/>
      </w:pPr>
      <w:rPr>
        <w:rFonts w:hint="default"/>
        <w:lang w:eastAsia="en-US" w:bidi="ar-SA"/>
      </w:rPr>
    </w:lvl>
    <w:lvl w:ilvl="8" w:tplc="1F9AA5C2">
      <w:numFmt w:val="bullet"/>
      <w:lvlText w:val="•"/>
      <w:lvlJc w:val="left"/>
      <w:pPr>
        <w:ind w:left="2336" w:hanging="300"/>
      </w:pPr>
      <w:rPr>
        <w:rFonts w:hint="default"/>
        <w:lang w:eastAsia="en-US" w:bidi="ar-SA"/>
      </w:rPr>
    </w:lvl>
  </w:abstractNum>
  <w:abstractNum w:abstractNumId="79" w15:restartNumberingAfterBreak="0">
    <w:nsid w:val="4B7932A5"/>
    <w:multiLevelType w:val="hybridMultilevel"/>
    <w:tmpl w:val="5FD6110C"/>
    <w:lvl w:ilvl="0" w:tplc="5AFA8C2E">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1045AB0">
      <w:numFmt w:val="bullet"/>
      <w:lvlText w:val="•"/>
      <w:lvlJc w:val="left"/>
      <w:pPr>
        <w:ind w:left="476" w:hanging="300"/>
      </w:pPr>
      <w:rPr>
        <w:rFonts w:hint="default"/>
        <w:lang w:eastAsia="en-US" w:bidi="ar-SA"/>
      </w:rPr>
    </w:lvl>
    <w:lvl w:ilvl="2" w:tplc="7F1E47FE">
      <w:numFmt w:val="bullet"/>
      <w:lvlText w:val="•"/>
      <w:lvlJc w:val="left"/>
      <w:pPr>
        <w:ind w:left="632" w:hanging="300"/>
      </w:pPr>
      <w:rPr>
        <w:rFonts w:hint="default"/>
        <w:lang w:eastAsia="en-US" w:bidi="ar-SA"/>
      </w:rPr>
    </w:lvl>
    <w:lvl w:ilvl="3" w:tplc="47309326">
      <w:numFmt w:val="bullet"/>
      <w:lvlText w:val="•"/>
      <w:lvlJc w:val="left"/>
      <w:pPr>
        <w:ind w:left="788" w:hanging="300"/>
      </w:pPr>
      <w:rPr>
        <w:rFonts w:hint="default"/>
        <w:lang w:eastAsia="en-US" w:bidi="ar-SA"/>
      </w:rPr>
    </w:lvl>
    <w:lvl w:ilvl="4" w:tplc="BAFAA0A0">
      <w:numFmt w:val="bullet"/>
      <w:lvlText w:val="•"/>
      <w:lvlJc w:val="left"/>
      <w:pPr>
        <w:ind w:left="944" w:hanging="300"/>
      </w:pPr>
      <w:rPr>
        <w:rFonts w:hint="default"/>
        <w:lang w:eastAsia="en-US" w:bidi="ar-SA"/>
      </w:rPr>
    </w:lvl>
    <w:lvl w:ilvl="5" w:tplc="A45CDA50">
      <w:numFmt w:val="bullet"/>
      <w:lvlText w:val="•"/>
      <w:lvlJc w:val="left"/>
      <w:pPr>
        <w:ind w:left="1100" w:hanging="300"/>
      </w:pPr>
      <w:rPr>
        <w:rFonts w:hint="default"/>
        <w:lang w:eastAsia="en-US" w:bidi="ar-SA"/>
      </w:rPr>
    </w:lvl>
    <w:lvl w:ilvl="6" w:tplc="AA58799E">
      <w:numFmt w:val="bullet"/>
      <w:lvlText w:val="•"/>
      <w:lvlJc w:val="left"/>
      <w:pPr>
        <w:ind w:left="1256" w:hanging="300"/>
      </w:pPr>
      <w:rPr>
        <w:rFonts w:hint="default"/>
        <w:lang w:eastAsia="en-US" w:bidi="ar-SA"/>
      </w:rPr>
    </w:lvl>
    <w:lvl w:ilvl="7" w:tplc="2284A56E">
      <w:numFmt w:val="bullet"/>
      <w:lvlText w:val="•"/>
      <w:lvlJc w:val="left"/>
      <w:pPr>
        <w:ind w:left="1412" w:hanging="300"/>
      </w:pPr>
      <w:rPr>
        <w:rFonts w:hint="default"/>
        <w:lang w:eastAsia="en-US" w:bidi="ar-SA"/>
      </w:rPr>
    </w:lvl>
    <w:lvl w:ilvl="8" w:tplc="0FD00734">
      <w:numFmt w:val="bullet"/>
      <w:lvlText w:val="•"/>
      <w:lvlJc w:val="left"/>
      <w:pPr>
        <w:ind w:left="1568" w:hanging="300"/>
      </w:pPr>
      <w:rPr>
        <w:rFonts w:hint="default"/>
        <w:lang w:eastAsia="en-US" w:bidi="ar-SA"/>
      </w:rPr>
    </w:lvl>
  </w:abstractNum>
  <w:abstractNum w:abstractNumId="80" w15:restartNumberingAfterBreak="0">
    <w:nsid w:val="4BB47F30"/>
    <w:multiLevelType w:val="hybridMultilevel"/>
    <w:tmpl w:val="605AE1E0"/>
    <w:lvl w:ilvl="0" w:tplc="08ECAA8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EA72A03E">
      <w:numFmt w:val="bullet"/>
      <w:lvlText w:val="•"/>
      <w:lvlJc w:val="left"/>
      <w:pPr>
        <w:ind w:left="572" w:hanging="300"/>
      </w:pPr>
      <w:rPr>
        <w:rFonts w:hint="default"/>
        <w:lang w:eastAsia="en-US" w:bidi="ar-SA"/>
      </w:rPr>
    </w:lvl>
    <w:lvl w:ilvl="2" w:tplc="D7382DEE">
      <w:numFmt w:val="bullet"/>
      <w:lvlText w:val="•"/>
      <w:lvlJc w:val="left"/>
      <w:pPr>
        <w:ind w:left="824" w:hanging="300"/>
      </w:pPr>
      <w:rPr>
        <w:rFonts w:hint="default"/>
        <w:lang w:eastAsia="en-US" w:bidi="ar-SA"/>
      </w:rPr>
    </w:lvl>
    <w:lvl w:ilvl="3" w:tplc="7E642982">
      <w:numFmt w:val="bullet"/>
      <w:lvlText w:val="•"/>
      <w:lvlJc w:val="left"/>
      <w:pPr>
        <w:ind w:left="1076" w:hanging="300"/>
      </w:pPr>
      <w:rPr>
        <w:rFonts w:hint="default"/>
        <w:lang w:eastAsia="en-US" w:bidi="ar-SA"/>
      </w:rPr>
    </w:lvl>
    <w:lvl w:ilvl="4" w:tplc="BBEAB7BA">
      <w:numFmt w:val="bullet"/>
      <w:lvlText w:val="•"/>
      <w:lvlJc w:val="left"/>
      <w:pPr>
        <w:ind w:left="1328" w:hanging="300"/>
      </w:pPr>
      <w:rPr>
        <w:rFonts w:hint="default"/>
        <w:lang w:eastAsia="en-US" w:bidi="ar-SA"/>
      </w:rPr>
    </w:lvl>
    <w:lvl w:ilvl="5" w:tplc="11D42F56">
      <w:numFmt w:val="bullet"/>
      <w:lvlText w:val="•"/>
      <w:lvlJc w:val="left"/>
      <w:pPr>
        <w:ind w:left="1580" w:hanging="300"/>
      </w:pPr>
      <w:rPr>
        <w:rFonts w:hint="default"/>
        <w:lang w:eastAsia="en-US" w:bidi="ar-SA"/>
      </w:rPr>
    </w:lvl>
    <w:lvl w:ilvl="6" w:tplc="6966CDF0">
      <w:numFmt w:val="bullet"/>
      <w:lvlText w:val="•"/>
      <w:lvlJc w:val="left"/>
      <w:pPr>
        <w:ind w:left="1832" w:hanging="300"/>
      </w:pPr>
      <w:rPr>
        <w:rFonts w:hint="default"/>
        <w:lang w:eastAsia="en-US" w:bidi="ar-SA"/>
      </w:rPr>
    </w:lvl>
    <w:lvl w:ilvl="7" w:tplc="07AE0806">
      <w:numFmt w:val="bullet"/>
      <w:lvlText w:val="•"/>
      <w:lvlJc w:val="left"/>
      <w:pPr>
        <w:ind w:left="2084" w:hanging="300"/>
      </w:pPr>
      <w:rPr>
        <w:rFonts w:hint="default"/>
        <w:lang w:eastAsia="en-US" w:bidi="ar-SA"/>
      </w:rPr>
    </w:lvl>
    <w:lvl w:ilvl="8" w:tplc="13029386">
      <w:numFmt w:val="bullet"/>
      <w:lvlText w:val="•"/>
      <w:lvlJc w:val="left"/>
      <w:pPr>
        <w:ind w:left="2336" w:hanging="300"/>
      </w:pPr>
      <w:rPr>
        <w:rFonts w:hint="default"/>
        <w:lang w:eastAsia="en-US" w:bidi="ar-SA"/>
      </w:rPr>
    </w:lvl>
  </w:abstractNum>
  <w:abstractNum w:abstractNumId="81" w15:restartNumberingAfterBreak="0">
    <w:nsid w:val="4C494F38"/>
    <w:multiLevelType w:val="hybridMultilevel"/>
    <w:tmpl w:val="BEC40D54"/>
    <w:lvl w:ilvl="0" w:tplc="8FF404D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4D204E14">
      <w:numFmt w:val="bullet"/>
      <w:lvlText w:val="•"/>
      <w:lvlJc w:val="left"/>
      <w:pPr>
        <w:ind w:left="1510" w:hanging="401"/>
      </w:pPr>
      <w:rPr>
        <w:rFonts w:hint="default"/>
        <w:lang w:eastAsia="en-US" w:bidi="ar-SA"/>
      </w:rPr>
    </w:lvl>
    <w:lvl w:ilvl="2" w:tplc="AB766A82">
      <w:numFmt w:val="bullet"/>
      <w:lvlText w:val="•"/>
      <w:lvlJc w:val="left"/>
      <w:pPr>
        <w:ind w:left="2501" w:hanging="401"/>
      </w:pPr>
      <w:rPr>
        <w:rFonts w:hint="default"/>
        <w:lang w:eastAsia="en-US" w:bidi="ar-SA"/>
      </w:rPr>
    </w:lvl>
    <w:lvl w:ilvl="3" w:tplc="8CE22C68">
      <w:numFmt w:val="bullet"/>
      <w:lvlText w:val="•"/>
      <w:lvlJc w:val="left"/>
      <w:pPr>
        <w:ind w:left="3491" w:hanging="401"/>
      </w:pPr>
      <w:rPr>
        <w:rFonts w:hint="default"/>
        <w:lang w:eastAsia="en-US" w:bidi="ar-SA"/>
      </w:rPr>
    </w:lvl>
    <w:lvl w:ilvl="4" w:tplc="D53E4E5C">
      <w:numFmt w:val="bullet"/>
      <w:lvlText w:val="•"/>
      <w:lvlJc w:val="left"/>
      <w:pPr>
        <w:ind w:left="4482" w:hanging="401"/>
      </w:pPr>
      <w:rPr>
        <w:rFonts w:hint="default"/>
        <w:lang w:eastAsia="en-US" w:bidi="ar-SA"/>
      </w:rPr>
    </w:lvl>
    <w:lvl w:ilvl="5" w:tplc="792E4BE0">
      <w:numFmt w:val="bullet"/>
      <w:lvlText w:val="•"/>
      <w:lvlJc w:val="left"/>
      <w:pPr>
        <w:ind w:left="5472" w:hanging="401"/>
      </w:pPr>
      <w:rPr>
        <w:rFonts w:hint="default"/>
        <w:lang w:eastAsia="en-US" w:bidi="ar-SA"/>
      </w:rPr>
    </w:lvl>
    <w:lvl w:ilvl="6" w:tplc="1EF4E524">
      <w:numFmt w:val="bullet"/>
      <w:lvlText w:val="•"/>
      <w:lvlJc w:val="left"/>
      <w:pPr>
        <w:ind w:left="6463" w:hanging="401"/>
      </w:pPr>
      <w:rPr>
        <w:rFonts w:hint="default"/>
        <w:lang w:eastAsia="en-US" w:bidi="ar-SA"/>
      </w:rPr>
    </w:lvl>
    <w:lvl w:ilvl="7" w:tplc="1CCADE46">
      <w:numFmt w:val="bullet"/>
      <w:lvlText w:val="•"/>
      <w:lvlJc w:val="left"/>
      <w:pPr>
        <w:ind w:left="7453" w:hanging="401"/>
      </w:pPr>
      <w:rPr>
        <w:rFonts w:hint="default"/>
        <w:lang w:eastAsia="en-US" w:bidi="ar-SA"/>
      </w:rPr>
    </w:lvl>
    <w:lvl w:ilvl="8" w:tplc="D146EE50">
      <w:numFmt w:val="bullet"/>
      <w:lvlText w:val="•"/>
      <w:lvlJc w:val="left"/>
      <w:pPr>
        <w:ind w:left="8444" w:hanging="401"/>
      </w:pPr>
      <w:rPr>
        <w:rFonts w:hint="default"/>
        <w:lang w:eastAsia="en-US" w:bidi="ar-SA"/>
      </w:rPr>
    </w:lvl>
  </w:abstractNum>
  <w:abstractNum w:abstractNumId="82" w15:restartNumberingAfterBreak="0">
    <w:nsid w:val="4C587EEB"/>
    <w:multiLevelType w:val="hybridMultilevel"/>
    <w:tmpl w:val="A886B510"/>
    <w:lvl w:ilvl="0" w:tplc="D062E854">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5D62CF20">
      <w:numFmt w:val="bullet"/>
      <w:lvlText w:val="•"/>
      <w:lvlJc w:val="left"/>
      <w:pPr>
        <w:ind w:left="1510" w:hanging="401"/>
      </w:pPr>
      <w:rPr>
        <w:rFonts w:hint="default"/>
        <w:lang w:eastAsia="en-US" w:bidi="ar-SA"/>
      </w:rPr>
    </w:lvl>
    <w:lvl w:ilvl="2" w:tplc="7504B336">
      <w:numFmt w:val="bullet"/>
      <w:lvlText w:val="•"/>
      <w:lvlJc w:val="left"/>
      <w:pPr>
        <w:ind w:left="2501" w:hanging="401"/>
      </w:pPr>
      <w:rPr>
        <w:rFonts w:hint="default"/>
        <w:lang w:eastAsia="en-US" w:bidi="ar-SA"/>
      </w:rPr>
    </w:lvl>
    <w:lvl w:ilvl="3" w:tplc="9252DEE6">
      <w:numFmt w:val="bullet"/>
      <w:lvlText w:val="•"/>
      <w:lvlJc w:val="left"/>
      <w:pPr>
        <w:ind w:left="3491" w:hanging="401"/>
      </w:pPr>
      <w:rPr>
        <w:rFonts w:hint="default"/>
        <w:lang w:eastAsia="en-US" w:bidi="ar-SA"/>
      </w:rPr>
    </w:lvl>
    <w:lvl w:ilvl="4" w:tplc="CE94C362">
      <w:numFmt w:val="bullet"/>
      <w:lvlText w:val="•"/>
      <w:lvlJc w:val="left"/>
      <w:pPr>
        <w:ind w:left="4482" w:hanging="401"/>
      </w:pPr>
      <w:rPr>
        <w:rFonts w:hint="default"/>
        <w:lang w:eastAsia="en-US" w:bidi="ar-SA"/>
      </w:rPr>
    </w:lvl>
    <w:lvl w:ilvl="5" w:tplc="FCBAFDF4">
      <w:numFmt w:val="bullet"/>
      <w:lvlText w:val="•"/>
      <w:lvlJc w:val="left"/>
      <w:pPr>
        <w:ind w:left="5472" w:hanging="401"/>
      </w:pPr>
      <w:rPr>
        <w:rFonts w:hint="default"/>
        <w:lang w:eastAsia="en-US" w:bidi="ar-SA"/>
      </w:rPr>
    </w:lvl>
    <w:lvl w:ilvl="6" w:tplc="2CCE64CA">
      <w:numFmt w:val="bullet"/>
      <w:lvlText w:val="•"/>
      <w:lvlJc w:val="left"/>
      <w:pPr>
        <w:ind w:left="6463" w:hanging="401"/>
      </w:pPr>
      <w:rPr>
        <w:rFonts w:hint="default"/>
        <w:lang w:eastAsia="en-US" w:bidi="ar-SA"/>
      </w:rPr>
    </w:lvl>
    <w:lvl w:ilvl="7" w:tplc="2EE6B8B4">
      <w:numFmt w:val="bullet"/>
      <w:lvlText w:val="•"/>
      <w:lvlJc w:val="left"/>
      <w:pPr>
        <w:ind w:left="7453" w:hanging="401"/>
      </w:pPr>
      <w:rPr>
        <w:rFonts w:hint="default"/>
        <w:lang w:eastAsia="en-US" w:bidi="ar-SA"/>
      </w:rPr>
    </w:lvl>
    <w:lvl w:ilvl="8" w:tplc="7A163BA8">
      <w:numFmt w:val="bullet"/>
      <w:lvlText w:val="•"/>
      <w:lvlJc w:val="left"/>
      <w:pPr>
        <w:ind w:left="8444" w:hanging="401"/>
      </w:pPr>
      <w:rPr>
        <w:rFonts w:hint="default"/>
        <w:lang w:eastAsia="en-US" w:bidi="ar-SA"/>
      </w:rPr>
    </w:lvl>
  </w:abstractNum>
  <w:abstractNum w:abstractNumId="83" w15:restartNumberingAfterBreak="0">
    <w:nsid w:val="4D3076A1"/>
    <w:multiLevelType w:val="hybridMultilevel"/>
    <w:tmpl w:val="8004919A"/>
    <w:lvl w:ilvl="0" w:tplc="4F54AAC4">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A58EDC6A">
      <w:numFmt w:val="bullet"/>
      <w:lvlText w:val="•"/>
      <w:lvlJc w:val="left"/>
      <w:pPr>
        <w:ind w:left="486" w:hanging="300"/>
      </w:pPr>
      <w:rPr>
        <w:rFonts w:hint="default"/>
        <w:lang w:eastAsia="en-US" w:bidi="ar-SA"/>
      </w:rPr>
    </w:lvl>
    <w:lvl w:ilvl="2" w:tplc="73E0B544">
      <w:numFmt w:val="bullet"/>
      <w:lvlText w:val="•"/>
      <w:lvlJc w:val="left"/>
      <w:pPr>
        <w:ind w:left="652" w:hanging="300"/>
      </w:pPr>
      <w:rPr>
        <w:rFonts w:hint="default"/>
        <w:lang w:eastAsia="en-US" w:bidi="ar-SA"/>
      </w:rPr>
    </w:lvl>
    <w:lvl w:ilvl="3" w:tplc="609CD80E">
      <w:numFmt w:val="bullet"/>
      <w:lvlText w:val="•"/>
      <w:lvlJc w:val="left"/>
      <w:pPr>
        <w:ind w:left="818" w:hanging="300"/>
      </w:pPr>
      <w:rPr>
        <w:rFonts w:hint="default"/>
        <w:lang w:eastAsia="en-US" w:bidi="ar-SA"/>
      </w:rPr>
    </w:lvl>
    <w:lvl w:ilvl="4" w:tplc="542699CA">
      <w:numFmt w:val="bullet"/>
      <w:lvlText w:val="•"/>
      <w:lvlJc w:val="left"/>
      <w:pPr>
        <w:ind w:left="984" w:hanging="300"/>
      </w:pPr>
      <w:rPr>
        <w:rFonts w:hint="default"/>
        <w:lang w:eastAsia="en-US" w:bidi="ar-SA"/>
      </w:rPr>
    </w:lvl>
    <w:lvl w:ilvl="5" w:tplc="75EAF31C">
      <w:numFmt w:val="bullet"/>
      <w:lvlText w:val="•"/>
      <w:lvlJc w:val="left"/>
      <w:pPr>
        <w:ind w:left="1150" w:hanging="300"/>
      </w:pPr>
      <w:rPr>
        <w:rFonts w:hint="default"/>
        <w:lang w:eastAsia="en-US" w:bidi="ar-SA"/>
      </w:rPr>
    </w:lvl>
    <w:lvl w:ilvl="6" w:tplc="2FA40A7A">
      <w:numFmt w:val="bullet"/>
      <w:lvlText w:val="•"/>
      <w:lvlJc w:val="left"/>
      <w:pPr>
        <w:ind w:left="1316" w:hanging="300"/>
      </w:pPr>
      <w:rPr>
        <w:rFonts w:hint="default"/>
        <w:lang w:eastAsia="en-US" w:bidi="ar-SA"/>
      </w:rPr>
    </w:lvl>
    <w:lvl w:ilvl="7" w:tplc="2A489724">
      <w:numFmt w:val="bullet"/>
      <w:lvlText w:val="•"/>
      <w:lvlJc w:val="left"/>
      <w:pPr>
        <w:ind w:left="1482" w:hanging="300"/>
      </w:pPr>
      <w:rPr>
        <w:rFonts w:hint="default"/>
        <w:lang w:eastAsia="en-US" w:bidi="ar-SA"/>
      </w:rPr>
    </w:lvl>
    <w:lvl w:ilvl="8" w:tplc="A5EA794E">
      <w:numFmt w:val="bullet"/>
      <w:lvlText w:val="•"/>
      <w:lvlJc w:val="left"/>
      <w:pPr>
        <w:ind w:left="1648" w:hanging="300"/>
      </w:pPr>
      <w:rPr>
        <w:rFonts w:hint="default"/>
        <w:lang w:eastAsia="en-US" w:bidi="ar-SA"/>
      </w:rPr>
    </w:lvl>
  </w:abstractNum>
  <w:abstractNum w:abstractNumId="84" w15:restartNumberingAfterBreak="0">
    <w:nsid w:val="4D7B38AD"/>
    <w:multiLevelType w:val="hybridMultilevel"/>
    <w:tmpl w:val="EBEC773C"/>
    <w:lvl w:ilvl="0" w:tplc="A596F354">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9E3CD3EE">
      <w:numFmt w:val="bullet"/>
      <w:lvlText w:val="•"/>
      <w:lvlJc w:val="left"/>
      <w:pPr>
        <w:ind w:left="1510" w:hanging="401"/>
      </w:pPr>
      <w:rPr>
        <w:rFonts w:hint="default"/>
        <w:lang w:eastAsia="en-US" w:bidi="ar-SA"/>
      </w:rPr>
    </w:lvl>
    <w:lvl w:ilvl="2" w:tplc="0BBA23C0">
      <w:numFmt w:val="bullet"/>
      <w:lvlText w:val="•"/>
      <w:lvlJc w:val="left"/>
      <w:pPr>
        <w:ind w:left="2501" w:hanging="401"/>
      </w:pPr>
      <w:rPr>
        <w:rFonts w:hint="default"/>
        <w:lang w:eastAsia="en-US" w:bidi="ar-SA"/>
      </w:rPr>
    </w:lvl>
    <w:lvl w:ilvl="3" w:tplc="D81EA802">
      <w:numFmt w:val="bullet"/>
      <w:lvlText w:val="•"/>
      <w:lvlJc w:val="left"/>
      <w:pPr>
        <w:ind w:left="3491" w:hanging="401"/>
      </w:pPr>
      <w:rPr>
        <w:rFonts w:hint="default"/>
        <w:lang w:eastAsia="en-US" w:bidi="ar-SA"/>
      </w:rPr>
    </w:lvl>
    <w:lvl w:ilvl="4" w:tplc="FBD478BC">
      <w:numFmt w:val="bullet"/>
      <w:lvlText w:val="•"/>
      <w:lvlJc w:val="left"/>
      <w:pPr>
        <w:ind w:left="4482" w:hanging="401"/>
      </w:pPr>
      <w:rPr>
        <w:rFonts w:hint="default"/>
        <w:lang w:eastAsia="en-US" w:bidi="ar-SA"/>
      </w:rPr>
    </w:lvl>
    <w:lvl w:ilvl="5" w:tplc="5DFAA0A4">
      <w:numFmt w:val="bullet"/>
      <w:lvlText w:val="•"/>
      <w:lvlJc w:val="left"/>
      <w:pPr>
        <w:ind w:left="5472" w:hanging="401"/>
      </w:pPr>
      <w:rPr>
        <w:rFonts w:hint="default"/>
        <w:lang w:eastAsia="en-US" w:bidi="ar-SA"/>
      </w:rPr>
    </w:lvl>
    <w:lvl w:ilvl="6" w:tplc="3F4228D4">
      <w:numFmt w:val="bullet"/>
      <w:lvlText w:val="•"/>
      <w:lvlJc w:val="left"/>
      <w:pPr>
        <w:ind w:left="6463" w:hanging="401"/>
      </w:pPr>
      <w:rPr>
        <w:rFonts w:hint="default"/>
        <w:lang w:eastAsia="en-US" w:bidi="ar-SA"/>
      </w:rPr>
    </w:lvl>
    <w:lvl w:ilvl="7" w:tplc="C27A4446">
      <w:numFmt w:val="bullet"/>
      <w:lvlText w:val="•"/>
      <w:lvlJc w:val="left"/>
      <w:pPr>
        <w:ind w:left="7453" w:hanging="401"/>
      </w:pPr>
      <w:rPr>
        <w:rFonts w:hint="default"/>
        <w:lang w:eastAsia="en-US" w:bidi="ar-SA"/>
      </w:rPr>
    </w:lvl>
    <w:lvl w:ilvl="8" w:tplc="945E6016">
      <w:numFmt w:val="bullet"/>
      <w:lvlText w:val="•"/>
      <w:lvlJc w:val="left"/>
      <w:pPr>
        <w:ind w:left="8444" w:hanging="401"/>
      </w:pPr>
      <w:rPr>
        <w:rFonts w:hint="default"/>
        <w:lang w:eastAsia="en-US" w:bidi="ar-SA"/>
      </w:rPr>
    </w:lvl>
  </w:abstractNum>
  <w:abstractNum w:abstractNumId="85" w15:restartNumberingAfterBreak="0">
    <w:nsid w:val="4DA0310B"/>
    <w:multiLevelType w:val="hybridMultilevel"/>
    <w:tmpl w:val="50646EB4"/>
    <w:lvl w:ilvl="0" w:tplc="898A0ACC">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618AE54">
      <w:numFmt w:val="bullet"/>
      <w:lvlText w:val="•"/>
      <w:lvlJc w:val="left"/>
      <w:pPr>
        <w:ind w:left="572" w:hanging="300"/>
      </w:pPr>
      <w:rPr>
        <w:rFonts w:hint="default"/>
        <w:lang w:eastAsia="en-US" w:bidi="ar-SA"/>
      </w:rPr>
    </w:lvl>
    <w:lvl w:ilvl="2" w:tplc="75F80734">
      <w:numFmt w:val="bullet"/>
      <w:lvlText w:val="•"/>
      <w:lvlJc w:val="left"/>
      <w:pPr>
        <w:ind w:left="824" w:hanging="300"/>
      </w:pPr>
      <w:rPr>
        <w:rFonts w:hint="default"/>
        <w:lang w:eastAsia="en-US" w:bidi="ar-SA"/>
      </w:rPr>
    </w:lvl>
    <w:lvl w:ilvl="3" w:tplc="9A5640E2">
      <w:numFmt w:val="bullet"/>
      <w:lvlText w:val="•"/>
      <w:lvlJc w:val="left"/>
      <w:pPr>
        <w:ind w:left="1076" w:hanging="300"/>
      </w:pPr>
      <w:rPr>
        <w:rFonts w:hint="default"/>
        <w:lang w:eastAsia="en-US" w:bidi="ar-SA"/>
      </w:rPr>
    </w:lvl>
    <w:lvl w:ilvl="4" w:tplc="9F76E542">
      <w:numFmt w:val="bullet"/>
      <w:lvlText w:val="•"/>
      <w:lvlJc w:val="left"/>
      <w:pPr>
        <w:ind w:left="1328" w:hanging="300"/>
      </w:pPr>
      <w:rPr>
        <w:rFonts w:hint="default"/>
        <w:lang w:eastAsia="en-US" w:bidi="ar-SA"/>
      </w:rPr>
    </w:lvl>
    <w:lvl w:ilvl="5" w:tplc="9594EEA0">
      <w:numFmt w:val="bullet"/>
      <w:lvlText w:val="•"/>
      <w:lvlJc w:val="left"/>
      <w:pPr>
        <w:ind w:left="1580" w:hanging="300"/>
      </w:pPr>
      <w:rPr>
        <w:rFonts w:hint="default"/>
        <w:lang w:eastAsia="en-US" w:bidi="ar-SA"/>
      </w:rPr>
    </w:lvl>
    <w:lvl w:ilvl="6" w:tplc="FDE2642E">
      <w:numFmt w:val="bullet"/>
      <w:lvlText w:val="•"/>
      <w:lvlJc w:val="left"/>
      <w:pPr>
        <w:ind w:left="1832" w:hanging="300"/>
      </w:pPr>
      <w:rPr>
        <w:rFonts w:hint="default"/>
        <w:lang w:eastAsia="en-US" w:bidi="ar-SA"/>
      </w:rPr>
    </w:lvl>
    <w:lvl w:ilvl="7" w:tplc="A8B0E836">
      <w:numFmt w:val="bullet"/>
      <w:lvlText w:val="•"/>
      <w:lvlJc w:val="left"/>
      <w:pPr>
        <w:ind w:left="2084" w:hanging="300"/>
      </w:pPr>
      <w:rPr>
        <w:rFonts w:hint="default"/>
        <w:lang w:eastAsia="en-US" w:bidi="ar-SA"/>
      </w:rPr>
    </w:lvl>
    <w:lvl w:ilvl="8" w:tplc="F7369DF0">
      <w:numFmt w:val="bullet"/>
      <w:lvlText w:val="•"/>
      <w:lvlJc w:val="left"/>
      <w:pPr>
        <w:ind w:left="2336" w:hanging="300"/>
      </w:pPr>
      <w:rPr>
        <w:rFonts w:hint="default"/>
        <w:lang w:eastAsia="en-US" w:bidi="ar-SA"/>
      </w:rPr>
    </w:lvl>
  </w:abstractNum>
  <w:abstractNum w:abstractNumId="86" w15:restartNumberingAfterBreak="0">
    <w:nsid w:val="4E6D6442"/>
    <w:multiLevelType w:val="hybridMultilevel"/>
    <w:tmpl w:val="EEEA4786"/>
    <w:lvl w:ilvl="0" w:tplc="58460E00">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951A6E76">
      <w:numFmt w:val="bullet"/>
      <w:lvlText w:val="•"/>
      <w:lvlJc w:val="left"/>
      <w:pPr>
        <w:ind w:left="1510" w:hanging="400"/>
      </w:pPr>
      <w:rPr>
        <w:rFonts w:hint="default"/>
        <w:lang w:eastAsia="en-US" w:bidi="ar-SA"/>
      </w:rPr>
    </w:lvl>
    <w:lvl w:ilvl="2" w:tplc="2ABCBC20">
      <w:numFmt w:val="bullet"/>
      <w:lvlText w:val="•"/>
      <w:lvlJc w:val="left"/>
      <w:pPr>
        <w:ind w:left="2501" w:hanging="400"/>
      </w:pPr>
      <w:rPr>
        <w:rFonts w:hint="default"/>
        <w:lang w:eastAsia="en-US" w:bidi="ar-SA"/>
      </w:rPr>
    </w:lvl>
    <w:lvl w:ilvl="3" w:tplc="CD98EA6E">
      <w:numFmt w:val="bullet"/>
      <w:lvlText w:val="•"/>
      <w:lvlJc w:val="left"/>
      <w:pPr>
        <w:ind w:left="3491" w:hanging="400"/>
      </w:pPr>
      <w:rPr>
        <w:rFonts w:hint="default"/>
        <w:lang w:eastAsia="en-US" w:bidi="ar-SA"/>
      </w:rPr>
    </w:lvl>
    <w:lvl w:ilvl="4" w:tplc="1E5ADA56">
      <w:numFmt w:val="bullet"/>
      <w:lvlText w:val="•"/>
      <w:lvlJc w:val="left"/>
      <w:pPr>
        <w:ind w:left="4482" w:hanging="400"/>
      </w:pPr>
      <w:rPr>
        <w:rFonts w:hint="default"/>
        <w:lang w:eastAsia="en-US" w:bidi="ar-SA"/>
      </w:rPr>
    </w:lvl>
    <w:lvl w:ilvl="5" w:tplc="BC4C67E8">
      <w:numFmt w:val="bullet"/>
      <w:lvlText w:val="•"/>
      <w:lvlJc w:val="left"/>
      <w:pPr>
        <w:ind w:left="5472" w:hanging="400"/>
      </w:pPr>
      <w:rPr>
        <w:rFonts w:hint="default"/>
        <w:lang w:eastAsia="en-US" w:bidi="ar-SA"/>
      </w:rPr>
    </w:lvl>
    <w:lvl w:ilvl="6" w:tplc="A81235BC">
      <w:numFmt w:val="bullet"/>
      <w:lvlText w:val="•"/>
      <w:lvlJc w:val="left"/>
      <w:pPr>
        <w:ind w:left="6463" w:hanging="400"/>
      </w:pPr>
      <w:rPr>
        <w:rFonts w:hint="default"/>
        <w:lang w:eastAsia="en-US" w:bidi="ar-SA"/>
      </w:rPr>
    </w:lvl>
    <w:lvl w:ilvl="7" w:tplc="F6D26EDC">
      <w:numFmt w:val="bullet"/>
      <w:lvlText w:val="•"/>
      <w:lvlJc w:val="left"/>
      <w:pPr>
        <w:ind w:left="7453" w:hanging="400"/>
      </w:pPr>
      <w:rPr>
        <w:rFonts w:hint="default"/>
        <w:lang w:eastAsia="en-US" w:bidi="ar-SA"/>
      </w:rPr>
    </w:lvl>
    <w:lvl w:ilvl="8" w:tplc="78003038">
      <w:numFmt w:val="bullet"/>
      <w:lvlText w:val="•"/>
      <w:lvlJc w:val="left"/>
      <w:pPr>
        <w:ind w:left="8444" w:hanging="400"/>
      </w:pPr>
      <w:rPr>
        <w:rFonts w:hint="default"/>
        <w:lang w:eastAsia="en-US" w:bidi="ar-SA"/>
      </w:rPr>
    </w:lvl>
  </w:abstractNum>
  <w:abstractNum w:abstractNumId="87" w15:restartNumberingAfterBreak="0">
    <w:nsid w:val="4FA236A5"/>
    <w:multiLevelType w:val="hybridMultilevel"/>
    <w:tmpl w:val="313A02A0"/>
    <w:lvl w:ilvl="0" w:tplc="1D04A73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3402A09A">
      <w:numFmt w:val="bullet"/>
      <w:lvlText w:val="•"/>
      <w:lvlJc w:val="left"/>
      <w:pPr>
        <w:ind w:left="568" w:hanging="300"/>
      </w:pPr>
      <w:rPr>
        <w:rFonts w:hint="default"/>
        <w:lang w:eastAsia="en-US" w:bidi="ar-SA"/>
      </w:rPr>
    </w:lvl>
    <w:lvl w:ilvl="2" w:tplc="D722E03E">
      <w:numFmt w:val="bullet"/>
      <w:lvlText w:val="•"/>
      <w:lvlJc w:val="left"/>
      <w:pPr>
        <w:ind w:left="816" w:hanging="300"/>
      </w:pPr>
      <w:rPr>
        <w:rFonts w:hint="default"/>
        <w:lang w:eastAsia="en-US" w:bidi="ar-SA"/>
      </w:rPr>
    </w:lvl>
    <w:lvl w:ilvl="3" w:tplc="36640DC8">
      <w:numFmt w:val="bullet"/>
      <w:lvlText w:val="•"/>
      <w:lvlJc w:val="left"/>
      <w:pPr>
        <w:ind w:left="1064" w:hanging="300"/>
      </w:pPr>
      <w:rPr>
        <w:rFonts w:hint="default"/>
        <w:lang w:eastAsia="en-US" w:bidi="ar-SA"/>
      </w:rPr>
    </w:lvl>
    <w:lvl w:ilvl="4" w:tplc="FB6C01FA">
      <w:numFmt w:val="bullet"/>
      <w:lvlText w:val="•"/>
      <w:lvlJc w:val="left"/>
      <w:pPr>
        <w:ind w:left="1312" w:hanging="300"/>
      </w:pPr>
      <w:rPr>
        <w:rFonts w:hint="default"/>
        <w:lang w:eastAsia="en-US" w:bidi="ar-SA"/>
      </w:rPr>
    </w:lvl>
    <w:lvl w:ilvl="5" w:tplc="5220FB54">
      <w:numFmt w:val="bullet"/>
      <w:lvlText w:val="•"/>
      <w:lvlJc w:val="left"/>
      <w:pPr>
        <w:ind w:left="1560" w:hanging="300"/>
      </w:pPr>
      <w:rPr>
        <w:rFonts w:hint="default"/>
        <w:lang w:eastAsia="en-US" w:bidi="ar-SA"/>
      </w:rPr>
    </w:lvl>
    <w:lvl w:ilvl="6" w:tplc="79AE7496">
      <w:numFmt w:val="bullet"/>
      <w:lvlText w:val="•"/>
      <w:lvlJc w:val="left"/>
      <w:pPr>
        <w:ind w:left="1808" w:hanging="300"/>
      </w:pPr>
      <w:rPr>
        <w:rFonts w:hint="default"/>
        <w:lang w:eastAsia="en-US" w:bidi="ar-SA"/>
      </w:rPr>
    </w:lvl>
    <w:lvl w:ilvl="7" w:tplc="FE5A79FA">
      <w:numFmt w:val="bullet"/>
      <w:lvlText w:val="•"/>
      <w:lvlJc w:val="left"/>
      <w:pPr>
        <w:ind w:left="2056" w:hanging="300"/>
      </w:pPr>
      <w:rPr>
        <w:rFonts w:hint="default"/>
        <w:lang w:eastAsia="en-US" w:bidi="ar-SA"/>
      </w:rPr>
    </w:lvl>
    <w:lvl w:ilvl="8" w:tplc="0C52E666">
      <w:numFmt w:val="bullet"/>
      <w:lvlText w:val="•"/>
      <w:lvlJc w:val="left"/>
      <w:pPr>
        <w:ind w:left="2304" w:hanging="300"/>
      </w:pPr>
      <w:rPr>
        <w:rFonts w:hint="default"/>
        <w:lang w:eastAsia="en-US" w:bidi="ar-SA"/>
      </w:rPr>
    </w:lvl>
  </w:abstractNum>
  <w:abstractNum w:abstractNumId="88" w15:restartNumberingAfterBreak="0">
    <w:nsid w:val="50342F88"/>
    <w:multiLevelType w:val="hybridMultilevel"/>
    <w:tmpl w:val="738A09FE"/>
    <w:lvl w:ilvl="0" w:tplc="B1BA9E5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212E5E78">
      <w:numFmt w:val="bullet"/>
      <w:lvlText w:val="•"/>
      <w:lvlJc w:val="left"/>
      <w:pPr>
        <w:ind w:left="564" w:hanging="300"/>
      </w:pPr>
      <w:rPr>
        <w:rFonts w:hint="default"/>
        <w:lang w:eastAsia="en-US" w:bidi="ar-SA"/>
      </w:rPr>
    </w:lvl>
    <w:lvl w:ilvl="2" w:tplc="8062AC58">
      <w:numFmt w:val="bullet"/>
      <w:lvlText w:val="•"/>
      <w:lvlJc w:val="left"/>
      <w:pPr>
        <w:ind w:left="808" w:hanging="300"/>
      </w:pPr>
      <w:rPr>
        <w:rFonts w:hint="default"/>
        <w:lang w:eastAsia="en-US" w:bidi="ar-SA"/>
      </w:rPr>
    </w:lvl>
    <w:lvl w:ilvl="3" w:tplc="450A0504">
      <w:numFmt w:val="bullet"/>
      <w:lvlText w:val="•"/>
      <w:lvlJc w:val="left"/>
      <w:pPr>
        <w:ind w:left="1052" w:hanging="300"/>
      </w:pPr>
      <w:rPr>
        <w:rFonts w:hint="default"/>
        <w:lang w:eastAsia="en-US" w:bidi="ar-SA"/>
      </w:rPr>
    </w:lvl>
    <w:lvl w:ilvl="4" w:tplc="B7CEE2CC">
      <w:numFmt w:val="bullet"/>
      <w:lvlText w:val="•"/>
      <w:lvlJc w:val="left"/>
      <w:pPr>
        <w:ind w:left="1296" w:hanging="300"/>
      </w:pPr>
      <w:rPr>
        <w:rFonts w:hint="default"/>
        <w:lang w:eastAsia="en-US" w:bidi="ar-SA"/>
      </w:rPr>
    </w:lvl>
    <w:lvl w:ilvl="5" w:tplc="2A14A1EA">
      <w:numFmt w:val="bullet"/>
      <w:lvlText w:val="•"/>
      <w:lvlJc w:val="left"/>
      <w:pPr>
        <w:ind w:left="1540" w:hanging="300"/>
      </w:pPr>
      <w:rPr>
        <w:rFonts w:hint="default"/>
        <w:lang w:eastAsia="en-US" w:bidi="ar-SA"/>
      </w:rPr>
    </w:lvl>
    <w:lvl w:ilvl="6" w:tplc="2BB4F5C2">
      <w:numFmt w:val="bullet"/>
      <w:lvlText w:val="•"/>
      <w:lvlJc w:val="left"/>
      <w:pPr>
        <w:ind w:left="1784" w:hanging="300"/>
      </w:pPr>
      <w:rPr>
        <w:rFonts w:hint="default"/>
        <w:lang w:eastAsia="en-US" w:bidi="ar-SA"/>
      </w:rPr>
    </w:lvl>
    <w:lvl w:ilvl="7" w:tplc="C8A889D6">
      <w:numFmt w:val="bullet"/>
      <w:lvlText w:val="•"/>
      <w:lvlJc w:val="left"/>
      <w:pPr>
        <w:ind w:left="2028" w:hanging="300"/>
      </w:pPr>
      <w:rPr>
        <w:rFonts w:hint="default"/>
        <w:lang w:eastAsia="en-US" w:bidi="ar-SA"/>
      </w:rPr>
    </w:lvl>
    <w:lvl w:ilvl="8" w:tplc="610EDAEC">
      <w:numFmt w:val="bullet"/>
      <w:lvlText w:val="•"/>
      <w:lvlJc w:val="left"/>
      <w:pPr>
        <w:ind w:left="2272" w:hanging="300"/>
      </w:pPr>
      <w:rPr>
        <w:rFonts w:hint="default"/>
        <w:lang w:eastAsia="en-US" w:bidi="ar-SA"/>
      </w:rPr>
    </w:lvl>
  </w:abstractNum>
  <w:abstractNum w:abstractNumId="89" w15:restartNumberingAfterBreak="0">
    <w:nsid w:val="5071369E"/>
    <w:multiLevelType w:val="hybridMultilevel"/>
    <w:tmpl w:val="20D26806"/>
    <w:lvl w:ilvl="0" w:tplc="28E891FC">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0FAC8790">
      <w:numFmt w:val="bullet"/>
      <w:lvlText w:val="•"/>
      <w:lvlJc w:val="left"/>
      <w:pPr>
        <w:ind w:left="400" w:hanging="300"/>
      </w:pPr>
      <w:rPr>
        <w:rFonts w:hint="default"/>
        <w:lang w:eastAsia="en-US" w:bidi="ar-SA"/>
      </w:rPr>
    </w:lvl>
    <w:lvl w:ilvl="2" w:tplc="49E65BEA">
      <w:numFmt w:val="bullet"/>
      <w:lvlText w:val="•"/>
      <w:lvlJc w:val="left"/>
      <w:pPr>
        <w:ind w:left="780" w:hanging="300"/>
      </w:pPr>
      <w:rPr>
        <w:rFonts w:hint="default"/>
        <w:lang w:eastAsia="en-US" w:bidi="ar-SA"/>
      </w:rPr>
    </w:lvl>
    <w:lvl w:ilvl="3" w:tplc="96E455C8">
      <w:numFmt w:val="bullet"/>
      <w:lvlText w:val="•"/>
      <w:lvlJc w:val="left"/>
      <w:pPr>
        <w:ind w:left="1160" w:hanging="300"/>
      </w:pPr>
      <w:rPr>
        <w:rFonts w:hint="default"/>
        <w:lang w:eastAsia="en-US" w:bidi="ar-SA"/>
      </w:rPr>
    </w:lvl>
    <w:lvl w:ilvl="4" w:tplc="350C5CF2">
      <w:numFmt w:val="bullet"/>
      <w:lvlText w:val="•"/>
      <w:lvlJc w:val="left"/>
      <w:pPr>
        <w:ind w:left="1540" w:hanging="300"/>
      </w:pPr>
      <w:rPr>
        <w:rFonts w:hint="default"/>
        <w:lang w:eastAsia="en-US" w:bidi="ar-SA"/>
      </w:rPr>
    </w:lvl>
    <w:lvl w:ilvl="5" w:tplc="3B78BCFC">
      <w:numFmt w:val="bullet"/>
      <w:lvlText w:val="•"/>
      <w:lvlJc w:val="left"/>
      <w:pPr>
        <w:ind w:left="1920" w:hanging="300"/>
      </w:pPr>
      <w:rPr>
        <w:rFonts w:hint="default"/>
        <w:lang w:eastAsia="en-US" w:bidi="ar-SA"/>
      </w:rPr>
    </w:lvl>
    <w:lvl w:ilvl="6" w:tplc="95681C08">
      <w:numFmt w:val="bullet"/>
      <w:lvlText w:val="•"/>
      <w:lvlJc w:val="left"/>
      <w:pPr>
        <w:ind w:left="2300" w:hanging="300"/>
      </w:pPr>
      <w:rPr>
        <w:rFonts w:hint="default"/>
        <w:lang w:eastAsia="en-US" w:bidi="ar-SA"/>
      </w:rPr>
    </w:lvl>
    <w:lvl w:ilvl="7" w:tplc="C442C474">
      <w:numFmt w:val="bullet"/>
      <w:lvlText w:val="•"/>
      <w:lvlJc w:val="left"/>
      <w:pPr>
        <w:ind w:left="2680" w:hanging="300"/>
      </w:pPr>
      <w:rPr>
        <w:rFonts w:hint="default"/>
        <w:lang w:eastAsia="en-US" w:bidi="ar-SA"/>
      </w:rPr>
    </w:lvl>
    <w:lvl w:ilvl="8" w:tplc="494E9CCC">
      <w:numFmt w:val="bullet"/>
      <w:lvlText w:val="•"/>
      <w:lvlJc w:val="left"/>
      <w:pPr>
        <w:ind w:left="3060" w:hanging="300"/>
      </w:pPr>
      <w:rPr>
        <w:rFonts w:hint="default"/>
        <w:lang w:eastAsia="en-US" w:bidi="ar-SA"/>
      </w:rPr>
    </w:lvl>
  </w:abstractNum>
  <w:abstractNum w:abstractNumId="90" w15:restartNumberingAfterBreak="0">
    <w:nsid w:val="534261EC"/>
    <w:multiLevelType w:val="hybridMultilevel"/>
    <w:tmpl w:val="D5302C52"/>
    <w:lvl w:ilvl="0" w:tplc="C990188E">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8A424F2">
      <w:numFmt w:val="bullet"/>
      <w:lvlText w:val="•"/>
      <w:lvlJc w:val="left"/>
      <w:pPr>
        <w:ind w:left="298" w:hanging="300"/>
      </w:pPr>
      <w:rPr>
        <w:rFonts w:hint="default"/>
        <w:lang w:eastAsia="en-US" w:bidi="ar-SA"/>
      </w:rPr>
    </w:lvl>
    <w:lvl w:ilvl="2" w:tplc="E0166B0E">
      <w:numFmt w:val="bullet"/>
      <w:lvlText w:val="•"/>
      <w:lvlJc w:val="left"/>
      <w:pPr>
        <w:ind w:left="576" w:hanging="300"/>
      </w:pPr>
      <w:rPr>
        <w:rFonts w:hint="default"/>
        <w:lang w:eastAsia="en-US" w:bidi="ar-SA"/>
      </w:rPr>
    </w:lvl>
    <w:lvl w:ilvl="3" w:tplc="5A60937C">
      <w:numFmt w:val="bullet"/>
      <w:lvlText w:val="•"/>
      <w:lvlJc w:val="left"/>
      <w:pPr>
        <w:ind w:left="854" w:hanging="300"/>
      </w:pPr>
      <w:rPr>
        <w:rFonts w:hint="default"/>
        <w:lang w:eastAsia="en-US" w:bidi="ar-SA"/>
      </w:rPr>
    </w:lvl>
    <w:lvl w:ilvl="4" w:tplc="7F08C90C">
      <w:numFmt w:val="bullet"/>
      <w:lvlText w:val="•"/>
      <w:lvlJc w:val="left"/>
      <w:pPr>
        <w:ind w:left="1132" w:hanging="300"/>
      </w:pPr>
      <w:rPr>
        <w:rFonts w:hint="default"/>
        <w:lang w:eastAsia="en-US" w:bidi="ar-SA"/>
      </w:rPr>
    </w:lvl>
    <w:lvl w:ilvl="5" w:tplc="8B640368">
      <w:numFmt w:val="bullet"/>
      <w:lvlText w:val="•"/>
      <w:lvlJc w:val="left"/>
      <w:pPr>
        <w:ind w:left="1410" w:hanging="300"/>
      </w:pPr>
      <w:rPr>
        <w:rFonts w:hint="default"/>
        <w:lang w:eastAsia="en-US" w:bidi="ar-SA"/>
      </w:rPr>
    </w:lvl>
    <w:lvl w:ilvl="6" w:tplc="13A89884">
      <w:numFmt w:val="bullet"/>
      <w:lvlText w:val="•"/>
      <w:lvlJc w:val="left"/>
      <w:pPr>
        <w:ind w:left="1688" w:hanging="300"/>
      </w:pPr>
      <w:rPr>
        <w:rFonts w:hint="default"/>
        <w:lang w:eastAsia="en-US" w:bidi="ar-SA"/>
      </w:rPr>
    </w:lvl>
    <w:lvl w:ilvl="7" w:tplc="7FC2CC22">
      <w:numFmt w:val="bullet"/>
      <w:lvlText w:val="•"/>
      <w:lvlJc w:val="left"/>
      <w:pPr>
        <w:ind w:left="1966" w:hanging="300"/>
      </w:pPr>
      <w:rPr>
        <w:rFonts w:hint="default"/>
        <w:lang w:eastAsia="en-US" w:bidi="ar-SA"/>
      </w:rPr>
    </w:lvl>
    <w:lvl w:ilvl="8" w:tplc="B0C281DA">
      <w:numFmt w:val="bullet"/>
      <w:lvlText w:val="•"/>
      <w:lvlJc w:val="left"/>
      <w:pPr>
        <w:ind w:left="2244" w:hanging="300"/>
      </w:pPr>
      <w:rPr>
        <w:rFonts w:hint="default"/>
        <w:lang w:eastAsia="en-US" w:bidi="ar-SA"/>
      </w:rPr>
    </w:lvl>
  </w:abstractNum>
  <w:abstractNum w:abstractNumId="91" w15:restartNumberingAfterBreak="0">
    <w:nsid w:val="53BD44D5"/>
    <w:multiLevelType w:val="multilevel"/>
    <w:tmpl w:val="F7181E8E"/>
    <w:lvl w:ilvl="0">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start w:val="1"/>
      <w:numFmt w:val="decimal"/>
      <w:lvlText w:val="%1.%2"/>
      <w:lvlJc w:val="left"/>
      <w:pPr>
        <w:ind w:left="4102" w:hanging="360"/>
      </w:pPr>
      <w:rPr>
        <w:rFonts w:ascii="Times New Roman" w:eastAsia="Times New Roman" w:hAnsi="Times New Roman" w:cs="Times New Roman" w:hint="default"/>
        <w:b w:val="0"/>
        <w:bCs w:val="0"/>
        <w:i/>
        <w:iCs/>
        <w:spacing w:val="0"/>
        <w:w w:val="100"/>
        <w:sz w:val="24"/>
        <w:szCs w:val="24"/>
        <w:lang w:eastAsia="en-US" w:bidi="ar-SA"/>
      </w:rPr>
    </w:lvl>
    <w:lvl w:ilvl="2">
      <w:numFmt w:val="bullet"/>
      <w:lvlText w:val="•"/>
      <w:lvlJc w:val="left"/>
      <w:pPr>
        <w:ind w:left="4802" w:hanging="360"/>
      </w:pPr>
      <w:rPr>
        <w:rFonts w:hint="default"/>
        <w:lang w:eastAsia="en-US" w:bidi="ar-SA"/>
      </w:rPr>
    </w:lvl>
    <w:lvl w:ilvl="3">
      <w:numFmt w:val="bullet"/>
      <w:lvlText w:val="•"/>
      <w:lvlJc w:val="left"/>
      <w:pPr>
        <w:ind w:left="5505" w:hanging="360"/>
      </w:pPr>
      <w:rPr>
        <w:rFonts w:hint="default"/>
        <w:lang w:eastAsia="en-US" w:bidi="ar-SA"/>
      </w:rPr>
    </w:lvl>
    <w:lvl w:ilvl="4">
      <w:numFmt w:val="bullet"/>
      <w:lvlText w:val="•"/>
      <w:lvlJc w:val="left"/>
      <w:pPr>
        <w:ind w:left="6208" w:hanging="360"/>
      </w:pPr>
      <w:rPr>
        <w:rFonts w:hint="default"/>
        <w:lang w:eastAsia="en-US" w:bidi="ar-SA"/>
      </w:rPr>
    </w:lvl>
    <w:lvl w:ilvl="5">
      <w:numFmt w:val="bullet"/>
      <w:lvlText w:val="•"/>
      <w:lvlJc w:val="left"/>
      <w:pPr>
        <w:ind w:left="6911" w:hanging="360"/>
      </w:pPr>
      <w:rPr>
        <w:rFonts w:hint="default"/>
        <w:lang w:eastAsia="en-US" w:bidi="ar-SA"/>
      </w:rPr>
    </w:lvl>
    <w:lvl w:ilvl="6">
      <w:numFmt w:val="bullet"/>
      <w:lvlText w:val="•"/>
      <w:lvlJc w:val="left"/>
      <w:pPr>
        <w:ind w:left="7614" w:hanging="360"/>
      </w:pPr>
      <w:rPr>
        <w:rFonts w:hint="default"/>
        <w:lang w:eastAsia="en-US" w:bidi="ar-SA"/>
      </w:rPr>
    </w:lvl>
    <w:lvl w:ilvl="7">
      <w:numFmt w:val="bullet"/>
      <w:lvlText w:val="•"/>
      <w:lvlJc w:val="left"/>
      <w:pPr>
        <w:ind w:left="8317" w:hanging="360"/>
      </w:pPr>
      <w:rPr>
        <w:rFonts w:hint="default"/>
        <w:lang w:eastAsia="en-US" w:bidi="ar-SA"/>
      </w:rPr>
    </w:lvl>
    <w:lvl w:ilvl="8">
      <w:numFmt w:val="bullet"/>
      <w:lvlText w:val="•"/>
      <w:lvlJc w:val="left"/>
      <w:pPr>
        <w:ind w:left="9019" w:hanging="360"/>
      </w:pPr>
      <w:rPr>
        <w:rFonts w:hint="default"/>
        <w:lang w:eastAsia="en-US" w:bidi="ar-SA"/>
      </w:rPr>
    </w:lvl>
  </w:abstractNum>
  <w:abstractNum w:abstractNumId="92" w15:restartNumberingAfterBreak="0">
    <w:nsid w:val="563F688B"/>
    <w:multiLevelType w:val="hybridMultilevel"/>
    <w:tmpl w:val="BBD2E74C"/>
    <w:lvl w:ilvl="0" w:tplc="10BC5C6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672C8FDA">
      <w:start w:val="1"/>
      <w:numFmt w:val="upperRoman"/>
      <w:lvlText w:val="%2."/>
      <w:lvlJc w:val="left"/>
      <w:pPr>
        <w:ind w:left="4822" w:hanging="200"/>
        <w:jc w:val="right"/>
      </w:pPr>
      <w:rPr>
        <w:rFonts w:ascii="Times New Roman" w:eastAsia="Times New Roman" w:hAnsi="Times New Roman" w:cs="Times New Roman" w:hint="default"/>
        <w:b w:val="0"/>
        <w:bCs w:val="0"/>
        <w:i/>
        <w:iCs/>
        <w:spacing w:val="0"/>
        <w:w w:val="100"/>
        <w:sz w:val="24"/>
        <w:szCs w:val="24"/>
        <w:lang w:eastAsia="en-US" w:bidi="ar-SA"/>
      </w:rPr>
    </w:lvl>
    <w:lvl w:ilvl="2" w:tplc="0DE69984">
      <w:start w:val="1"/>
      <w:numFmt w:val="decimal"/>
      <w:lvlText w:val="%3."/>
      <w:lvlJc w:val="left"/>
      <w:pPr>
        <w:ind w:left="4069" w:hanging="240"/>
      </w:pPr>
      <w:rPr>
        <w:rFonts w:ascii="Times New Roman" w:eastAsia="Times New Roman" w:hAnsi="Times New Roman" w:cs="Times New Roman" w:hint="default"/>
        <w:b w:val="0"/>
        <w:bCs w:val="0"/>
        <w:i/>
        <w:iCs/>
        <w:spacing w:val="0"/>
        <w:w w:val="100"/>
        <w:sz w:val="24"/>
        <w:szCs w:val="24"/>
        <w:lang w:eastAsia="en-US" w:bidi="ar-SA"/>
      </w:rPr>
    </w:lvl>
    <w:lvl w:ilvl="3" w:tplc="0C488E9A">
      <w:numFmt w:val="bullet"/>
      <w:lvlText w:val="•"/>
      <w:lvlJc w:val="left"/>
      <w:pPr>
        <w:ind w:left="5520" w:hanging="240"/>
      </w:pPr>
      <w:rPr>
        <w:rFonts w:hint="default"/>
        <w:lang w:eastAsia="en-US" w:bidi="ar-SA"/>
      </w:rPr>
    </w:lvl>
    <w:lvl w:ilvl="4" w:tplc="202EE952">
      <w:numFmt w:val="bullet"/>
      <w:lvlText w:val="•"/>
      <w:lvlJc w:val="left"/>
      <w:pPr>
        <w:ind w:left="6221" w:hanging="240"/>
      </w:pPr>
      <w:rPr>
        <w:rFonts w:hint="default"/>
        <w:lang w:eastAsia="en-US" w:bidi="ar-SA"/>
      </w:rPr>
    </w:lvl>
    <w:lvl w:ilvl="5" w:tplc="847AC7C2">
      <w:numFmt w:val="bullet"/>
      <w:lvlText w:val="•"/>
      <w:lvlJc w:val="left"/>
      <w:pPr>
        <w:ind w:left="6922" w:hanging="240"/>
      </w:pPr>
      <w:rPr>
        <w:rFonts w:hint="default"/>
        <w:lang w:eastAsia="en-US" w:bidi="ar-SA"/>
      </w:rPr>
    </w:lvl>
    <w:lvl w:ilvl="6" w:tplc="F4B2F0BA">
      <w:numFmt w:val="bullet"/>
      <w:lvlText w:val="•"/>
      <w:lvlJc w:val="left"/>
      <w:pPr>
        <w:ind w:left="7622" w:hanging="240"/>
      </w:pPr>
      <w:rPr>
        <w:rFonts w:hint="default"/>
        <w:lang w:eastAsia="en-US" w:bidi="ar-SA"/>
      </w:rPr>
    </w:lvl>
    <w:lvl w:ilvl="7" w:tplc="92E01A80">
      <w:numFmt w:val="bullet"/>
      <w:lvlText w:val="•"/>
      <w:lvlJc w:val="left"/>
      <w:pPr>
        <w:ind w:left="8323" w:hanging="240"/>
      </w:pPr>
      <w:rPr>
        <w:rFonts w:hint="default"/>
        <w:lang w:eastAsia="en-US" w:bidi="ar-SA"/>
      </w:rPr>
    </w:lvl>
    <w:lvl w:ilvl="8" w:tplc="1E4E0F4E">
      <w:numFmt w:val="bullet"/>
      <w:lvlText w:val="•"/>
      <w:lvlJc w:val="left"/>
      <w:pPr>
        <w:ind w:left="9024" w:hanging="240"/>
      </w:pPr>
      <w:rPr>
        <w:rFonts w:hint="default"/>
        <w:lang w:eastAsia="en-US" w:bidi="ar-SA"/>
      </w:rPr>
    </w:lvl>
  </w:abstractNum>
  <w:abstractNum w:abstractNumId="93" w15:restartNumberingAfterBreak="0">
    <w:nsid w:val="56781399"/>
    <w:multiLevelType w:val="hybridMultilevel"/>
    <w:tmpl w:val="F2DEED66"/>
    <w:lvl w:ilvl="0" w:tplc="02EA1A3C">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BE983D58">
      <w:numFmt w:val="bullet"/>
      <w:lvlText w:val="•"/>
      <w:lvlJc w:val="left"/>
      <w:pPr>
        <w:ind w:left="1510" w:hanging="401"/>
      </w:pPr>
      <w:rPr>
        <w:rFonts w:hint="default"/>
        <w:lang w:eastAsia="en-US" w:bidi="ar-SA"/>
      </w:rPr>
    </w:lvl>
    <w:lvl w:ilvl="2" w:tplc="BD946602">
      <w:numFmt w:val="bullet"/>
      <w:lvlText w:val="•"/>
      <w:lvlJc w:val="left"/>
      <w:pPr>
        <w:ind w:left="2501" w:hanging="401"/>
      </w:pPr>
      <w:rPr>
        <w:rFonts w:hint="default"/>
        <w:lang w:eastAsia="en-US" w:bidi="ar-SA"/>
      </w:rPr>
    </w:lvl>
    <w:lvl w:ilvl="3" w:tplc="E7B244D6">
      <w:numFmt w:val="bullet"/>
      <w:lvlText w:val="•"/>
      <w:lvlJc w:val="left"/>
      <w:pPr>
        <w:ind w:left="3491" w:hanging="401"/>
      </w:pPr>
      <w:rPr>
        <w:rFonts w:hint="default"/>
        <w:lang w:eastAsia="en-US" w:bidi="ar-SA"/>
      </w:rPr>
    </w:lvl>
    <w:lvl w:ilvl="4" w:tplc="32E02986">
      <w:numFmt w:val="bullet"/>
      <w:lvlText w:val="•"/>
      <w:lvlJc w:val="left"/>
      <w:pPr>
        <w:ind w:left="4482" w:hanging="401"/>
      </w:pPr>
      <w:rPr>
        <w:rFonts w:hint="default"/>
        <w:lang w:eastAsia="en-US" w:bidi="ar-SA"/>
      </w:rPr>
    </w:lvl>
    <w:lvl w:ilvl="5" w:tplc="3E70A0FE">
      <w:numFmt w:val="bullet"/>
      <w:lvlText w:val="•"/>
      <w:lvlJc w:val="left"/>
      <w:pPr>
        <w:ind w:left="5472" w:hanging="401"/>
      </w:pPr>
      <w:rPr>
        <w:rFonts w:hint="default"/>
        <w:lang w:eastAsia="en-US" w:bidi="ar-SA"/>
      </w:rPr>
    </w:lvl>
    <w:lvl w:ilvl="6" w:tplc="DA4C2E72">
      <w:numFmt w:val="bullet"/>
      <w:lvlText w:val="•"/>
      <w:lvlJc w:val="left"/>
      <w:pPr>
        <w:ind w:left="6463" w:hanging="401"/>
      </w:pPr>
      <w:rPr>
        <w:rFonts w:hint="default"/>
        <w:lang w:eastAsia="en-US" w:bidi="ar-SA"/>
      </w:rPr>
    </w:lvl>
    <w:lvl w:ilvl="7" w:tplc="1A50E2A0">
      <w:numFmt w:val="bullet"/>
      <w:lvlText w:val="•"/>
      <w:lvlJc w:val="left"/>
      <w:pPr>
        <w:ind w:left="7453" w:hanging="401"/>
      </w:pPr>
      <w:rPr>
        <w:rFonts w:hint="default"/>
        <w:lang w:eastAsia="en-US" w:bidi="ar-SA"/>
      </w:rPr>
    </w:lvl>
    <w:lvl w:ilvl="8" w:tplc="90E2C392">
      <w:numFmt w:val="bullet"/>
      <w:lvlText w:val="•"/>
      <w:lvlJc w:val="left"/>
      <w:pPr>
        <w:ind w:left="8444" w:hanging="401"/>
      </w:pPr>
      <w:rPr>
        <w:rFonts w:hint="default"/>
        <w:lang w:eastAsia="en-US" w:bidi="ar-SA"/>
      </w:rPr>
    </w:lvl>
  </w:abstractNum>
  <w:abstractNum w:abstractNumId="94" w15:restartNumberingAfterBreak="0">
    <w:nsid w:val="57D309E2"/>
    <w:multiLevelType w:val="hybridMultilevel"/>
    <w:tmpl w:val="CA7482C2"/>
    <w:lvl w:ilvl="0" w:tplc="DB9EBAD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58BC8C6C">
      <w:numFmt w:val="bullet"/>
      <w:lvlText w:val="•"/>
      <w:lvlJc w:val="left"/>
      <w:pPr>
        <w:ind w:left="1510" w:hanging="401"/>
      </w:pPr>
      <w:rPr>
        <w:rFonts w:hint="default"/>
        <w:lang w:eastAsia="en-US" w:bidi="ar-SA"/>
      </w:rPr>
    </w:lvl>
    <w:lvl w:ilvl="2" w:tplc="A3FEEE2E">
      <w:numFmt w:val="bullet"/>
      <w:lvlText w:val="•"/>
      <w:lvlJc w:val="left"/>
      <w:pPr>
        <w:ind w:left="2501" w:hanging="401"/>
      </w:pPr>
      <w:rPr>
        <w:rFonts w:hint="default"/>
        <w:lang w:eastAsia="en-US" w:bidi="ar-SA"/>
      </w:rPr>
    </w:lvl>
    <w:lvl w:ilvl="3" w:tplc="DA2C81D2">
      <w:numFmt w:val="bullet"/>
      <w:lvlText w:val="•"/>
      <w:lvlJc w:val="left"/>
      <w:pPr>
        <w:ind w:left="3491" w:hanging="401"/>
      </w:pPr>
      <w:rPr>
        <w:rFonts w:hint="default"/>
        <w:lang w:eastAsia="en-US" w:bidi="ar-SA"/>
      </w:rPr>
    </w:lvl>
    <w:lvl w:ilvl="4" w:tplc="DFAA3FF2">
      <w:numFmt w:val="bullet"/>
      <w:lvlText w:val="•"/>
      <w:lvlJc w:val="left"/>
      <w:pPr>
        <w:ind w:left="4482" w:hanging="401"/>
      </w:pPr>
      <w:rPr>
        <w:rFonts w:hint="default"/>
        <w:lang w:eastAsia="en-US" w:bidi="ar-SA"/>
      </w:rPr>
    </w:lvl>
    <w:lvl w:ilvl="5" w:tplc="8D28B322">
      <w:numFmt w:val="bullet"/>
      <w:lvlText w:val="•"/>
      <w:lvlJc w:val="left"/>
      <w:pPr>
        <w:ind w:left="5472" w:hanging="401"/>
      </w:pPr>
      <w:rPr>
        <w:rFonts w:hint="default"/>
        <w:lang w:eastAsia="en-US" w:bidi="ar-SA"/>
      </w:rPr>
    </w:lvl>
    <w:lvl w:ilvl="6" w:tplc="C5EED1B4">
      <w:numFmt w:val="bullet"/>
      <w:lvlText w:val="•"/>
      <w:lvlJc w:val="left"/>
      <w:pPr>
        <w:ind w:left="6463" w:hanging="401"/>
      </w:pPr>
      <w:rPr>
        <w:rFonts w:hint="default"/>
        <w:lang w:eastAsia="en-US" w:bidi="ar-SA"/>
      </w:rPr>
    </w:lvl>
    <w:lvl w:ilvl="7" w:tplc="6CB27204">
      <w:numFmt w:val="bullet"/>
      <w:lvlText w:val="•"/>
      <w:lvlJc w:val="left"/>
      <w:pPr>
        <w:ind w:left="7453" w:hanging="401"/>
      </w:pPr>
      <w:rPr>
        <w:rFonts w:hint="default"/>
        <w:lang w:eastAsia="en-US" w:bidi="ar-SA"/>
      </w:rPr>
    </w:lvl>
    <w:lvl w:ilvl="8" w:tplc="93780C76">
      <w:numFmt w:val="bullet"/>
      <w:lvlText w:val="•"/>
      <w:lvlJc w:val="left"/>
      <w:pPr>
        <w:ind w:left="8444" w:hanging="401"/>
      </w:pPr>
      <w:rPr>
        <w:rFonts w:hint="default"/>
        <w:lang w:eastAsia="en-US" w:bidi="ar-SA"/>
      </w:rPr>
    </w:lvl>
  </w:abstractNum>
  <w:abstractNum w:abstractNumId="95" w15:restartNumberingAfterBreak="0">
    <w:nsid w:val="57E115F3"/>
    <w:multiLevelType w:val="hybridMultilevel"/>
    <w:tmpl w:val="6734BD22"/>
    <w:lvl w:ilvl="0" w:tplc="690670E4">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7129D40">
      <w:numFmt w:val="bullet"/>
      <w:lvlText w:val="•"/>
      <w:lvlJc w:val="left"/>
      <w:pPr>
        <w:ind w:left="298" w:hanging="300"/>
      </w:pPr>
      <w:rPr>
        <w:rFonts w:hint="default"/>
        <w:lang w:eastAsia="en-US" w:bidi="ar-SA"/>
      </w:rPr>
    </w:lvl>
    <w:lvl w:ilvl="2" w:tplc="36D4B516">
      <w:numFmt w:val="bullet"/>
      <w:lvlText w:val="•"/>
      <w:lvlJc w:val="left"/>
      <w:pPr>
        <w:ind w:left="576" w:hanging="300"/>
      </w:pPr>
      <w:rPr>
        <w:rFonts w:hint="default"/>
        <w:lang w:eastAsia="en-US" w:bidi="ar-SA"/>
      </w:rPr>
    </w:lvl>
    <w:lvl w:ilvl="3" w:tplc="B96CDE6E">
      <w:numFmt w:val="bullet"/>
      <w:lvlText w:val="•"/>
      <w:lvlJc w:val="left"/>
      <w:pPr>
        <w:ind w:left="854" w:hanging="300"/>
      </w:pPr>
      <w:rPr>
        <w:rFonts w:hint="default"/>
        <w:lang w:eastAsia="en-US" w:bidi="ar-SA"/>
      </w:rPr>
    </w:lvl>
    <w:lvl w:ilvl="4" w:tplc="E0AE1D7C">
      <w:numFmt w:val="bullet"/>
      <w:lvlText w:val="•"/>
      <w:lvlJc w:val="left"/>
      <w:pPr>
        <w:ind w:left="1132" w:hanging="300"/>
      </w:pPr>
      <w:rPr>
        <w:rFonts w:hint="default"/>
        <w:lang w:eastAsia="en-US" w:bidi="ar-SA"/>
      </w:rPr>
    </w:lvl>
    <w:lvl w:ilvl="5" w:tplc="98C2CEC6">
      <w:numFmt w:val="bullet"/>
      <w:lvlText w:val="•"/>
      <w:lvlJc w:val="left"/>
      <w:pPr>
        <w:ind w:left="1410" w:hanging="300"/>
      </w:pPr>
      <w:rPr>
        <w:rFonts w:hint="default"/>
        <w:lang w:eastAsia="en-US" w:bidi="ar-SA"/>
      </w:rPr>
    </w:lvl>
    <w:lvl w:ilvl="6" w:tplc="113EE6B0">
      <w:numFmt w:val="bullet"/>
      <w:lvlText w:val="•"/>
      <w:lvlJc w:val="left"/>
      <w:pPr>
        <w:ind w:left="1688" w:hanging="300"/>
      </w:pPr>
      <w:rPr>
        <w:rFonts w:hint="default"/>
        <w:lang w:eastAsia="en-US" w:bidi="ar-SA"/>
      </w:rPr>
    </w:lvl>
    <w:lvl w:ilvl="7" w:tplc="6C0C7404">
      <w:numFmt w:val="bullet"/>
      <w:lvlText w:val="•"/>
      <w:lvlJc w:val="left"/>
      <w:pPr>
        <w:ind w:left="1966" w:hanging="300"/>
      </w:pPr>
      <w:rPr>
        <w:rFonts w:hint="default"/>
        <w:lang w:eastAsia="en-US" w:bidi="ar-SA"/>
      </w:rPr>
    </w:lvl>
    <w:lvl w:ilvl="8" w:tplc="5FB03E0C">
      <w:numFmt w:val="bullet"/>
      <w:lvlText w:val="•"/>
      <w:lvlJc w:val="left"/>
      <w:pPr>
        <w:ind w:left="2244" w:hanging="300"/>
      </w:pPr>
      <w:rPr>
        <w:rFonts w:hint="default"/>
        <w:lang w:eastAsia="en-US" w:bidi="ar-SA"/>
      </w:rPr>
    </w:lvl>
  </w:abstractNum>
  <w:abstractNum w:abstractNumId="96" w15:restartNumberingAfterBreak="0">
    <w:nsid w:val="585614C4"/>
    <w:multiLevelType w:val="hybridMultilevel"/>
    <w:tmpl w:val="9CBC5352"/>
    <w:lvl w:ilvl="0" w:tplc="C9ECFFF0">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ACCA364">
      <w:numFmt w:val="bullet"/>
      <w:lvlText w:val="•"/>
      <w:lvlJc w:val="left"/>
      <w:pPr>
        <w:ind w:left="658" w:hanging="300"/>
      </w:pPr>
      <w:rPr>
        <w:rFonts w:hint="default"/>
        <w:lang w:eastAsia="en-US" w:bidi="ar-SA"/>
      </w:rPr>
    </w:lvl>
    <w:lvl w:ilvl="2" w:tplc="C0F64096">
      <w:numFmt w:val="bullet"/>
      <w:lvlText w:val="•"/>
      <w:lvlJc w:val="left"/>
      <w:pPr>
        <w:ind w:left="996" w:hanging="300"/>
      </w:pPr>
      <w:rPr>
        <w:rFonts w:hint="default"/>
        <w:lang w:eastAsia="en-US" w:bidi="ar-SA"/>
      </w:rPr>
    </w:lvl>
    <w:lvl w:ilvl="3" w:tplc="4F1422BA">
      <w:numFmt w:val="bullet"/>
      <w:lvlText w:val="•"/>
      <w:lvlJc w:val="left"/>
      <w:pPr>
        <w:ind w:left="1334" w:hanging="300"/>
      </w:pPr>
      <w:rPr>
        <w:rFonts w:hint="default"/>
        <w:lang w:eastAsia="en-US" w:bidi="ar-SA"/>
      </w:rPr>
    </w:lvl>
    <w:lvl w:ilvl="4" w:tplc="BB6E254A">
      <w:numFmt w:val="bullet"/>
      <w:lvlText w:val="•"/>
      <w:lvlJc w:val="left"/>
      <w:pPr>
        <w:ind w:left="1672" w:hanging="300"/>
      </w:pPr>
      <w:rPr>
        <w:rFonts w:hint="default"/>
        <w:lang w:eastAsia="en-US" w:bidi="ar-SA"/>
      </w:rPr>
    </w:lvl>
    <w:lvl w:ilvl="5" w:tplc="D3FABF1E">
      <w:numFmt w:val="bullet"/>
      <w:lvlText w:val="•"/>
      <w:lvlJc w:val="left"/>
      <w:pPr>
        <w:ind w:left="2010" w:hanging="300"/>
      </w:pPr>
      <w:rPr>
        <w:rFonts w:hint="default"/>
        <w:lang w:eastAsia="en-US" w:bidi="ar-SA"/>
      </w:rPr>
    </w:lvl>
    <w:lvl w:ilvl="6" w:tplc="5D02A640">
      <w:numFmt w:val="bullet"/>
      <w:lvlText w:val="•"/>
      <w:lvlJc w:val="left"/>
      <w:pPr>
        <w:ind w:left="2348" w:hanging="300"/>
      </w:pPr>
      <w:rPr>
        <w:rFonts w:hint="default"/>
        <w:lang w:eastAsia="en-US" w:bidi="ar-SA"/>
      </w:rPr>
    </w:lvl>
    <w:lvl w:ilvl="7" w:tplc="6714C5EA">
      <w:numFmt w:val="bullet"/>
      <w:lvlText w:val="•"/>
      <w:lvlJc w:val="left"/>
      <w:pPr>
        <w:ind w:left="2686" w:hanging="300"/>
      </w:pPr>
      <w:rPr>
        <w:rFonts w:hint="default"/>
        <w:lang w:eastAsia="en-US" w:bidi="ar-SA"/>
      </w:rPr>
    </w:lvl>
    <w:lvl w:ilvl="8" w:tplc="50984850">
      <w:numFmt w:val="bullet"/>
      <w:lvlText w:val="•"/>
      <w:lvlJc w:val="left"/>
      <w:pPr>
        <w:ind w:left="3024" w:hanging="300"/>
      </w:pPr>
      <w:rPr>
        <w:rFonts w:hint="default"/>
        <w:lang w:eastAsia="en-US" w:bidi="ar-SA"/>
      </w:rPr>
    </w:lvl>
  </w:abstractNum>
  <w:abstractNum w:abstractNumId="97" w15:restartNumberingAfterBreak="0">
    <w:nsid w:val="58EA55A2"/>
    <w:multiLevelType w:val="hybridMultilevel"/>
    <w:tmpl w:val="00529316"/>
    <w:lvl w:ilvl="0" w:tplc="22706FFC">
      <w:numFmt w:val="bullet"/>
      <w:lvlText w:val="–"/>
      <w:lvlJc w:val="left"/>
      <w:pPr>
        <w:ind w:left="410" w:hanging="301"/>
      </w:pPr>
      <w:rPr>
        <w:rFonts w:ascii="Times New Roman" w:eastAsia="Times New Roman" w:hAnsi="Times New Roman" w:cs="Times New Roman" w:hint="default"/>
        <w:b w:val="0"/>
        <w:bCs w:val="0"/>
        <w:i w:val="0"/>
        <w:iCs w:val="0"/>
        <w:spacing w:val="0"/>
        <w:w w:val="100"/>
        <w:sz w:val="24"/>
        <w:szCs w:val="24"/>
        <w:lang w:eastAsia="en-US" w:bidi="ar-SA"/>
      </w:rPr>
    </w:lvl>
    <w:lvl w:ilvl="1" w:tplc="839EE59A">
      <w:numFmt w:val="bullet"/>
      <w:lvlText w:val="•"/>
      <w:lvlJc w:val="left"/>
      <w:pPr>
        <w:ind w:left="1420" w:hanging="301"/>
      </w:pPr>
      <w:rPr>
        <w:rFonts w:hint="default"/>
        <w:lang w:eastAsia="en-US" w:bidi="ar-SA"/>
      </w:rPr>
    </w:lvl>
    <w:lvl w:ilvl="2" w:tplc="D90E76E8">
      <w:numFmt w:val="bullet"/>
      <w:lvlText w:val="•"/>
      <w:lvlJc w:val="left"/>
      <w:pPr>
        <w:ind w:left="2421" w:hanging="301"/>
      </w:pPr>
      <w:rPr>
        <w:rFonts w:hint="default"/>
        <w:lang w:eastAsia="en-US" w:bidi="ar-SA"/>
      </w:rPr>
    </w:lvl>
    <w:lvl w:ilvl="3" w:tplc="1008611E">
      <w:numFmt w:val="bullet"/>
      <w:lvlText w:val="•"/>
      <w:lvlJc w:val="left"/>
      <w:pPr>
        <w:ind w:left="3421" w:hanging="301"/>
      </w:pPr>
      <w:rPr>
        <w:rFonts w:hint="default"/>
        <w:lang w:eastAsia="en-US" w:bidi="ar-SA"/>
      </w:rPr>
    </w:lvl>
    <w:lvl w:ilvl="4" w:tplc="3A901D48">
      <w:numFmt w:val="bullet"/>
      <w:lvlText w:val="•"/>
      <w:lvlJc w:val="left"/>
      <w:pPr>
        <w:ind w:left="4422" w:hanging="301"/>
      </w:pPr>
      <w:rPr>
        <w:rFonts w:hint="default"/>
        <w:lang w:eastAsia="en-US" w:bidi="ar-SA"/>
      </w:rPr>
    </w:lvl>
    <w:lvl w:ilvl="5" w:tplc="A4CEF034">
      <w:numFmt w:val="bullet"/>
      <w:lvlText w:val="•"/>
      <w:lvlJc w:val="left"/>
      <w:pPr>
        <w:ind w:left="5422" w:hanging="301"/>
      </w:pPr>
      <w:rPr>
        <w:rFonts w:hint="default"/>
        <w:lang w:eastAsia="en-US" w:bidi="ar-SA"/>
      </w:rPr>
    </w:lvl>
    <w:lvl w:ilvl="6" w:tplc="893AE3AE">
      <w:numFmt w:val="bullet"/>
      <w:lvlText w:val="•"/>
      <w:lvlJc w:val="left"/>
      <w:pPr>
        <w:ind w:left="6423" w:hanging="301"/>
      </w:pPr>
      <w:rPr>
        <w:rFonts w:hint="default"/>
        <w:lang w:eastAsia="en-US" w:bidi="ar-SA"/>
      </w:rPr>
    </w:lvl>
    <w:lvl w:ilvl="7" w:tplc="4484E726">
      <w:numFmt w:val="bullet"/>
      <w:lvlText w:val="•"/>
      <w:lvlJc w:val="left"/>
      <w:pPr>
        <w:ind w:left="7423" w:hanging="301"/>
      </w:pPr>
      <w:rPr>
        <w:rFonts w:hint="default"/>
        <w:lang w:eastAsia="en-US" w:bidi="ar-SA"/>
      </w:rPr>
    </w:lvl>
    <w:lvl w:ilvl="8" w:tplc="1FAC8DF8">
      <w:numFmt w:val="bullet"/>
      <w:lvlText w:val="•"/>
      <w:lvlJc w:val="left"/>
      <w:pPr>
        <w:ind w:left="8424" w:hanging="301"/>
      </w:pPr>
      <w:rPr>
        <w:rFonts w:hint="default"/>
        <w:lang w:eastAsia="en-US" w:bidi="ar-SA"/>
      </w:rPr>
    </w:lvl>
  </w:abstractNum>
  <w:abstractNum w:abstractNumId="98" w15:restartNumberingAfterBreak="0">
    <w:nsid w:val="58ED4B28"/>
    <w:multiLevelType w:val="hybridMultilevel"/>
    <w:tmpl w:val="EE62DECE"/>
    <w:lvl w:ilvl="0" w:tplc="1BEEDFD2">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14CADE74">
      <w:numFmt w:val="bullet"/>
      <w:lvlText w:val="•"/>
      <w:lvlJc w:val="left"/>
      <w:pPr>
        <w:ind w:left="1510" w:hanging="400"/>
      </w:pPr>
      <w:rPr>
        <w:rFonts w:hint="default"/>
        <w:lang w:eastAsia="en-US" w:bidi="ar-SA"/>
      </w:rPr>
    </w:lvl>
    <w:lvl w:ilvl="2" w:tplc="9A8EA4AE">
      <w:numFmt w:val="bullet"/>
      <w:lvlText w:val="•"/>
      <w:lvlJc w:val="left"/>
      <w:pPr>
        <w:ind w:left="2501" w:hanging="400"/>
      </w:pPr>
      <w:rPr>
        <w:rFonts w:hint="default"/>
        <w:lang w:eastAsia="en-US" w:bidi="ar-SA"/>
      </w:rPr>
    </w:lvl>
    <w:lvl w:ilvl="3" w:tplc="11EA9AB8">
      <w:numFmt w:val="bullet"/>
      <w:lvlText w:val="•"/>
      <w:lvlJc w:val="left"/>
      <w:pPr>
        <w:ind w:left="3491" w:hanging="400"/>
      </w:pPr>
      <w:rPr>
        <w:rFonts w:hint="default"/>
        <w:lang w:eastAsia="en-US" w:bidi="ar-SA"/>
      </w:rPr>
    </w:lvl>
    <w:lvl w:ilvl="4" w:tplc="F3EC5E30">
      <w:numFmt w:val="bullet"/>
      <w:lvlText w:val="•"/>
      <w:lvlJc w:val="left"/>
      <w:pPr>
        <w:ind w:left="4482" w:hanging="400"/>
      </w:pPr>
      <w:rPr>
        <w:rFonts w:hint="default"/>
        <w:lang w:eastAsia="en-US" w:bidi="ar-SA"/>
      </w:rPr>
    </w:lvl>
    <w:lvl w:ilvl="5" w:tplc="CEAE6B24">
      <w:numFmt w:val="bullet"/>
      <w:lvlText w:val="•"/>
      <w:lvlJc w:val="left"/>
      <w:pPr>
        <w:ind w:left="5472" w:hanging="400"/>
      </w:pPr>
      <w:rPr>
        <w:rFonts w:hint="default"/>
        <w:lang w:eastAsia="en-US" w:bidi="ar-SA"/>
      </w:rPr>
    </w:lvl>
    <w:lvl w:ilvl="6" w:tplc="CB589094">
      <w:numFmt w:val="bullet"/>
      <w:lvlText w:val="•"/>
      <w:lvlJc w:val="left"/>
      <w:pPr>
        <w:ind w:left="6463" w:hanging="400"/>
      </w:pPr>
      <w:rPr>
        <w:rFonts w:hint="default"/>
        <w:lang w:eastAsia="en-US" w:bidi="ar-SA"/>
      </w:rPr>
    </w:lvl>
    <w:lvl w:ilvl="7" w:tplc="06A65410">
      <w:numFmt w:val="bullet"/>
      <w:lvlText w:val="•"/>
      <w:lvlJc w:val="left"/>
      <w:pPr>
        <w:ind w:left="7453" w:hanging="400"/>
      </w:pPr>
      <w:rPr>
        <w:rFonts w:hint="default"/>
        <w:lang w:eastAsia="en-US" w:bidi="ar-SA"/>
      </w:rPr>
    </w:lvl>
    <w:lvl w:ilvl="8" w:tplc="4F087E74">
      <w:numFmt w:val="bullet"/>
      <w:lvlText w:val="•"/>
      <w:lvlJc w:val="left"/>
      <w:pPr>
        <w:ind w:left="8444" w:hanging="400"/>
      </w:pPr>
      <w:rPr>
        <w:rFonts w:hint="default"/>
        <w:lang w:eastAsia="en-US" w:bidi="ar-SA"/>
      </w:rPr>
    </w:lvl>
  </w:abstractNum>
  <w:abstractNum w:abstractNumId="99" w15:restartNumberingAfterBreak="0">
    <w:nsid w:val="5AEA0DDF"/>
    <w:multiLevelType w:val="hybridMultilevel"/>
    <w:tmpl w:val="C0AAD438"/>
    <w:lvl w:ilvl="0" w:tplc="15969850">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ABDCB280">
      <w:numFmt w:val="bullet"/>
      <w:lvlText w:val="•"/>
      <w:lvlJc w:val="left"/>
      <w:pPr>
        <w:ind w:left="1510" w:hanging="400"/>
      </w:pPr>
      <w:rPr>
        <w:rFonts w:hint="default"/>
        <w:lang w:eastAsia="en-US" w:bidi="ar-SA"/>
      </w:rPr>
    </w:lvl>
    <w:lvl w:ilvl="2" w:tplc="77266A78">
      <w:numFmt w:val="bullet"/>
      <w:lvlText w:val="•"/>
      <w:lvlJc w:val="left"/>
      <w:pPr>
        <w:ind w:left="2501" w:hanging="400"/>
      </w:pPr>
      <w:rPr>
        <w:rFonts w:hint="default"/>
        <w:lang w:eastAsia="en-US" w:bidi="ar-SA"/>
      </w:rPr>
    </w:lvl>
    <w:lvl w:ilvl="3" w:tplc="D8CC8FB2">
      <w:numFmt w:val="bullet"/>
      <w:lvlText w:val="•"/>
      <w:lvlJc w:val="left"/>
      <w:pPr>
        <w:ind w:left="3491" w:hanging="400"/>
      </w:pPr>
      <w:rPr>
        <w:rFonts w:hint="default"/>
        <w:lang w:eastAsia="en-US" w:bidi="ar-SA"/>
      </w:rPr>
    </w:lvl>
    <w:lvl w:ilvl="4" w:tplc="01BA96F8">
      <w:numFmt w:val="bullet"/>
      <w:lvlText w:val="•"/>
      <w:lvlJc w:val="left"/>
      <w:pPr>
        <w:ind w:left="4482" w:hanging="400"/>
      </w:pPr>
      <w:rPr>
        <w:rFonts w:hint="default"/>
        <w:lang w:eastAsia="en-US" w:bidi="ar-SA"/>
      </w:rPr>
    </w:lvl>
    <w:lvl w:ilvl="5" w:tplc="0DD0296C">
      <w:numFmt w:val="bullet"/>
      <w:lvlText w:val="•"/>
      <w:lvlJc w:val="left"/>
      <w:pPr>
        <w:ind w:left="5472" w:hanging="400"/>
      </w:pPr>
      <w:rPr>
        <w:rFonts w:hint="default"/>
        <w:lang w:eastAsia="en-US" w:bidi="ar-SA"/>
      </w:rPr>
    </w:lvl>
    <w:lvl w:ilvl="6" w:tplc="A1560976">
      <w:numFmt w:val="bullet"/>
      <w:lvlText w:val="•"/>
      <w:lvlJc w:val="left"/>
      <w:pPr>
        <w:ind w:left="6463" w:hanging="400"/>
      </w:pPr>
      <w:rPr>
        <w:rFonts w:hint="default"/>
        <w:lang w:eastAsia="en-US" w:bidi="ar-SA"/>
      </w:rPr>
    </w:lvl>
    <w:lvl w:ilvl="7" w:tplc="3A6A6074">
      <w:numFmt w:val="bullet"/>
      <w:lvlText w:val="•"/>
      <w:lvlJc w:val="left"/>
      <w:pPr>
        <w:ind w:left="7453" w:hanging="400"/>
      </w:pPr>
      <w:rPr>
        <w:rFonts w:hint="default"/>
        <w:lang w:eastAsia="en-US" w:bidi="ar-SA"/>
      </w:rPr>
    </w:lvl>
    <w:lvl w:ilvl="8" w:tplc="B61AA5D4">
      <w:numFmt w:val="bullet"/>
      <w:lvlText w:val="•"/>
      <w:lvlJc w:val="left"/>
      <w:pPr>
        <w:ind w:left="8444" w:hanging="400"/>
      </w:pPr>
      <w:rPr>
        <w:rFonts w:hint="default"/>
        <w:lang w:eastAsia="en-US" w:bidi="ar-SA"/>
      </w:rPr>
    </w:lvl>
  </w:abstractNum>
  <w:abstractNum w:abstractNumId="100" w15:restartNumberingAfterBreak="0">
    <w:nsid w:val="5E9665DA"/>
    <w:multiLevelType w:val="hybridMultilevel"/>
    <w:tmpl w:val="3E0A5424"/>
    <w:lvl w:ilvl="0" w:tplc="3A60D0B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A86E30FC">
      <w:numFmt w:val="bullet"/>
      <w:lvlText w:val="•"/>
      <w:lvlJc w:val="left"/>
      <w:pPr>
        <w:ind w:left="1510" w:hanging="401"/>
      </w:pPr>
      <w:rPr>
        <w:rFonts w:hint="default"/>
        <w:lang w:eastAsia="en-US" w:bidi="ar-SA"/>
      </w:rPr>
    </w:lvl>
    <w:lvl w:ilvl="2" w:tplc="B2969D70">
      <w:numFmt w:val="bullet"/>
      <w:lvlText w:val="•"/>
      <w:lvlJc w:val="left"/>
      <w:pPr>
        <w:ind w:left="2501" w:hanging="401"/>
      </w:pPr>
      <w:rPr>
        <w:rFonts w:hint="default"/>
        <w:lang w:eastAsia="en-US" w:bidi="ar-SA"/>
      </w:rPr>
    </w:lvl>
    <w:lvl w:ilvl="3" w:tplc="4860D786">
      <w:numFmt w:val="bullet"/>
      <w:lvlText w:val="•"/>
      <w:lvlJc w:val="left"/>
      <w:pPr>
        <w:ind w:left="3491" w:hanging="401"/>
      </w:pPr>
      <w:rPr>
        <w:rFonts w:hint="default"/>
        <w:lang w:eastAsia="en-US" w:bidi="ar-SA"/>
      </w:rPr>
    </w:lvl>
    <w:lvl w:ilvl="4" w:tplc="E67472A2">
      <w:numFmt w:val="bullet"/>
      <w:lvlText w:val="•"/>
      <w:lvlJc w:val="left"/>
      <w:pPr>
        <w:ind w:left="4482" w:hanging="401"/>
      </w:pPr>
      <w:rPr>
        <w:rFonts w:hint="default"/>
        <w:lang w:eastAsia="en-US" w:bidi="ar-SA"/>
      </w:rPr>
    </w:lvl>
    <w:lvl w:ilvl="5" w:tplc="2A3EDAF4">
      <w:numFmt w:val="bullet"/>
      <w:lvlText w:val="•"/>
      <w:lvlJc w:val="left"/>
      <w:pPr>
        <w:ind w:left="5472" w:hanging="401"/>
      </w:pPr>
      <w:rPr>
        <w:rFonts w:hint="default"/>
        <w:lang w:eastAsia="en-US" w:bidi="ar-SA"/>
      </w:rPr>
    </w:lvl>
    <w:lvl w:ilvl="6" w:tplc="71043EF6">
      <w:numFmt w:val="bullet"/>
      <w:lvlText w:val="•"/>
      <w:lvlJc w:val="left"/>
      <w:pPr>
        <w:ind w:left="6463" w:hanging="401"/>
      </w:pPr>
      <w:rPr>
        <w:rFonts w:hint="default"/>
        <w:lang w:eastAsia="en-US" w:bidi="ar-SA"/>
      </w:rPr>
    </w:lvl>
    <w:lvl w:ilvl="7" w:tplc="E276521C">
      <w:numFmt w:val="bullet"/>
      <w:lvlText w:val="•"/>
      <w:lvlJc w:val="left"/>
      <w:pPr>
        <w:ind w:left="7453" w:hanging="401"/>
      </w:pPr>
      <w:rPr>
        <w:rFonts w:hint="default"/>
        <w:lang w:eastAsia="en-US" w:bidi="ar-SA"/>
      </w:rPr>
    </w:lvl>
    <w:lvl w:ilvl="8" w:tplc="89FAC626">
      <w:numFmt w:val="bullet"/>
      <w:lvlText w:val="•"/>
      <w:lvlJc w:val="left"/>
      <w:pPr>
        <w:ind w:left="8444" w:hanging="401"/>
      </w:pPr>
      <w:rPr>
        <w:rFonts w:hint="default"/>
        <w:lang w:eastAsia="en-US" w:bidi="ar-SA"/>
      </w:rPr>
    </w:lvl>
  </w:abstractNum>
  <w:abstractNum w:abstractNumId="101" w15:restartNumberingAfterBreak="0">
    <w:nsid w:val="5F701C78"/>
    <w:multiLevelType w:val="hybridMultilevel"/>
    <w:tmpl w:val="C49A0424"/>
    <w:lvl w:ilvl="0" w:tplc="52B66B6E">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CC4C2EE2">
      <w:numFmt w:val="bullet"/>
      <w:lvlText w:val="•"/>
      <w:lvlJc w:val="left"/>
      <w:pPr>
        <w:ind w:left="386" w:hanging="300"/>
      </w:pPr>
      <w:rPr>
        <w:rFonts w:hint="default"/>
        <w:lang w:eastAsia="en-US" w:bidi="ar-SA"/>
      </w:rPr>
    </w:lvl>
    <w:lvl w:ilvl="2" w:tplc="DE920758">
      <w:numFmt w:val="bullet"/>
      <w:lvlText w:val="•"/>
      <w:lvlJc w:val="left"/>
      <w:pPr>
        <w:ind w:left="752" w:hanging="300"/>
      </w:pPr>
      <w:rPr>
        <w:rFonts w:hint="default"/>
        <w:lang w:eastAsia="en-US" w:bidi="ar-SA"/>
      </w:rPr>
    </w:lvl>
    <w:lvl w:ilvl="3" w:tplc="3606D1F0">
      <w:numFmt w:val="bullet"/>
      <w:lvlText w:val="•"/>
      <w:lvlJc w:val="left"/>
      <w:pPr>
        <w:ind w:left="1118" w:hanging="300"/>
      </w:pPr>
      <w:rPr>
        <w:rFonts w:hint="default"/>
        <w:lang w:eastAsia="en-US" w:bidi="ar-SA"/>
      </w:rPr>
    </w:lvl>
    <w:lvl w:ilvl="4" w:tplc="9C643E1E">
      <w:numFmt w:val="bullet"/>
      <w:lvlText w:val="•"/>
      <w:lvlJc w:val="left"/>
      <w:pPr>
        <w:ind w:left="1484" w:hanging="300"/>
      </w:pPr>
      <w:rPr>
        <w:rFonts w:hint="default"/>
        <w:lang w:eastAsia="en-US" w:bidi="ar-SA"/>
      </w:rPr>
    </w:lvl>
    <w:lvl w:ilvl="5" w:tplc="5E507BE6">
      <w:numFmt w:val="bullet"/>
      <w:lvlText w:val="•"/>
      <w:lvlJc w:val="left"/>
      <w:pPr>
        <w:ind w:left="1850" w:hanging="300"/>
      </w:pPr>
      <w:rPr>
        <w:rFonts w:hint="default"/>
        <w:lang w:eastAsia="en-US" w:bidi="ar-SA"/>
      </w:rPr>
    </w:lvl>
    <w:lvl w:ilvl="6" w:tplc="AFB429A2">
      <w:numFmt w:val="bullet"/>
      <w:lvlText w:val="•"/>
      <w:lvlJc w:val="left"/>
      <w:pPr>
        <w:ind w:left="2216" w:hanging="300"/>
      </w:pPr>
      <w:rPr>
        <w:rFonts w:hint="default"/>
        <w:lang w:eastAsia="en-US" w:bidi="ar-SA"/>
      </w:rPr>
    </w:lvl>
    <w:lvl w:ilvl="7" w:tplc="856C1DE2">
      <w:numFmt w:val="bullet"/>
      <w:lvlText w:val="•"/>
      <w:lvlJc w:val="left"/>
      <w:pPr>
        <w:ind w:left="2582" w:hanging="300"/>
      </w:pPr>
      <w:rPr>
        <w:rFonts w:hint="default"/>
        <w:lang w:eastAsia="en-US" w:bidi="ar-SA"/>
      </w:rPr>
    </w:lvl>
    <w:lvl w:ilvl="8" w:tplc="C4B02A86">
      <w:numFmt w:val="bullet"/>
      <w:lvlText w:val="•"/>
      <w:lvlJc w:val="left"/>
      <w:pPr>
        <w:ind w:left="2948" w:hanging="300"/>
      </w:pPr>
      <w:rPr>
        <w:rFonts w:hint="default"/>
        <w:lang w:eastAsia="en-US" w:bidi="ar-SA"/>
      </w:rPr>
    </w:lvl>
  </w:abstractNum>
  <w:abstractNum w:abstractNumId="102" w15:restartNumberingAfterBreak="0">
    <w:nsid w:val="61356B73"/>
    <w:multiLevelType w:val="hybridMultilevel"/>
    <w:tmpl w:val="ADE6C5C2"/>
    <w:lvl w:ilvl="0" w:tplc="37E25280">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53C40D18">
      <w:numFmt w:val="bullet"/>
      <w:lvlText w:val="•"/>
      <w:lvlJc w:val="left"/>
      <w:pPr>
        <w:ind w:left="566" w:hanging="300"/>
      </w:pPr>
      <w:rPr>
        <w:rFonts w:hint="default"/>
        <w:lang w:eastAsia="en-US" w:bidi="ar-SA"/>
      </w:rPr>
    </w:lvl>
    <w:lvl w:ilvl="2" w:tplc="C9D801E8">
      <w:numFmt w:val="bullet"/>
      <w:lvlText w:val="•"/>
      <w:lvlJc w:val="left"/>
      <w:pPr>
        <w:ind w:left="812" w:hanging="300"/>
      </w:pPr>
      <w:rPr>
        <w:rFonts w:hint="default"/>
        <w:lang w:eastAsia="en-US" w:bidi="ar-SA"/>
      </w:rPr>
    </w:lvl>
    <w:lvl w:ilvl="3" w:tplc="6AE43026">
      <w:numFmt w:val="bullet"/>
      <w:lvlText w:val="•"/>
      <w:lvlJc w:val="left"/>
      <w:pPr>
        <w:ind w:left="1058" w:hanging="300"/>
      </w:pPr>
      <w:rPr>
        <w:rFonts w:hint="default"/>
        <w:lang w:eastAsia="en-US" w:bidi="ar-SA"/>
      </w:rPr>
    </w:lvl>
    <w:lvl w:ilvl="4" w:tplc="66844C98">
      <w:numFmt w:val="bullet"/>
      <w:lvlText w:val="•"/>
      <w:lvlJc w:val="left"/>
      <w:pPr>
        <w:ind w:left="1304" w:hanging="300"/>
      </w:pPr>
      <w:rPr>
        <w:rFonts w:hint="default"/>
        <w:lang w:eastAsia="en-US" w:bidi="ar-SA"/>
      </w:rPr>
    </w:lvl>
    <w:lvl w:ilvl="5" w:tplc="B05071AA">
      <w:numFmt w:val="bullet"/>
      <w:lvlText w:val="•"/>
      <w:lvlJc w:val="left"/>
      <w:pPr>
        <w:ind w:left="1550" w:hanging="300"/>
      </w:pPr>
      <w:rPr>
        <w:rFonts w:hint="default"/>
        <w:lang w:eastAsia="en-US" w:bidi="ar-SA"/>
      </w:rPr>
    </w:lvl>
    <w:lvl w:ilvl="6" w:tplc="F5D47B1A">
      <w:numFmt w:val="bullet"/>
      <w:lvlText w:val="•"/>
      <w:lvlJc w:val="left"/>
      <w:pPr>
        <w:ind w:left="1796" w:hanging="300"/>
      </w:pPr>
      <w:rPr>
        <w:rFonts w:hint="default"/>
        <w:lang w:eastAsia="en-US" w:bidi="ar-SA"/>
      </w:rPr>
    </w:lvl>
    <w:lvl w:ilvl="7" w:tplc="1AFA39D2">
      <w:numFmt w:val="bullet"/>
      <w:lvlText w:val="•"/>
      <w:lvlJc w:val="left"/>
      <w:pPr>
        <w:ind w:left="2042" w:hanging="300"/>
      </w:pPr>
      <w:rPr>
        <w:rFonts w:hint="default"/>
        <w:lang w:eastAsia="en-US" w:bidi="ar-SA"/>
      </w:rPr>
    </w:lvl>
    <w:lvl w:ilvl="8" w:tplc="A75AB2BA">
      <w:numFmt w:val="bullet"/>
      <w:lvlText w:val="•"/>
      <w:lvlJc w:val="left"/>
      <w:pPr>
        <w:ind w:left="2288" w:hanging="300"/>
      </w:pPr>
      <w:rPr>
        <w:rFonts w:hint="default"/>
        <w:lang w:eastAsia="en-US" w:bidi="ar-SA"/>
      </w:rPr>
    </w:lvl>
  </w:abstractNum>
  <w:abstractNum w:abstractNumId="103" w15:restartNumberingAfterBreak="0">
    <w:nsid w:val="61AC556A"/>
    <w:multiLevelType w:val="hybridMultilevel"/>
    <w:tmpl w:val="3C42372E"/>
    <w:lvl w:ilvl="0" w:tplc="4134DD9C">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498AB264">
      <w:numFmt w:val="bullet"/>
      <w:lvlText w:val="•"/>
      <w:lvlJc w:val="left"/>
      <w:pPr>
        <w:ind w:left="564" w:hanging="300"/>
      </w:pPr>
      <w:rPr>
        <w:rFonts w:hint="default"/>
        <w:lang w:eastAsia="en-US" w:bidi="ar-SA"/>
      </w:rPr>
    </w:lvl>
    <w:lvl w:ilvl="2" w:tplc="54BACE56">
      <w:numFmt w:val="bullet"/>
      <w:lvlText w:val="•"/>
      <w:lvlJc w:val="left"/>
      <w:pPr>
        <w:ind w:left="808" w:hanging="300"/>
      </w:pPr>
      <w:rPr>
        <w:rFonts w:hint="default"/>
        <w:lang w:eastAsia="en-US" w:bidi="ar-SA"/>
      </w:rPr>
    </w:lvl>
    <w:lvl w:ilvl="3" w:tplc="49A80692">
      <w:numFmt w:val="bullet"/>
      <w:lvlText w:val="•"/>
      <w:lvlJc w:val="left"/>
      <w:pPr>
        <w:ind w:left="1052" w:hanging="300"/>
      </w:pPr>
      <w:rPr>
        <w:rFonts w:hint="default"/>
        <w:lang w:eastAsia="en-US" w:bidi="ar-SA"/>
      </w:rPr>
    </w:lvl>
    <w:lvl w:ilvl="4" w:tplc="824C3452">
      <w:numFmt w:val="bullet"/>
      <w:lvlText w:val="•"/>
      <w:lvlJc w:val="left"/>
      <w:pPr>
        <w:ind w:left="1296" w:hanging="300"/>
      </w:pPr>
      <w:rPr>
        <w:rFonts w:hint="default"/>
        <w:lang w:eastAsia="en-US" w:bidi="ar-SA"/>
      </w:rPr>
    </w:lvl>
    <w:lvl w:ilvl="5" w:tplc="883040EE">
      <w:numFmt w:val="bullet"/>
      <w:lvlText w:val="•"/>
      <w:lvlJc w:val="left"/>
      <w:pPr>
        <w:ind w:left="1540" w:hanging="300"/>
      </w:pPr>
      <w:rPr>
        <w:rFonts w:hint="default"/>
        <w:lang w:eastAsia="en-US" w:bidi="ar-SA"/>
      </w:rPr>
    </w:lvl>
    <w:lvl w:ilvl="6" w:tplc="4DA88C42">
      <w:numFmt w:val="bullet"/>
      <w:lvlText w:val="•"/>
      <w:lvlJc w:val="left"/>
      <w:pPr>
        <w:ind w:left="1784" w:hanging="300"/>
      </w:pPr>
      <w:rPr>
        <w:rFonts w:hint="default"/>
        <w:lang w:eastAsia="en-US" w:bidi="ar-SA"/>
      </w:rPr>
    </w:lvl>
    <w:lvl w:ilvl="7" w:tplc="5C826E10">
      <w:numFmt w:val="bullet"/>
      <w:lvlText w:val="•"/>
      <w:lvlJc w:val="left"/>
      <w:pPr>
        <w:ind w:left="2028" w:hanging="300"/>
      </w:pPr>
      <w:rPr>
        <w:rFonts w:hint="default"/>
        <w:lang w:eastAsia="en-US" w:bidi="ar-SA"/>
      </w:rPr>
    </w:lvl>
    <w:lvl w:ilvl="8" w:tplc="F37EDA2A">
      <w:numFmt w:val="bullet"/>
      <w:lvlText w:val="•"/>
      <w:lvlJc w:val="left"/>
      <w:pPr>
        <w:ind w:left="2272" w:hanging="300"/>
      </w:pPr>
      <w:rPr>
        <w:rFonts w:hint="default"/>
        <w:lang w:eastAsia="en-US" w:bidi="ar-SA"/>
      </w:rPr>
    </w:lvl>
  </w:abstractNum>
  <w:abstractNum w:abstractNumId="104" w15:restartNumberingAfterBreak="0">
    <w:nsid w:val="621B03D9"/>
    <w:multiLevelType w:val="hybridMultilevel"/>
    <w:tmpl w:val="7DD27038"/>
    <w:lvl w:ilvl="0" w:tplc="AFA4D140">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311EC45A">
      <w:numFmt w:val="bullet"/>
      <w:lvlText w:val="•"/>
      <w:lvlJc w:val="left"/>
      <w:pPr>
        <w:ind w:left="1510" w:hanging="401"/>
      </w:pPr>
      <w:rPr>
        <w:rFonts w:hint="default"/>
        <w:lang w:eastAsia="en-US" w:bidi="ar-SA"/>
      </w:rPr>
    </w:lvl>
    <w:lvl w:ilvl="2" w:tplc="667AE1C0">
      <w:numFmt w:val="bullet"/>
      <w:lvlText w:val="•"/>
      <w:lvlJc w:val="left"/>
      <w:pPr>
        <w:ind w:left="2501" w:hanging="401"/>
      </w:pPr>
      <w:rPr>
        <w:rFonts w:hint="default"/>
        <w:lang w:eastAsia="en-US" w:bidi="ar-SA"/>
      </w:rPr>
    </w:lvl>
    <w:lvl w:ilvl="3" w:tplc="35A8C94A">
      <w:numFmt w:val="bullet"/>
      <w:lvlText w:val="•"/>
      <w:lvlJc w:val="left"/>
      <w:pPr>
        <w:ind w:left="3491" w:hanging="401"/>
      </w:pPr>
      <w:rPr>
        <w:rFonts w:hint="default"/>
        <w:lang w:eastAsia="en-US" w:bidi="ar-SA"/>
      </w:rPr>
    </w:lvl>
    <w:lvl w:ilvl="4" w:tplc="CED2F538">
      <w:numFmt w:val="bullet"/>
      <w:lvlText w:val="•"/>
      <w:lvlJc w:val="left"/>
      <w:pPr>
        <w:ind w:left="4482" w:hanging="401"/>
      </w:pPr>
      <w:rPr>
        <w:rFonts w:hint="default"/>
        <w:lang w:eastAsia="en-US" w:bidi="ar-SA"/>
      </w:rPr>
    </w:lvl>
    <w:lvl w:ilvl="5" w:tplc="1018BE9C">
      <w:numFmt w:val="bullet"/>
      <w:lvlText w:val="•"/>
      <w:lvlJc w:val="left"/>
      <w:pPr>
        <w:ind w:left="5472" w:hanging="401"/>
      </w:pPr>
      <w:rPr>
        <w:rFonts w:hint="default"/>
        <w:lang w:eastAsia="en-US" w:bidi="ar-SA"/>
      </w:rPr>
    </w:lvl>
    <w:lvl w:ilvl="6" w:tplc="E4A04AEC">
      <w:numFmt w:val="bullet"/>
      <w:lvlText w:val="•"/>
      <w:lvlJc w:val="left"/>
      <w:pPr>
        <w:ind w:left="6463" w:hanging="401"/>
      </w:pPr>
      <w:rPr>
        <w:rFonts w:hint="default"/>
        <w:lang w:eastAsia="en-US" w:bidi="ar-SA"/>
      </w:rPr>
    </w:lvl>
    <w:lvl w:ilvl="7" w:tplc="A9209AB6">
      <w:numFmt w:val="bullet"/>
      <w:lvlText w:val="•"/>
      <w:lvlJc w:val="left"/>
      <w:pPr>
        <w:ind w:left="7453" w:hanging="401"/>
      </w:pPr>
      <w:rPr>
        <w:rFonts w:hint="default"/>
        <w:lang w:eastAsia="en-US" w:bidi="ar-SA"/>
      </w:rPr>
    </w:lvl>
    <w:lvl w:ilvl="8" w:tplc="E3E8C346">
      <w:numFmt w:val="bullet"/>
      <w:lvlText w:val="•"/>
      <w:lvlJc w:val="left"/>
      <w:pPr>
        <w:ind w:left="8444" w:hanging="401"/>
      </w:pPr>
      <w:rPr>
        <w:rFonts w:hint="default"/>
        <w:lang w:eastAsia="en-US" w:bidi="ar-SA"/>
      </w:rPr>
    </w:lvl>
  </w:abstractNum>
  <w:abstractNum w:abstractNumId="105" w15:restartNumberingAfterBreak="0">
    <w:nsid w:val="63452C58"/>
    <w:multiLevelType w:val="hybridMultilevel"/>
    <w:tmpl w:val="E7787A6A"/>
    <w:lvl w:ilvl="0" w:tplc="9D54305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22963428">
      <w:numFmt w:val="bullet"/>
      <w:lvlText w:val="•"/>
      <w:lvlJc w:val="left"/>
      <w:pPr>
        <w:ind w:left="1510" w:hanging="401"/>
      </w:pPr>
      <w:rPr>
        <w:rFonts w:hint="default"/>
        <w:lang w:eastAsia="en-US" w:bidi="ar-SA"/>
      </w:rPr>
    </w:lvl>
    <w:lvl w:ilvl="2" w:tplc="4DE4930E">
      <w:numFmt w:val="bullet"/>
      <w:lvlText w:val="•"/>
      <w:lvlJc w:val="left"/>
      <w:pPr>
        <w:ind w:left="2501" w:hanging="401"/>
      </w:pPr>
      <w:rPr>
        <w:rFonts w:hint="default"/>
        <w:lang w:eastAsia="en-US" w:bidi="ar-SA"/>
      </w:rPr>
    </w:lvl>
    <w:lvl w:ilvl="3" w:tplc="006CA5C8">
      <w:numFmt w:val="bullet"/>
      <w:lvlText w:val="•"/>
      <w:lvlJc w:val="left"/>
      <w:pPr>
        <w:ind w:left="3491" w:hanging="401"/>
      </w:pPr>
      <w:rPr>
        <w:rFonts w:hint="default"/>
        <w:lang w:eastAsia="en-US" w:bidi="ar-SA"/>
      </w:rPr>
    </w:lvl>
    <w:lvl w:ilvl="4" w:tplc="8014F578">
      <w:numFmt w:val="bullet"/>
      <w:lvlText w:val="•"/>
      <w:lvlJc w:val="left"/>
      <w:pPr>
        <w:ind w:left="4482" w:hanging="401"/>
      </w:pPr>
      <w:rPr>
        <w:rFonts w:hint="default"/>
        <w:lang w:eastAsia="en-US" w:bidi="ar-SA"/>
      </w:rPr>
    </w:lvl>
    <w:lvl w:ilvl="5" w:tplc="B3A2C0FE">
      <w:numFmt w:val="bullet"/>
      <w:lvlText w:val="•"/>
      <w:lvlJc w:val="left"/>
      <w:pPr>
        <w:ind w:left="5472" w:hanging="401"/>
      </w:pPr>
      <w:rPr>
        <w:rFonts w:hint="default"/>
        <w:lang w:eastAsia="en-US" w:bidi="ar-SA"/>
      </w:rPr>
    </w:lvl>
    <w:lvl w:ilvl="6" w:tplc="72CC5674">
      <w:numFmt w:val="bullet"/>
      <w:lvlText w:val="•"/>
      <w:lvlJc w:val="left"/>
      <w:pPr>
        <w:ind w:left="6463" w:hanging="401"/>
      </w:pPr>
      <w:rPr>
        <w:rFonts w:hint="default"/>
        <w:lang w:eastAsia="en-US" w:bidi="ar-SA"/>
      </w:rPr>
    </w:lvl>
    <w:lvl w:ilvl="7" w:tplc="012C2B74">
      <w:numFmt w:val="bullet"/>
      <w:lvlText w:val="•"/>
      <w:lvlJc w:val="left"/>
      <w:pPr>
        <w:ind w:left="7453" w:hanging="401"/>
      </w:pPr>
      <w:rPr>
        <w:rFonts w:hint="default"/>
        <w:lang w:eastAsia="en-US" w:bidi="ar-SA"/>
      </w:rPr>
    </w:lvl>
    <w:lvl w:ilvl="8" w:tplc="8E54D824">
      <w:numFmt w:val="bullet"/>
      <w:lvlText w:val="•"/>
      <w:lvlJc w:val="left"/>
      <w:pPr>
        <w:ind w:left="8444" w:hanging="401"/>
      </w:pPr>
      <w:rPr>
        <w:rFonts w:hint="default"/>
        <w:lang w:eastAsia="en-US" w:bidi="ar-SA"/>
      </w:rPr>
    </w:lvl>
  </w:abstractNum>
  <w:abstractNum w:abstractNumId="106" w15:restartNumberingAfterBreak="0">
    <w:nsid w:val="642C3880"/>
    <w:multiLevelType w:val="hybridMultilevel"/>
    <w:tmpl w:val="A464F7F2"/>
    <w:lvl w:ilvl="0" w:tplc="BF6C330C">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A4A28E1C">
      <w:numFmt w:val="bullet"/>
      <w:lvlText w:val="•"/>
      <w:lvlJc w:val="left"/>
      <w:pPr>
        <w:ind w:left="1510" w:hanging="400"/>
      </w:pPr>
      <w:rPr>
        <w:rFonts w:hint="default"/>
        <w:lang w:eastAsia="en-US" w:bidi="ar-SA"/>
      </w:rPr>
    </w:lvl>
    <w:lvl w:ilvl="2" w:tplc="6A7EBEF4">
      <w:numFmt w:val="bullet"/>
      <w:lvlText w:val="•"/>
      <w:lvlJc w:val="left"/>
      <w:pPr>
        <w:ind w:left="2501" w:hanging="400"/>
      </w:pPr>
      <w:rPr>
        <w:rFonts w:hint="default"/>
        <w:lang w:eastAsia="en-US" w:bidi="ar-SA"/>
      </w:rPr>
    </w:lvl>
    <w:lvl w:ilvl="3" w:tplc="4C98CC2C">
      <w:numFmt w:val="bullet"/>
      <w:lvlText w:val="•"/>
      <w:lvlJc w:val="left"/>
      <w:pPr>
        <w:ind w:left="3491" w:hanging="400"/>
      </w:pPr>
      <w:rPr>
        <w:rFonts w:hint="default"/>
        <w:lang w:eastAsia="en-US" w:bidi="ar-SA"/>
      </w:rPr>
    </w:lvl>
    <w:lvl w:ilvl="4" w:tplc="6B02850C">
      <w:numFmt w:val="bullet"/>
      <w:lvlText w:val="•"/>
      <w:lvlJc w:val="left"/>
      <w:pPr>
        <w:ind w:left="4482" w:hanging="400"/>
      </w:pPr>
      <w:rPr>
        <w:rFonts w:hint="default"/>
        <w:lang w:eastAsia="en-US" w:bidi="ar-SA"/>
      </w:rPr>
    </w:lvl>
    <w:lvl w:ilvl="5" w:tplc="B8C87D68">
      <w:numFmt w:val="bullet"/>
      <w:lvlText w:val="•"/>
      <w:lvlJc w:val="left"/>
      <w:pPr>
        <w:ind w:left="5472" w:hanging="400"/>
      </w:pPr>
      <w:rPr>
        <w:rFonts w:hint="default"/>
        <w:lang w:eastAsia="en-US" w:bidi="ar-SA"/>
      </w:rPr>
    </w:lvl>
    <w:lvl w:ilvl="6" w:tplc="8BFEFC04">
      <w:numFmt w:val="bullet"/>
      <w:lvlText w:val="•"/>
      <w:lvlJc w:val="left"/>
      <w:pPr>
        <w:ind w:left="6463" w:hanging="400"/>
      </w:pPr>
      <w:rPr>
        <w:rFonts w:hint="default"/>
        <w:lang w:eastAsia="en-US" w:bidi="ar-SA"/>
      </w:rPr>
    </w:lvl>
    <w:lvl w:ilvl="7" w:tplc="EE246D8C">
      <w:numFmt w:val="bullet"/>
      <w:lvlText w:val="•"/>
      <w:lvlJc w:val="left"/>
      <w:pPr>
        <w:ind w:left="7453" w:hanging="400"/>
      </w:pPr>
      <w:rPr>
        <w:rFonts w:hint="default"/>
        <w:lang w:eastAsia="en-US" w:bidi="ar-SA"/>
      </w:rPr>
    </w:lvl>
    <w:lvl w:ilvl="8" w:tplc="082271AA">
      <w:numFmt w:val="bullet"/>
      <w:lvlText w:val="•"/>
      <w:lvlJc w:val="left"/>
      <w:pPr>
        <w:ind w:left="8444" w:hanging="400"/>
      </w:pPr>
      <w:rPr>
        <w:rFonts w:hint="default"/>
        <w:lang w:eastAsia="en-US" w:bidi="ar-SA"/>
      </w:rPr>
    </w:lvl>
  </w:abstractNum>
  <w:abstractNum w:abstractNumId="107" w15:restartNumberingAfterBreak="0">
    <w:nsid w:val="654A0663"/>
    <w:multiLevelType w:val="hybridMultilevel"/>
    <w:tmpl w:val="516858FC"/>
    <w:lvl w:ilvl="0" w:tplc="3866264A">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3EF8386A">
      <w:numFmt w:val="bullet"/>
      <w:lvlText w:val="•"/>
      <w:lvlJc w:val="left"/>
      <w:pPr>
        <w:ind w:left="242" w:hanging="300"/>
      </w:pPr>
      <w:rPr>
        <w:rFonts w:hint="default"/>
        <w:lang w:eastAsia="en-US" w:bidi="ar-SA"/>
      </w:rPr>
    </w:lvl>
    <w:lvl w:ilvl="2" w:tplc="B030C574">
      <w:numFmt w:val="bullet"/>
      <w:lvlText w:val="•"/>
      <w:lvlJc w:val="left"/>
      <w:pPr>
        <w:ind w:left="464" w:hanging="300"/>
      </w:pPr>
      <w:rPr>
        <w:rFonts w:hint="default"/>
        <w:lang w:eastAsia="en-US" w:bidi="ar-SA"/>
      </w:rPr>
    </w:lvl>
    <w:lvl w:ilvl="3" w:tplc="AEC07B38">
      <w:numFmt w:val="bullet"/>
      <w:lvlText w:val="•"/>
      <w:lvlJc w:val="left"/>
      <w:pPr>
        <w:ind w:left="686" w:hanging="300"/>
      </w:pPr>
      <w:rPr>
        <w:rFonts w:hint="default"/>
        <w:lang w:eastAsia="en-US" w:bidi="ar-SA"/>
      </w:rPr>
    </w:lvl>
    <w:lvl w:ilvl="4" w:tplc="90AA64A4">
      <w:numFmt w:val="bullet"/>
      <w:lvlText w:val="•"/>
      <w:lvlJc w:val="left"/>
      <w:pPr>
        <w:ind w:left="908" w:hanging="300"/>
      </w:pPr>
      <w:rPr>
        <w:rFonts w:hint="default"/>
        <w:lang w:eastAsia="en-US" w:bidi="ar-SA"/>
      </w:rPr>
    </w:lvl>
    <w:lvl w:ilvl="5" w:tplc="3E162842">
      <w:numFmt w:val="bullet"/>
      <w:lvlText w:val="•"/>
      <w:lvlJc w:val="left"/>
      <w:pPr>
        <w:ind w:left="1130" w:hanging="300"/>
      </w:pPr>
      <w:rPr>
        <w:rFonts w:hint="default"/>
        <w:lang w:eastAsia="en-US" w:bidi="ar-SA"/>
      </w:rPr>
    </w:lvl>
    <w:lvl w:ilvl="6" w:tplc="C56A1E3A">
      <w:numFmt w:val="bullet"/>
      <w:lvlText w:val="•"/>
      <w:lvlJc w:val="left"/>
      <w:pPr>
        <w:ind w:left="1352" w:hanging="300"/>
      </w:pPr>
      <w:rPr>
        <w:rFonts w:hint="default"/>
        <w:lang w:eastAsia="en-US" w:bidi="ar-SA"/>
      </w:rPr>
    </w:lvl>
    <w:lvl w:ilvl="7" w:tplc="1EB2D9C8">
      <w:numFmt w:val="bullet"/>
      <w:lvlText w:val="•"/>
      <w:lvlJc w:val="left"/>
      <w:pPr>
        <w:ind w:left="1574" w:hanging="300"/>
      </w:pPr>
      <w:rPr>
        <w:rFonts w:hint="default"/>
        <w:lang w:eastAsia="en-US" w:bidi="ar-SA"/>
      </w:rPr>
    </w:lvl>
    <w:lvl w:ilvl="8" w:tplc="4E161926">
      <w:numFmt w:val="bullet"/>
      <w:lvlText w:val="•"/>
      <w:lvlJc w:val="left"/>
      <w:pPr>
        <w:ind w:left="1796" w:hanging="300"/>
      </w:pPr>
      <w:rPr>
        <w:rFonts w:hint="default"/>
        <w:lang w:eastAsia="en-US" w:bidi="ar-SA"/>
      </w:rPr>
    </w:lvl>
  </w:abstractNum>
  <w:abstractNum w:abstractNumId="108" w15:restartNumberingAfterBreak="0">
    <w:nsid w:val="65DB612F"/>
    <w:multiLevelType w:val="hybridMultilevel"/>
    <w:tmpl w:val="4424A862"/>
    <w:lvl w:ilvl="0" w:tplc="5A748D82">
      <w:start w:val="1"/>
      <w:numFmt w:val="decimal"/>
      <w:lvlText w:val="%1)"/>
      <w:lvlJc w:val="left"/>
      <w:pPr>
        <w:ind w:left="110" w:hanging="266"/>
      </w:pPr>
      <w:rPr>
        <w:rFonts w:ascii="Times New Roman" w:eastAsia="Times New Roman" w:hAnsi="Times New Roman" w:cs="Times New Roman" w:hint="default"/>
        <w:b w:val="0"/>
        <w:bCs w:val="0"/>
        <w:i w:val="0"/>
        <w:iCs w:val="0"/>
        <w:spacing w:val="0"/>
        <w:w w:val="100"/>
        <w:sz w:val="24"/>
        <w:szCs w:val="24"/>
        <w:lang w:eastAsia="en-US" w:bidi="ar-SA"/>
      </w:rPr>
    </w:lvl>
    <w:lvl w:ilvl="1" w:tplc="5D00529C">
      <w:numFmt w:val="bullet"/>
      <w:lvlText w:val="•"/>
      <w:lvlJc w:val="left"/>
      <w:pPr>
        <w:ind w:left="1150" w:hanging="266"/>
      </w:pPr>
      <w:rPr>
        <w:rFonts w:hint="default"/>
        <w:lang w:eastAsia="en-US" w:bidi="ar-SA"/>
      </w:rPr>
    </w:lvl>
    <w:lvl w:ilvl="2" w:tplc="8CE2432E">
      <w:numFmt w:val="bullet"/>
      <w:lvlText w:val="•"/>
      <w:lvlJc w:val="left"/>
      <w:pPr>
        <w:ind w:left="2181" w:hanging="266"/>
      </w:pPr>
      <w:rPr>
        <w:rFonts w:hint="default"/>
        <w:lang w:eastAsia="en-US" w:bidi="ar-SA"/>
      </w:rPr>
    </w:lvl>
    <w:lvl w:ilvl="3" w:tplc="9A36A220">
      <w:numFmt w:val="bullet"/>
      <w:lvlText w:val="•"/>
      <w:lvlJc w:val="left"/>
      <w:pPr>
        <w:ind w:left="3211" w:hanging="266"/>
      </w:pPr>
      <w:rPr>
        <w:rFonts w:hint="default"/>
        <w:lang w:eastAsia="en-US" w:bidi="ar-SA"/>
      </w:rPr>
    </w:lvl>
    <w:lvl w:ilvl="4" w:tplc="175C94C6">
      <w:numFmt w:val="bullet"/>
      <w:lvlText w:val="•"/>
      <w:lvlJc w:val="left"/>
      <w:pPr>
        <w:ind w:left="4242" w:hanging="266"/>
      </w:pPr>
      <w:rPr>
        <w:rFonts w:hint="default"/>
        <w:lang w:eastAsia="en-US" w:bidi="ar-SA"/>
      </w:rPr>
    </w:lvl>
    <w:lvl w:ilvl="5" w:tplc="F50ED1C2">
      <w:numFmt w:val="bullet"/>
      <w:lvlText w:val="•"/>
      <w:lvlJc w:val="left"/>
      <w:pPr>
        <w:ind w:left="5272" w:hanging="266"/>
      </w:pPr>
      <w:rPr>
        <w:rFonts w:hint="default"/>
        <w:lang w:eastAsia="en-US" w:bidi="ar-SA"/>
      </w:rPr>
    </w:lvl>
    <w:lvl w:ilvl="6" w:tplc="95E2A3A4">
      <w:numFmt w:val="bullet"/>
      <w:lvlText w:val="•"/>
      <w:lvlJc w:val="left"/>
      <w:pPr>
        <w:ind w:left="6303" w:hanging="266"/>
      </w:pPr>
      <w:rPr>
        <w:rFonts w:hint="default"/>
        <w:lang w:eastAsia="en-US" w:bidi="ar-SA"/>
      </w:rPr>
    </w:lvl>
    <w:lvl w:ilvl="7" w:tplc="6332EC9C">
      <w:numFmt w:val="bullet"/>
      <w:lvlText w:val="•"/>
      <w:lvlJc w:val="left"/>
      <w:pPr>
        <w:ind w:left="7333" w:hanging="266"/>
      </w:pPr>
      <w:rPr>
        <w:rFonts w:hint="default"/>
        <w:lang w:eastAsia="en-US" w:bidi="ar-SA"/>
      </w:rPr>
    </w:lvl>
    <w:lvl w:ilvl="8" w:tplc="CCE4F138">
      <w:numFmt w:val="bullet"/>
      <w:lvlText w:val="•"/>
      <w:lvlJc w:val="left"/>
      <w:pPr>
        <w:ind w:left="8364" w:hanging="266"/>
      </w:pPr>
      <w:rPr>
        <w:rFonts w:hint="default"/>
        <w:lang w:eastAsia="en-US" w:bidi="ar-SA"/>
      </w:rPr>
    </w:lvl>
  </w:abstractNum>
  <w:abstractNum w:abstractNumId="109" w15:restartNumberingAfterBreak="0">
    <w:nsid w:val="66E830F3"/>
    <w:multiLevelType w:val="hybridMultilevel"/>
    <w:tmpl w:val="4D400CA0"/>
    <w:lvl w:ilvl="0" w:tplc="9398CD5A">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FC0F656">
      <w:numFmt w:val="bullet"/>
      <w:lvlText w:val="•"/>
      <w:lvlJc w:val="left"/>
      <w:pPr>
        <w:ind w:left="206" w:hanging="300"/>
      </w:pPr>
      <w:rPr>
        <w:rFonts w:hint="default"/>
        <w:lang w:eastAsia="en-US" w:bidi="ar-SA"/>
      </w:rPr>
    </w:lvl>
    <w:lvl w:ilvl="2" w:tplc="FEE8A3B0">
      <w:numFmt w:val="bullet"/>
      <w:lvlText w:val="•"/>
      <w:lvlJc w:val="left"/>
      <w:pPr>
        <w:ind w:left="392" w:hanging="300"/>
      </w:pPr>
      <w:rPr>
        <w:rFonts w:hint="default"/>
        <w:lang w:eastAsia="en-US" w:bidi="ar-SA"/>
      </w:rPr>
    </w:lvl>
    <w:lvl w:ilvl="3" w:tplc="2F7ACCA8">
      <w:numFmt w:val="bullet"/>
      <w:lvlText w:val="•"/>
      <w:lvlJc w:val="left"/>
      <w:pPr>
        <w:ind w:left="578" w:hanging="300"/>
      </w:pPr>
      <w:rPr>
        <w:rFonts w:hint="default"/>
        <w:lang w:eastAsia="en-US" w:bidi="ar-SA"/>
      </w:rPr>
    </w:lvl>
    <w:lvl w:ilvl="4" w:tplc="0490772A">
      <w:numFmt w:val="bullet"/>
      <w:lvlText w:val="•"/>
      <w:lvlJc w:val="left"/>
      <w:pPr>
        <w:ind w:left="764" w:hanging="300"/>
      </w:pPr>
      <w:rPr>
        <w:rFonts w:hint="default"/>
        <w:lang w:eastAsia="en-US" w:bidi="ar-SA"/>
      </w:rPr>
    </w:lvl>
    <w:lvl w:ilvl="5" w:tplc="FAA8CB36">
      <w:numFmt w:val="bullet"/>
      <w:lvlText w:val="•"/>
      <w:lvlJc w:val="left"/>
      <w:pPr>
        <w:ind w:left="950" w:hanging="300"/>
      </w:pPr>
      <w:rPr>
        <w:rFonts w:hint="default"/>
        <w:lang w:eastAsia="en-US" w:bidi="ar-SA"/>
      </w:rPr>
    </w:lvl>
    <w:lvl w:ilvl="6" w:tplc="92320A40">
      <w:numFmt w:val="bullet"/>
      <w:lvlText w:val="•"/>
      <w:lvlJc w:val="left"/>
      <w:pPr>
        <w:ind w:left="1136" w:hanging="300"/>
      </w:pPr>
      <w:rPr>
        <w:rFonts w:hint="default"/>
        <w:lang w:eastAsia="en-US" w:bidi="ar-SA"/>
      </w:rPr>
    </w:lvl>
    <w:lvl w:ilvl="7" w:tplc="9782038C">
      <w:numFmt w:val="bullet"/>
      <w:lvlText w:val="•"/>
      <w:lvlJc w:val="left"/>
      <w:pPr>
        <w:ind w:left="1322" w:hanging="300"/>
      </w:pPr>
      <w:rPr>
        <w:rFonts w:hint="default"/>
        <w:lang w:eastAsia="en-US" w:bidi="ar-SA"/>
      </w:rPr>
    </w:lvl>
    <w:lvl w:ilvl="8" w:tplc="60202EE0">
      <w:numFmt w:val="bullet"/>
      <w:lvlText w:val="•"/>
      <w:lvlJc w:val="left"/>
      <w:pPr>
        <w:ind w:left="1508" w:hanging="300"/>
      </w:pPr>
      <w:rPr>
        <w:rFonts w:hint="default"/>
        <w:lang w:eastAsia="en-US" w:bidi="ar-SA"/>
      </w:rPr>
    </w:lvl>
  </w:abstractNum>
  <w:abstractNum w:abstractNumId="110" w15:restartNumberingAfterBreak="0">
    <w:nsid w:val="67A1605C"/>
    <w:multiLevelType w:val="hybridMultilevel"/>
    <w:tmpl w:val="F6104E56"/>
    <w:lvl w:ilvl="0" w:tplc="BB100BB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30F20804">
      <w:numFmt w:val="bullet"/>
      <w:lvlText w:val="•"/>
      <w:lvlJc w:val="left"/>
      <w:pPr>
        <w:ind w:left="564" w:hanging="300"/>
      </w:pPr>
      <w:rPr>
        <w:rFonts w:hint="default"/>
        <w:lang w:eastAsia="en-US" w:bidi="ar-SA"/>
      </w:rPr>
    </w:lvl>
    <w:lvl w:ilvl="2" w:tplc="CF662F28">
      <w:numFmt w:val="bullet"/>
      <w:lvlText w:val="•"/>
      <w:lvlJc w:val="left"/>
      <w:pPr>
        <w:ind w:left="808" w:hanging="300"/>
      </w:pPr>
      <w:rPr>
        <w:rFonts w:hint="default"/>
        <w:lang w:eastAsia="en-US" w:bidi="ar-SA"/>
      </w:rPr>
    </w:lvl>
    <w:lvl w:ilvl="3" w:tplc="72D6F258">
      <w:numFmt w:val="bullet"/>
      <w:lvlText w:val="•"/>
      <w:lvlJc w:val="left"/>
      <w:pPr>
        <w:ind w:left="1052" w:hanging="300"/>
      </w:pPr>
      <w:rPr>
        <w:rFonts w:hint="default"/>
        <w:lang w:eastAsia="en-US" w:bidi="ar-SA"/>
      </w:rPr>
    </w:lvl>
    <w:lvl w:ilvl="4" w:tplc="CF3EF1BC">
      <w:numFmt w:val="bullet"/>
      <w:lvlText w:val="•"/>
      <w:lvlJc w:val="left"/>
      <w:pPr>
        <w:ind w:left="1296" w:hanging="300"/>
      </w:pPr>
      <w:rPr>
        <w:rFonts w:hint="default"/>
        <w:lang w:eastAsia="en-US" w:bidi="ar-SA"/>
      </w:rPr>
    </w:lvl>
    <w:lvl w:ilvl="5" w:tplc="5FB892C6">
      <w:numFmt w:val="bullet"/>
      <w:lvlText w:val="•"/>
      <w:lvlJc w:val="left"/>
      <w:pPr>
        <w:ind w:left="1540" w:hanging="300"/>
      </w:pPr>
      <w:rPr>
        <w:rFonts w:hint="default"/>
        <w:lang w:eastAsia="en-US" w:bidi="ar-SA"/>
      </w:rPr>
    </w:lvl>
    <w:lvl w:ilvl="6" w:tplc="5FE6878E">
      <w:numFmt w:val="bullet"/>
      <w:lvlText w:val="•"/>
      <w:lvlJc w:val="left"/>
      <w:pPr>
        <w:ind w:left="1784" w:hanging="300"/>
      </w:pPr>
      <w:rPr>
        <w:rFonts w:hint="default"/>
        <w:lang w:eastAsia="en-US" w:bidi="ar-SA"/>
      </w:rPr>
    </w:lvl>
    <w:lvl w:ilvl="7" w:tplc="D8F6F00C">
      <w:numFmt w:val="bullet"/>
      <w:lvlText w:val="•"/>
      <w:lvlJc w:val="left"/>
      <w:pPr>
        <w:ind w:left="2028" w:hanging="300"/>
      </w:pPr>
      <w:rPr>
        <w:rFonts w:hint="default"/>
        <w:lang w:eastAsia="en-US" w:bidi="ar-SA"/>
      </w:rPr>
    </w:lvl>
    <w:lvl w:ilvl="8" w:tplc="88A46834">
      <w:numFmt w:val="bullet"/>
      <w:lvlText w:val="•"/>
      <w:lvlJc w:val="left"/>
      <w:pPr>
        <w:ind w:left="2272" w:hanging="300"/>
      </w:pPr>
      <w:rPr>
        <w:rFonts w:hint="default"/>
        <w:lang w:eastAsia="en-US" w:bidi="ar-SA"/>
      </w:rPr>
    </w:lvl>
  </w:abstractNum>
  <w:abstractNum w:abstractNumId="111" w15:restartNumberingAfterBreak="0">
    <w:nsid w:val="67BE2C1A"/>
    <w:multiLevelType w:val="hybridMultilevel"/>
    <w:tmpl w:val="48A69676"/>
    <w:lvl w:ilvl="0" w:tplc="CD1E86BC">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71B23834">
      <w:numFmt w:val="bullet"/>
      <w:lvlText w:val="•"/>
      <w:lvlJc w:val="left"/>
      <w:pPr>
        <w:ind w:left="294" w:hanging="300"/>
      </w:pPr>
      <w:rPr>
        <w:rFonts w:hint="default"/>
        <w:lang w:eastAsia="en-US" w:bidi="ar-SA"/>
      </w:rPr>
    </w:lvl>
    <w:lvl w:ilvl="2" w:tplc="A0ECE8DA">
      <w:numFmt w:val="bullet"/>
      <w:lvlText w:val="•"/>
      <w:lvlJc w:val="left"/>
      <w:pPr>
        <w:ind w:left="568" w:hanging="300"/>
      </w:pPr>
      <w:rPr>
        <w:rFonts w:hint="default"/>
        <w:lang w:eastAsia="en-US" w:bidi="ar-SA"/>
      </w:rPr>
    </w:lvl>
    <w:lvl w:ilvl="3" w:tplc="97181644">
      <w:numFmt w:val="bullet"/>
      <w:lvlText w:val="•"/>
      <w:lvlJc w:val="left"/>
      <w:pPr>
        <w:ind w:left="842" w:hanging="300"/>
      </w:pPr>
      <w:rPr>
        <w:rFonts w:hint="default"/>
        <w:lang w:eastAsia="en-US" w:bidi="ar-SA"/>
      </w:rPr>
    </w:lvl>
    <w:lvl w:ilvl="4" w:tplc="B43CD41E">
      <w:numFmt w:val="bullet"/>
      <w:lvlText w:val="•"/>
      <w:lvlJc w:val="left"/>
      <w:pPr>
        <w:ind w:left="1116" w:hanging="300"/>
      </w:pPr>
      <w:rPr>
        <w:rFonts w:hint="default"/>
        <w:lang w:eastAsia="en-US" w:bidi="ar-SA"/>
      </w:rPr>
    </w:lvl>
    <w:lvl w:ilvl="5" w:tplc="143238AA">
      <w:numFmt w:val="bullet"/>
      <w:lvlText w:val="•"/>
      <w:lvlJc w:val="left"/>
      <w:pPr>
        <w:ind w:left="1390" w:hanging="300"/>
      </w:pPr>
      <w:rPr>
        <w:rFonts w:hint="default"/>
        <w:lang w:eastAsia="en-US" w:bidi="ar-SA"/>
      </w:rPr>
    </w:lvl>
    <w:lvl w:ilvl="6" w:tplc="2DE623A2">
      <w:numFmt w:val="bullet"/>
      <w:lvlText w:val="•"/>
      <w:lvlJc w:val="left"/>
      <w:pPr>
        <w:ind w:left="1664" w:hanging="300"/>
      </w:pPr>
      <w:rPr>
        <w:rFonts w:hint="default"/>
        <w:lang w:eastAsia="en-US" w:bidi="ar-SA"/>
      </w:rPr>
    </w:lvl>
    <w:lvl w:ilvl="7" w:tplc="6AC81D24">
      <w:numFmt w:val="bullet"/>
      <w:lvlText w:val="•"/>
      <w:lvlJc w:val="left"/>
      <w:pPr>
        <w:ind w:left="1938" w:hanging="300"/>
      </w:pPr>
      <w:rPr>
        <w:rFonts w:hint="default"/>
        <w:lang w:eastAsia="en-US" w:bidi="ar-SA"/>
      </w:rPr>
    </w:lvl>
    <w:lvl w:ilvl="8" w:tplc="4BA8C7DA">
      <w:numFmt w:val="bullet"/>
      <w:lvlText w:val="•"/>
      <w:lvlJc w:val="left"/>
      <w:pPr>
        <w:ind w:left="2212" w:hanging="300"/>
      </w:pPr>
      <w:rPr>
        <w:rFonts w:hint="default"/>
        <w:lang w:eastAsia="en-US" w:bidi="ar-SA"/>
      </w:rPr>
    </w:lvl>
  </w:abstractNum>
  <w:abstractNum w:abstractNumId="112" w15:restartNumberingAfterBreak="0">
    <w:nsid w:val="68E141C6"/>
    <w:multiLevelType w:val="hybridMultilevel"/>
    <w:tmpl w:val="36E099FC"/>
    <w:lvl w:ilvl="0" w:tplc="E31E7C6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0EF08AB2">
      <w:numFmt w:val="bullet"/>
      <w:lvlText w:val="•"/>
      <w:lvlJc w:val="left"/>
      <w:pPr>
        <w:ind w:left="664" w:hanging="300"/>
      </w:pPr>
      <w:rPr>
        <w:rFonts w:hint="default"/>
        <w:lang w:eastAsia="en-US" w:bidi="ar-SA"/>
      </w:rPr>
    </w:lvl>
    <w:lvl w:ilvl="2" w:tplc="4B267804">
      <w:numFmt w:val="bullet"/>
      <w:lvlText w:val="•"/>
      <w:lvlJc w:val="left"/>
      <w:pPr>
        <w:ind w:left="1008" w:hanging="300"/>
      </w:pPr>
      <w:rPr>
        <w:rFonts w:hint="default"/>
        <w:lang w:eastAsia="en-US" w:bidi="ar-SA"/>
      </w:rPr>
    </w:lvl>
    <w:lvl w:ilvl="3" w:tplc="B7D4BB0E">
      <w:numFmt w:val="bullet"/>
      <w:lvlText w:val="•"/>
      <w:lvlJc w:val="left"/>
      <w:pPr>
        <w:ind w:left="1352" w:hanging="300"/>
      </w:pPr>
      <w:rPr>
        <w:rFonts w:hint="default"/>
        <w:lang w:eastAsia="en-US" w:bidi="ar-SA"/>
      </w:rPr>
    </w:lvl>
    <w:lvl w:ilvl="4" w:tplc="87D8E478">
      <w:numFmt w:val="bullet"/>
      <w:lvlText w:val="•"/>
      <w:lvlJc w:val="left"/>
      <w:pPr>
        <w:ind w:left="1696" w:hanging="300"/>
      </w:pPr>
      <w:rPr>
        <w:rFonts w:hint="default"/>
        <w:lang w:eastAsia="en-US" w:bidi="ar-SA"/>
      </w:rPr>
    </w:lvl>
    <w:lvl w:ilvl="5" w:tplc="82AA4014">
      <w:numFmt w:val="bullet"/>
      <w:lvlText w:val="•"/>
      <w:lvlJc w:val="left"/>
      <w:pPr>
        <w:ind w:left="2040" w:hanging="300"/>
      </w:pPr>
      <w:rPr>
        <w:rFonts w:hint="default"/>
        <w:lang w:eastAsia="en-US" w:bidi="ar-SA"/>
      </w:rPr>
    </w:lvl>
    <w:lvl w:ilvl="6" w:tplc="A76C5592">
      <w:numFmt w:val="bullet"/>
      <w:lvlText w:val="•"/>
      <w:lvlJc w:val="left"/>
      <w:pPr>
        <w:ind w:left="2384" w:hanging="300"/>
      </w:pPr>
      <w:rPr>
        <w:rFonts w:hint="default"/>
        <w:lang w:eastAsia="en-US" w:bidi="ar-SA"/>
      </w:rPr>
    </w:lvl>
    <w:lvl w:ilvl="7" w:tplc="30047FA4">
      <w:numFmt w:val="bullet"/>
      <w:lvlText w:val="•"/>
      <w:lvlJc w:val="left"/>
      <w:pPr>
        <w:ind w:left="2728" w:hanging="300"/>
      </w:pPr>
      <w:rPr>
        <w:rFonts w:hint="default"/>
        <w:lang w:eastAsia="en-US" w:bidi="ar-SA"/>
      </w:rPr>
    </w:lvl>
    <w:lvl w:ilvl="8" w:tplc="2480C6A8">
      <w:numFmt w:val="bullet"/>
      <w:lvlText w:val="•"/>
      <w:lvlJc w:val="left"/>
      <w:pPr>
        <w:ind w:left="3072" w:hanging="300"/>
      </w:pPr>
      <w:rPr>
        <w:rFonts w:hint="default"/>
        <w:lang w:eastAsia="en-US" w:bidi="ar-SA"/>
      </w:rPr>
    </w:lvl>
  </w:abstractNum>
  <w:abstractNum w:abstractNumId="113" w15:restartNumberingAfterBreak="0">
    <w:nsid w:val="69D8425E"/>
    <w:multiLevelType w:val="hybridMultilevel"/>
    <w:tmpl w:val="91364DA2"/>
    <w:lvl w:ilvl="0" w:tplc="8F425E0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D56C143A">
      <w:numFmt w:val="bullet"/>
      <w:lvlText w:val="•"/>
      <w:lvlJc w:val="left"/>
      <w:pPr>
        <w:ind w:left="476" w:hanging="300"/>
      </w:pPr>
      <w:rPr>
        <w:rFonts w:hint="default"/>
        <w:lang w:eastAsia="en-US" w:bidi="ar-SA"/>
      </w:rPr>
    </w:lvl>
    <w:lvl w:ilvl="2" w:tplc="6B9A4EA6">
      <w:numFmt w:val="bullet"/>
      <w:lvlText w:val="•"/>
      <w:lvlJc w:val="left"/>
      <w:pPr>
        <w:ind w:left="632" w:hanging="300"/>
      </w:pPr>
      <w:rPr>
        <w:rFonts w:hint="default"/>
        <w:lang w:eastAsia="en-US" w:bidi="ar-SA"/>
      </w:rPr>
    </w:lvl>
    <w:lvl w:ilvl="3" w:tplc="9B164BA0">
      <w:numFmt w:val="bullet"/>
      <w:lvlText w:val="•"/>
      <w:lvlJc w:val="left"/>
      <w:pPr>
        <w:ind w:left="788" w:hanging="300"/>
      </w:pPr>
      <w:rPr>
        <w:rFonts w:hint="default"/>
        <w:lang w:eastAsia="en-US" w:bidi="ar-SA"/>
      </w:rPr>
    </w:lvl>
    <w:lvl w:ilvl="4" w:tplc="B4FCD340">
      <w:numFmt w:val="bullet"/>
      <w:lvlText w:val="•"/>
      <w:lvlJc w:val="left"/>
      <w:pPr>
        <w:ind w:left="944" w:hanging="300"/>
      </w:pPr>
      <w:rPr>
        <w:rFonts w:hint="default"/>
        <w:lang w:eastAsia="en-US" w:bidi="ar-SA"/>
      </w:rPr>
    </w:lvl>
    <w:lvl w:ilvl="5" w:tplc="CEE230B0">
      <w:numFmt w:val="bullet"/>
      <w:lvlText w:val="•"/>
      <w:lvlJc w:val="left"/>
      <w:pPr>
        <w:ind w:left="1100" w:hanging="300"/>
      </w:pPr>
      <w:rPr>
        <w:rFonts w:hint="default"/>
        <w:lang w:eastAsia="en-US" w:bidi="ar-SA"/>
      </w:rPr>
    </w:lvl>
    <w:lvl w:ilvl="6" w:tplc="31A83F9E">
      <w:numFmt w:val="bullet"/>
      <w:lvlText w:val="•"/>
      <w:lvlJc w:val="left"/>
      <w:pPr>
        <w:ind w:left="1256" w:hanging="300"/>
      </w:pPr>
      <w:rPr>
        <w:rFonts w:hint="default"/>
        <w:lang w:eastAsia="en-US" w:bidi="ar-SA"/>
      </w:rPr>
    </w:lvl>
    <w:lvl w:ilvl="7" w:tplc="1F4E71BC">
      <w:numFmt w:val="bullet"/>
      <w:lvlText w:val="•"/>
      <w:lvlJc w:val="left"/>
      <w:pPr>
        <w:ind w:left="1412" w:hanging="300"/>
      </w:pPr>
      <w:rPr>
        <w:rFonts w:hint="default"/>
        <w:lang w:eastAsia="en-US" w:bidi="ar-SA"/>
      </w:rPr>
    </w:lvl>
    <w:lvl w:ilvl="8" w:tplc="93A83856">
      <w:numFmt w:val="bullet"/>
      <w:lvlText w:val="•"/>
      <w:lvlJc w:val="left"/>
      <w:pPr>
        <w:ind w:left="1568" w:hanging="300"/>
      </w:pPr>
      <w:rPr>
        <w:rFonts w:hint="default"/>
        <w:lang w:eastAsia="en-US" w:bidi="ar-SA"/>
      </w:rPr>
    </w:lvl>
  </w:abstractNum>
  <w:abstractNum w:abstractNumId="114" w15:restartNumberingAfterBreak="0">
    <w:nsid w:val="6A807340"/>
    <w:multiLevelType w:val="hybridMultilevel"/>
    <w:tmpl w:val="789456AA"/>
    <w:lvl w:ilvl="0" w:tplc="127210C2">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443C1A66">
      <w:numFmt w:val="bullet"/>
      <w:lvlText w:val="•"/>
      <w:lvlJc w:val="left"/>
      <w:pPr>
        <w:ind w:left="1510" w:hanging="401"/>
      </w:pPr>
      <w:rPr>
        <w:rFonts w:hint="default"/>
        <w:lang w:eastAsia="en-US" w:bidi="ar-SA"/>
      </w:rPr>
    </w:lvl>
    <w:lvl w:ilvl="2" w:tplc="16BEF4BC">
      <w:numFmt w:val="bullet"/>
      <w:lvlText w:val="•"/>
      <w:lvlJc w:val="left"/>
      <w:pPr>
        <w:ind w:left="2501" w:hanging="401"/>
      </w:pPr>
      <w:rPr>
        <w:rFonts w:hint="default"/>
        <w:lang w:eastAsia="en-US" w:bidi="ar-SA"/>
      </w:rPr>
    </w:lvl>
    <w:lvl w:ilvl="3" w:tplc="955A0780">
      <w:numFmt w:val="bullet"/>
      <w:lvlText w:val="•"/>
      <w:lvlJc w:val="left"/>
      <w:pPr>
        <w:ind w:left="3491" w:hanging="401"/>
      </w:pPr>
      <w:rPr>
        <w:rFonts w:hint="default"/>
        <w:lang w:eastAsia="en-US" w:bidi="ar-SA"/>
      </w:rPr>
    </w:lvl>
    <w:lvl w:ilvl="4" w:tplc="1AC0949A">
      <w:numFmt w:val="bullet"/>
      <w:lvlText w:val="•"/>
      <w:lvlJc w:val="left"/>
      <w:pPr>
        <w:ind w:left="4482" w:hanging="401"/>
      </w:pPr>
      <w:rPr>
        <w:rFonts w:hint="default"/>
        <w:lang w:eastAsia="en-US" w:bidi="ar-SA"/>
      </w:rPr>
    </w:lvl>
    <w:lvl w:ilvl="5" w:tplc="69A43116">
      <w:numFmt w:val="bullet"/>
      <w:lvlText w:val="•"/>
      <w:lvlJc w:val="left"/>
      <w:pPr>
        <w:ind w:left="5472" w:hanging="401"/>
      </w:pPr>
      <w:rPr>
        <w:rFonts w:hint="default"/>
        <w:lang w:eastAsia="en-US" w:bidi="ar-SA"/>
      </w:rPr>
    </w:lvl>
    <w:lvl w:ilvl="6" w:tplc="6FB02F92">
      <w:numFmt w:val="bullet"/>
      <w:lvlText w:val="•"/>
      <w:lvlJc w:val="left"/>
      <w:pPr>
        <w:ind w:left="6463" w:hanging="401"/>
      </w:pPr>
      <w:rPr>
        <w:rFonts w:hint="default"/>
        <w:lang w:eastAsia="en-US" w:bidi="ar-SA"/>
      </w:rPr>
    </w:lvl>
    <w:lvl w:ilvl="7" w:tplc="676AB936">
      <w:numFmt w:val="bullet"/>
      <w:lvlText w:val="•"/>
      <w:lvlJc w:val="left"/>
      <w:pPr>
        <w:ind w:left="7453" w:hanging="401"/>
      </w:pPr>
      <w:rPr>
        <w:rFonts w:hint="default"/>
        <w:lang w:eastAsia="en-US" w:bidi="ar-SA"/>
      </w:rPr>
    </w:lvl>
    <w:lvl w:ilvl="8" w:tplc="C024DBD8">
      <w:numFmt w:val="bullet"/>
      <w:lvlText w:val="•"/>
      <w:lvlJc w:val="left"/>
      <w:pPr>
        <w:ind w:left="8444" w:hanging="401"/>
      </w:pPr>
      <w:rPr>
        <w:rFonts w:hint="default"/>
        <w:lang w:eastAsia="en-US" w:bidi="ar-SA"/>
      </w:rPr>
    </w:lvl>
  </w:abstractNum>
  <w:abstractNum w:abstractNumId="115" w15:restartNumberingAfterBreak="0">
    <w:nsid w:val="6BD81CFD"/>
    <w:multiLevelType w:val="hybridMultilevel"/>
    <w:tmpl w:val="96C6A73E"/>
    <w:lvl w:ilvl="0" w:tplc="70DE4FCA">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90EAE9F0">
      <w:numFmt w:val="bullet"/>
      <w:lvlText w:val="•"/>
      <w:lvlJc w:val="left"/>
      <w:pPr>
        <w:ind w:left="570" w:hanging="300"/>
      </w:pPr>
      <w:rPr>
        <w:rFonts w:hint="default"/>
        <w:lang w:eastAsia="en-US" w:bidi="ar-SA"/>
      </w:rPr>
    </w:lvl>
    <w:lvl w:ilvl="2" w:tplc="538477CA">
      <w:numFmt w:val="bullet"/>
      <w:lvlText w:val="•"/>
      <w:lvlJc w:val="left"/>
      <w:pPr>
        <w:ind w:left="820" w:hanging="300"/>
      </w:pPr>
      <w:rPr>
        <w:rFonts w:hint="default"/>
        <w:lang w:eastAsia="en-US" w:bidi="ar-SA"/>
      </w:rPr>
    </w:lvl>
    <w:lvl w:ilvl="3" w:tplc="E1B45412">
      <w:numFmt w:val="bullet"/>
      <w:lvlText w:val="•"/>
      <w:lvlJc w:val="left"/>
      <w:pPr>
        <w:ind w:left="1070" w:hanging="300"/>
      </w:pPr>
      <w:rPr>
        <w:rFonts w:hint="default"/>
        <w:lang w:eastAsia="en-US" w:bidi="ar-SA"/>
      </w:rPr>
    </w:lvl>
    <w:lvl w:ilvl="4" w:tplc="A2785138">
      <w:numFmt w:val="bullet"/>
      <w:lvlText w:val="•"/>
      <w:lvlJc w:val="left"/>
      <w:pPr>
        <w:ind w:left="1320" w:hanging="300"/>
      </w:pPr>
      <w:rPr>
        <w:rFonts w:hint="default"/>
        <w:lang w:eastAsia="en-US" w:bidi="ar-SA"/>
      </w:rPr>
    </w:lvl>
    <w:lvl w:ilvl="5" w:tplc="62D285C2">
      <w:numFmt w:val="bullet"/>
      <w:lvlText w:val="•"/>
      <w:lvlJc w:val="left"/>
      <w:pPr>
        <w:ind w:left="1570" w:hanging="300"/>
      </w:pPr>
      <w:rPr>
        <w:rFonts w:hint="default"/>
        <w:lang w:eastAsia="en-US" w:bidi="ar-SA"/>
      </w:rPr>
    </w:lvl>
    <w:lvl w:ilvl="6" w:tplc="E59A07C6">
      <w:numFmt w:val="bullet"/>
      <w:lvlText w:val="•"/>
      <w:lvlJc w:val="left"/>
      <w:pPr>
        <w:ind w:left="1820" w:hanging="300"/>
      </w:pPr>
      <w:rPr>
        <w:rFonts w:hint="default"/>
        <w:lang w:eastAsia="en-US" w:bidi="ar-SA"/>
      </w:rPr>
    </w:lvl>
    <w:lvl w:ilvl="7" w:tplc="9634B54E">
      <w:numFmt w:val="bullet"/>
      <w:lvlText w:val="•"/>
      <w:lvlJc w:val="left"/>
      <w:pPr>
        <w:ind w:left="2070" w:hanging="300"/>
      </w:pPr>
      <w:rPr>
        <w:rFonts w:hint="default"/>
        <w:lang w:eastAsia="en-US" w:bidi="ar-SA"/>
      </w:rPr>
    </w:lvl>
    <w:lvl w:ilvl="8" w:tplc="EC26F630">
      <w:numFmt w:val="bullet"/>
      <w:lvlText w:val="•"/>
      <w:lvlJc w:val="left"/>
      <w:pPr>
        <w:ind w:left="2320" w:hanging="300"/>
      </w:pPr>
      <w:rPr>
        <w:rFonts w:hint="default"/>
        <w:lang w:eastAsia="en-US" w:bidi="ar-SA"/>
      </w:rPr>
    </w:lvl>
  </w:abstractNum>
  <w:abstractNum w:abstractNumId="116" w15:restartNumberingAfterBreak="0">
    <w:nsid w:val="6C34459E"/>
    <w:multiLevelType w:val="hybridMultilevel"/>
    <w:tmpl w:val="0CDA562E"/>
    <w:lvl w:ilvl="0" w:tplc="8DF80C0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06C89E32">
      <w:numFmt w:val="bullet"/>
      <w:lvlText w:val="•"/>
      <w:lvlJc w:val="left"/>
      <w:pPr>
        <w:ind w:left="568" w:hanging="300"/>
      </w:pPr>
      <w:rPr>
        <w:rFonts w:hint="default"/>
        <w:lang w:eastAsia="en-US" w:bidi="ar-SA"/>
      </w:rPr>
    </w:lvl>
    <w:lvl w:ilvl="2" w:tplc="79183096">
      <w:numFmt w:val="bullet"/>
      <w:lvlText w:val="•"/>
      <w:lvlJc w:val="left"/>
      <w:pPr>
        <w:ind w:left="816" w:hanging="300"/>
      </w:pPr>
      <w:rPr>
        <w:rFonts w:hint="default"/>
        <w:lang w:eastAsia="en-US" w:bidi="ar-SA"/>
      </w:rPr>
    </w:lvl>
    <w:lvl w:ilvl="3" w:tplc="6FFCA47E">
      <w:numFmt w:val="bullet"/>
      <w:lvlText w:val="•"/>
      <w:lvlJc w:val="left"/>
      <w:pPr>
        <w:ind w:left="1064" w:hanging="300"/>
      </w:pPr>
      <w:rPr>
        <w:rFonts w:hint="default"/>
        <w:lang w:eastAsia="en-US" w:bidi="ar-SA"/>
      </w:rPr>
    </w:lvl>
    <w:lvl w:ilvl="4" w:tplc="EAF43A16">
      <w:numFmt w:val="bullet"/>
      <w:lvlText w:val="•"/>
      <w:lvlJc w:val="left"/>
      <w:pPr>
        <w:ind w:left="1312" w:hanging="300"/>
      </w:pPr>
      <w:rPr>
        <w:rFonts w:hint="default"/>
        <w:lang w:eastAsia="en-US" w:bidi="ar-SA"/>
      </w:rPr>
    </w:lvl>
    <w:lvl w:ilvl="5" w:tplc="D75C8C74">
      <w:numFmt w:val="bullet"/>
      <w:lvlText w:val="•"/>
      <w:lvlJc w:val="left"/>
      <w:pPr>
        <w:ind w:left="1560" w:hanging="300"/>
      </w:pPr>
      <w:rPr>
        <w:rFonts w:hint="default"/>
        <w:lang w:eastAsia="en-US" w:bidi="ar-SA"/>
      </w:rPr>
    </w:lvl>
    <w:lvl w:ilvl="6" w:tplc="D29E7484">
      <w:numFmt w:val="bullet"/>
      <w:lvlText w:val="•"/>
      <w:lvlJc w:val="left"/>
      <w:pPr>
        <w:ind w:left="1808" w:hanging="300"/>
      </w:pPr>
      <w:rPr>
        <w:rFonts w:hint="default"/>
        <w:lang w:eastAsia="en-US" w:bidi="ar-SA"/>
      </w:rPr>
    </w:lvl>
    <w:lvl w:ilvl="7" w:tplc="47CA73DC">
      <w:numFmt w:val="bullet"/>
      <w:lvlText w:val="•"/>
      <w:lvlJc w:val="left"/>
      <w:pPr>
        <w:ind w:left="2056" w:hanging="300"/>
      </w:pPr>
      <w:rPr>
        <w:rFonts w:hint="default"/>
        <w:lang w:eastAsia="en-US" w:bidi="ar-SA"/>
      </w:rPr>
    </w:lvl>
    <w:lvl w:ilvl="8" w:tplc="579433CC">
      <w:numFmt w:val="bullet"/>
      <w:lvlText w:val="•"/>
      <w:lvlJc w:val="left"/>
      <w:pPr>
        <w:ind w:left="2304" w:hanging="300"/>
      </w:pPr>
      <w:rPr>
        <w:rFonts w:hint="default"/>
        <w:lang w:eastAsia="en-US" w:bidi="ar-SA"/>
      </w:rPr>
    </w:lvl>
  </w:abstractNum>
  <w:abstractNum w:abstractNumId="117" w15:restartNumberingAfterBreak="0">
    <w:nsid w:val="6CD74A58"/>
    <w:multiLevelType w:val="hybridMultilevel"/>
    <w:tmpl w:val="8F30CE76"/>
    <w:lvl w:ilvl="0" w:tplc="32902C56">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6750E886">
      <w:numFmt w:val="bullet"/>
      <w:lvlText w:val="•"/>
      <w:lvlJc w:val="left"/>
      <w:pPr>
        <w:ind w:left="480" w:hanging="300"/>
      </w:pPr>
      <w:rPr>
        <w:rFonts w:hint="default"/>
        <w:lang w:eastAsia="en-US" w:bidi="ar-SA"/>
      </w:rPr>
    </w:lvl>
    <w:lvl w:ilvl="2" w:tplc="1CA897CA">
      <w:numFmt w:val="bullet"/>
      <w:lvlText w:val="•"/>
      <w:lvlJc w:val="left"/>
      <w:pPr>
        <w:ind w:left="640" w:hanging="300"/>
      </w:pPr>
      <w:rPr>
        <w:rFonts w:hint="default"/>
        <w:lang w:eastAsia="en-US" w:bidi="ar-SA"/>
      </w:rPr>
    </w:lvl>
    <w:lvl w:ilvl="3" w:tplc="94169880">
      <w:numFmt w:val="bullet"/>
      <w:lvlText w:val="•"/>
      <w:lvlJc w:val="left"/>
      <w:pPr>
        <w:ind w:left="800" w:hanging="300"/>
      </w:pPr>
      <w:rPr>
        <w:rFonts w:hint="default"/>
        <w:lang w:eastAsia="en-US" w:bidi="ar-SA"/>
      </w:rPr>
    </w:lvl>
    <w:lvl w:ilvl="4" w:tplc="F5A8EF0C">
      <w:numFmt w:val="bullet"/>
      <w:lvlText w:val="•"/>
      <w:lvlJc w:val="left"/>
      <w:pPr>
        <w:ind w:left="960" w:hanging="300"/>
      </w:pPr>
      <w:rPr>
        <w:rFonts w:hint="default"/>
        <w:lang w:eastAsia="en-US" w:bidi="ar-SA"/>
      </w:rPr>
    </w:lvl>
    <w:lvl w:ilvl="5" w:tplc="47F03AAA">
      <w:numFmt w:val="bullet"/>
      <w:lvlText w:val="•"/>
      <w:lvlJc w:val="left"/>
      <w:pPr>
        <w:ind w:left="1120" w:hanging="300"/>
      </w:pPr>
      <w:rPr>
        <w:rFonts w:hint="default"/>
        <w:lang w:eastAsia="en-US" w:bidi="ar-SA"/>
      </w:rPr>
    </w:lvl>
    <w:lvl w:ilvl="6" w:tplc="DD84C846">
      <w:numFmt w:val="bullet"/>
      <w:lvlText w:val="•"/>
      <w:lvlJc w:val="left"/>
      <w:pPr>
        <w:ind w:left="1280" w:hanging="300"/>
      </w:pPr>
      <w:rPr>
        <w:rFonts w:hint="default"/>
        <w:lang w:eastAsia="en-US" w:bidi="ar-SA"/>
      </w:rPr>
    </w:lvl>
    <w:lvl w:ilvl="7" w:tplc="ACA844D4">
      <w:numFmt w:val="bullet"/>
      <w:lvlText w:val="•"/>
      <w:lvlJc w:val="left"/>
      <w:pPr>
        <w:ind w:left="1440" w:hanging="300"/>
      </w:pPr>
      <w:rPr>
        <w:rFonts w:hint="default"/>
        <w:lang w:eastAsia="en-US" w:bidi="ar-SA"/>
      </w:rPr>
    </w:lvl>
    <w:lvl w:ilvl="8" w:tplc="DC5C3390">
      <w:numFmt w:val="bullet"/>
      <w:lvlText w:val="•"/>
      <w:lvlJc w:val="left"/>
      <w:pPr>
        <w:ind w:left="1600" w:hanging="300"/>
      </w:pPr>
      <w:rPr>
        <w:rFonts w:hint="default"/>
        <w:lang w:eastAsia="en-US" w:bidi="ar-SA"/>
      </w:rPr>
    </w:lvl>
  </w:abstractNum>
  <w:abstractNum w:abstractNumId="118" w15:restartNumberingAfterBreak="0">
    <w:nsid w:val="6D036A03"/>
    <w:multiLevelType w:val="hybridMultilevel"/>
    <w:tmpl w:val="8D3827BC"/>
    <w:lvl w:ilvl="0" w:tplc="9BD2426E">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C8A0495A">
      <w:start w:val="1"/>
      <w:numFmt w:val="decimal"/>
      <w:lvlText w:val="%2."/>
      <w:lvlJc w:val="left"/>
      <w:pPr>
        <w:ind w:left="2957" w:hanging="240"/>
        <w:jc w:val="right"/>
      </w:pPr>
      <w:rPr>
        <w:rFonts w:ascii="Times New Roman" w:eastAsia="Times New Roman" w:hAnsi="Times New Roman" w:cs="Times New Roman" w:hint="default"/>
        <w:b w:val="0"/>
        <w:bCs w:val="0"/>
        <w:i/>
        <w:iCs/>
        <w:spacing w:val="0"/>
        <w:w w:val="100"/>
        <w:sz w:val="24"/>
        <w:szCs w:val="24"/>
        <w:lang w:eastAsia="en-US" w:bidi="ar-SA"/>
      </w:rPr>
    </w:lvl>
    <w:lvl w:ilvl="2" w:tplc="8A94E2F2">
      <w:numFmt w:val="bullet"/>
      <w:lvlText w:val="•"/>
      <w:lvlJc w:val="left"/>
      <w:pPr>
        <w:ind w:left="2816" w:hanging="240"/>
      </w:pPr>
      <w:rPr>
        <w:rFonts w:hint="default"/>
        <w:lang w:eastAsia="en-US" w:bidi="ar-SA"/>
      </w:rPr>
    </w:lvl>
    <w:lvl w:ilvl="3" w:tplc="23ACD9CA">
      <w:numFmt w:val="bullet"/>
      <w:lvlText w:val="•"/>
      <w:lvlJc w:val="left"/>
      <w:pPr>
        <w:ind w:left="2673" w:hanging="240"/>
      </w:pPr>
      <w:rPr>
        <w:rFonts w:hint="default"/>
        <w:lang w:eastAsia="en-US" w:bidi="ar-SA"/>
      </w:rPr>
    </w:lvl>
    <w:lvl w:ilvl="4" w:tplc="95AA2C1C">
      <w:numFmt w:val="bullet"/>
      <w:lvlText w:val="•"/>
      <w:lvlJc w:val="left"/>
      <w:pPr>
        <w:ind w:left="2530" w:hanging="240"/>
      </w:pPr>
      <w:rPr>
        <w:rFonts w:hint="default"/>
        <w:lang w:eastAsia="en-US" w:bidi="ar-SA"/>
      </w:rPr>
    </w:lvl>
    <w:lvl w:ilvl="5" w:tplc="9D8C6F98">
      <w:numFmt w:val="bullet"/>
      <w:lvlText w:val="•"/>
      <w:lvlJc w:val="left"/>
      <w:pPr>
        <w:ind w:left="2387" w:hanging="240"/>
      </w:pPr>
      <w:rPr>
        <w:rFonts w:hint="default"/>
        <w:lang w:eastAsia="en-US" w:bidi="ar-SA"/>
      </w:rPr>
    </w:lvl>
    <w:lvl w:ilvl="6" w:tplc="8A987340">
      <w:numFmt w:val="bullet"/>
      <w:lvlText w:val="•"/>
      <w:lvlJc w:val="left"/>
      <w:pPr>
        <w:ind w:left="2244" w:hanging="240"/>
      </w:pPr>
      <w:rPr>
        <w:rFonts w:hint="default"/>
        <w:lang w:eastAsia="en-US" w:bidi="ar-SA"/>
      </w:rPr>
    </w:lvl>
    <w:lvl w:ilvl="7" w:tplc="D9727BDE">
      <w:numFmt w:val="bullet"/>
      <w:lvlText w:val="•"/>
      <w:lvlJc w:val="left"/>
      <w:pPr>
        <w:ind w:left="2101" w:hanging="240"/>
      </w:pPr>
      <w:rPr>
        <w:rFonts w:hint="default"/>
        <w:lang w:eastAsia="en-US" w:bidi="ar-SA"/>
      </w:rPr>
    </w:lvl>
    <w:lvl w:ilvl="8" w:tplc="74F2F308">
      <w:numFmt w:val="bullet"/>
      <w:lvlText w:val="•"/>
      <w:lvlJc w:val="left"/>
      <w:pPr>
        <w:ind w:left="1958" w:hanging="240"/>
      </w:pPr>
      <w:rPr>
        <w:rFonts w:hint="default"/>
        <w:lang w:eastAsia="en-US" w:bidi="ar-SA"/>
      </w:rPr>
    </w:lvl>
  </w:abstractNum>
  <w:abstractNum w:abstractNumId="119" w15:restartNumberingAfterBreak="0">
    <w:nsid w:val="6E980FA6"/>
    <w:multiLevelType w:val="hybridMultilevel"/>
    <w:tmpl w:val="1C8A52BE"/>
    <w:lvl w:ilvl="0" w:tplc="B1802A2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9441AC8">
      <w:numFmt w:val="bullet"/>
      <w:lvlText w:val="•"/>
      <w:lvlJc w:val="left"/>
      <w:pPr>
        <w:ind w:left="572" w:hanging="300"/>
      </w:pPr>
      <w:rPr>
        <w:rFonts w:hint="default"/>
        <w:lang w:eastAsia="en-US" w:bidi="ar-SA"/>
      </w:rPr>
    </w:lvl>
    <w:lvl w:ilvl="2" w:tplc="B35AF0D8">
      <w:numFmt w:val="bullet"/>
      <w:lvlText w:val="•"/>
      <w:lvlJc w:val="left"/>
      <w:pPr>
        <w:ind w:left="824" w:hanging="300"/>
      </w:pPr>
      <w:rPr>
        <w:rFonts w:hint="default"/>
        <w:lang w:eastAsia="en-US" w:bidi="ar-SA"/>
      </w:rPr>
    </w:lvl>
    <w:lvl w:ilvl="3" w:tplc="4B40605C">
      <w:numFmt w:val="bullet"/>
      <w:lvlText w:val="•"/>
      <w:lvlJc w:val="left"/>
      <w:pPr>
        <w:ind w:left="1076" w:hanging="300"/>
      </w:pPr>
      <w:rPr>
        <w:rFonts w:hint="default"/>
        <w:lang w:eastAsia="en-US" w:bidi="ar-SA"/>
      </w:rPr>
    </w:lvl>
    <w:lvl w:ilvl="4" w:tplc="427C25BC">
      <w:numFmt w:val="bullet"/>
      <w:lvlText w:val="•"/>
      <w:lvlJc w:val="left"/>
      <w:pPr>
        <w:ind w:left="1328" w:hanging="300"/>
      </w:pPr>
      <w:rPr>
        <w:rFonts w:hint="default"/>
        <w:lang w:eastAsia="en-US" w:bidi="ar-SA"/>
      </w:rPr>
    </w:lvl>
    <w:lvl w:ilvl="5" w:tplc="F0BAC9D8">
      <w:numFmt w:val="bullet"/>
      <w:lvlText w:val="•"/>
      <w:lvlJc w:val="left"/>
      <w:pPr>
        <w:ind w:left="1580" w:hanging="300"/>
      </w:pPr>
      <w:rPr>
        <w:rFonts w:hint="default"/>
        <w:lang w:eastAsia="en-US" w:bidi="ar-SA"/>
      </w:rPr>
    </w:lvl>
    <w:lvl w:ilvl="6" w:tplc="F01CFA48">
      <w:numFmt w:val="bullet"/>
      <w:lvlText w:val="•"/>
      <w:lvlJc w:val="left"/>
      <w:pPr>
        <w:ind w:left="1832" w:hanging="300"/>
      </w:pPr>
      <w:rPr>
        <w:rFonts w:hint="default"/>
        <w:lang w:eastAsia="en-US" w:bidi="ar-SA"/>
      </w:rPr>
    </w:lvl>
    <w:lvl w:ilvl="7" w:tplc="236C3374">
      <w:numFmt w:val="bullet"/>
      <w:lvlText w:val="•"/>
      <w:lvlJc w:val="left"/>
      <w:pPr>
        <w:ind w:left="2084" w:hanging="300"/>
      </w:pPr>
      <w:rPr>
        <w:rFonts w:hint="default"/>
        <w:lang w:eastAsia="en-US" w:bidi="ar-SA"/>
      </w:rPr>
    </w:lvl>
    <w:lvl w:ilvl="8" w:tplc="5712B47C">
      <w:numFmt w:val="bullet"/>
      <w:lvlText w:val="•"/>
      <w:lvlJc w:val="left"/>
      <w:pPr>
        <w:ind w:left="2336" w:hanging="300"/>
      </w:pPr>
      <w:rPr>
        <w:rFonts w:hint="default"/>
        <w:lang w:eastAsia="en-US" w:bidi="ar-SA"/>
      </w:rPr>
    </w:lvl>
  </w:abstractNum>
  <w:abstractNum w:abstractNumId="120" w15:restartNumberingAfterBreak="0">
    <w:nsid w:val="6FC52DB4"/>
    <w:multiLevelType w:val="multilevel"/>
    <w:tmpl w:val="75743CE2"/>
    <w:lvl w:ilvl="0">
      <w:start w:val="1"/>
      <w:numFmt w:val="decimal"/>
      <w:lvlText w:val="%1."/>
      <w:lvlJc w:val="left"/>
      <w:pPr>
        <w:ind w:left="2819" w:hanging="240"/>
        <w:jc w:val="right"/>
      </w:pPr>
      <w:rPr>
        <w:rFonts w:ascii="Times New Roman" w:eastAsia="Times New Roman" w:hAnsi="Times New Roman" w:cs="Times New Roman" w:hint="default"/>
        <w:b w:val="0"/>
        <w:bCs w:val="0"/>
        <w:i/>
        <w:iCs/>
        <w:spacing w:val="0"/>
        <w:w w:val="100"/>
        <w:sz w:val="24"/>
        <w:szCs w:val="24"/>
        <w:lang w:eastAsia="en-US" w:bidi="ar-SA"/>
      </w:rPr>
    </w:lvl>
    <w:lvl w:ilvl="1">
      <w:start w:val="1"/>
      <w:numFmt w:val="decimal"/>
      <w:lvlText w:val="%1.%2."/>
      <w:lvlJc w:val="left"/>
      <w:pPr>
        <w:ind w:left="1807" w:hanging="420"/>
      </w:pPr>
      <w:rPr>
        <w:rFonts w:ascii="Times New Roman" w:eastAsia="Times New Roman" w:hAnsi="Times New Roman" w:cs="Times New Roman" w:hint="default"/>
        <w:b w:val="0"/>
        <w:bCs w:val="0"/>
        <w:i/>
        <w:iCs/>
        <w:spacing w:val="0"/>
        <w:w w:val="100"/>
        <w:sz w:val="24"/>
        <w:szCs w:val="24"/>
        <w:lang w:eastAsia="en-US" w:bidi="ar-SA"/>
      </w:rPr>
    </w:lvl>
    <w:lvl w:ilvl="2">
      <w:start w:val="1"/>
      <w:numFmt w:val="decimal"/>
      <w:lvlText w:val="%1.%2.%3."/>
      <w:lvlJc w:val="left"/>
      <w:pPr>
        <w:ind w:left="1667" w:hanging="600"/>
        <w:jc w:val="right"/>
      </w:pPr>
      <w:rPr>
        <w:rFonts w:ascii="Times New Roman" w:eastAsia="Times New Roman" w:hAnsi="Times New Roman" w:cs="Times New Roman" w:hint="default"/>
        <w:b w:val="0"/>
        <w:bCs w:val="0"/>
        <w:i/>
        <w:iCs/>
        <w:spacing w:val="0"/>
        <w:w w:val="100"/>
        <w:sz w:val="24"/>
        <w:szCs w:val="24"/>
        <w:lang w:eastAsia="en-US" w:bidi="ar-SA"/>
      </w:rPr>
    </w:lvl>
    <w:lvl w:ilvl="3">
      <w:numFmt w:val="bullet"/>
      <w:lvlText w:val="•"/>
      <w:lvlJc w:val="left"/>
      <w:pPr>
        <w:ind w:left="3770" w:hanging="600"/>
      </w:pPr>
      <w:rPr>
        <w:rFonts w:hint="default"/>
        <w:lang w:eastAsia="en-US" w:bidi="ar-SA"/>
      </w:rPr>
    </w:lvl>
    <w:lvl w:ilvl="4">
      <w:numFmt w:val="bullet"/>
      <w:lvlText w:val="•"/>
      <w:lvlJc w:val="left"/>
      <w:pPr>
        <w:ind w:left="4721" w:hanging="600"/>
      </w:pPr>
      <w:rPr>
        <w:rFonts w:hint="default"/>
        <w:lang w:eastAsia="en-US" w:bidi="ar-SA"/>
      </w:rPr>
    </w:lvl>
    <w:lvl w:ilvl="5">
      <w:numFmt w:val="bullet"/>
      <w:lvlText w:val="•"/>
      <w:lvlJc w:val="left"/>
      <w:pPr>
        <w:ind w:left="5672" w:hanging="600"/>
      </w:pPr>
      <w:rPr>
        <w:rFonts w:hint="default"/>
        <w:lang w:eastAsia="en-US" w:bidi="ar-SA"/>
      </w:rPr>
    </w:lvl>
    <w:lvl w:ilvl="6">
      <w:numFmt w:val="bullet"/>
      <w:lvlText w:val="•"/>
      <w:lvlJc w:val="left"/>
      <w:pPr>
        <w:ind w:left="6622" w:hanging="600"/>
      </w:pPr>
      <w:rPr>
        <w:rFonts w:hint="default"/>
        <w:lang w:eastAsia="en-US" w:bidi="ar-SA"/>
      </w:rPr>
    </w:lvl>
    <w:lvl w:ilvl="7">
      <w:numFmt w:val="bullet"/>
      <w:lvlText w:val="•"/>
      <w:lvlJc w:val="left"/>
      <w:pPr>
        <w:ind w:left="7573" w:hanging="600"/>
      </w:pPr>
      <w:rPr>
        <w:rFonts w:hint="default"/>
        <w:lang w:eastAsia="en-US" w:bidi="ar-SA"/>
      </w:rPr>
    </w:lvl>
    <w:lvl w:ilvl="8">
      <w:numFmt w:val="bullet"/>
      <w:lvlText w:val="•"/>
      <w:lvlJc w:val="left"/>
      <w:pPr>
        <w:ind w:left="8524" w:hanging="600"/>
      </w:pPr>
      <w:rPr>
        <w:rFonts w:hint="default"/>
        <w:lang w:eastAsia="en-US" w:bidi="ar-SA"/>
      </w:rPr>
    </w:lvl>
  </w:abstractNum>
  <w:abstractNum w:abstractNumId="121" w15:restartNumberingAfterBreak="0">
    <w:nsid w:val="711327AD"/>
    <w:multiLevelType w:val="hybridMultilevel"/>
    <w:tmpl w:val="92123282"/>
    <w:lvl w:ilvl="0" w:tplc="597C7C3C">
      <w:start w:val="1"/>
      <w:numFmt w:val="bullet"/>
      <w:lvlText w:val="-"/>
      <w:lvlJc w:val="left"/>
      <w:pPr>
        <w:ind w:left="720" w:hanging="360"/>
      </w:pPr>
      <w:rPr>
        <w:rFonts w:ascii="Georgia" w:eastAsia="Times New Roman" w:hAnsi="Georgi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2" w15:restartNumberingAfterBreak="0">
    <w:nsid w:val="7177207D"/>
    <w:multiLevelType w:val="hybridMultilevel"/>
    <w:tmpl w:val="222E9CA4"/>
    <w:lvl w:ilvl="0" w:tplc="F0F0C42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B6EE4ED2">
      <w:numFmt w:val="bullet"/>
      <w:lvlText w:val="•"/>
      <w:lvlJc w:val="left"/>
      <w:pPr>
        <w:ind w:left="564" w:hanging="300"/>
      </w:pPr>
      <w:rPr>
        <w:rFonts w:hint="default"/>
        <w:lang w:eastAsia="en-US" w:bidi="ar-SA"/>
      </w:rPr>
    </w:lvl>
    <w:lvl w:ilvl="2" w:tplc="21B80D26">
      <w:numFmt w:val="bullet"/>
      <w:lvlText w:val="•"/>
      <w:lvlJc w:val="left"/>
      <w:pPr>
        <w:ind w:left="808" w:hanging="300"/>
      </w:pPr>
      <w:rPr>
        <w:rFonts w:hint="default"/>
        <w:lang w:eastAsia="en-US" w:bidi="ar-SA"/>
      </w:rPr>
    </w:lvl>
    <w:lvl w:ilvl="3" w:tplc="E4006A8C">
      <w:numFmt w:val="bullet"/>
      <w:lvlText w:val="•"/>
      <w:lvlJc w:val="left"/>
      <w:pPr>
        <w:ind w:left="1052" w:hanging="300"/>
      </w:pPr>
      <w:rPr>
        <w:rFonts w:hint="default"/>
        <w:lang w:eastAsia="en-US" w:bidi="ar-SA"/>
      </w:rPr>
    </w:lvl>
    <w:lvl w:ilvl="4" w:tplc="E0A266F2">
      <w:numFmt w:val="bullet"/>
      <w:lvlText w:val="•"/>
      <w:lvlJc w:val="left"/>
      <w:pPr>
        <w:ind w:left="1296" w:hanging="300"/>
      </w:pPr>
      <w:rPr>
        <w:rFonts w:hint="default"/>
        <w:lang w:eastAsia="en-US" w:bidi="ar-SA"/>
      </w:rPr>
    </w:lvl>
    <w:lvl w:ilvl="5" w:tplc="C8748F88">
      <w:numFmt w:val="bullet"/>
      <w:lvlText w:val="•"/>
      <w:lvlJc w:val="left"/>
      <w:pPr>
        <w:ind w:left="1540" w:hanging="300"/>
      </w:pPr>
      <w:rPr>
        <w:rFonts w:hint="default"/>
        <w:lang w:eastAsia="en-US" w:bidi="ar-SA"/>
      </w:rPr>
    </w:lvl>
    <w:lvl w:ilvl="6" w:tplc="C964B998">
      <w:numFmt w:val="bullet"/>
      <w:lvlText w:val="•"/>
      <w:lvlJc w:val="left"/>
      <w:pPr>
        <w:ind w:left="1784" w:hanging="300"/>
      </w:pPr>
      <w:rPr>
        <w:rFonts w:hint="default"/>
        <w:lang w:eastAsia="en-US" w:bidi="ar-SA"/>
      </w:rPr>
    </w:lvl>
    <w:lvl w:ilvl="7" w:tplc="773EEBE8">
      <w:numFmt w:val="bullet"/>
      <w:lvlText w:val="•"/>
      <w:lvlJc w:val="left"/>
      <w:pPr>
        <w:ind w:left="2028" w:hanging="300"/>
      </w:pPr>
      <w:rPr>
        <w:rFonts w:hint="default"/>
        <w:lang w:eastAsia="en-US" w:bidi="ar-SA"/>
      </w:rPr>
    </w:lvl>
    <w:lvl w:ilvl="8" w:tplc="BCCEA228">
      <w:numFmt w:val="bullet"/>
      <w:lvlText w:val="•"/>
      <w:lvlJc w:val="left"/>
      <w:pPr>
        <w:ind w:left="2272" w:hanging="300"/>
      </w:pPr>
      <w:rPr>
        <w:rFonts w:hint="default"/>
        <w:lang w:eastAsia="en-US" w:bidi="ar-SA"/>
      </w:rPr>
    </w:lvl>
  </w:abstractNum>
  <w:abstractNum w:abstractNumId="123" w15:restartNumberingAfterBreak="0">
    <w:nsid w:val="734E4F6B"/>
    <w:multiLevelType w:val="hybridMultilevel"/>
    <w:tmpl w:val="21261B4C"/>
    <w:lvl w:ilvl="0" w:tplc="89448230">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D5EAF5E">
      <w:numFmt w:val="bullet"/>
      <w:lvlText w:val="•"/>
      <w:lvlJc w:val="left"/>
      <w:pPr>
        <w:ind w:left="666" w:hanging="300"/>
      </w:pPr>
      <w:rPr>
        <w:rFonts w:hint="default"/>
        <w:lang w:eastAsia="en-US" w:bidi="ar-SA"/>
      </w:rPr>
    </w:lvl>
    <w:lvl w:ilvl="2" w:tplc="2D406F4E">
      <w:numFmt w:val="bullet"/>
      <w:lvlText w:val="•"/>
      <w:lvlJc w:val="left"/>
      <w:pPr>
        <w:ind w:left="1012" w:hanging="300"/>
      </w:pPr>
      <w:rPr>
        <w:rFonts w:hint="default"/>
        <w:lang w:eastAsia="en-US" w:bidi="ar-SA"/>
      </w:rPr>
    </w:lvl>
    <w:lvl w:ilvl="3" w:tplc="6A1C278A">
      <w:numFmt w:val="bullet"/>
      <w:lvlText w:val="•"/>
      <w:lvlJc w:val="left"/>
      <w:pPr>
        <w:ind w:left="1358" w:hanging="300"/>
      </w:pPr>
      <w:rPr>
        <w:rFonts w:hint="default"/>
        <w:lang w:eastAsia="en-US" w:bidi="ar-SA"/>
      </w:rPr>
    </w:lvl>
    <w:lvl w:ilvl="4" w:tplc="5E8A5300">
      <w:numFmt w:val="bullet"/>
      <w:lvlText w:val="•"/>
      <w:lvlJc w:val="left"/>
      <w:pPr>
        <w:ind w:left="1704" w:hanging="300"/>
      </w:pPr>
      <w:rPr>
        <w:rFonts w:hint="default"/>
        <w:lang w:eastAsia="en-US" w:bidi="ar-SA"/>
      </w:rPr>
    </w:lvl>
    <w:lvl w:ilvl="5" w:tplc="A1F25858">
      <w:numFmt w:val="bullet"/>
      <w:lvlText w:val="•"/>
      <w:lvlJc w:val="left"/>
      <w:pPr>
        <w:ind w:left="2050" w:hanging="300"/>
      </w:pPr>
      <w:rPr>
        <w:rFonts w:hint="default"/>
        <w:lang w:eastAsia="en-US" w:bidi="ar-SA"/>
      </w:rPr>
    </w:lvl>
    <w:lvl w:ilvl="6" w:tplc="BA54A87A">
      <w:numFmt w:val="bullet"/>
      <w:lvlText w:val="•"/>
      <w:lvlJc w:val="left"/>
      <w:pPr>
        <w:ind w:left="2396" w:hanging="300"/>
      </w:pPr>
      <w:rPr>
        <w:rFonts w:hint="default"/>
        <w:lang w:eastAsia="en-US" w:bidi="ar-SA"/>
      </w:rPr>
    </w:lvl>
    <w:lvl w:ilvl="7" w:tplc="BA04D5F6">
      <w:numFmt w:val="bullet"/>
      <w:lvlText w:val="•"/>
      <w:lvlJc w:val="left"/>
      <w:pPr>
        <w:ind w:left="2742" w:hanging="300"/>
      </w:pPr>
      <w:rPr>
        <w:rFonts w:hint="default"/>
        <w:lang w:eastAsia="en-US" w:bidi="ar-SA"/>
      </w:rPr>
    </w:lvl>
    <w:lvl w:ilvl="8" w:tplc="D5FA7E3C">
      <w:numFmt w:val="bullet"/>
      <w:lvlText w:val="•"/>
      <w:lvlJc w:val="left"/>
      <w:pPr>
        <w:ind w:left="3088" w:hanging="300"/>
      </w:pPr>
      <w:rPr>
        <w:rFonts w:hint="default"/>
        <w:lang w:eastAsia="en-US" w:bidi="ar-SA"/>
      </w:rPr>
    </w:lvl>
  </w:abstractNum>
  <w:abstractNum w:abstractNumId="124" w15:restartNumberingAfterBreak="0">
    <w:nsid w:val="73E90630"/>
    <w:multiLevelType w:val="multilevel"/>
    <w:tmpl w:val="38404CFA"/>
    <w:lvl w:ilvl="0">
      <w:start w:val="1"/>
      <w:numFmt w:val="decimal"/>
      <w:lvlText w:val="%1."/>
      <w:lvlJc w:val="left"/>
      <w:pPr>
        <w:ind w:left="4819" w:hanging="240"/>
        <w:jc w:val="right"/>
      </w:pPr>
      <w:rPr>
        <w:rFonts w:ascii="Times New Roman" w:eastAsia="Times New Roman" w:hAnsi="Times New Roman" w:cs="Times New Roman" w:hint="default"/>
        <w:b w:val="0"/>
        <w:bCs w:val="0"/>
        <w:i/>
        <w:iCs/>
        <w:spacing w:val="0"/>
        <w:w w:val="100"/>
        <w:sz w:val="24"/>
        <w:szCs w:val="24"/>
        <w:lang w:eastAsia="en-US" w:bidi="ar-SA"/>
      </w:rPr>
    </w:lvl>
    <w:lvl w:ilvl="1">
      <w:start w:val="1"/>
      <w:numFmt w:val="decimal"/>
      <w:lvlText w:val="%1.%2."/>
      <w:lvlJc w:val="left"/>
      <w:pPr>
        <w:ind w:left="4056" w:hanging="420"/>
      </w:pPr>
      <w:rPr>
        <w:rFonts w:hint="default"/>
        <w:spacing w:val="0"/>
        <w:w w:val="100"/>
        <w:lang w:eastAsia="en-US" w:bidi="ar-SA"/>
      </w:rPr>
    </w:lvl>
    <w:lvl w:ilvl="2">
      <w:start w:val="1"/>
      <w:numFmt w:val="decimal"/>
      <w:lvlText w:val="%1.%2.%3."/>
      <w:lvlJc w:val="left"/>
      <w:pPr>
        <w:ind w:left="1667" w:hanging="420"/>
        <w:jc w:val="right"/>
      </w:pPr>
      <w:rPr>
        <w:rFonts w:ascii="Times New Roman" w:eastAsia="Times New Roman" w:hAnsi="Times New Roman" w:cs="Times New Roman" w:hint="default"/>
        <w:b w:val="0"/>
        <w:bCs w:val="0"/>
        <w:i/>
        <w:iCs/>
        <w:spacing w:val="0"/>
        <w:w w:val="100"/>
        <w:sz w:val="24"/>
        <w:szCs w:val="24"/>
        <w:lang w:eastAsia="en-US" w:bidi="ar-SA"/>
      </w:rPr>
    </w:lvl>
    <w:lvl w:ilvl="3">
      <w:numFmt w:val="bullet"/>
      <w:lvlText w:val="•"/>
      <w:lvlJc w:val="left"/>
      <w:pPr>
        <w:ind w:left="4820" w:hanging="420"/>
      </w:pPr>
      <w:rPr>
        <w:rFonts w:hint="default"/>
        <w:lang w:eastAsia="en-US" w:bidi="ar-SA"/>
      </w:rPr>
    </w:lvl>
    <w:lvl w:ilvl="4">
      <w:numFmt w:val="bullet"/>
      <w:lvlText w:val="•"/>
      <w:lvlJc w:val="left"/>
      <w:pPr>
        <w:ind w:left="5620" w:hanging="420"/>
      </w:pPr>
      <w:rPr>
        <w:rFonts w:hint="default"/>
        <w:lang w:eastAsia="en-US" w:bidi="ar-SA"/>
      </w:rPr>
    </w:lvl>
    <w:lvl w:ilvl="5">
      <w:numFmt w:val="bullet"/>
      <w:lvlText w:val="•"/>
      <w:lvlJc w:val="left"/>
      <w:pPr>
        <w:ind w:left="6421" w:hanging="420"/>
      </w:pPr>
      <w:rPr>
        <w:rFonts w:hint="default"/>
        <w:lang w:eastAsia="en-US" w:bidi="ar-SA"/>
      </w:rPr>
    </w:lvl>
    <w:lvl w:ilvl="6">
      <w:numFmt w:val="bullet"/>
      <w:lvlText w:val="•"/>
      <w:lvlJc w:val="left"/>
      <w:pPr>
        <w:ind w:left="7222" w:hanging="420"/>
      </w:pPr>
      <w:rPr>
        <w:rFonts w:hint="default"/>
        <w:lang w:eastAsia="en-US" w:bidi="ar-SA"/>
      </w:rPr>
    </w:lvl>
    <w:lvl w:ilvl="7">
      <w:numFmt w:val="bullet"/>
      <w:lvlText w:val="•"/>
      <w:lvlJc w:val="left"/>
      <w:pPr>
        <w:ind w:left="8023" w:hanging="420"/>
      </w:pPr>
      <w:rPr>
        <w:rFonts w:hint="default"/>
        <w:lang w:eastAsia="en-US" w:bidi="ar-SA"/>
      </w:rPr>
    </w:lvl>
    <w:lvl w:ilvl="8">
      <w:numFmt w:val="bullet"/>
      <w:lvlText w:val="•"/>
      <w:lvlJc w:val="left"/>
      <w:pPr>
        <w:ind w:left="8823" w:hanging="420"/>
      </w:pPr>
      <w:rPr>
        <w:rFonts w:hint="default"/>
        <w:lang w:eastAsia="en-US" w:bidi="ar-SA"/>
      </w:rPr>
    </w:lvl>
  </w:abstractNum>
  <w:abstractNum w:abstractNumId="125" w15:restartNumberingAfterBreak="0">
    <w:nsid w:val="746F0D02"/>
    <w:multiLevelType w:val="hybridMultilevel"/>
    <w:tmpl w:val="4C8056DE"/>
    <w:lvl w:ilvl="0" w:tplc="E326EC5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7E786A00">
      <w:numFmt w:val="bullet"/>
      <w:lvlText w:val="•"/>
      <w:lvlJc w:val="left"/>
      <w:pPr>
        <w:ind w:left="564" w:hanging="300"/>
      </w:pPr>
      <w:rPr>
        <w:rFonts w:hint="default"/>
        <w:lang w:eastAsia="en-US" w:bidi="ar-SA"/>
      </w:rPr>
    </w:lvl>
    <w:lvl w:ilvl="2" w:tplc="13CA89D2">
      <w:numFmt w:val="bullet"/>
      <w:lvlText w:val="•"/>
      <w:lvlJc w:val="left"/>
      <w:pPr>
        <w:ind w:left="808" w:hanging="300"/>
      </w:pPr>
      <w:rPr>
        <w:rFonts w:hint="default"/>
        <w:lang w:eastAsia="en-US" w:bidi="ar-SA"/>
      </w:rPr>
    </w:lvl>
    <w:lvl w:ilvl="3" w:tplc="C59ECAEE">
      <w:numFmt w:val="bullet"/>
      <w:lvlText w:val="•"/>
      <w:lvlJc w:val="left"/>
      <w:pPr>
        <w:ind w:left="1052" w:hanging="300"/>
      </w:pPr>
      <w:rPr>
        <w:rFonts w:hint="default"/>
        <w:lang w:eastAsia="en-US" w:bidi="ar-SA"/>
      </w:rPr>
    </w:lvl>
    <w:lvl w:ilvl="4" w:tplc="8AE4C044">
      <w:numFmt w:val="bullet"/>
      <w:lvlText w:val="•"/>
      <w:lvlJc w:val="left"/>
      <w:pPr>
        <w:ind w:left="1296" w:hanging="300"/>
      </w:pPr>
      <w:rPr>
        <w:rFonts w:hint="default"/>
        <w:lang w:eastAsia="en-US" w:bidi="ar-SA"/>
      </w:rPr>
    </w:lvl>
    <w:lvl w:ilvl="5" w:tplc="7AAEF65A">
      <w:numFmt w:val="bullet"/>
      <w:lvlText w:val="•"/>
      <w:lvlJc w:val="left"/>
      <w:pPr>
        <w:ind w:left="1540" w:hanging="300"/>
      </w:pPr>
      <w:rPr>
        <w:rFonts w:hint="default"/>
        <w:lang w:eastAsia="en-US" w:bidi="ar-SA"/>
      </w:rPr>
    </w:lvl>
    <w:lvl w:ilvl="6" w:tplc="69566C32">
      <w:numFmt w:val="bullet"/>
      <w:lvlText w:val="•"/>
      <w:lvlJc w:val="left"/>
      <w:pPr>
        <w:ind w:left="1784" w:hanging="300"/>
      </w:pPr>
      <w:rPr>
        <w:rFonts w:hint="default"/>
        <w:lang w:eastAsia="en-US" w:bidi="ar-SA"/>
      </w:rPr>
    </w:lvl>
    <w:lvl w:ilvl="7" w:tplc="16C849E6">
      <w:numFmt w:val="bullet"/>
      <w:lvlText w:val="•"/>
      <w:lvlJc w:val="left"/>
      <w:pPr>
        <w:ind w:left="2028" w:hanging="300"/>
      </w:pPr>
      <w:rPr>
        <w:rFonts w:hint="default"/>
        <w:lang w:eastAsia="en-US" w:bidi="ar-SA"/>
      </w:rPr>
    </w:lvl>
    <w:lvl w:ilvl="8" w:tplc="79A422AC">
      <w:numFmt w:val="bullet"/>
      <w:lvlText w:val="•"/>
      <w:lvlJc w:val="left"/>
      <w:pPr>
        <w:ind w:left="2272" w:hanging="300"/>
      </w:pPr>
      <w:rPr>
        <w:rFonts w:hint="default"/>
        <w:lang w:eastAsia="en-US" w:bidi="ar-SA"/>
      </w:rPr>
    </w:lvl>
  </w:abstractNum>
  <w:abstractNum w:abstractNumId="126" w15:restartNumberingAfterBreak="0">
    <w:nsid w:val="750D34EA"/>
    <w:multiLevelType w:val="hybridMultilevel"/>
    <w:tmpl w:val="6734CD72"/>
    <w:lvl w:ilvl="0" w:tplc="3E6E5908">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E19E128A">
      <w:numFmt w:val="bullet"/>
      <w:lvlText w:val="•"/>
      <w:lvlJc w:val="left"/>
      <w:pPr>
        <w:ind w:left="1510" w:hanging="400"/>
      </w:pPr>
      <w:rPr>
        <w:rFonts w:hint="default"/>
        <w:lang w:eastAsia="en-US" w:bidi="ar-SA"/>
      </w:rPr>
    </w:lvl>
    <w:lvl w:ilvl="2" w:tplc="91968AD0">
      <w:numFmt w:val="bullet"/>
      <w:lvlText w:val="•"/>
      <w:lvlJc w:val="left"/>
      <w:pPr>
        <w:ind w:left="2501" w:hanging="400"/>
      </w:pPr>
      <w:rPr>
        <w:rFonts w:hint="default"/>
        <w:lang w:eastAsia="en-US" w:bidi="ar-SA"/>
      </w:rPr>
    </w:lvl>
    <w:lvl w:ilvl="3" w:tplc="F42E3D12">
      <w:numFmt w:val="bullet"/>
      <w:lvlText w:val="•"/>
      <w:lvlJc w:val="left"/>
      <w:pPr>
        <w:ind w:left="3491" w:hanging="400"/>
      </w:pPr>
      <w:rPr>
        <w:rFonts w:hint="default"/>
        <w:lang w:eastAsia="en-US" w:bidi="ar-SA"/>
      </w:rPr>
    </w:lvl>
    <w:lvl w:ilvl="4" w:tplc="4A42416C">
      <w:numFmt w:val="bullet"/>
      <w:lvlText w:val="•"/>
      <w:lvlJc w:val="left"/>
      <w:pPr>
        <w:ind w:left="4482" w:hanging="400"/>
      </w:pPr>
      <w:rPr>
        <w:rFonts w:hint="default"/>
        <w:lang w:eastAsia="en-US" w:bidi="ar-SA"/>
      </w:rPr>
    </w:lvl>
    <w:lvl w:ilvl="5" w:tplc="16A87BB2">
      <w:numFmt w:val="bullet"/>
      <w:lvlText w:val="•"/>
      <w:lvlJc w:val="left"/>
      <w:pPr>
        <w:ind w:left="5472" w:hanging="400"/>
      </w:pPr>
      <w:rPr>
        <w:rFonts w:hint="default"/>
        <w:lang w:eastAsia="en-US" w:bidi="ar-SA"/>
      </w:rPr>
    </w:lvl>
    <w:lvl w:ilvl="6" w:tplc="DAC09E00">
      <w:numFmt w:val="bullet"/>
      <w:lvlText w:val="•"/>
      <w:lvlJc w:val="left"/>
      <w:pPr>
        <w:ind w:left="6463" w:hanging="400"/>
      </w:pPr>
      <w:rPr>
        <w:rFonts w:hint="default"/>
        <w:lang w:eastAsia="en-US" w:bidi="ar-SA"/>
      </w:rPr>
    </w:lvl>
    <w:lvl w:ilvl="7" w:tplc="DCAC3EBE">
      <w:numFmt w:val="bullet"/>
      <w:lvlText w:val="•"/>
      <w:lvlJc w:val="left"/>
      <w:pPr>
        <w:ind w:left="7453" w:hanging="400"/>
      </w:pPr>
      <w:rPr>
        <w:rFonts w:hint="default"/>
        <w:lang w:eastAsia="en-US" w:bidi="ar-SA"/>
      </w:rPr>
    </w:lvl>
    <w:lvl w:ilvl="8" w:tplc="744AC0DA">
      <w:numFmt w:val="bullet"/>
      <w:lvlText w:val="•"/>
      <w:lvlJc w:val="left"/>
      <w:pPr>
        <w:ind w:left="8444" w:hanging="400"/>
      </w:pPr>
      <w:rPr>
        <w:rFonts w:hint="default"/>
        <w:lang w:eastAsia="en-US" w:bidi="ar-SA"/>
      </w:rPr>
    </w:lvl>
  </w:abstractNum>
  <w:abstractNum w:abstractNumId="127" w15:restartNumberingAfterBreak="0">
    <w:nsid w:val="775E294D"/>
    <w:multiLevelType w:val="hybridMultilevel"/>
    <w:tmpl w:val="5AEA45D6"/>
    <w:lvl w:ilvl="0" w:tplc="9C9A5324">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F1A8018">
      <w:numFmt w:val="bullet"/>
      <w:lvlText w:val="•"/>
      <w:lvlJc w:val="left"/>
      <w:pPr>
        <w:ind w:left="666" w:hanging="300"/>
      </w:pPr>
      <w:rPr>
        <w:rFonts w:hint="default"/>
        <w:lang w:eastAsia="en-US" w:bidi="ar-SA"/>
      </w:rPr>
    </w:lvl>
    <w:lvl w:ilvl="2" w:tplc="918C42AE">
      <w:numFmt w:val="bullet"/>
      <w:lvlText w:val="•"/>
      <w:lvlJc w:val="left"/>
      <w:pPr>
        <w:ind w:left="1012" w:hanging="300"/>
      </w:pPr>
      <w:rPr>
        <w:rFonts w:hint="default"/>
        <w:lang w:eastAsia="en-US" w:bidi="ar-SA"/>
      </w:rPr>
    </w:lvl>
    <w:lvl w:ilvl="3" w:tplc="5FC8F056">
      <w:numFmt w:val="bullet"/>
      <w:lvlText w:val="•"/>
      <w:lvlJc w:val="left"/>
      <w:pPr>
        <w:ind w:left="1358" w:hanging="300"/>
      </w:pPr>
      <w:rPr>
        <w:rFonts w:hint="default"/>
        <w:lang w:eastAsia="en-US" w:bidi="ar-SA"/>
      </w:rPr>
    </w:lvl>
    <w:lvl w:ilvl="4" w:tplc="A3B871A8">
      <w:numFmt w:val="bullet"/>
      <w:lvlText w:val="•"/>
      <w:lvlJc w:val="left"/>
      <w:pPr>
        <w:ind w:left="1704" w:hanging="300"/>
      </w:pPr>
      <w:rPr>
        <w:rFonts w:hint="default"/>
        <w:lang w:eastAsia="en-US" w:bidi="ar-SA"/>
      </w:rPr>
    </w:lvl>
    <w:lvl w:ilvl="5" w:tplc="BC2EA370">
      <w:numFmt w:val="bullet"/>
      <w:lvlText w:val="•"/>
      <w:lvlJc w:val="left"/>
      <w:pPr>
        <w:ind w:left="2050" w:hanging="300"/>
      </w:pPr>
      <w:rPr>
        <w:rFonts w:hint="default"/>
        <w:lang w:eastAsia="en-US" w:bidi="ar-SA"/>
      </w:rPr>
    </w:lvl>
    <w:lvl w:ilvl="6" w:tplc="720E0878">
      <w:numFmt w:val="bullet"/>
      <w:lvlText w:val="•"/>
      <w:lvlJc w:val="left"/>
      <w:pPr>
        <w:ind w:left="2396" w:hanging="300"/>
      </w:pPr>
      <w:rPr>
        <w:rFonts w:hint="default"/>
        <w:lang w:eastAsia="en-US" w:bidi="ar-SA"/>
      </w:rPr>
    </w:lvl>
    <w:lvl w:ilvl="7" w:tplc="49C2EAD0">
      <w:numFmt w:val="bullet"/>
      <w:lvlText w:val="•"/>
      <w:lvlJc w:val="left"/>
      <w:pPr>
        <w:ind w:left="2742" w:hanging="300"/>
      </w:pPr>
      <w:rPr>
        <w:rFonts w:hint="default"/>
        <w:lang w:eastAsia="en-US" w:bidi="ar-SA"/>
      </w:rPr>
    </w:lvl>
    <w:lvl w:ilvl="8" w:tplc="D744E86E">
      <w:numFmt w:val="bullet"/>
      <w:lvlText w:val="•"/>
      <w:lvlJc w:val="left"/>
      <w:pPr>
        <w:ind w:left="3088" w:hanging="300"/>
      </w:pPr>
      <w:rPr>
        <w:rFonts w:hint="default"/>
        <w:lang w:eastAsia="en-US" w:bidi="ar-SA"/>
      </w:rPr>
    </w:lvl>
  </w:abstractNum>
  <w:abstractNum w:abstractNumId="128" w15:restartNumberingAfterBreak="0">
    <w:nsid w:val="787E4E54"/>
    <w:multiLevelType w:val="hybridMultilevel"/>
    <w:tmpl w:val="4A644D66"/>
    <w:lvl w:ilvl="0" w:tplc="AA8AFE30">
      <w:numFmt w:val="bullet"/>
      <w:lvlText w:val="–"/>
      <w:lvlJc w:val="left"/>
      <w:pPr>
        <w:ind w:left="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C0C4162">
      <w:numFmt w:val="bullet"/>
      <w:lvlText w:val="•"/>
      <w:lvlJc w:val="left"/>
      <w:pPr>
        <w:ind w:left="290" w:hanging="300"/>
      </w:pPr>
      <w:rPr>
        <w:rFonts w:hint="default"/>
        <w:lang w:eastAsia="en-US" w:bidi="ar-SA"/>
      </w:rPr>
    </w:lvl>
    <w:lvl w:ilvl="2" w:tplc="A7CE2CAE">
      <w:numFmt w:val="bullet"/>
      <w:lvlText w:val="•"/>
      <w:lvlJc w:val="left"/>
      <w:pPr>
        <w:ind w:left="560" w:hanging="300"/>
      </w:pPr>
      <w:rPr>
        <w:rFonts w:hint="default"/>
        <w:lang w:eastAsia="en-US" w:bidi="ar-SA"/>
      </w:rPr>
    </w:lvl>
    <w:lvl w:ilvl="3" w:tplc="9514C4CE">
      <w:numFmt w:val="bullet"/>
      <w:lvlText w:val="•"/>
      <w:lvlJc w:val="left"/>
      <w:pPr>
        <w:ind w:left="830" w:hanging="300"/>
      </w:pPr>
      <w:rPr>
        <w:rFonts w:hint="default"/>
        <w:lang w:eastAsia="en-US" w:bidi="ar-SA"/>
      </w:rPr>
    </w:lvl>
    <w:lvl w:ilvl="4" w:tplc="9CA63A12">
      <w:numFmt w:val="bullet"/>
      <w:lvlText w:val="•"/>
      <w:lvlJc w:val="left"/>
      <w:pPr>
        <w:ind w:left="1100" w:hanging="300"/>
      </w:pPr>
      <w:rPr>
        <w:rFonts w:hint="default"/>
        <w:lang w:eastAsia="en-US" w:bidi="ar-SA"/>
      </w:rPr>
    </w:lvl>
    <w:lvl w:ilvl="5" w:tplc="47D2CA6C">
      <w:numFmt w:val="bullet"/>
      <w:lvlText w:val="•"/>
      <w:lvlJc w:val="left"/>
      <w:pPr>
        <w:ind w:left="1370" w:hanging="300"/>
      </w:pPr>
      <w:rPr>
        <w:rFonts w:hint="default"/>
        <w:lang w:eastAsia="en-US" w:bidi="ar-SA"/>
      </w:rPr>
    </w:lvl>
    <w:lvl w:ilvl="6" w:tplc="3ECC9368">
      <w:numFmt w:val="bullet"/>
      <w:lvlText w:val="•"/>
      <w:lvlJc w:val="left"/>
      <w:pPr>
        <w:ind w:left="1640" w:hanging="300"/>
      </w:pPr>
      <w:rPr>
        <w:rFonts w:hint="default"/>
        <w:lang w:eastAsia="en-US" w:bidi="ar-SA"/>
      </w:rPr>
    </w:lvl>
    <w:lvl w:ilvl="7" w:tplc="A4F24060">
      <w:numFmt w:val="bullet"/>
      <w:lvlText w:val="•"/>
      <w:lvlJc w:val="left"/>
      <w:pPr>
        <w:ind w:left="1910" w:hanging="300"/>
      </w:pPr>
      <w:rPr>
        <w:rFonts w:hint="default"/>
        <w:lang w:eastAsia="en-US" w:bidi="ar-SA"/>
      </w:rPr>
    </w:lvl>
    <w:lvl w:ilvl="8" w:tplc="F1C6F848">
      <w:numFmt w:val="bullet"/>
      <w:lvlText w:val="•"/>
      <w:lvlJc w:val="left"/>
      <w:pPr>
        <w:ind w:left="2180" w:hanging="300"/>
      </w:pPr>
      <w:rPr>
        <w:rFonts w:hint="default"/>
        <w:lang w:eastAsia="en-US" w:bidi="ar-SA"/>
      </w:rPr>
    </w:lvl>
  </w:abstractNum>
  <w:abstractNum w:abstractNumId="129" w15:restartNumberingAfterBreak="0">
    <w:nsid w:val="7A1704F4"/>
    <w:multiLevelType w:val="hybridMultilevel"/>
    <w:tmpl w:val="7BE6B1D0"/>
    <w:lvl w:ilvl="0" w:tplc="05ECABDE">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EFEA7DD8">
      <w:numFmt w:val="bullet"/>
      <w:lvlText w:val="•"/>
      <w:lvlJc w:val="left"/>
      <w:pPr>
        <w:ind w:left="1510" w:hanging="400"/>
      </w:pPr>
      <w:rPr>
        <w:rFonts w:hint="default"/>
        <w:lang w:eastAsia="en-US" w:bidi="ar-SA"/>
      </w:rPr>
    </w:lvl>
    <w:lvl w:ilvl="2" w:tplc="46F80082">
      <w:numFmt w:val="bullet"/>
      <w:lvlText w:val="•"/>
      <w:lvlJc w:val="left"/>
      <w:pPr>
        <w:ind w:left="2501" w:hanging="400"/>
      </w:pPr>
      <w:rPr>
        <w:rFonts w:hint="default"/>
        <w:lang w:eastAsia="en-US" w:bidi="ar-SA"/>
      </w:rPr>
    </w:lvl>
    <w:lvl w:ilvl="3" w:tplc="B1B61B42">
      <w:numFmt w:val="bullet"/>
      <w:lvlText w:val="•"/>
      <w:lvlJc w:val="left"/>
      <w:pPr>
        <w:ind w:left="3491" w:hanging="400"/>
      </w:pPr>
      <w:rPr>
        <w:rFonts w:hint="default"/>
        <w:lang w:eastAsia="en-US" w:bidi="ar-SA"/>
      </w:rPr>
    </w:lvl>
    <w:lvl w:ilvl="4" w:tplc="F7ECB148">
      <w:numFmt w:val="bullet"/>
      <w:lvlText w:val="•"/>
      <w:lvlJc w:val="left"/>
      <w:pPr>
        <w:ind w:left="4482" w:hanging="400"/>
      </w:pPr>
      <w:rPr>
        <w:rFonts w:hint="default"/>
        <w:lang w:eastAsia="en-US" w:bidi="ar-SA"/>
      </w:rPr>
    </w:lvl>
    <w:lvl w:ilvl="5" w:tplc="875690D8">
      <w:numFmt w:val="bullet"/>
      <w:lvlText w:val="•"/>
      <w:lvlJc w:val="left"/>
      <w:pPr>
        <w:ind w:left="5472" w:hanging="400"/>
      </w:pPr>
      <w:rPr>
        <w:rFonts w:hint="default"/>
        <w:lang w:eastAsia="en-US" w:bidi="ar-SA"/>
      </w:rPr>
    </w:lvl>
    <w:lvl w:ilvl="6" w:tplc="145A4694">
      <w:numFmt w:val="bullet"/>
      <w:lvlText w:val="•"/>
      <w:lvlJc w:val="left"/>
      <w:pPr>
        <w:ind w:left="6463" w:hanging="400"/>
      </w:pPr>
      <w:rPr>
        <w:rFonts w:hint="default"/>
        <w:lang w:eastAsia="en-US" w:bidi="ar-SA"/>
      </w:rPr>
    </w:lvl>
    <w:lvl w:ilvl="7" w:tplc="1570A7BC">
      <w:numFmt w:val="bullet"/>
      <w:lvlText w:val="•"/>
      <w:lvlJc w:val="left"/>
      <w:pPr>
        <w:ind w:left="7453" w:hanging="400"/>
      </w:pPr>
      <w:rPr>
        <w:rFonts w:hint="default"/>
        <w:lang w:eastAsia="en-US" w:bidi="ar-SA"/>
      </w:rPr>
    </w:lvl>
    <w:lvl w:ilvl="8" w:tplc="712C0D6C">
      <w:numFmt w:val="bullet"/>
      <w:lvlText w:val="•"/>
      <w:lvlJc w:val="left"/>
      <w:pPr>
        <w:ind w:left="8444" w:hanging="400"/>
      </w:pPr>
      <w:rPr>
        <w:rFonts w:hint="default"/>
        <w:lang w:eastAsia="en-US" w:bidi="ar-SA"/>
      </w:rPr>
    </w:lvl>
  </w:abstractNum>
  <w:abstractNum w:abstractNumId="130" w15:restartNumberingAfterBreak="0">
    <w:nsid w:val="7C510DDE"/>
    <w:multiLevelType w:val="hybridMultilevel"/>
    <w:tmpl w:val="805CD336"/>
    <w:lvl w:ilvl="0" w:tplc="48C4E28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12C44078">
      <w:numFmt w:val="bullet"/>
      <w:lvlText w:val="•"/>
      <w:lvlJc w:val="left"/>
      <w:pPr>
        <w:ind w:left="564" w:hanging="300"/>
      </w:pPr>
      <w:rPr>
        <w:rFonts w:hint="default"/>
        <w:lang w:eastAsia="en-US" w:bidi="ar-SA"/>
      </w:rPr>
    </w:lvl>
    <w:lvl w:ilvl="2" w:tplc="94528F5C">
      <w:numFmt w:val="bullet"/>
      <w:lvlText w:val="•"/>
      <w:lvlJc w:val="left"/>
      <w:pPr>
        <w:ind w:left="808" w:hanging="300"/>
      </w:pPr>
      <w:rPr>
        <w:rFonts w:hint="default"/>
        <w:lang w:eastAsia="en-US" w:bidi="ar-SA"/>
      </w:rPr>
    </w:lvl>
    <w:lvl w:ilvl="3" w:tplc="39C8153E">
      <w:numFmt w:val="bullet"/>
      <w:lvlText w:val="•"/>
      <w:lvlJc w:val="left"/>
      <w:pPr>
        <w:ind w:left="1052" w:hanging="300"/>
      </w:pPr>
      <w:rPr>
        <w:rFonts w:hint="default"/>
        <w:lang w:eastAsia="en-US" w:bidi="ar-SA"/>
      </w:rPr>
    </w:lvl>
    <w:lvl w:ilvl="4" w:tplc="73D066C6">
      <w:numFmt w:val="bullet"/>
      <w:lvlText w:val="•"/>
      <w:lvlJc w:val="left"/>
      <w:pPr>
        <w:ind w:left="1296" w:hanging="300"/>
      </w:pPr>
      <w:rPr>
        <w:rFonts w:hint="default"/>
        <w:lang w:eastAsia="en-US" w:bidi="ar-SA"/>
      </w:rPr>
    </w:lvl>
    <w:lvl w:ilvl="5" w:tplc="32C4F4E8">
      <w:numFmt w:val="bullet"/>
      <w:lvlText w:val="•"/>
      <w:lvlJc w:val="left"/>
      <w:pPr>
        <w:ind w:left="1540" w:hanging="300"/>
      </w:pPr>
      <w:rPr>
        <w:rFonts w:hint="default"/>
        <w:lang w:eastAsia="en-US" w:bidi="ar-SA"/>
      </w:rPr>
    </w:lvl>
    <w:lvl w:ilvl="6" w:tplc="2AC642C8">
      <w:numFmt w:val="bullet"/>
      <w:lvlText w:val="•"/>
      <w:lvlJc w:val="left"/>
      <w:pPr>
        <w:ind w:left="1784" w:hanging="300"/>
      </w:pPr>
      <w:rPr>
        <w:rFonts w:hint="default"/>
        <w:lang w:eastAsia="en-US" w:bidi="ar-SA"/>
      </w:rPr>
    </w:lvl>
    <w:lvl w:ilvl="7" w:tplc="48461F86">
      <w:numFmt w:val="bullet"/>
      <w:lvlText w:val="•"/>
      <w:lvlJc w:val="left"/>
      <w:pPr>
        <w:ind w:left="2028" w:hanging="300"/>
      </w:pPr>
      <w:rPr>
        <w:rFonts w:hint="default"/>
        <w:lang w:eastAsia="en-US" w:bidi="ar-SA"/>
      </w:rPr>
    </w:lvl>
    <w:lvl w:ilvl="8" w:tplc="B772405C">
      <w:numFmt w:val="bullet"/>
      <w:lvlText w:val="•"/>
      <w:lvlJc w:val="left"/>
      <w:pPr>
        <w:ind w:left="2272" w:hanging="300"/>
      </w:pPr>
      <w:rPr>
        <w:rFonts w:hint="default"/>
        <w:lang w:eastAsia="en-US" w:bidi="ar-SA"/>
      </w:rPr>
    </w:lvl>
  </w:abstractNum>
  <w:abstractNum w:abstractNumId="131" w15:restartNumberingAfterBreak="0">
    <w:nsid w:val="7C800EAB"/>
    <w:multiLevelType w:val="hybridMultilevel"/>
    <w:tmpl w:val="F0AC93F6"/>
    <w:lvl w:ilvl="0" w:tplc="C3FA0778">
      <w:numFmt w:val="bullet"/>
      <w:lvlText w:val="–"/>
      <w:lvlJc w:val="left"/>
      <w:pPr>
        <w:ind w:left="310" w:hanging="300"/>
      </w:pPr>
      <w:rPr>
        <w:rFonts w:ascii="Times New Roman" w:eastAsia="Times New Roman" w:hAnsi="Times New Roman" w:cs="Times New Roman" w:hint="default"/>
        <w:b w:val="0"/>
        <w:bCs w:val="0"/>
        <w:i w:val="0"/>
        <w:iCs w:val="0"/>
        <w:spacing w:val="0"/>
        <w:w w:val="100"/>
        <w:sz w:val="24"/>
        <w:szCs w:val="24"/>
        <w:lang w:eastAsia="en-US" w:bidi="ar-SA"/>
      </w:rPr>
    </w:lvl>
    <w:lvl w:ilvl="1" w:tplc="F746EA1C">
      <w:numFmt w:val="bullet"/>
      <w:lvlText w:val="•"/>
      <w:lvlJc w:val="left"/>
      <w:pPr>
        <w:ind w:left="512" w:hanging="300"/>
      </w:pPr>
      <w:rPr>
        <w:rFonts w:hint="default"/>
        <w:lang w:eastAsia="en-US" w:bidi="ar-SA"/>
      </w:rPr>
    </w:lvl>
    <w:lvl w:ilvl="2" w:tplc="BC5A662C">
      <w:numFmt w:val="bullet"/>
      <w:lvlText w:val="•"/>
      <w:lvlJc w:val="left"/>
      <w:pPr>
        <w:ind w:left="704" w:hanging="300"/>
      </w:pPr>
      <w:rPr>
        <w:rFonts w:hint="default"/>
        <w:lang w:eastAsia="en-US" w:bidi="ar-SA"/>
      </w:rPr>
    </w:lvl>
    <w:lvl w:ilvl="3" w:tplc="00FACC98">
      <w:numFmt w:val="bullet"/>
      <w:lvlText w:val="•"/>
      <w:lvlJc w:val="left"/>
      <w:pPr>
        <w:ind w:left="896" w:hanging="300"/>
      </w:pPr>
      <w:rPr>
        <w:rFonts w:hint="default"/>
        <w:lang w:eastAsia="en-US" w:bidi="ar-SA"/>
      </w:rPr>
    </w:lvl>
    <w:lvl w:ilvl="4" w:tplc="82D6BF88">
      <w:numFmt w:val="bullet"/>
      <w:lvlText w:val="•"/>
      <w:lvlJc w:val="left"/>
      <w:pPr>
        <w:ind w:left="1088" w:hanging="300"/>
      </w:pPr>
      <w:rPr>
        <w:rFonts w:hint="default"/>
        <w:lang w:eastAsia="en-US" w:bidi="ar-SA"/>
      </w:rPr>
    </w:lvl>
    <w:lvl w:ilvl="5" w:tplc="623C299A">
      <w:numFmt w:val="bullet"/>
      <w:lvlText w:val="•"/>
      <w:lvlJc w:val="left"/>
      <w:pPr>
        <w:ind w:left="1280" w:hanging="300"/>
      </w:pPr>
      <w:rPr>
        <w:rFonts w:hint="default"/>
        <w:lang w:eastAsia="en-US" w:bidi="ar-SA"/>
      </w:rPr>
    </w:lvl>
    <w:lvl w:ilvl="6" w:tplc="7C88044E">
      <w:numFmt w:val="bullet"/>
      <w:lvlText w:val="•"/>
      <w:lvlJc w:val="left"/>
      <w:pPr>
        <w:ind w:left="1472" w:hanging="300"/>
      </w:pPr>
      <w:rPr>
        <w:rFonts w:hint="default"/>
        <w:lang w:eastAsia="en-US" w:bidi="ar-SA"/>
      </w:rPr>
    </w:lvl>
    <w:lvl w:ilvl="7" w:tplc="6EAC3B84">
      <w:numFmt w:val="bullet"/>
      <w:lvlText w:val="•"/>
      <w:lvlJc w:val="left"/>
      <w:pPr>
        <w:ind w:left="1664" w:hanging="300"/>
      </w:pPr>
      <w:rPr>
        <w:rFonts w:hint="default"/>
        <w:lang w:eastAsia="en-US" w:bidi="ar-SA"/>
      </w:rPr>
    </w:lvl>
    <w:lvl w:ilvl="8" w:tplc="9E7C81A8">
      <w:numFmt w:val="bullet"/>
      <w:lvlText w:val="•"/>
      <w:lvlJc w:val="left"/>
      <w:pPr>
        <w:ind w:left="1856" w:hanging="300"/>
      </w:pPr>
      <w:rPr>
        <w:rFonts w:hint="default"/>
        <w:lang w:eastAsia="en-US" w:bidi="ar-SA"/>
      </w:rPr>
    </w:lvl>
  </w:abstractNum>
  <w:abstractNum w:abstractNumId="132" w15:restartNumberingAfterBreak="0">
    <w:nsid w:val="7C871850"/>
    <w:multiLevelType w:val="hybridMultilevel"/>
    <w:tmpl w:val="DEFADA08"/>
    <w:lvl w:ilvl="0" w:tplc="DE70335E">
      <w:start w:val="1"/>
      <w:numFmt w:val="decimal"/>
      <w:lvlText w:val="%1)"/>
      <w:lvlJc w:val="left"/>
      <w:pPr>
        <w:ind w:left="510" w:hanging="401"/>
      </w:pPr>
      <w:rPr>
        <w:rFonts w:ascii="Times New Roman" w:eastAsia="Times New Roman" w:hAnsi="Times New Roman" w:cs="Times New Roman" w:hint="default"/>
        <w:b w:val="0"/>
        <w:bCs w:val="0"/>
        <w:i w:val="0"/>
        <w:iCs w:val="0"/>
        <w:spacing w:val="0"/>
        <w:w w:val="100"/>
        <w:sz w:val="24"/>
        <w:szCs w:val="24"/>
        <w:lang w:eastAsia="en-US" w:bidi="ar-SA"/>
      </w:rPr>
    </w:lvl>
    <w:lvl w:ilvl="1" w:tplc="ED58D458">
      <w:numFmt w:val="bullet"/>
      <w:lvlText w:val="•"/>
      <w:lvlJc w:val="left"/>
      <w:pPr>
        <w:ind w:left="1510" w:hanging="401"/>
      </w:pPr>
      <w:rPr>
        <w:rFonts w:hint="default"/>
        <w:lang w:eastAsia="en-US" w:bidi="ar-SA"/>
      </w:rPr>
    </w:lvl>
    <w:lvl w:ilvl="2" w:tplc="ACD29D4E">
      <w:numFmt w:val="bullet"/>
      <w:lvlText w:val="•"/>
      <w:lvlJc w:val="left"/>
      <w:pPr>
        <w:ind w:left="2501" w:hanging="401"/>
      </w:pPr>
      <w:rPr>
        <w:rFonts w:hint="default"/>
        <w:lang w:eastAsia="en-US" w:bidi="ar-SA"/>
      </w:rPr>
    </w:lvl>
    <w:lvl w:ilvl="3" w:tplc="1F4ADC68">
      <w:numFmt w:val="bullet"/>
      <w:lvlText w:val="•"/>
      <w:lvlJc w:val="left"/>
      <w:pPr>
        <w:ind w:left="3491" w:hanging="401"/>
      </w:pPr>
      <w:rPr>
        <w:rFonts w:hint="default"/>
        <w:lang w:eastAsia="en-US" w:bidi="ar-SA"/>
      </w:rPr>
    </w:lvl>
    <w:lvl w:ilvl="4" w:tplc="2500C1B8">
      <w:numFmt w:val="bullet"/>
      <w:lvlText w:val="•"/>
      <w:lvlJc w:val="left"/>
      <w:pPr>
        <w:ind w:left="4482" w:hanging="401"/>
      </w:pPr>
      <w:rPr>
        <w:rFonts w:hint="default"/>
        <w:lang w:eastAsia="en-US" w:bidi="ar-SA"/>
      </w:rPr>
    </w:lvl>
    <w:lvl w:ilvl="5" w:tplc="358E005A">
      <w:numFmt w:val="bullet"/>
      <w:lvlText w:val="•"/>
      <w:lvlJc w:val="left"/>
      <w:pPr>
        <w:ind w:left="5472" w:hanging="401"/>
      </w:pPr>
      <w:rPr>
        <w:rFonts w:hint="default"/>
        <w:lang w:eastAsia="en-US" w:bidi="ar-SA"/>
      </w:rPr>
    </w:lvl>
    <w:lvl w:ilvl="6" w:tplc="CF0EE10A">
      <w:numFmt w:val="bullet"/>
      <w:lvlText w:val="•"/>
      <w:lvlJc w:val="left"/>
      <w:pPr>
        <w:ind w:left="6463" w:hanging="401"/>
      </w:pPr>
      <w:rPr>
        <w:rFonts w:hint="default"/>
        <w:lang w:eastAsia="en-US" w:bidi="ar-SA"/>
      </w:rPr>
    </w:lvl>
    <w:lvl w:ilvl="7" w:tplc="E05CA416">
      <w:numFmt w:val="bullet"/>
      <w:lvlText w:val="•"/>
      <w:lvlJc w:val="left"/>
      <w:pPr>
        <w:ind w:left="7453" w:hanging="401"/>
      </w:pPr>
      <w:rPr>
        <w:rFonts w:hint="default"/>
        <w:lang w:eastAsia="en-US" w:bidi="ar-SA"/>
      </w:rPr>
    </w:lvl>
    <w:lvl w:ilvl="8" w:tplc="8B7221D8">
      <w:numFmt w:val="bullet"/>
      <w:lvlText w:val="•"/>
      <w:lvlJc w:val="left"/>
      <w:pPr>
        <w:ind w:left="8444" w:hanging="401"/>
      </w:pPr>
      <w:rPr>
        <w:rFonts w:hint="default"/>
        <w:lang w:eastAsia="en-US" w:bidi="ar-SA"/>
      </w:rPr>
    </w:lvl>
  </w:abstractNum>
  <w:abstractNum w:abstractNumId="133" w15:restartNumberingAfterBreak="0">
    <w:nsid w:val="7C9528DC"/>
    <w:multiLevelType w:val="hybridMultilevel"/>
    <w:tmpl w:val="519093AC"/>
    <w:lvl w:ilvl="0" w:tplc="94FC250C">
      <w:start w:val="1"/>
      <w:numFmt w:val="decimal"/>
      <w:lvlText w:val="%1)"/>
      <w:lvlJc w:val="left"/>
      <w:pPr>
        <w:ind w:left="510" w:hanging="400"/>
      </w:pPr>
      <w:rPr>
        <w:rFonts w:ascii="Times New Roman" w:eastAsia="Times New Roman" w:hAnsi="Times New Roman" w:cs="Times New Roman" w:hint="default"/>
        <w:b w:val="0"/>
        <w:bCs w:val="0"/>
        <w:i w:val="0"/>
        <w:iCs w:val="0"/>
        <w:spacing w:val="0"/>
        <w:w w:val="100"/>
        <w:sz w:val="24"/>
        <w:szCs w:val="24"/>
        <w:lang w:eastAsia="en-US" w:bidi="ar-SA"/>
      </w:rPr>
    </w:lvl>
    <w:lvl w:ilvl="1" w:tplc="C56C4A6C">
      <w:numFmt w:val="bullet"/>
      <w:lvlText w:val="•"/>
      <w:lvlJc w:val="left"/>
      <w:pPr>
        <w:ind w:left="1510" w:hanging="400"/>
      </w:pPr>
      <w:rPr>
        <w:rFonts w:hint="default"/>
        <w:lang w:eastAsia="en-US" w:bidi="ar-SA"/>
      </w:rPr>
    </w:lvl>
    <w:lvl w:ilvl="2" w:tplc="5EB0FB50">
      <w:numFmt w:val="bullet"/>
      <w:lvlText w:val="•"/>
      <w:lvlJc w:val="left"/>
      <w:pPr>
        <w:ind w:left="2501" w:hanging="400"/>
      </w:pPr>
      <w:rPr>
        <w:rFonts w:hint="default"/>
        <w:lang w:eastAsia="en-US" w:bidi="ar-SA"/>
      </w:rPr>
    </w:lvl>
    <w:lvl w:ilvl="3" w:tplc="F6F015C2">
      <w:numFmt w:val="bullet"/>
      <w:lvlText w:val="•"/>
      <w:lvlJc w:val="left"/>
      <w:pPr>
        <w:ind w:left="3491" w:hanging="400"/>
      </w:pPr>
      <w:rPr>
        <w:rFonts w:hint="default"/>
        <w:lang w:eastAsia="en-US" w:bidi="ar-SA"/>
      </w:rPr>
    </w:lvl>
    <w:lvl w:ilvl="4" w:tplc="2C46DB64">
      <w:numFmt w:val="bullet"/>
      <w:lvlText w:val="•"/>
      <w:lvlJc w:val="left"/>
      <w:pPr>
        <w:ind w:left="4482" w:hanging="400"/>
      </w:pPr>
      <w:rPr>
        <w:rFonts w:hint="default"/>
        <w:lang w:eastAsia="en-US" w:bidi="ar-SA"/>
      </w:rPr>
    </w:lvl>
    <w:lvl w:ilvl="5" w:tplc="257A28EC">
      <w:numFmt w:val="bullet"/>
      <w:lvlText w:val="•"/>
      <w:lvlJc w:val="left"/>
      <w:pPr>
        <w:ind w:left="5472" w:hanging="400"/>
      </w:pPr>
      <w:rPr>
        <w:rFonts w:hint="default"/>
        <w:lang w:eastAsia="en-US" w:bidi="ar-SA"/>
      </w:rPr>
    </w:lvl>
    <w:lvl w:ilvl="6" w:tplc="402A1EF4">
      <w:numFmt w:val="bullet"/>
      <w:lvlText w:val="•"/>
      <w:lvlJc w:val="left"/>
      <w:pPr>
        <w:ind w:left="6463" w:hanging="400"/>
      </w:pPr>
      <w:rPr>
        <w:rFonts w:hint="default"/>
        <w:lang w:eastAsia="en-US" w:bidi="ar-SA"/>
      </w:rPr>
    </w:lvl>
    <w:lvl w:ilvl="7" w:tplc="F9C4A060">
      <w:numFmt w:val="bullet"/>
      <w:lvlText w:val="•"/>
      <w:lvlJc w:val="left"/>
      <w:pPr>
        <w:ind w:left="7453" w:hanging="400"/>
      </w:pPr>
      <w:rPr>
        <w:rFonts w:hint="default"/>
        <w:lang w:eastAsia="en-US" w:bidi="ar-SA"/>
      </w:rPr>
    </w:lvl>
    <w:lvl w:ilvl="8" w:tplc="F45AE746">
      <w:numFmt w:val="bullet"/>
      <w:lvlText w:val="•"/>
      <w:lvlJc w:val="left"/>
      <w:pPr>
        <w:ind w:left="8444" w:hanging="400"/>
      </w:pPr>
      <w:rPr>
        <w:rFonts w:hint="default"/>
        <w:lang w:eastAsia="en-US" w:bidi="ar-SA"/>
      </w:rPr>
    </w:lvl>
  </w:abstractNum>
  <w:num w:numId="1">
    <w:abstractNumId w:val="21"/>
  </w:num>
  <w:num w:numId="2">
    <w:abstractNumId w:val="42"/>
  </w:num>
  <w:num w:numId="3">
    <w:abstractNumId w:val="39"/>
  </w:num>
  <w:num w:numId="4">
    <w:abstractNumId w:val="10"/>
  </w:num>
  <w:num w:numId="5">
    <w:abstractNumId w:val="112"/>
  </w:num>
  <w:num w:numId="6">
    <w:abstractNumId w:val="96"/>
  </w:num>
  <w:num w:numId="7">
    <w:abstractNumId w:val="69"/>
  </w:num>
  <w:num w:numId="8">
    <w:abstractNumId w:val="122"/>
  </w:num>
  <w:num w:numId="9">
    <w:abstractNumId w:val="58"/>
  </w:num>
  <w:num w:numId="10">
    <w:abstractNumId w:val="73"/>
  </w:num>
  <w:num w:numId="11">
    <w:abstractNumId w:val="103"/>
  </w:num>
  <w:num w:numId="12">
    <w:abstractNumId w:val="131"/>
  </w:num>
  <w:num w:numId="13">
    <w:abstractNumId w:val="61"/>
  </w:num>
  <w:num w:numId="14">
    <w:abstractNumId w:val="107"/>
  </w:num>
  <w:num w:numId="15">
    <w:abstractNumId w:val="9"/>
  </w:num>
  <w:num w:numId="16">
    <w:abstractNumId w:val="38"/>
  </w:num>
  <w:num w:numId="17">
    <w:abstractNumId w:val="32"/>
  </w:num>
  <w:num w:numId="18">
    <w:abstractNumId w:val="127"/>
  </w:num>
  <w:num w:numId="19">
    <w:abstractNumId w:val="44"/>
  </w:num>
  <w:num w:numId="20">
    <w:abstractNumId w:val="123"/>
  </w:num>
  <w:num w:numId="21">
    <w:abstractNumId w:val="47"/>
  </w:num>
  <w:num w:numId="22">
    <w:abstractNumId w:val="4"/>
  </w:num>
  <w:num w:numId="23">
    <w:abstractNumId w:val="101"/>
  </w:num>
  <w:num w:numId="24">
    <w:abstractNumId w:val="89"/>
  </w:num>
  <w:num w:numId="25">
    <w:abstractNumId w:val="102"/>
  </w:num>
  <w:num w:numId="26">
    <w:abstractNumId w:val="6"/>
  </w:num>
  <w:num w:numId="27">
    <w:abstractNumId w:val="87"/>
  </w:num>
  <w:num w:numId="28">
    <w:abstractNumId w:val="79"/>
  </w:num>
  <w:num w:numId="29">
    <w:abstractNumId w:val="116"/>
  </w:num>
  <w:num w:numId="30">
    <w:abstractNumId w:val="85"/>
  </w:num>
  <w:num w:numId="31">
    <w:abstractNumId w:val="55"/>
  </w:num>
  <w:num w:numId="32">
    <w:abstractNumId w:val="119"/>
  </w:num>
  <w:num w:numId="33">
    <w:abstractNumId w:val="95"/>
  </w:num>
  <w:num w:numId="34">
    <w:abstractNumId w:val="109"/>
  </w:num>
  <w:num w:numId="35">
    <w:abstractNumId w:val="113"/>
  </w:num>
  <w:num w:numId="36">
    <w:abstractNumId w:val="76"/>
  </w:num>
  <w:num w:numId="37">
    <w:abstractNumId w:val="90"/>
  </w:num>
  <w:num w:numId="38">
    <w:abstractNumId w:val="0"/>
  </w:num>
  <w:num w:numId="39">
    <w:abstractNumId w:val="53"/>
  </w:num>
  <w:num w:numId="40">
    <w:abstractNumId w:val="15"/>
  </w:num>
  <w:num w:numId="41">
    <w:abstractNumId w:val="115"/>
  </w:num>
  <w:num w:numId="42">
    <w:abstractNumId w:val="36"/>
  </w:num>
  <w:num w:numId="43">
    <w:abstractNumId w:val="1"/>
  </w:num>
  <w:num w:numId="44">
    <w:abstractNumId w:val="117"/>
  </w:num>
  <w:num w:numId="45">
    <w:abstractNumId w:val="57"/>
  </w:num>
  <w:num w:numId="46">
    <w:abstractNumId w:val="78"/>
  </w:num>
  <w:num w:numId="47">
    <w:abstractNumId w:val="62"/>
  </w:num>
  <w:num w:numId="48">
    <w:abstractNumId w:val="125"/>
  </w:num>
  <w:num w:numId="49">
    <w:abstractNumId w:val="80"/>
  </w:num>
  <w:num w:numId="50">
    <w:abstractNumId w:val="130"/>
  </w:num>
  <w:num w:numId="51">
    <w:abstractNumId w:val="72"/>
  </w:num>
  <w:num w:numId="52">
    <w:abstractNumId w:val="110"/>
  </w:num>
  <w:num w:numId="53">
    <w:abstractNumId w:val="8"/>
  </w:num>
  <w:num w:numId="54">
    <w:abstractNumId w:val="30"/>
  </w:num>
  <w:num w:numId="55">
    <w:abstractNumId w:val="3"/>
  </w:num>
  <w:num w:numId="56">
    <w:abstractNumId w:val="77"/>
  </w:num>
  <w:num w:numId="57">
    <w:abstractNumId w:val="5"/>
  </w:num>
  <w:num w:numId="58">
    <w:abstractNumId w:val="49"/>
  </w:num>
  <w:num w:numId="59">
    <w:abstractNumId w:val="128"/>
  </w:num>
  <w:num w:numId="60">
    <w:abstractNumId w:val="63"/>
  </w:num>
  <w:num w:numId="61">
    <w:abstractNumId w:val="88"/>
  </w:num>
  <w:num w:numId="62">
    <w:abstractNumId w:val="26"/>
  </w:num>
  <w:num w:numId="63">
    <w:abstractNumId w:val="59"/>
  </w:num>
  <w:num w:numId="64">
    <w:abstractNumId w:val="7"/>
  </w:num>
  <w:num w:numId="65">
    <w:abstractNumId w:val="111"/>
  </w:num>
  <w:num w:numId="66">
    <w:abstractNumId w:val="83"/>
  </w:num>
  <w:num w:numId="67">
    <w:abstractNumId w:val="27"/>
  </w:num>
  <w:num w:numId="68">
    <w:abstractNumId w:val="68"/>
  </w:num>
  <w:num w:numId="69">
    <w:abstractNumId w:val="46"/>
  </w:num>
  <w:num w:numId="70">
    <w:abstractNumId w:val="12"/>
  </w:num>
  <w:num w:numId="71">
    <w:abstractNumId w:val="2"/>
  </w:num>
  <w:num w:numId="72">
    <w:abstractNumId w:val="43"/>
  </w:num>
  <w:num w:numId="73">
    <w:abstractNumId w:val="18"/>
  </w:num>
  <w:num w:numId="74">
    <w:abstractNumId w:val="51"/>
  </w:num>
  <w:num w:numId="75">
    <w:abstractNumId w:val="114"/>
  </w:num>
  <w:num w:numId="76">
    <w:abstractNumId w:val="56"/>
  </w:num>
  <w:num w:numId="77">
    <w:abstractNumId w:val="124"/>
  </w:num>
  <w:num w:numId="78">
    <w:abstractNumId w:val="120"/>
  </w:num>
  <w:num w:numId="79">
    <w:abstractNumId w:val="91"/>
  </w:num>
  <w:num w:numId="80">
    <w:abstractNumId w:val="17"/>
  </w:num>
  <w:num w:numId="81">
    <w:abstractNumId w:val="97"/>
  </w:num>
  <w:num w:numId="82">
    <w:abstractNumId w:val="118"/>
  </w:num>
  <w:num w:numId="83">
    <w:abstractNumId w:val="25"/>
  </w:num>
  <w:num w:numId="84">
    <w:abstractNumId w:val="64"/>
  </w:num>
  <w:num w:numId="85">
    <w:abstractNumId w:val="67"/>
  </w:num>
  <w:num w:numId="86">
    <w:abstractNumId w:val="106"/>
  </w:num>
  <w:num w:numId="87">
    <w:abstractNumId w:val="16"/>
  </w:num>
  <w:num w:numId="88">
    <w:abstractNumId w:val="108"/>
  </w:num>
  <w:num w:numId="89">
    <w:abstractNumId w:val="54"/>
  </w:num>
  <w:num w:numId="90">
    <w:abstractNumId w:val="29"/>
  </w:num>
  <w:num w:numId="91">
    <w:abstractNumId w:val="92"/>
  </w:num>
  <w:num w:numId="92">
    <w:abstractNumId w:val="52"/>
  </w:num>
  <w:num w:numId="93">
    <w:abstractNumId w:val="65"/>
  </w:num>
  <w:num w:numId="94">
    <w:abstractNumId w:val="126"/>
  </w:num>
  <w:num w:numId="95">
    <w:abstractNumId w:val="132"/>
  </w:num>
  <w:num w:numId="96">
    <w:abstractNumId w:val="99"/>
  </w:num>
  <w:num w:numId="97">
    <w:abstractNumId w:val="31"/>
  </w:num>
  <w:num w:numId="98">
    <w:abstractNumId w:val="24"/>
  </w:num>
  <w:num w:numId="99">
    <w:abstractNumId w:val="19"/>
  </w:num>
  <w:num w:numId="100">
    <w:abstractNumId w:val="13"/>
  </w:num>
  <w:num w:numId="101">
    <w:abstractNumId w:val="28"/>
  </w:num>
  <w:num w:numId="102">
    <w:abstractNumId w:val="104"/>
  </w:num>
  <w:num w:numId="103">
    <w:abstractNumId w:val="129"/>
  </w:num>
  <w:num w:numId="104">
    <w:abstractNumId w:val="34"/>
  </w:num>
  <w:num w:numId="105">
    <w:abstractNumId w:val="93"/>
  </w:num>
  <w:num w:numId="106">
    <w:abstractNumId w:val="35"/>
  </w:num>
  <w:num w:numId="107">
    <w:abstractNumId w:val="50"/>
  </w:num>
  <w:num w:numId="108">
    <w:abstractNumId w:val="84"/>
  </w:num>
  <w:num w:numId="109">
    <w:abstractNumId w:val="74"/>
  </w:num>
  <w:num w:numId="110">
    <w:abstractNumId w:val="22"/>
  </w:num>
  <w:num w:numId="111">
    <w:abstractNumId w:val="86"/>
  </w:num>
  <w:num w:numId="112">
    <w:abstractNumId w:val="45"/>
  </w:num>
  <w:num w:numId="113">
    <w:abstractNumId w:val="14"/>
  </w:num>
  <w:num w:numId="114">
    <w:abstractNumId w:val="98"/>
  </w:num>
  <w:num w:numId="115">
    <w:abstractNumId w:val="81"/>
  </w:num>
  <w:num w:numId="116">
    <w:abstractNumId w:val="20"/>
  </w:num>
  <w:num w:numId="117">
    <w:abstractNumId w:val="48"/>
  </w:num>
  <w:num w:numId="118">
    <w:abstractNumId w:val="105"/>
  </w:num>
  <w:num w:numId="119">
    <w:abstractNumId w:val="41"/>
  </w:num>
  <w:num w:numId="120">
    <w:abstractNumId w:val="33"/>
  </w:num>
  <w:num w:numId="121">
    <w:abstractNumId w:val="23"/>
  </w:num>
  <w:num w:numId="122">
    <w:abstractNumId w:val="70"/>
  </w:num>
  <w:num w:numId="123">
    <w:abstractNumId w:val="66"/>
  </w:num>
  <w:num w:numId="124">
    <w:abstractNumId w:val="75"/>
  </w:num>
  <w:num w:numId="125">
    <w:abstractNumId w:val="100"/>
  </w:num>
  <w:num w:numId="126">
    <w:abstractNumId w:val="37"/>
  </w:num>
  <w:num w:numId="127">
    <w:abstractNumId w:val="71"/>
  </w:num>
  <w:num w:numId="128">
    <w:abstractNumId w:val="94"/>
  </w:num>
  <w:num w:numId="129">
    <w:abstractNumId w:val="60"/>
  </w:num>
  <w:num w:numId="130">
    <w:abstractNumId w:val="82"/>
  </w:num>
  <w:num w:numId="131">
    <w:abstractNumId w:val="133"/>
  </w:num>
  <w:num w:numId="132">
    <w:abstractNumId w:val="11"/>
  </w:num>
  <w:num w:numId="133">
    <w:abstractNumId w:val="40"/>
  </w:num>
  <w:num w:numId="134">
    <w:abstractNumId w:val="121"/>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fie Dam">
    <w15:presenceInfo w15:providerId="AD" w15:userId="S-1-5-21-2100284113-1573851820-878952375-393105"/>
  </w15:person>
  <w15:person w15:author="Kåre Groes">
    <w15:presenceInfo w15:providerId="AD" w15:userId="S-1-5-21-2100284113-1573851820-878952375-522700"/>
  </w15:person>
  <w15:person w15:author="Anne Louise Jarulf">
    <w15:presenceInfo w15:providerId="AD" w15:userId="S-1-5-21-2100284113-1573851820-878952375-95458"/>
  </w15:person>
  <w15:person w15:author="Klara Leona Funch">
    <w15:presenceInfo w15:providerId="AD" w15:userId="S-1-5-21-2100284113-1573851820-878952375-426864"/>
  </w15:person>
  <w15:person w15:author="Djellza Fetahi">
    <w15:presenceInfo w15:providerId="None" w15:userId="Djellza Fetahi"/>
  </w15:person>
  <w15:person w15:author="Anna Marie Nørhave Vestergård">
    <w15:presenceInfo w15:providerId="AD" w15:userId="S-1-5-21-2100284113-1573851820-878952375-523060"/>
  </w15:person>
  <w15:person w15:author="Frederikke Marie Pflug">
    <w15:presenceInfo w15:providerId="AD" w15:userId="S-1-5-21-2100284113-1573851820-878952375-518671"/>
  </w15:person>
  <w15:person w15:author="Filip Frede Plougmann Willer">
    <w15:presenceInfo w15:providerId="AD" w15:userId="S-1-5-21-2100284113-1573851820-878952375-494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043"/>
    <w:rsid w:val="00020750"/>
    <w:rsid w:val="000255D7"/>
    <w:rsid w:val="000327FE"/>
    <w:rsid w:val="0003505C"/>
    <w:rsid w:val="00042F59"/>
    <w:rsid w:val="00050C20"/>
    <w:rsid w:val="00050CA4"/>
    <w:rsid w:val="0005616D"/>
    <w:rsid w:val="00063E63"/>
    <w:rsid w:val="00073695"/>
    <w:rsid w:val="000835B8"/>
    <w:rsid w:val="000A2070"/>
    <w:rsid w:val="000C4297"/>
    <w:rsid w:val="000E5828"/>
    <w:rsid w:val="0011498A"/>
    <w:rsid w:val="001400F9"/>
    <w:rsid w:val="00144C1C"/>
    <w:rsid w:val="001469DE"/>
    <w:rsid w:val="00165303"/>
    <w:rsid w:val="00180E1E"/>
    <w:rsid w:val="001A3FC5"/>
    <w:rsid w:val="001B1EAE"/>
    <w:rsid w:val="001B50A1"/>
    <w:rsid w:val="001D4AE9"/>
    <w:rsid w:val="001E0EF7"/>
    <w:rsid w:val="001E1625"/>
    <w:rsid w:val="00200E43"/>
    <w:rsid w:val="00207334"/>
    <w:rsid w:val="00215945"/>
    <w:rsid w:val="002207F7"/>
    <w:rsid w:val="002319C2"/>
    <w:rsid w:val="00231BF6"/>
    <w:rsid w:val="00234584"/>
    <w:rsid w:val="00234F92"/>
    <w:rsid w:val="002466AD"/>
    <w:rsid w:val="00254198"/>
    <w:rsid w:val="00256D36"/>
    <w:rsid w:val="002577CC"/>
    <w:rsid w:val="00260FA5"/>
    <w:rsid w:val="0026561F"/>
    <w:rsid w:val="00275B0A"/>
    <w:rsid w:val="00276059"/>
    <w:rsid w:val="00277406"/>
    <w:rsid w:val="00286008"/>
    <w:rsid w:val="002A69F9"/>
    <w:rsid w:val="002C48F4"/>
    <w:rsid w:val="002C75E4"/>
    <w:rsid w:val="002D70C8"/>
    <w:rsid w:val="002E135B"/>
    <w:rsid w:val="002E17A6"/>
    <w:rsid w:val="002F7A96"/>
    <w:rsid w:val="003064AD"/>
    <w:rsid w:val="00324FB1"/>
    <w:rsid w:val="00346FE4"/>
    <w:rsid w:val="00363AEF"/>
    <w:rsid w:val="003A5420"/>
    <w:rsid w:val="003B3B34"/>
    <w:rsid w:val="003B420F"/>
    <w:rsid w:val="003B68AE"/>
    <w:rsid w:val="003B712F"/>
    <w:rsid w:val="003C6F8B"/>
    <w:rsid w:val="003D698E"/>
    <w:rsid w:val="003F3A1E"/>
    <w:rsid w:val="003F4528"/>
    <w:rsid w:val="00402703"/>
    <w:rsid w:val="00413F34"/>
    <w:rsid w:val="00427B3B"/>
    <w:rsid w:val="00430C80"/>
    <w:rsid w:val="0044752A"/>
    <w:rsid w:val="00454926"/>
    <w:rsid w:val="0046614D"/>
    <w:rsid w:val="00471B98"/>
    <w:rsid w:val="00483D8D"/>
    <w:rsid w:val="004A0171"/>
    <w:rsid w:val="004A2260"/>
    <w:rsid w:val="004E44C0"/>
    <w:rsid w:val="004F3F38"/>
    <w:rsid w:val="00501398"/>
    <w:rsid w:val="005021A3"/>
    <w:rsid w:val="00504D9A"/>
    <w:rsid w:val="00520295"/>
    <w:rsid w:val="005364AD"/>
    <w:rsid w:val="00571CE2"/>
    <w:rsid w:val="0058159B"/>
    <w:rsid w:val="00584B95"/>
    <w:rsid w:val="005950E3"/>
    <w:rsid w:val="005B4A1F"/>
    <w:rsid w:val="005B7346"/>
    <w:rsid w:val="005C6B7C"/>
    <w:rsid w:val="005E0790"/>
    <w:rsid w:val="005E290C"/>
    <w:rsid w:val="006043C0"/>
    <w:rsid w:val="00604464"/>
    <w:rsid w:val="00606EF0"/>
    <w:rsid w:val="00613C6D"/>
    <w:rsid w:val="00622D4A"/>
    <w:rsid w:val="00635043"/>
    <w:rsid w:val="0064012E"/>
    <w:rsid w:val="00644EC4"/>
    <w:rsid w:val="00652201"/>
    <w:rsid w:val="00655000"/>
    <w:rsid w:val="00692442"/>
    <w:rsid w:val="00697529"/>
    <w:rsid w:val="006A7C50"/>
    <w:rsid w:val="006C1C62"/>
    <w:rsid w:val="006E782C"/>
    <w:rsid w:val="00720845"/>
    <w:rsid w:val="00732A8D"/>
    <w:rsid w:val="00737A58"/>
    <w:rsid w:val="0075513F"/>
    <w:rsid w:val="00796457"/>
    <w:rsid w:val="007A65E6"/>
    <w:rsid w:val="007A6B5B"/>
    <w:rsid w:val="007C3CB5"/>
    <w:rsid w:val="007F0EDE"/>
    <w:rsid w:val="00841FB5"/>
    <w:rsid w:val="008502A2"/>
    <w:rsid w:val="00857E47"/>
    <w:rsid w:val="00860E9D"/>
    <w:rsid w:val="00864877"/>
    <w:rsid w:val="00875D07"/>
    <w:rsid w:val="0087600B"/>
    <w:rsid w:val="00894639"/>
    <w:rsid w:val="008A09D7"/>
    <w:rsid w:val="008A1154"/>
    <w:rsid w:val="008A2103"/>
    <w:rsid w:val="008A67E2"/>
    <w:rsid w:val="008A6FCE"/>
    <w:rsid w:val="008B2ABA"/>
    <w:rsid w:val="008C57BD"/>
    <w:rsid w:val="008C723E"/>
    <w:rsid w:val="008D1026"/>
    <w:rsid w:val="008E2EC6"/>
    <w:rsid w:val="008E3C67"/>
    <w:rsid w:val="008E6876"/>
    <w:rsid w:val="008F38F2"/>
    <w:rsid w:val="009147A8"/>
    <w:rsid w:val="00957D70"/>
    <w:rsid w:val="0096501F"/>
    <w:rsid w:val="00966FDC"/>
    <w:rsid w:val="009877E0"/>
    <w:rsid w:val="0099754B"/>
    <w:rsid w:val="009D6A05"/>
    <w:rsid w:val="009E665C"/>
    <w:rsid w:val="00A15518"/>
    <w:rsid w:val="00A25E1F"/>
    <w:rsid w:val="00A34E39"/>
    <w:rsid w:val="00A459E1"/>
    <w:rsid w:val="00A47B19"/>
    <w:rsid w:val="00A62AE4"/>
    <w:rsid w:val="00A7030F"/>
    <w:rsid w:val="00A87505"/>
    <w:rsid w:val="00A946E3"/>
    <w:rsid w:val="00AB5E78"/>
    <w:rsid w:val="00AC3696"/>
    <w:rsid w:val="00AC6721"/>
    <w:rsid w:val="00AC78A1"/>
    <w:rsid w:val="00AE1D0B"/>
    <w:rsid w:val="00AF5850"/>
    <w:rsid w:val="00B11C83"/>
    <w:rsid w:val="00B16167"/>
    <w:rsid w:val="00B23E1C"/>
    <w:rsid w:val="00B26566"/>
    <w:rsid w:val="00B504A0"/>
    <w:rsid w:val="00B74111"/>
    <w:rsid w:val="00B819F4"/>
    <w:rsid w:val="00B86372"/>
    <w:rsid w:val="00B9175C"/>
    <w:rsid w:val="00B96B6E"/>
    <w:rsid w:val="00BB4684"/>
    <w:rsid w:val="00BC1DE2"/>
    <w:rsid w:val="00BD4AF2"/>
    <w:rsid w:val="00BE0CAD"/>
    <w:rsid w:val="00BE4D03"/>
    <w:rsid w:val="00C03C8A"/>
    <w:rsid w:val="00C07D71"/>
    <w:rsid w:val="00C21CAB"/>
    <w:rsid w:val="00C44D20"/>
    <w:rsid w:val="00C46633"/>
    <w:rsid w:val="00C47480"/>
    <w:rsid w:val="00C54F05"/>
    <w:rsid w:val="00C656EF"/>
    <w:rsid w:val="00C73666"/>
    <w:rsid w:val="00C86B0D"/>
    <w:rsid w:val="00CA0050"/>
    <w:rsid w:val="00CA79D6"/>
    <w:rsid w:val="00CC5890"/>
    <w:rsid w:val="00CE15F5"/>
    <w:rsid w:val="00CF47E0"/>
    <w:rsid w:val="00D06941"/>
    <w:rsid w:val="00D07B77"/>
    <w:rsid w:val="00D20213"/>
    <w:rsid w:val="00D27B24"/>
    <w:rsid w:val="00D30C0D"/>
    <w:rsid w:val="00D35760"/>
    <w:rsid w:val="00D41D94"/>
    <w:rsid w:val="00D51D4D"/>
    <w:rsid w:val="00D53009"/>
    <w:rsid w:val="00D569AC"/>
    <w:rsid w:val="00D651D9"/>
    <w:rsid w:val="00D709EA"/>
    <w:rsid w:val="00D7162D"/>
    <w:rsid w:val="00D81F10"/>
    <w:rsid w:val="00DB4D96"/>
    <w:rsid w:val="00DB693D"/>
    <w:rsid w:val="00DF24CB"/>
    <w:rsid w:val="00DF5B0D"/>
    <w:rsid w:val="00E16541"/>
    <w:rsid w:val="00E2785A"/>
    <w:rsid w:val="00E27F88"/>
    <w:rsid w:val="00E57766"/>
    <w:rsid w:val="00E85AAE"/>
    <w:rsid w:val="00E87899"/>
    <w:rsid w:val="00EA1DAE"/>
    <w:rsid w:val="00EA247F"/>
    <w:rsid w:val="00EA5542"/>
    <w:rsid w:val="00EB4125"/>
    <w:rsid w:val="00EB73AF"/>
    <w:rsid w:val="00EC328F"/>
    <w:rsid w:val="00EC63FF"/>
    <w:rsid w:val="00EE4D4A"/>
    <w:rsid w:val="00EF7A70"/>
    <w:rsid w:val="00F21759"/>
    <w:rsid w:val="00F2286A"/>
    <w:rsid w:val="00F2606C"/>
    <w:rsid w:val="00F37B45"/>
    <w:rsid w:val="00F50FD5"/>
    <w:rsid w:val="00F569A2"/>
    <w:rsid w:val="00FA2EA0"/>
    <w:rsid w:val="00FA643D"/>
    <w:rsid w:val="00FC0FBD"/>
    <w:rsid w:val="00FC1577"/>
    <w:rsid w:val="00FC413E"/>
    <w:rsid w:val="00FD228D"/>
    <w:rsid w:val="00FD565E"/>
    <w:rsid w:val="00FE69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0FE6F"/>
  <w15:docId w15:val="{A164E3E9-9219-4C4A-BAE1-E513B3C1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Overskrift1">
    <w:name w:val="heading 1"/>
    <w:basedOn w:val="Normal"/>
    <w:uiPriority w:val="9"/>
    <w:qFormat/>
    <w:pPr>
      <w:spacing w:before="65"/>
      <w:ind w:left="9482"/>
      <w:outlineLvl w:val="0"/>
    </w:pPr>
    <w:rPr>
      <w:b/>
      <w:bCs/>
      <w:sz w:val="28"/>
      <w:szCs w:val="28"/>
    </w:rPr>
  </w:style>
  <w:style w:type="paragraph" w:styleId="Overskrift2">
    <w:name w:val="heading 2"/>
    <w:basedOn w:val="Normal"/>
    <w:uiPriority w:val="9"/>
    <w:unhideWhenUsed/>
    <w:qFormat/>
    <w:pPr>
      <w:ind w:left="110"/>
      <w:outlineLvl w:val="1"/>
    </w:pPr>
    <w:rPr>
      <w:b/>
      <w:bCs/>
      <w:sz w:val="24"/>
      <w:szCs w:val="24"/>
    </w:rPr>
  </w:style>
  <w:style w:type="paragraph" w:styleId="Overskrift3">
    <w:name w:val="heading 3"/>
    <w:basedOn w:val="Normal"/>
    <w:uiPriority w:val="9"/>
    <w:unhideWhenUsed/>
    <w:qFormat/>
    <w:pPr>
      <w:spacing w:before="192"/>
      <w:ind w:left="369" w:hanging="259"/>
      <w:outlineLvl w:val="2"/>
    </w:pPr>
    <w:rPr>
      <w:b/>
      <w:bCs/>
      <w:i/>
      <w:iCs/>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pPr>
      <w:spacing w:before="12"/>
      <w:ind w:left="110"/>
      <w:jc w:val="both"/>
    </w:pPr>
    <w:rPr>
      <w:sz w:val="24"/>
      <w:szCs w:val="24"/>
    </w:rPr>
  </w:style>
  <w:style w:type="paragraph" w:styleId="Titel">
    <w:name w:val="Title"/>
    <w:basedOn w:val="Normal"/>
    <w:uiPriority w:val="10"/>
    <w:qFormat/>
    <w:pPr>
      <w:spacing w:before="251"/>
      <w:ind w:left="104"/>
    </w:pPr>
    <w:rPr>
      <w:b/>
      <w:bCs/>
      <w:sz w:val="35"/>
      <w:szCs w:val="35"/>
    </w:rPr>
  </w:style>
  <w:style w:type="paragraph" w:styleId="Listeafsnit">
    <w:name w:val="List Paragraph"/>
    <w:basedOn w:val="Normal"/>
    <w:uiPriority w:val="1"/>
    <w:qFormat/>
    <w:pPr>
      <w:spacing w:before="12"/>
      <w:ind w:left="510" w:hanging="400"/>
    </w:pPr>
  </w:style>
  <w:style w:type="paragraph" w:customStyle="1" w:styleId="TableParagraph">
    <w:name w:val="Table Paragraph"/>
    <w:basedOn w:val="Normal"/>
    <w:uiPriority w:val="1"/>
    <w:qFormat/>
  </w:style>
  <w:style w:type="character" w:styleId="Kommentarhenvisning">
    <w:name w:val="annotation reference"/>
    <w:basedOn w:val="Standardskrifttypeiafsnit"/>
    <w:uiPriority w:val="99"/>
    <w:semiHidden/>
    <w:unhideWhenUsed/>
    <w:rsid w:val="00644EC4"/>
    <w:rPr>
      <w:sz w:val="16"/>
      <w:szCs w:val="16"/>
    </w:rPr>
  </w:style>
  <w:style w:type="paragraph" w:styleId="Kommentartekst">
    <w:name w:val="annotation text"/>
    <w:basedOn w:val="Normal"/>
    <w:link w:val="KommentartekstTegn"/>
    <w:uiPriority w:val="99"/>
    <w:unhideWhenUsed/>
    <w:rsid w:val="00644EC4"/>
    <w:pPr>
      <w:widowControl/>
      <w:autoSpaceDE/>
      <w:autoSpaceDN/>
      <w:spacing w:after="160"/>
    </w:pPr>
    <w:rPr>
      <w:rFonts w:asciiTheme="minorHAnsi" w:eastAsiaTheme="minorHAnsi" w:hAnsiTheme="minorHAnsi" w:cstheme="minorBidi"/>
      <w:sz w:val="20"/>
      <w:szCs w:val="20"/>
      <w:lang w:val="da-DK"/>
    </w:rPr>
  </w:style>
  <w:style w:type="character" w:customStyle="1" w:styleId="KommentartekstTegn">
    <w:name w:val="Kommentartekst Tegn"/>
    <w:basedOn w:val="Standardskrifttypeiafsnit"/>
    <w:link w:val="Kommentartekst"/>
    <w:uiPriority w:val="99"/>
    <w:rsid w:val="00644EC4"/>
    <w:rPr>
      <w:sz w:val="20"/>
      <w:szCs w:val="20"/>
      <w:lang w:val="da-DK"/>
    </w:rPr>
  </w:style>
  <w:style w:type="paragraph" w:styleId="Markeringsbobletekst">
    <w:name w:val="Balloon Text"/>
    <w:basedOn w:val="Normal"/>
    <w:link w:val="MarkeringsbobletekstTegn"/>
    <w:uiPriority w:val="99"/>
    <w:semiHidden/>
    <w:unhideWhenUsed/>
    <w:rsid w:val="00644EC4"/>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44EC4"/>
    <w:rPr>
      <w:rFonts w:ascii="Segoe UI" w:eastAsia="Times New Roman" w:hAnsi="Segoe UI" w:cs="Segoe UI"/>
      <w:sz w:val="18"/>
      <w:szCs w:val="18"/>
    </w:rPr>
  </w:style>
  <w:style w:type="paragraph" w:styleId="Sidehoved">
    <w:name w:val="header"/>
    <w:basedOn w:val="Normal"/>
    <w:link w:val="SidehovedTegn"/>
    <w:uiPriority w:val="99"/>
    <w:unhideWhenUsed/>
    <w:rsid w:val="00E16541"/>
    <w:pPr>
      <w:tabs>
        <w:tab w:val="center" w:pos="4819"/>
        <w:tab w:val="right" w:pos="9638"/>
      </w:tabs>
    </w:pPr>
  </w:style>
  <w:style w:type="character" w:customStyle="1" w:styleId="SidehovedTegn">
    <w:name w:val="Sidehoved Tegn"/>
    <w:basedOn w:val="Standardskrifttypeiafsnit"/>
    <w:link w:val="Sidehoved"/>
    <w:uiPriority w:val="99"/>
    <w:rsid w:val="00E16541"/>
    <w:rPr>
      <w:rFonts w:ascii="Times New Roman" w:eastAsia="Times New Roman" w:hAnsi="Times New Roman" w:cs="Times New Roman"/>
    </w:rPr>
  </w:style>
  <w:style w:type="paragraph" w:styleId="Sidefod">
    <w:name w:val="footer"/>
    <w:basedOn w:val="Normal"/>
    <w:link w:val="SidefodTegn"/>
    <w:uiPriority w:val="99"/>
    <w:unhideWhenUsed/>
    <w:rsid w:val="00E16541"/>
    <w:pPr>
      <w:tabs>
        <w:tab w:val="center" w:pos="4819"/>
        <w:tab w:val="right" w:pos="9638"/>
      </w:tabs>
    </w:pPr>
  </w:style>
  <w:style w:type="character" w:customStyle="1" w:styleId="SidefodTegn">
    <w:name w:val="Sidefod Tegn"/>
    <w:basedOn w:val="Standardskrifttypeiafsnit"/>
    <w:link w:val="Sidefod"/>
    <w:uiPriority w:val="99"/>
    <w:rsid w:val="00E16541"/>
    <w:rPr>
      <w:rFonts w:ascii="Times New Roman" w:eastAsia="Times New Roman" w:hAnsi="Times New Roman" w:cs="Times New Roman"/>
    </w:rPr>
  </w:style>
  <w:style w:type="paragraph" w:styleId="Korrektur">
    <w:name w:val="Revision"/>
    <w:hidden/>
    <w:uiPriority w:val="99"/>
    <w:semiHidden/>
    <w:rsid w:val="00B26566"/>
    <w:pPr>
      <w:widowControl/>
      <w:autoSpaceDE/>
      <w:autoSpaceDN/>
    </w:pPr>
    <w:rPr>
      <w:rFonts w:ascii="Times New Roman" w:eastAsia="Times New Roman" w:hAnsi="Times New Roman" w:cs="Times New Roman"/>
    </w:rPr>
  </w:style>
  <w:style w:type="paragraph" w:styleId="Kommentaremne">
    <w:name w:val="annotation subject"/>
    <w:basedOn w:val="Kommentartekst"/>
    <w:next w:val="Kommentartekst"/>
    <w:link w:val="KommentaremneTegn"/>
    <w:uiPriority w:val="99"/>
    <w:semiHidden/>
    <w:unhideWhenUsed/>
    <w:rsid w:val="00604464"/>
    <w:pPr>
      <w:widowControl w:val="0"/>
      <w:autoSpaceDE w:val="0"/>
      <w:autoSpaceDN w:val="0"/>
      <w:spacing w:after="0"/>
    </w:pPr>
    <w:rPr>
      <w:rFonts w:ascii="Times New Roman" w:eastAsia="Times New Roman" w:hAnsi="Times New Roman" w:cs="Times New Roman"/>
      <w:b/>
      <w:bCs/>
      <w:lang w:val="en-US"/>
    </w:rPr>
  </w:style>
  <w:style w:type="character" w:customStyle="1" w:styleId="KommentaremneTegn">
    <w:name w:val="Kommentaremne Tegn"/>
    <w:basedOn w:val="KommentartekstTegn"/>
    <w:link w:val="Kommentaremne"/>
    <w:uiPriority w:val="99"/>
    <w:semiHidden/>
    <w:rsid w:val="00604464"/>
    <w:rPr>
      <w:rFonts w:ascii="Times New Roman" w:eastAsia="Times New Roman" w:hAnsi="Times New Roman" w:cs="Times New Roman"/>
      <w:b/>
      <w:bCs/>
      <w:sz w:val="20"/>
      <w:szCs w:val="20"/>
      <w:lang w:val="da-DK"/>
    </w:rPr>
  </w:style>
  <w:style w:type="character" w:styleId="Hyperlink">
    <w:name w:val="Hyperlink"/>
    <w:basedOn w:val="Standardskrifttypeiafsnit"/>
    <w:uiPriority w:val="99"/>
    <w:unhideWhenUsed/>
    <w:rsid w:val="00D569AC"/>
    <w:rPr>
      <w:color w:val="0000FF" w:themeColor="hyperlink"/>
      <w:u w:val="single"/>
    </w:rPr>
  </w:style>
  <w:style w:type="character" w:customStyle="1" w:styleId="Ulstomtale1">
    <w:name w:val="Uløst omtale1"/>
    <w:basedOn w:val="Standardskrifttypeiafsnit"/>
    <w:uiPriority w:val="99"/>
    <w:semiHidden/>
    <w:unhideWhenUsed/>
    <w:rsid w:val="00402703"/>
    <w:rPr>
      <w:color w:val="605E5C"/>
      <w:shd w:val="clear" w:color="auto" w:fill="E1DFDD"/>
    </w:rPr>
  </w:style>
  <w:style w:type="paragraph" w:customStyle="1" w:styleId="stk2">
    <w:name w:val="stk2"/>
    <w:basedOn w:val="Normal"/>
    <w:rsid w:val="00234F92"/>
    <w:pPr>
      <w:widowControl/>
      <w:autoSpaceDE/>
      <w:autoSpaceDN/>
      <w:spacing w:before="100" w:beforeAutospacing="1" w:after="100" w:afterAutospacing="1"/>
    </w:pPr>
    <w:rPr>
      <w:sz w:val="24"/>
      <w:szCs w:val="24"/>
      <w:lang w:val="da-DK" w:eastAsia="da-DK"/>
    </w:rPr>
  </w:style>
  <w:style w:type="character" w:customStyle="1" w:styleId="stknr">
    <w:name w:val="stknr"/>
    <w:basedOn w:val="Standardskrifttypeiafsnit"/>
    <w:rsid w:val="00234F92"/>
  </w:style>
  <w:style w:type="paragraph" w:customStyle="1" w:styleId="liste1">
    <w:name w:val="liste1"/>
    <w:basedOn w:val="Normal"/>
    <w:rsid w:val="00234F92"/>
    <w:pPr>
      <w:widowControl/>
      <w:autoSpaceDE/>
      <w:autoSpaceDN/>
      <w:spacing w:before="100" w:beforeAutospacing="1" w:after="100" w:afterAutospacing="1"/>
    </w:pPr>
    <w:rPr>
      <w:sz w:val="24"/>
      <w:szCs w:val="24"/>
      <w:lang w:val="da-DK" w:eastAsia="da-DK"/>
    </w:rPr>
  </w:style>
  <w:style w:type="character" w:customStyle="1" w:styleId="liste1nr">
    <w:name w:val="liste1nr"/>
    <w:basedOn w:val="Standardskrifttypeiafsnit"/>
    <w:rsid w:val="00234F92"/>
  </w:style>
  <w:style w:type="paragraph" w:styleId="Fodnotetekst">
    <w:name w:val="footnote text"/>
    <w:basedOn w:val="Normal"/>
    <w:link w:val="FodnotetekstTegn"/>
    <w:uiPriority w:val="99"/>
    <w:semiHidden/>
    <w:unhideWhenUsed/>
    <w:rsid w:val="00A62AE4"/>
    <w:rPr>
      <w:sz w:val="20"/>
      <w:szCs w:val="20"/>
    </w:rPr>
  </w:style>
  <w:style w:type="character" w:customStyle="1" w:styleId="FodnotetekstTegn">
    <w:name w:val="Fodnotetekst Tegn"/>
    <w:basedOn w:val="Standardskrifttypeiafsnit"/>
    <w:link w:val="Fodnotetekst"/>
    <w:uiPriority w:val="99"/>
    <w:semiHidden/>
    <w:rsid w:val="00A62AE4"/>
    <w:rPr>
      <w:rFonts w:ascii="Times New Roman" w:eastAsia="Times New Roman" w:hAnsi="Times New Roman" w:cs="Times New Roman"/>
      <w:sz w:val="20"/>
      <w:szCs w:val="20"/>
    </w:rPr>
  </w:style>
  <w:style w:type="character" w:styleId="Fodnotehenvisning">
    <w:name w:val="footnote reference"/>
    <w:basedOn w:val="Standardskrifttypeiafsnit"/>
    <w:uiPriority w:val="99"/>
    <w:semiHidden/>
    <w:rsid w:val="00A62AE4"/>
    <w:rPr>
      <w:rFonts w:ascii="Arial" w:hAnsi="Arial"/>
      <w:sz w:val="22"/>
      <w:vertAlign w:val="superscript"/>
      <w:lang w:val="da-DK"/>
    </w:rPr>
  </w:style>
  <w:style w:type="paragraph" w:styleId="Opstilling-talellerbogst">
    <w:name w:val="List Number"/>
    <w:basedOn w:val="Normal"/>
    <w:uiPriority w:val="2"/>
    <w:qFormat/>
    <w:rsid w:val="00A62AE4"/>
    <w:pPr>
      <w:widowControl/>
      <w:numPr>
        <w:numId w:val="133"/>
      </w:numPr>
      <w:autoSpaceDE/>
      <w:autoSpaceDN/>
      <w:spacing w:line="260" w:lineRule="atLeast"/>
      <w:contextualSpacing/>
    </w:pPr>
    <w:rPr>
      <w:rFonts w:ascii="Georgia" w:hAnsi="Georgia"/>
      <w:sz w:val="20"/>
      <w:szCs w:val="20"/>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18024">
      <w:bodyDiv w:val="1"/>
      <w:marLeft w:val="0"/>
      <w:marRight w:val="0"/>
      <w:marTop w:val="0"/>
      <w:marBottom w:val="0"/>
      <w:divBdr>
        <w:top w:val="none" w:sz="0" w:space="0" w:color="auto"/>
        <w:left w:val="none" w:sz="0" w:space="0" w:color="auto"/>
        <w:bottom w:val="none" w:sz="0" w:space="0" w:color="auto"/>
        <w:right w:val="none" w:sz="0" w:space="0" w:color="auto"/>
      </w:divBdr>
    </w:div>
    <w:div w:id="1299461059">
      <w:bodyDiv w:val="1"/>
      <w:marLeft w:val="0"/>
      <w:marRight w:val="0"/>
      <w:marTop w:val="0"/>
      <w:marBottom w:val="0"/>
      <w:divBdr>
        <w:top w:val="none" w:sz="0" w:space="0" w:color="auto"/>
        <w:left w:val="none" w:sz="0" w:space="0" w:color="auto"/>
        <w:bottom w:val="none" w:sz="0" w:space="0" w:color="auto"/>
        <w:right w:val="none" w:sz="0" w:space="0" w:color="auto"/>
      </w:divBdr>
    </w:div>
    <w:div w:id="187442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0B132-5417-4238-845C-C5F255B3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88</Pages>
  <Words>25793</Words>
  <Characters>157342</Characters>
  <Application>Microsoft Office Word</Application>
  <DocSecurity>0</DocSecurity>
  <Lines>1311</Lines>
  <Paragraphs>365</Paragraphs>
  <ScaleCrop>false</ScaleCrop>
  <HeadingPairs>
    <vt:vector size="2" baseType="variant">
      <vt:variant>
        <vt:lpstr>Titel</vt:lpstr>
      </vt:variant>
      <vt:variant>
        <vt:i4>1</vt:i4>
      </vt:variant>
    </vt:vector>
  </HeadingPairs>
  <TitlesOfParts>
    <vt:vector size="1" baseType="lpstr">
      <vt:lpstr>Bekendtgørelse om visse krav til emballager, udvidet producentansvar for emballage samt øvrigt affald der indsamles med emballageaffald</vt:lpstr>
    </vt:vector>
  </TitlesOfParts>
  <Company/>
  <LinksUpToDate>false</LinksUpToDate>
  <CharactersWithSpaces>182770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visse krav til emballager, udvidet producentansvar for emballage samt øvrigt affald der indsamles med emballageaffald</dc:title>
  <dc:subject>Retsinformation</dc:subject>
  <dc:creator>Civilstyrelsen</dc:creator>
  <cp:lastModifiedBy>Anna Caroline Hjorth-Larsen</cp:lastModifiedBy>
  <cp:revision>2</cp:revision>
  <cp:lastPrinted>2025-09-10T13:02:00Z</cp:lastPrinted>
  <dcterms:created xsi:type="dcterms:W3CDTF">2025-09-13T12:30:00Z</dcterms:created>
  <dcterms:modified xsi:type="dcterms:W3CDTF">2025-09-13T12:30:00Z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AH Formatter V7.0 MR3 for Windows (x64) : 7.0.4.45923 (2020-07-14T10:31+09)</vt:lpwstr>
  </property>
  <property fmtid="{D5CDD505-2E9C-101B-9397-08002B2CF9AE}" pid="4" name="LastSaved">
    <vt:filetime>2025-05-08T00:00:00Z</vt:filetime>
  </property>
  <property fmtid="{D5CDD505-2E9C-101B-9397-08002B2CF9AE}" pid="5" name="Producer">
    <vt:lpwstr>PDFsharp 1.50.4000-netstandard (https://github.com/ststeiger/PdfSharpCore) (Original: Antenna House PDF Output Library 7.0.1600)</vt:lpwstr>
  </property>
  <property fmtid="{D5CDD505-2E9C-101B-9397-08002B2CF9AE}" pid="6" name="sdDocumentDate">
    <vt:lpwstr>45785</vt:lpwstr>
  </property>
  <property fmtid="{D5CDD505-2E9C-101B-9397-08002B2CF9AE}" pid="7" name="SD_IntegrationInfoAdded">
    <vt:bool>true</vt:bool>
  </property>
  <property fmtid="{D5CDD505-2E9C-101B-9397-08002B2CF9AE}" pid="8" name="ContentRemapped">
    <vt:lpwstr>true</vt:lpwstr>
  </property>
</Properties>
</file>